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A13" w:rsidRDefault="007E0A13" w:rsidP="00350F0B">
      <w:pPr>
        <w:spacing w:before="60" w:line="276" w:lineRule="auto"/>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7E0A13" w:rsidRPr="009347B1" w:rsidTr="009347B1">
        <w:tc>
          <w:tcPr>
            <w:tcW w:w="9853" w:type="dxa"/>
            <w:tcBorders>
              <w:top w:val="double" w:sz="4" w:space="0" w:color="auto"/>
              <w:left w:val="double" w:sz="4" w:space="0" w:color="auto"/>
              <w:bottom w:val="double" w:sz="4" w:space="0" w:color="auto"/>
              <w:right w:val="double" w:sz="4" w:space="0" w:color="auto"/>
            </w:tcBorders>
          </w:tcPr>
          <w:p w:rsidR="007E0A13" w:rsidRPr="009347B1" w:rsidRDefault="00BC181A" w:rsidP="009347B1">
            <w:pPr>
              <w:spacing w:before="60" w:line="276" w:lineRule="auto"/>
              <w:ind w:firstLine="567"/>
              <w:jc w:val="center"/>
              <w:rPr>
                <w:color w:val="000000"/>
              </w:rPr>
            </w:pPr>
            <w:r w:rsidRPr="00BC181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162.15pt;margin-top:11.65pt;width:186pt;height:53.35pt;z-index:251658240;visibility:visible">
                  <v:imagedata r:id="rId7" o:title=""/>
                  <w10:wrap type="square"/>
                </v:shape>
              </w:pict>
            </w:r>
          </w:p>
          <w:p w:rsidR="007E0A13" w:rsidRPr="009347B1" w:rsidRDefault="007E0A13" w:rsidP="009347B1">
            <w:pPr>
              <w:spacing w:before="60" w:line="276" w:lineRule="auto"/>
              <w:jc w:val="center"/>
              <w:rPr>
                <w:color w:val="000000"/>
              </w:rPr>
            </w:pPr>
          </w:p>
          <w:p w:rsidR="007E0A13" w:rsidRPr="009347B1" w:rsidRDefault="007E0A13" w:rsidP="009347B1">
            <w:pPr>
              <w:spacing w:before="60" w:line="276" w:lineRule="auto"/>
              <w:jc w:val="center"/>
              <w:rPr>
                <w:i/>
                <w:iCs/>
                <w:color w:val="000000"/>
              </w:rPr>
            </w:pPr>
          </w:p>
          <w:p w:rsidR="007E0A13" w:rsidRPr="009347B1" w:rsidRDefault="007E0A13" w:rsidP="009347B1">
            <w:pPr>
              <w:spacing w:before="60" w:line="276" w:lineRule="auto"/>
              <w:jc w:val="center"/>
              <w:rPr>
                <w:i/>
                <w:iCs/>
                <w:color w:val="000000"/>
              </w:rPr>
            </w:pPr>
          </w:p>
          <w:p w:rsidR="007E0A13" w:rsidRPr="009347B1" w:rsidRDefault="007E0A13" w:rsidP="009347B1">
            <w:pPr>
              <w:spacing w:before="60" w:line="276" w:lineRule="auto"/>
              <w:jc w:val="center"/>
              <w:rPr>
                <w:color w:val="000000"/>
              </w:rPr>
            </w:pPr>
            <w:r w:rsidRPr="009347B1">
              <w:rPr>
                <w:i/>
                <w:iCs/>
                <w:color w:val="000000"/>
              </w:rPr>
              <w:t>Общество с ограниченной ответственностью</w:t>
            </w:r>
          </w:p>
          <w:p w:rsidR="007E0A13" w:rsidRPr="009347B1" w:rsidRDefault="007E0A13" w:rsidP="009347B1">
            <w:pPr>
              <w:spacing w:before="60" w:line="276" w:lineRule="auto"/>
              <w:jc w:val="center"/>
              <w:rPr>
                <w:color w:val="000000"/>
              </w:rPr>
            </w:pPr>
            <w:r w:rsidRPr="009347B1">
              <w:rPr>
                <w:color w:val="000000"/>
              </w:rPr>
              <w:t>Западно-Сибирский территориальный научно-исследовательский</w:t>
            </w:r>
          </w:p>
          <w:p w:rsidR="007E0A13" w:rsidRPr="009347B1" w:rsidRDefault="007E0A13" w:rsidP="009347B1">
            <w:pPr>
              <w:spacing w:before="60" w:line="276" w:lineRule="auto"/>
              <w:jc w:val="center"/>
              <w:rPr>
                <w:color w:val="000000"/>
              </w:rPr>
            </w:pPr>
            <w:r w:rsidRPr="009347B1">
              <w:rPr>
                <w:color w:val="000000"/>
              </w:rPr>
              <w:t>и проектный институт агропромышленного комплекса</w:t>
            </w:r>
          </w:p>
          <w:p w:rsidR="007E0A13" w:rsidRPr="009347B1" w:rsidRDefault="007E0A13" w:rsidP="009347B1">
            <w:pPr>
              <w:spacing w:before="60" w:line="276" w:lineRule="auto"/>
              <w:jc w:val="center"/>
              <w:rPr>
                <w:color w:val="000000"/>
              </w:rPr>
            </w:pPr>
            <w:r w:rsidRPr="009347B1">
              <w:rPr>
                <w:color w:val="000000"/>
              </w:rPr>
              <w:t>«ЗапСибНИПИАгроПром»</w:t>
            </w:r>
          </w:p>
          <w:p w:rsidR="007E0A13" w:rsidRPr="009347B1" w:rsidRDefault="007E0A13" w:rsidP="009347B1">
            <w:pPr>
              <w:spacing w:before="60" w:line="276" w:lineRule="auto"/>
              <w:jc w:val="center"/>
              <w:rPr>
                <w:color w:val="000000"/>
              </w:rPr>
            </w:pPr>
            <w:r w:rsidRPr="009347B1">
              <w:rPr>
                <w:color w:val="000000"/>
              </w:rPr>
              <w:t xml:space="preserve">(№ СРО-П-138-19022010-5406506975 от 12 марта </w:t>
            </w:r>
            <w:smartTag w:uri="urn:schemas-microsoft-com:office:smarttags" w:element="metricconverter">
              <w:smartTagPr>
                <w:attr w:name="ProductID" w:val="2010 г"/>
              </w:smartTagPr>
              <w:r w:rsidRPr="009347B1">
                <w:rPr>
                  <w:color w:val="000000"/>
                </w:rPr>
                <w:t>2010 г</w:t>
              </w:r>
            </w:smartTag>
            <w:r w:rsidRPr="009347B1">
              <w:rPr>
                <w:color w:val="000000"/>
              </w:rPr>
              <w:t>.)</w:t>
            </w:r>
          </w:p>
          <w:p w:rsidR="007E0A13" w:rsidRPr="009347B1" w:rsidRDefault="007E0A13" w:rsidP="009347B1">
            <w:pPr>
              <w:spacing w:before="60" w:line="276" w:lineRule="auto"/>
              <w:jc w:val="center"/>
              <w:rPr>
                <w:color w:val="000000"/>
              </w:rPr>
            </w:pPr>
          </w:p>
          <w:p w:rsidR="007E0A13" w:rsidRPr="009347B1" w:rsidRDefault="007E0A13" w:rsidP="009347B1">
            <w:pPr>
              <w:spacing w:before="60" w:line="276" w:lineRule="auto"/>
              <w:jc w:val="center"/>
            </w:pPr>
          </w:p>
          <w:p w:rsidR="007E0A13" w:rsidRPr="009347B1" w:rsidRDefault="007E0A13" w:rsidP="009347B1">
            <w:pPr>
              <w:spacing w:before="60" w:line="276" w:lineRule="auto"/>
              <w:jc w:val="center"/>
            </w:pPr>
          </w:p>
          <w:p w:rsidR="007E0A13" w:rsidRPr="009347B1" w:rsidRDefault="007E0A13" w:rsidP="009347B1">
            <w:pPr>
              <w:spacing w:before="60" w:line="276" w:lineRule="auto"/>
              <w:jc w:val="center"/>
              <w:rPr>
                <w:b/>
                <w:bCs/>
                <w:sz w:val="28"/>
                <w:szCs w:val="28"/>
              </w:rPr>
            </w:pPr>
          </w:p>
          <w:p w:rsidR="007E0A13" w:rsidRPr="009347B1" w:rsidRDefault="007E0A13" w:rsidP="009347B1">
            <w:pPr>
              <w:spacing w:before="60" w:line="276" w:lineRule="auto"/>
              <w:jc w:val="center"/>
              <w:rPr>
                <w:b/>
                <w:bCs/>
                <w:sz w:val="28"/>
                <w:szCs w:val="28"/>
              </w:rPr>
            </w:pPr>
            <w:r w:rsidRPr="009347B1">
              <w:rPr>
                <w:b/>
                <w:bCs/>
                <w:sz w:val="28"/>
                <w:szCs w:val="28"/>
              </w:rPr>
              <w:t>ПРОЕКТ</w:t>
            </w:r>
          </w:p>
          <w:p w:rsidR="007E0A13" w:rsidRPr="009347B1" w:rsidRDefault="007E0A13" w:rsidP="009347B1">
            <w:pPr>
              <w:spacing w:before="60" w:line="276" w:lineRule="auto"/>
              <w:jc w:val="center"/>
              <w:rPr>
                <w:b/>
                <w:bCs/>
                <w:sz w:val="28"/>
                <w:szCs w:val="28"/>
              </w:rPr>
            </w:pPr>
            <w:r w:rsidRPr="009347B1">
              <w:rPr>
                <w:b/>
                <w:bCs/>
                <w:sz w:val="28"/>
                <w:szCs w:val="28"/>
              </w:rPr>
              <w:t xml:space="preserve">ГЕНЕРАЛЬНОГО ПЛАНА </w:t>
            </w:r>
            <w:r>
              <w:rPr>
                <w:b/>
                <w:bCs/>
                <w:sz w:val="28"/>
                <w:szCs w:val="28"/>
              </w:rPr>
              <w:t>ВАРЛАМОВСКОГО</w:t>
            </w:r>
            <w:r w:rsidRPr="009347B1">
              <w:rPr>
                <w:b/>
                <w:bCs/>
                <w:sz w:val="28"/>
                <w:szCs w:val="28"/>
              </w:rPr>
              <w:t xml:space="preserve"> СЕЛЬСКОГО</w:t>
            </w:r>
          </w:p>
          <w:p w:rsidR="007E0A13" w:rsidRPr="009347B1" w:rsidRDefault="007E0A13" w:rsidP="009347B1">
            <w:pPr>
              <w:spacing w:before="60" w:line="276" w:lineRule="auto"/>
              <w:jc w:val="center"/>
              <w:rPr>
                <w:b/>
                <w:bCs/>
                <w:sz w:val="28"/>
                <w:szCs w:val="28"/>
              </w:rPr>
            </w:pPr>
            <w:r w:rsidRPr="009347B1">
              <w:rPr>
                <w:b/>
                <w:bCs/>
                <w:sz w:val="28"/>
                <w:szCs w:val="28"/>
              </w:rPr>
              <w:t>ПОСЕЛЕНИЯ БОЛОТНИНСКОГО РАЙОНА</w:t>
            </w:r>
          </w:p>
          <w:p w:rsidR="007E0A13" w:rsidRPr="009347B1" w:rsidRDefault="007E0A13" w:rsidP="009347B1">
            <w:pPr>
              <w:spacing w:before="60" w:line="276" w:lineRule="auto"/>
              <w:jc w:val="center"/>
              <w:rPr>
                <w:color w:val="000000"/>
                <w:sz w:val="36"/>
                <w:szCs w:val="36"/>
              </w:rPr>
            </w:pPr>
            <w:r w:rsidRPr="009347B1">
              <w:rPr>
                <w:b/>
                <w:bCs/>
                <w:sz w:val="28"/>
                <w:szCs w:val="28"/>
              </w:rPr>
              <w:t>НОВОСИБИРСКОЙ ОБЛАСТИ</w:t>
            </w:r>
          </w:p>
          <w:p w:rsidR="007E0A13" w:rsidRPr="009347B1" w:rsidRDefault="007E0A13" w:rsidP="009347B1">
            <w:pPr>
              <w:spacing w:before="60" w:line="276" w:lineRule="auto"/>
              <w:jc w:val="center"/>
              <w:rPr>
                <w:b/>
                <w:bCs/>
                <w:color w:val="000000"/>
                <w:sz w:val="28"/>
                <w:szCs w:val="28"/>
              </w:rPr>
            </w:pPr>
          </w:p>
          <w:p w:rsidR="007E0A13" w:rsidRPr="009347B1" w:rsidRDefault="007E0A13" w:rsidP="009347B1">
            <w:pPr>
              <w:spacing w:before="60" w:line="276" w:lineRule="auto"/>
              <w:jc w:val="center"/>
              <w:rPr>
                <w:b/>
                <w:sz w:val="28"/>
                <w:szCs w:val="28"/>
              </w:rPr>
            </w:pPr>
            <w:r w:rsidRPr="009347B1">
              <w:rPr>
                <w:b/>
                <w:sz w:val="28"/>
                <w:szCs w:val="28"/>
              </w:rPr>
              <w:t>Пояснительная записка</w:t>
            </w:r>
          </w:p>
          <w:p w:rsidR="007E0A13" w:rsidRPr="009347B1" w:rsidRDefault="007E0A13" w:rsidP="009347B1">
            <w:pPr>
              <w:spacing w:before="60" w:line="276" w:lineRule="auto"/>
              <w:jc w:val="center"/>
              <w:rPr>
                <w:b/>
                <w:sz w:val="28"/>
                <w:szCs w:val="28"/>
              </w:rPr>
            </w:pPr>
            <w:r w:rsidRPr="009347B1">
              <w:rPr>
                <w:b/>
                <w:sz w:val="28"/>
                <w:szCs w:val="28"/>
              </w:rPr>
              <w:t xml:space="preserve">Том </w:t>
            </w:r>
            <w:r w:rsidRPr="009347B1">
              <w:rPr>
                <w:b/>
                <w:sz w:val="28"/>
                <w:szCs w:val="28"/>
                <w:lang w:val="en-US"/>
              </w:rPr>
              <w:t>I</w:t>
            </w:r>
          </w:p>
          <w:p w:rsidR="007E0A13" w:rsidRDefault="007E0A13" w:rsidP="009347B1">
            <w:pPr>
              <w:spacing w:before="60" w:line="276" w:lineRule="auto"/>
              <w:jc w:val="center"/>
              <w:rPr>
                <w:b/>
                <w:sz w:val="28"/>
                <w:szCs w:val="28"/>
              </w:rPr>
            </w:pPr>
            <w:r w:rsidRPr="009347B1">
              <w:rPr>
                <w:b/>
                <w:sz w:val="28"/>
                <w:szCs w:val="28"/>
              </w:rPr>
              <w:t>Положение о территориальном планировании</w:t>
            </w:r>
          </w:p>
          <w:p w:rsidR="007E0A13" w:rsidRPr="009347B1" w:rsidRDefault="007E0A13" w:rsidP="009347B1">
            <w:pPr>
              <w:spacing w:before="60" w:line="276" w:lineRule="auto"/>
              <w:jc w:val="center"/>
              <w:rPr>
                <w:b/>
                <w:sz w:val="28"/>
                <w:szCs w:val="28"/>
              </w:rPr>
            </w:pPr>
          </w:p>
          <w:tbl>
            <w:tblPr>
              <w:tblW w:w="0" w:type="auto"/>
              <w:tblLook w:val="00A0"/>
            </w:tblPr>
            <w:tblGrid>
              <w:gridCol w:w="1696"/>
              <w:gridCol w:w="7926"/>
            </w:tblGrid>
            <w:tr w:rsidR="007E0A13" w:rsidRPr="008B27F8" w:rsidTr="008B27F8">
              <w:tc>
                <w:tcPr>
                  <w:tcW w:w="1696" w:type="dxa"/>
                </w:tcPr>
                <w:p w:rsidR="007E0A13" w:rsidRPr="008B27F8" w:rsidRDefault="007E0A13" w:rsidP="008B27F8">
                  <w:pPr>
                    <w:spacing w:before="60" w:line="276" w:lineRule="auto"/>
                    <w:jc w:val="center"/>
                    <w:rPr>
                      <w:b/>
                      <w:sz w:val="28"/>
                      <w:szCs w:val="28"/>
                    </w:rPr>
                  </w:pPr>
                </w:p>
              </w:tc>
              <w:tc>
                <w:tcPr>
                  <w:tcW w:w="7926" w:type="dxa"/>
                </w:tcPr>
                <w:p w:rsidR="007E0A13" w:rsidRPr="008B27F8" w:rsidRDefault="007E0A13" w:rsidP="008B27F8">
                  <w:pPr>
                    <w:spacing w:before="60" w:line="276" w:lineRule="auto"/>
                  </w:pPr>
                  <w:r w:rsidRPr="008B27F8">
                    <w:rPr>
                      <w:color w:val="000000"/>
                    </w:rPr>
                    <w:t xml:space="preserve">Муниципальный контракт </w:t>
                  </w:r>
                  <w:r w:rsidRPr="008B27F8">
                    <w:t>№  0151300036812000029-1-</w:t>
                  </w:r>
                  <w:r>
                    <w:t>5</w:t>
                  </w:r>
                  <w:r w:rsidRPr="008B27F8">
                    <w:t xml:space="preserve">  от 01.07.2012г.</w:t>
                  </w:r>
                </w:p>
                <w:p w:rsidR="007E0A13" w:rsidRPr="008B27F8" w:rsidRDefault="007E0A13" w:rsidP="00C73E74">
                  <w:pPr>
                    <w:rPr>
                      <w:color w:val="000000"/>
                    </w:rPr>
                  </w:pPr>
                  <w:r w:rsidRPr="008B27F8">
                    <w:rPr>
                      <w:color w:val="000000"/>
                    </w:rPr>
                    <w:t xml:space="preserve">Заказчик: Администрация </w:t>
                  </w:r>
                  <w:r>
                    <w:rPr>
                      <w:color w:val="000000"/>
                    </w:rPr>
                    <w:t>Варламовского</w:t>
                  </w:r>
                  <w:r w:rsidRPr="008B27F8">
                    <w:rPr>
                      <w:color w:val="000000"/>
                    </w:rPr>
                    <w:t xml:space="preserve"> сельского поселения Болотнинского муниципального района Новосибирской области                              </w:t>
                  </w:r>
                </w:p>
              </w:tc>
            </w:tr>
          </w:tbl>
          <w:p w:rsidR="007E0A13" w:rsidRPr="009347B1" w:rsidRDefault="007E0A13" w:rsidP="009347B1">
            <w:pPr>
              <w:spacing w:before="60" w:line="276" w:lineRule="auto"/>
              <w:jc w:val="center"/>
              <w:rPr>
                <w:b/>
                <w:sz w:val="28"/>
                <w:szCs w:val="28"/>
              </w:rPr>
            </w:pPr>
          </w:p>
          <w:p w:rsidR="007E0A13" w:rsidRDefault="007E0A13" w:rsidP="008046E5">
            <w:pPr>
              <w:spacing w:before="60" w:line="276" w:lineRule="auto"/>
              <w:rPr>
                <w:color w:val="000000"/>
              </w:rPr>
            </w:pPr>
            <w:r>
              <w:rPr>
                <w:color w:val="000000"/>
              </w:rPr>
              <w:t xml:space="preserve">                                    </w:t>
            </w:r>
          </w:p>
          <w:p w:rsidR="007E0A13" w:rsidRPr="009347B1" w:rsidRDefault="007E0A13" w:rsidP="009347B1">
            <w:pPr>
              <w:spacing w:before="60" w:line="276" w:lineRule="auto"/>
              <w:jc w:val="center"/>
              <w:rPr>
                <w:b/>
                <w:bCs/>
                <w:color w:val="000000"/>
                <w:sz w:val="32"/>
                <w:szCs w:val="32"/>
              </w:rPr>
            </w:pPr>
          </w:p>
          <w:p w:rsidR="007E0A13" w:rsidRPr="009347B1" w:rsidRDefault="007E0A13" w:rsidP="009347B1">
            <w:pPr>
              <w:spacing w:before="60" w:line="276" w:lineRule="auto"/>
              <w:rPr>
                <w:color w:val="000000"/>
                <w:sz w:val="28"/>
                <w:szCs w:val="28"/>
              </w:rPr>
            </w:pPr>
          </w:p>
          <w:p w:rsidR="007E0A13" w:rsidRPr="009347B1" w:rsidRDefault="007E0A13" w:rsidP="009347B1">
            <w:pPr>
              <w:spacing w:before="60" w:line="276" w:lineRule="auto"/>
              <w:jc w:val="center"/>
              <w:rPr>
                <w:color w:val="000000"/>
                <w:sz w:val="28"/>
                <w:szCs w:val="28"/>
              </w:rPr>
            </w:pPr>
          </w:p>
          <w:p w:rsidR="007E0A13" w:rsidRPr="009347B1" w:rsidRDefault="007E0A13" w:rsidP="008046E5">
            <w:pPr>
              <w:spacing w:before="60" w:line="276" w:lineRule="auto"/>
              <w:rPr>
                <w:color w:val="000000"/>
                <w:sz w:val="28"/>
                <w:szCs w:val="28"/>
              </w:rPr>
            </w:pPr>
            <w:r>
              <w:rPr>
                <w:color w:val="000000"/>
                <w:sz w:val="28"/>
                <w:szCs w:val="28"/>
              </w:rPr>
              <w:t xml:space="preserve">    Управляющий                                                                            В.А. Герасимов                  </w:t>
            </w:r>
          </w:p>
          <w:p w:rsidR="007E0A13" w:rsidRPr="009347B1" w:rsidRDefault="007E0A13" w:rsidP="009347B1">
            <w:pPr>
              <w:spacing w:before="60" w:line="276" w:lineRule="auto"/>
              <w:jc w:val="center"/>
              <w:rPr>
                <w:color w:val="000000"/>
                <w:sz w:val="28"/>
                <w:szCs w:val="28"/>
              </w:rPr>
            </w:pPr>
          </w:p>
          <w:p w:rsidR="007E0A13" w:rsidRPr="009347B1" w:rsidRDefault="007E0A13" w:rsidP="009347B1">
            <w:pPr>
              <w:spacing w:before="60" w:line="276" w:lineRule="auto"/>
              <w:rPr>
                <w:color w:val="000000"/>
                <w:sz w:val="28"/>
                <w:szCs w:val="28"/>
              </w:rPr>
            </w:pPr>
            <w:r w:rsidRPr="009347B1">
              <w:rPr>
                <w:color w:val="000000"/>
                <w:sz w:val="28"/>
                <w:szCs w:val="28"/>
              </w:rPr>
              <w:t xml:space="preserve">    Главный архитектор проекта                                                         </w:t>
            </w:r>
            <w:r w:rsidRPr="009347B1">
              <w:rPr>
                <w:sz w:val="28"/>
                <w:szCs w:val="28"/>
              </w:rPr>
              <w:t>Н.Г. Агеева</w:t>
            </w:r>
          </w:p>
          <w:p w:rsidR="007E0A13" w:rsidRPr="009347B1" w:rsidRDefault="007E0A13" w:rsidP="009347B1">
            <w:pPr>
              <w:spacing w:before="60" w:line="276" w:lineRule="auto"/>
              <w:jc w:val="center"/>
              <w:rPr>
                <w:color w:val="000000"/>
                <w:sz w:val="28"/>
                <w:szCs w:val="28"/>
              </w:rPr>
            </w:pPr>
          </w:p>
          <w:p w:rsidR="007E0A13" w:rsidRPr="009347B1" w:rsidRDefault="007E0A13" w:rsidP="009347B1">
            <w:pPr>
              <w:spacing w:before="60" w:line="276" w:lineRule="auto"/>
              <w:rPr>
                <w:color w:val="000000"/>
                <w:sz w:val="28"/>
                <w:szCs w:val="28"/>
              </w:rPr>
            </w:pPr>
          </w:p>
          <w:p w:rsidR="007E0A13" w:rsidRPr="009347B1" w:rsidRDefault="007E0A13" w:rsidP="009347B1">
            <w:pPr>
              <w:spacing w:before="60" w:line="276" w:lineRule="auto"/>
              <w:jc w:val="center"/>
              <w:rPr>
                <w:color w:val="000000"/>
              </w:rPr>
            </w:pPr>
            <w:r w:rsidRPr="009347B1">
              <w:rPr>
                <w:color w:val="000000"/>
                <w:sz w:val="28"/>
                <w:szCs w:val="28"/>
              </w:rPr>
              <w:t xml:space="preserve">г. Новосибирск, </w:t>
            </w:r>
            <w:smartTag w:uri="urn:schemas-microsoft-com:office:smarttags" w:element="metricconverter">
              <w:smartTagPr>
                <w:attr w:name="ProductID" w:val="2012 г"/>
              </w:smartTagPr>
              <w:r w:rsidRPr="009347B1">
                <w:rPr>
                  <w:color w:val="000000"/>
                  <w:sz w:val="28"/>
                  <w:szCs w:val="28"/>
                </w:rPr>
                <w:t>2012 г</w:t>
              </w:r>
            </w:smartTag>
            <w:r w:rsidRPr="009347B1">
              <w:rPr>
                <w:color w:val="000000"/>
                <w:sz w:val="28"/>
                <w:szCs w:val="28"/>
              </w:rPr>
              <w:t>.</w:t>
            </w:r>
          </w:p>
        </w:tc>
      </w:tr>
    </w:tbl>
    <w:p w:rsidR="007E0A13" w:rsidRDefault="007E0A13" w:rsidP="009A759F">
      <w:pPr>
        <w:spacing w:before="60" w:line="276" w:lineRule="auto"/>
        <w:jc w:val="center"/>
        <w:rPr>
          <w:color w:val="000000"/>
          <w:sz w:val="28"/>
          <w:szCs w:val="28"/>
        </w:rPr>
      </w:pPr>
    </w:p>
    <w:p w:rsidR="007E0A13" w:rsidRDefault="007E0A13" w:rsidP="001A724D">
      <w:pPr>
        <w:spacing w:before="60" w:line="276" w:lineRule="auto"/>
        <w:ind w:firstLine="567"/>
        <w:jc w:val="center"/>
        <w:rPr>
          <w:b/>
          <w:sz w:val="28"/>
          <w:szCs w:val="28"/>
        </w:rPr>
      </w:pPr>
      <w:r w:rsidRPr="00E807AC">
        <w:rPr>
          <w:b/>
          <w:sz w:val="28"/>
          <w:szCs w:val="28"/>
        </w:rPr>
        <w:t>Состав проекта</w:t>
      </w:r>
    </w:p>
    <w:p w:rsidR="007E0A13" w:rsidRPr="00E807AC" w:rsidRDefault="007E0A13" w:rsidP="001A724D">
      <w:pPr>
        <w:spacing w:before="60" w:line="276" w:lineRule="auto"/>
        <w:ind w:firstLine="567"/>
        <w:jc w:val="center"/>
        <w:rPr>
          <w:b/>
          <w:color w:val="000000"/>
          <w:sz w:val="28"/>
          <w:szCs w:val="28"/>
        </w:rPr>
      </w:pPr>
    </w:p>
    <w:tbl>
      <w:tblPr>
        <w:tblW w:w="0" w:type="auto"/>
        <w:tblLook w:val="01E0"/>
      </w:tblPr>
      <w:tblGrid>
        <w:gridCol w:w="468"/>
        <w:gridCol w:w="3120"/>
        <w:gridCol w:w="6265"/>
      </w:tblGrid>
      <w:tr w:rsidR="007E0A13" w:rsidTr="00F36727">
        <w:tc>
          <w:tcPr>
            <w:tcW w:w="468" w:type="dxa"/>
          </w:tcPr>
          <w:p w:rsidR="007E0A13" w:rsidRPr="00F36727" w:rsidRDefault="007E0A13" w:rsidP="00F36727">
            <w:pPr>
              <w:spacing w:before="60" w:line="276" w:lineRule="auto"/>
              <w:jc w:val="both"/>
              <w:rPr>
                <w:sz w:val="28"/>
                <w:szCs w:val="28"/>
              </w:rPr>
            </w:pPr>
            <w:r>
              <w:rPr>
                <w:sz w:val="28"/>
                <w:szCs w:val="28"/>
                <w:lang w:val="en-US"/>
              </w:rPr>
              <w:t>1</w:t>
            </w:r>
            <w:r w:rsidRPr="00F36727">
              <w:rPr>
                <w:sz w:val="28"/>
                <w:szCs w:val="28"/>
              </w:rPr>
              <w:t>.</w:t>
            </w:r>
          </w:p>
        </w:tc>
        <w:tc>
          <w:tcPr>
            <w:tcW w:w="3120" w:type="dxa"/>
          </w:tcPr>
          <w:p w:rsidR="007E0A13" w:rsidRPr="00F36727" w:rsidRDefault="007E0A13" w:rsidP="00F36727">
            <w:pPr>
              <w:spacing w:before="60" w:line="276" w:lineRule="auto"/>
              <w:jc w:val="both"/>
              <w:rPr>
                <w:sz w:val="28"/>
                <w:szCs w:val="28"/>
              </w:rPr>
            </w:pPr>
            <w:r w:rsidRPr="00F36727">
              <w:rPr>
                <w:sz w:val="28"/>
                <w:szCs w:val="28"/>
              </w:rPr>
              <w:t>Пояснительная записка</w:t>
            </w:r>
          </w:p>
        </w:tc>
        <w:tc>
          <w:tcPr>
            <w:tcW w:w="6265" w:type="dxa"/>
          </w:tcPr>
          <w:p w:rsidR="007E0A13" w:rsidRPr="00F36727" w:rsidRDefault="007E0A13" w:rsidP="00F36727">
            <w:pPr>
              <w:spacing w:before="60" w:line="276" w:lineRule="auto"/>
              <w:jc w:val="both"/>
              <w:rPr>
                <w:sz w:val="28"/>
                <w:szCs w:val="28"/>
              </w:rPr>
            </w:pPr>
            <w:r w:rsidRPr="00F36727">
              <w:rPr>
                <w:sz w:val="28"/>
                <w:szCs w:val="28"/>
              </w:rPr>
              <w:t xml:space="preserve">- Том </w:t>
            </w:r>
            <w:r>
              <w:rPr>
                <w:sz w:val="28"/>
                <w:szCs w:val="28"/>
                <w:lang w:val="en-US"/>
              </w:rPr>
              <w:t>I</w:t>
            </w:r>
            <w:r w:rsidRPr="00F36727">
              <w:rPr>
                <w:sz w:val="28"/>
                <w:szCs w:val="28"/>
              </w:rPr>
              <w:t>. Положение о территориальном планировании</w:t>
            </w:r>
          </w:p>
        </w:tc>
      </w:tr>
      <w:tr w:rsidR="007E0A13" w:rsidTr="00F36727">
        <w:tc>
          <w:tcPr>
            <w:tcW w:w="468" w:type="dxa"/>
          </w:tcPr>
          <w:p w:rsidR="007E0A13" w:rsidRPr="00F36727" w:rsidRDefault="007E0A13" w:rsidP="00F36727">
            <w:pPr>
              <w:spacing w:before="60" w:line="276" w:lineRule="auto"/>
              <w:jc w:val="both"/>
              <w:rPr>
                <w:sz w:val="28"/>
                <w:szCs w:val="28"/>
              </w:rPr>
            </w:pPr>
            <w:r>
              <w:rPr>
                <w:sz w:val="28"/>
                <w:szCs w:val="28"/>
                <w:lang w:val="en-US"/>
              </w:rPr>
              <w:t>2</w:t>
            </w:r>
            <w:r w:rsidRPr="00F36727">
              <w:rPr>
                <w:sz w:val="28"/>
                <w:szCs w:val="28"/>
              </w:rPr>
              <w:t>.</w:t>
            </w:r>
          </w:p>
        </w:tc>
        <w:tc>
          <w:tcPr>
            <w:tcW w:w="3120" w:type="dxa"/>
          </w:tcPr>
          <w:p w:rsidR="007E0A13" w:rsidRPr="00F36727" w:rsidRDefault="007E0A13" w:rsidP="00F36727">
            <w:pPr>
              <w:spacing w:before="60" w:line="276" w:lineRule="auto"/>
              <w:jc w:val="both"/>
              <w:rPr>
                <w:sz w:val="28"/>
                <w:szCs w:val="28"/>
              </w:rPr>
            </w:pPr>
            <w:r w:rsidRPr="00F36727">
              <w:rPr>
                <w:sz w:val="28"/>
                <w:szCs w:val="28"/>
              </w:rPr>
              <w:t>Пояснительная записка</w:t>
            </w:r>
          </w:p>
        </w:tc>
        <w:tc>
          <w:tcPr>
            <w:tcW w:w="6265" w:type="dxa"/>
          </w:tcPr>
          <w:p w:rsidR="007E0A13" w:rsidRPr="00F36727" w:rsidRDefault="007E0A13" w:rsidP="00F36727">
            <w:pPr>
              <w:spacing w:before="60" w:line="276" w:lineRule="auto"/>
              <w:jc w:val="both"/>
              <w:rPr>
                <w:sz w:val="28"/>
                <w:szCs w:val="28"/>
              </w:rPr>
            </w:pPr>
            <w:r w:rsidRPr="00F36727">
              <w:rPr>
                <w:sz w:val="28"/>
                <w:szCs w:val="28"/>
              </w:rPr>
              <w:t xml:space="preserve">- Том </w:t>
            </w:r>
            <w:r>
              <w:rPr>
                <w:sz w:val="28"/>
                <w:szCs w:val="28"/>
                <w:lang w:val="en-US"/>
              </w:rPr>
              <w:t>II</w:t>
            </w:r>
            <w:r w:rsidRPr="00F36727">
              <w:rPr>
                <w:sz w:val="28"/>
                <w:szCs w:val="28"/>
              </w:rPr>
              <w:t>. Материалы по обоснованию генерального плана</w:t>
            </w:r>
          </w:p>
        </w:tc>
      </w:tr>
      <w:tr w:rsidR="007E0A13" w:rsidTr="00F36727">
        <w:tc>
          <w:tcPr>
            <w:tcW w:w="468" w:type="dxa"/>
          </w:tcPr>
          <w:p w:rsidR="007E0A13" w:rsidRPr="00F36727" w:rsidRDefault="007E0A13" w:rsidP="00F36727">
            <w:pPr>
              <w:spacing w:before="60" w:line="276" w:lineRule="auto"/>
              <w:jc w:val="both"/>
              <w:rPr>
                <w:sz w:val="28"/>
                <w:szCs w:val="28"/>
              </w:rPr>
            </w:pPr>
            <w:r>
              <w:rPr>
                <w:sz w:val="28"/>
                <w:szCs w:val="28"/>
                <w:lang w:val="en-US"/>
              </w:rPr>
              <w:t>3</w:t>
            </w:r>
            <w:r w:rsidRPr="00F36727">
              <w:rPr>
                <w:sz w:val="28"/>
                <w:szCs w:val="28"/>
              </w:rPr>
              <w:t>.</w:t>
            </w:r>
          </w:p>
        </w:tc>
        <w:tc>
          <w:tcPr>
            <w:tcW w:w="3120" w:type="dxa"/>
          </w:tcPr>
          <w:p w:rsidR="007E0A13" w:rsidRPr="00F36727" w:rsidRDefault="007E0A13" w:rsidP="00F36727">
            <w:pPr>
              <w:spacing w:before="60" w:line="276" w:lineRule="auto"/>
              <w:jc w:val="both"/>
              <w:rPr>
                <w:sz w:val="28"/>
                <w:szCs w:val="28"/>
              </w:rPr>
            </w:pPr>
            <w:r w:rsidRPr="00F36727">
              <w:rPr>
                <w:sz w:val="28"/>
                <w:szCs w:val="28"/>
              </w:rPr>
              <w:t>Чертежи</w:t>
            </w:r>
          </w:p>
        </w:tc>
        <w:tc>
          <w:tcPr>
            <w:tcW w:w="6265" w:type="dxa"/>
          </w:tcPr>
          <w:p w:rsidR="007E0A13" w:rsidRPr="00F36727" w:rsidRDefault="007E0A13" w:rsidP="00F36727">
            <w:pPr>
              <w:spacing w:before="60" w:line="276" w:lineRule="auto"/>
              <w:jc w:val="both"/>
              <w:rPr>
                <w:sz w:val="28"/>
                <w:szCs w:val="28"/>
              </w:rPr>
            </w:pPr>
            <w:r w:rsidRPr="00F36727">
              <w:rPr>
                <w:sz w:val="28"/>
                <w:szCs w:val="28"/>
              </w:rPr>
              <w:t xml:space="preserve">- Том </w:t>
            </w:r>
            <w:r>
              <w:rPr>
                <w:sz w:val="28"/>
                <w:szCs w:val="28"/>
                <w:lang w:val="en-US"/>
              </w:rPr>
              <w:t>III</w:t>
            </w:r>
            <w:r w:rsidRPr="00F36727">
              <w:rPr>
                <w:sz w:val="28"/>
                <w:szCs w:val="28"/>
              </w:rPr>
              <w:t>. Положение о территориальном планировании</w:t>
            </w:r>
          </w:p>
        </w:tc>
      </w:tr>
      <w:tr w:rsidR="007E0A13" w:rsidTr="00F36727">
        <w:tc>
          <w:tcPr>
            <w:tcW w:w="468" w:type="dxa"/>
          </w:tcPr>
          <w:p w:rsidR="007E0A13" w:rsidRPr="00F36727" w:rsidRDefault="007E0A13" w:rsidP="00F36727">
            <w:pPr>
              <w:spacing w:before="60" w:line="276" w:lineRule="auto"/>
              <w:jc w:val="both"/>
              <w:rPr>
                <w:sz w:val="28"/>
                <w:szCs w:val="28"/>
              </w:rPr>
            </w:pPr>
            <w:r>
              <w:rPr>
                <w:sz w:val="28"/>
                <w:szCs w:val="28"/>
                <w:lang w:val="en-US"/>
              </w:rPr>
              <w:t>4</w:t>
            </w:r>
            <w:r w:rsidRPr="00F36727">
              <w:rPr>
                <w:sz w:val="28"/>
                <w:szCs w:val="28"/>
              </w:rPr>
              <w:t>.</w:t>
            </w:r>
          </w:p>
        </w:tc>
        <w:tc>
          <w:tcPr>
            <w:tcW w:w="3120" w:type="dxa"/>
          </w:tcPr>
          <w:p w:rsidR="007E0A13" w:rsidRPr="00F36727" w:rsidRDefault="007E0A13" w:rsidP="00F36727">
            <w:pPr>
              <w:spacing w:before="60" w:line="276" w:lineRule="auto"/>
              <w:jc w:val="both"/>
              <w:rPr>
                <w:sz w:val="28"/>
                <w:szCs w:val="28"/>
              </w:rPr>
            </w:pPr>
            <w:r w:rsidRPr="00F36727">
              <w:rPr>
                <w:sz w:val="28"/>
                <w:szCs w:val="28"/>
              </w:rPr>
              <w:t>Чертежи</w:t>
            </w:r>
          </w:p>
        </w:tc>
        <w:tc>
          <w:tcPr>
            <w:tcW w:w="6265" w:type="dxa"/>
          </w:tcPr>
          <w:p w:rsidR="007E0A13" w:rsidRPr="00F36727" w:rsidRDefault="007E0A13" w:rsidP="00F36727">
            <w:pPr>
              <w:spacing w:before="60" w:line="276" w:lineRule="auto"/>
              <w:rPr>
                <w:sz w:val="28"/>
                <w:szCs w:val="28"/>
              </w:rPr>
            </w:pPr>
            <w:r w:rsidRPr="00F36727">
              <w:rPr>
                <w:sz w:val="28"/>
                <w:szCs w:val="28"/>
              </w:rPr>
              <w:t xml:space="preserve">- Том </w:t>
            </w:r>
            <w:r>
              <w:rPr>
                <w:sz w:val="28"/>
                <w:szCs w:val="28"/>
                <w:lang w:val="en-US"/>
              </w:rPr>
              <w:t>I</w:t>
            </w:r>
            <w:r w:rsidRPr="00F36727">
              <w:rPr>
                <w:sz w:val="28"/>
                <w:szCs w:val="28"/>
                <w:lang w:val="en-US"/>
              </w:rPr>
              <w:t>V</w:t>
            </w:r>
            <w:r w:rsidRPr="00F36727">
              <w:rPr>
                <w:sz w:val="28"/>
                <w:szCs w:val="28"/>
              </w:rPr>
              <w:t>. Материалы по обоснованию генерального плана</w:t>
            </w:r>
          </w:p>
        </w:tc>
      </w:tr>
      <w:tr w:rsidR="007E0A13" w:rsidTr="00F36727">
        <w:tc>
          <w:tcPr>
            <w:tcW w:w="468" w:type="dxa"/>
          </w:tcPr>
          <w:p w:rsidR="007E0A13" w:rsidRPr="00883D18" w:rsidRDefault="007E0A13" w:rsidP="00F36727">
            <w:pPr>
              <w:spacing w:before="60" w:line="276" w:lineRule="auto"/>
              <w:jc w:val="both"/>
              <w:rPr>
                <w:sz w:val="28"/>
                <w:szCs w:val="28"/>
              </w:rPr>
            </w:pPr>
            <w:r>
              <w:rPr>
                <w:sz w:val="28"/>
                <w:szCs w:val="28"/>
                <w:lang w:val="en-US"/>
              </w:rPr>
              <w:t>5</w:t>
            </w:r>
            <w:r>
              <w:rPr>
                <w:sz w:val="28"/>
                <w:szCs w:val="28"/>
              </w:rPr>
              <w:t>.</w:t>
            </w:r>
          </w:p>
        </w:tc>
        <w:tc>
          <w:tcPr>
            <w:tcW w:w="3120" w:type="dxa"/>
          </w:tcPr>
          <w:p w:rsidR="007E0A13" w:rsidRPr="00F36727" w:rsidRDefault="007E0A13" w:rsidP="00F36727">
            <w:pPr>
              <w:spacing w:before="60" w:line="276" w:lineRule="auto"/>
              <w:jc w:val="both"/>
              <w:rPr>
                <w:sz w:val="28"/>
                <w:szCs w:val="28"/>
              </w:rPr>
            </w:pPr>
            <w:r w:rsidRPr="00865F17">
              <w:rPr>
                <w:sz w:val="28"/>
                <w:szCs w:val="28"/>
                <w:lang w:val="en-US"/>
              </w:rPr>
              <w:t>CD</w:t>
            </w:r>
          </w:p>
        </w:tc>
        <w:tc>
          <w:tcPr>
            <w:tcW w:w="6265" w:type="dxa"/>
          </w:tcPr>
          <w:p w:rsidR="007E0A13" w:rsidRPr="00F36727" w:rsidRDefault="007E0A13" w:rsidP="00F36727">
            <w:pPr>
              <w:spacing w:before="60" w:line="276" w:lineRule="auto"/>
              <w:rPr>
                <w:sz w:val="28"/>
                <w:szCs w:val="28"/>
              </w:rPr>
            </w:pPr>
          </w:p>
        </w:tc>
      </w:tr>
    </w:tbl>
    <w:p w:rsidR="007E0A13" w:rsidRDefault="007E0A13" w:rsidP="00C86535">
      <w:pPr>
        <w:tabs>
          <w:tab w:val="left" w:pos="426"/>
        </w:tabs>
        <w:spacing w:before="60" w:line="276" w:lineRule="auto"/>
        <w:ind w:left="120"/>
        <w:jc w:val="both"/>
        <w:rPr>
          <w:sz w:val="28"/>
          <w:szCs w:val="28"/>
        </w:rPr>
      </w:pPr>
      <w:r>
        <w:rPr>
          <w:sz w:val="28"/>
          <w:szCs w:val="28"/>
        </w:rPr>
        <w:t xml:space="preserve"> </w:t>
      </w:r>
    </w:p>
    <w:p w:rsidR="007E0A13" w:rsidRPr="00E807AC" w:rsidRDefault="007E0A13" w:rsidP="00D762E4">
      <w:pPr>
        <w:tabs>
          <w:tab w:val="left" w:pos="3402"/>
        </w:tabs>
        <w:jc w:val="center"/>
        <w:rPr>
          <w:b/>
          <w:sz w:val="28"/>
          <w:szCs w:val="28"/>
          <w:lang w:val="en-US"/>
        </w:rPr>
      </w:pPr>
      <w:r w:rsidRPr="00E807AC">
        <w:rPr>
          <w:b/>
          <w:sz w:val="28"/>
          <w:szCs w:val="28"/>
        </w:rPr>
        <w:t>Содержание тома</w:t>
      </w:r>
      <w:r w:rsidRPr="00E807AC">
        <w:rPr>
          <w:b/>
          <w:sz w:val="28"/>
          <w:szCs w:val="28"/>
          <w:lang w:val="en-US"/>
        </w:rPr>
        <w:t xml:space="preserve"> III</w:t>
      </w:r>
    </w:p>
    <w:p w:rsidR="007E0A13" w:rsidRDefault="007E0A13" w:rsidP="00D762E4">
      <w:pPr>
        <w:jc w:val="both"/>
        <w:rPr>
          <w:sz w:val="28"/>
          <w:szCs w:val="28"/>
        </w:rPr>
      </w:pPr>
    </w:p>
    <w:tbl>
      <w:tblPr>
        <w:tblW w:w="9641"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10"/>
        <w:gridCol w:w="4677"/>
        <w:gridCol w:w="1703"/>
        <w:gridCol w:w="2551"/>
      </w:tblGrid>
      <w:tr w:rsidR="007E0A13" w:rsidRPr="00865F17" w:rsidTr="00D762E4">
        <w:trPr>
          <w:trHeight w:val="473"/>
          <w:jc w:val="center"/>
        </w:trPr>
        <w:tc>
          <w:tcPr>
            <w:tcW w:w="710" w:type="dxa"/>
            <w:vAlign w:val="center"/>
          </w:tcPr>
          <w:p w:rsidR="007E0A13" w:rsidRPr="00E807AC" w:rsidRDefault="007E0A13" w:rsidP="00920F49">
            <w:pPr>
              <w:jc w:val="center"/>
              <w:rPr>
                <w:b/>
                <w:sz w:val="28"/>
                <w:szCs w:val="28"/>
              </w:rPr>
            </w:pPr>
            <w:r w:rsidRPr="00E807AC">
              <w:rPr>
                <w:b/>
                <w:sz w:val="28"/>
                <w:szCs w:val="28"/>
              </w:rPr>
              <w:t>№</w:t>
            </w:r>
          </w:p>
        </w:tc>
        <w:tc>
          <w:tcPr>
            <w:tcW w:w="4677" w:type="dxa"/>
            <w:vAlign w:val="center"/>
          </w:tcPr>
          <w:p w:rsidR="007E0A13" w:rsidRPr="00E807AC" w:rsidRDefault="007E0A13" w:rsidP="00920F49">
            <w:pPr>
              <w:jc w:val="center"/>
              <w:rPr>
                <w:b/>
                <w:sz w:val="28"/>
                <w:szCs w:val="28"/>
              </w:rPr>
            </w:pPr>
            <w:r w:rsidRPr="00E807AC">
              <w:rPr>
                <w:b/>
                <w:sz w:val="28"/>
                <w:szCs w:val="28"/>
              </w:rPr>
              <w:t>Наименование чертежа, масштаб</w:t>
            </w:r>
          </w:p>
        </w:tc>
        <w:tc>
          <w:tcPr>
            <w:tcW w:w="1703" w:type="dxa"/>
            <w:vAlign w:val="center"/>
          </w:tcPr>
          <w:p w:rsidR="007E0A13" w:rsidRPr="00E807AC" w:rsidRDefault="007E0A13" w:rsidP="00920F49">
            <w:pPr>
              <w:jc w:val="center"/>
              <w:rPr>
                <w:b/>
                <w:sz w:val="28"/>
                <w:szCs w:val="28"/>
              </w:rPr>
            </w:pPr>
            <w:r w:rsidRPr="00E807AC">
              <w:rPr>
                <w:b/>
                <w:sz w:val="28"/>
                <w:szCs w:val="28"/>
              </w:rPr>
              <w:t>Марка листа</w:t>
            </w:r>
          </w:p>
        </w:tc>
        <w:tc>
          <w:tcPr>
            <w:tcW w:w="2551" w:type="dxa"/>
            <w:vAlign w:val="center"/>
          </w:tcPr>
          <w:p w:rsidR="007E0A13" w:rsidRPr="00E807AC" w:rsidRDefault="007E0A13" w:rsidP="00920F49">
            <w:pPr>
              <w:jc w:val="center"/>
              <w:rPr>
                <w:b/>
                <w:sz w:val="28"/>
                <w:szCs w:val="28"/>
              </w:rPr>
            </w:pPr>
            <w:r w:rsidRPr="00E807AC">
              <w:rPr>
                <w:b/>
                <w:sz w:val="28"/>
                <w:szCs w:val="28"/>
              </w:rPr>
              <w:t>Количество листов</w:t>
            </w:r>
          </w:p>
        </w:tc>
      </w:tr>
      <w:tr w:rsidR="007E0A13" w:rsidRPr="00865F17" w:rsidTr="00920F49">
        <w:trPr>
          <w:trHeight w:val="473"/>
          <w:jc w:val="center"/>
        </w:trPr>
        <w:tc>
          <w:tcPr>
            <w:tcW w:w="9641" w:type="dxa"/>
            <w:gridSpan w:val="4"/>
            <w:vAlign w:val="center"/>
          </w:tcPr>
          <w:p w:rsidR="007E0A13" w:rsidRPr="00E807AC" w:rsidRDefault="007E0A13" w:rsidP="00920F49">
            <w:pPr>
              <w:jc w:val="center"/>
              <w:rPr>
                <w:b/>
                <w:sz w:val="28"/>
                <w:szCs w:val="28"/>
              </w:rPr>
            </w:pPr>
            <w:r w:rsidRPr="00E807AC">
              <w:rPr>
                <w:b/>
                <w:sz w:val="28"/>
                <w:szCs w:val="28"/>
              </w:rPr>
              <w:t>Положение о территориальном планировании</w:t>
            </w:r>
          </w:p>
        </w:tc>
      </w:tr>
      <w:tr w:rsidR="007E0A13" w:rsidRPr="00865F17" w:rsidTr="00D762E4">
        <w:trPr>
          <w:jc w:val="center"/>
        </w:trPr>
        <w:tc>
          <w:tcPr>
            <w:tcW w:w="710" w:type="dxa"/>
            <w:vAlign w:val="center"/>
          </w:tcPr>
          <w:p w:rsidR="007E0A13" w:rsidRPr="00D67452" w:rsidRDefault="007E0A13" w:rsidP="00920F49">
            <w:pPr>
              <w:jc w:val="center"/>
              <w:rPr>
                <w:sz w:val="28"/>
                <w:szCs w:val="28"/>
              </w:rPr>
            </w:pPr>
            <w:r w:rsidRPr="00D67452">
              <w:rPr>
                <w:sz w:val="28"/>
                <w:szCs w:val="28"/>
                <w:lang w:val="en-US"/>
              </w:rPr>
              <w:t>1</w:t>
            </w:r>
            <w:r w:rsidRPr="00D67452">
              <w:rPr>
                <w:sz w:val="28"/>
                <w:szCs w:val="28"/>
              </w:rPr>
              <w:t>.</w:t>
            </w:r>
          </w:p>
        </w:tc>
        <w:tc>
          <w:tcPr>
            <w:tcW w:w="4677" w:type="dxa"/>
            <w:vAlign w:val="center"/>
          </w:tcPr>
          <w:p w:rsidR="007E0A13" w:rsidRPr="00865F17" w:rsidRDefault="007E0A13" w:rsidP="002A0FC0">
            <w:pPr>
              <w:jc w:val="center"/>
              <w:rPr>
                <w:sz w:val="28"/>
                <w:szCs w:val="28"/>
              </w:rPr>
            </w:pPr>
            <w:r w:rsidRPr="00865F17">
              <w:rPr>
                <w:sz w:val="28"/>
                <w:szCs w:val="28"/>
              </w:rPr>
              <w:t xml:space="preserve">Карта границ </w:t>
            </w:r>
            <w:r>
              <w:rPr>
                <w:sz w:val="28"/>
                <w:szCs w:val="28"/>
              </w:rPr>
              <w:t xml:space="preserve">Варламовского сельского поселения, с. Варламово, </w:t>
            </w:r>
            <w:r w:rsidRPr="00865F17">
              <w:rPr>
                <w:sz w:val="28"/>
                <w:szCs w:val="28"/>
              </w:rPr>
              <w:t>д.</w:t>
            </w:r>
            <w:r>
              <w:rPr>
                <w:sz w:val="28"/>
                <w:szCs w:val="28"/>
              </w:rPr>
              <w:t> Кандереп,</w:t>
            </w:r>
            <w:r w:rsidRPr="00865F17">
              <w:rPr>
                <w:sz w:val="28"/>
                <w:szCs w:val="28"/>
              </w:rPr>
              <w:t xml:space="preserve"> д.</w:t>
            </w:r>
            <w:r>
              <w:rPr>
                <w:sz w:val="28"/>
                <w:szCs w:val="28"/>
              </w:rPr>
              <w:t> Краснознаменка</w:t>
            </w:r>
            <w:r w:rsidRPr="00865F17">
              <w:rPr>
                <w:sz w:val="28"/>
                <w:szCs w:val="28"/>
              </w:rPr>
              <w:t xml:space="preserve">, </w:t>
            </w:r>
            <w:r>
              <w:rPr>
                <w:sz w:val="28"/>
                <w:szCs w:val="28"/>
              </w:rPr>
              <w:t xml:space="preserve">д. Большая Чёрная, </w:t>
            </w:r>
            <w:r w:rsidRPr="00865F17">
              <w:rPr>
                <w:sz w:val="28"/>
                <w:szCs w:val="28"/>
              </w:rPr>
              <w:t>М 1:</w:t>
            </w:r>
            <w:r>
              <w:rPr>
                <w:sz w:val="28"/>
                <w:szCs w:val="28"/>
              </w:rPr>
              <w:t>30</w:t>
            </w:r>
            <w:r w:rsidRPr="00865F17">
              <w:rPr>
                <w:sz w:val="28"/>
                <w:szCs w:val="28"/>
              </w:rPr>
              <w:t xml:space="preserve"> 000</w:t>
            </w:r>
          </w:p>
        </w:tc>
        <w:tc>
          <w:tcPr>
            <w:tcW w:w="1703" w:type="dxa"/>
            <w:vAlign w:val="center"/>
          </w:tcPr>
          <w:p w:rsidR="007E0A13" w:rsidRPr="00F85BBE" w:rsidRDefault="007E0A13" w:rsidP="00920F49">
            <w:pPr>
              <w:jc w:val="center"/>
              <w:rPr>
                <w:sz w:val="28"/>
                <w:szCs w:val="28"/>
              </w:rPr>
            </w:pPr>
            <w:r w:rsidRPr="00865F17">
              <w:rPr>
                <w:sz w:val="28"/>
                <w:szCs w:val="28"/>
              </w:rPr>
              <w:t>ГП-</w:t>
            </w:r>
            <w:r w:rsidRPr="00F85BBE">
              <w:rPr>
                <w:sz w:val="28"/>
                <w:szCs w:val="28"/>
              </w:rPr>
              <w:t>1</w:t>
            </w:r>
          </w:p>
        </w:tc>
        <w:tc>
          <w:tcPr>
            <w:tcW w:w="2551" w:type="dxa"/>
            <w:vAlign w:val="center"/>
          </w:tcPr>
          <w:p w:rsidR="007E0A13" w:rsidRPr="00865F17" w:rsidRDefault="007E0A13" w:rsidP="00920F49">
            <w:pPr>
              <w:jc w:val="center"/>
              <w:rPr>
                <w:sz w:val="28"/>
                <w:szCs w:val="28"/>
              </w:rPr>
            </w:pPr>
            <w:r w:rsidRPr="00865F17">
              <w:rPr>
                <w:sz w:val="28"/>
                <w:szCs w:val="28"/>
              </w:rPr>
              <w:t>1</w:t>
            </w:r>
          </w:p>
        </w:tc>
      </w:tr>
      <w:tr w:rsidR="007E0A13" w:rsidRPr="00865F17" w:rsidTr="00D762E4">
        <w:trPr>
          <w:jc w:val="center"/>
        </w:trPr>
        <w:tc>
          <w:tcPr>
            <w:tcW w:w="710" w:type="dxa"/>
            <w:vAlign w:val="center"/>
          </w:tcPr>
          <w:p w:rsidR="007E0A13" w:rsidRPr="00D67452" w:rsidRDefault="007E0A13" w:rsidP="00920F49">
            <w:pPr>
              <w:jc w:val="center"/>
              <w:rPr>
                <w:sz w:val="28"/>
                <w:szCs w:val="28"/>
              </w:rPr>
            </w:pPr>
            <w:r w:rsidRPr="00F85BBE">
              <w:rPr>
                <w:sz w:val="28"/>
                <w:szCs w:val="28"/>
              </w:rPr>
              <w:t>2</w:t>
            </w:r>
            <w:r w:rsidRPr="00D67452">
              <w:rPr>
                <w:sz w:val="28"/>
                <w:szCs w:val="28"/>
              </w:rPr>
              <w:t>.</w:t>
            </w:r>
          </w:p>
        </w:tc>
        <w:tc>
          <w:tcPr>
            <w:tcW w:w="4677" w:type="dxa"/>
            <w:vAlign w:val="center"/>
          </w:tcPr>
          <w:p w:rsidR="007E0A13" w:rsidRPr="00865F17" w:rsidRDefault="007E0A13" w:rsidP="00E7472C">
            <w:pPr>
              <w:jc w:val="center"/>
              <w:rPr>
                <w:sz w:val="28"/>
                <w:szCs w:val="28"/>
              </w:rPr>
            </w:pPr>
            <w:r w:rsidRPr="00865F17">
              <w:rPr>
                <w:sz w:val="28"/>
                <w:szCs w:val="28"/>
              </w:rPr>
              <w:t>Карта планируемого размещения объектов мес</w:t>
            </w:r>
            <w:r>
              <w:rPr>
                <w:sz w:val="28"/>
                <w:szCs w:val="28"/>
              </w:rPr>
              <w:t>тного значения (проектный план</w:t>
            </w:r>
            <w:r w:rsidRPr="00865F17">
              <w:rPr>
                <w:sz w:val="28"/>
                <w:szCs w:val="28"/>
              </w:rPr>
              <w:t>), М 1:</w:t>
            </w:r>
            <w:r>
              <w:rPr>
                <w:sz w:val="28"/>
                <w:szCs w:val="28"/>
              </w:rPr>
              <w:t>30</w:t>
            </w:r>
            <w:r w:rsidRPr="00865F17">
              <w:rPr>
                <w:sz w:val="28"/>
                <w:szCs w:val="28"/>
              </w:rPr>
              <w:t xml:space="preserve"> 000</w:t>
            </w:r>
          </w:p>
        </w:tc>
        <w:tc>
          <w:tcPr>
            <w:tcW w:w="1703" w:type="dxa"/>
            <w:vAlign w:val="center"/>
          </w:tcPr>
          <w:p w:rsidR="007E0A13" w:rsidRPr="00E7472C" w:rsidRDefault="007E0A13" w:rsidP="00920F49">
            <w:pPr>
              <w:jc w:val="center"/>
              <w:rPr>
                <w:sz w:val="28"/>
                <w:szCs w:val="28"/>
              </w:rPr>
            </w:pPr>
            <w:r w:rsidRPr="00865F17">
              <w:rPr>
                <w:sz w:val="28"/>
                <w:szCs w:val="28"/>
              </w:rPr>
              <w:t>ГП-</w:t>
            </w:r>
            <w:r w:rsidRPr="00E7472C">
              <w:rPr>
                <w:sz w:val="28"/>
                <w:szCs w:val="28"/>
              </w:rPr>
              <w:t>2</w:t>
            </w:r>
          </w:p>
        </w:tc>
        <w:tc>
          <w:tcPr>
            <w:tcW w:w="2551" w:type="dxa"/>
            <w:vAlign w:val="center"/>
          </w:tcPr>
          <w:p w:rsidR="007E0A13" w:rsidRPr="00865F17" w:rsidRDefault="007E0A13" w:rsidP="00920F49">
            <w:pPr>
              <w:jc w:val="center"/>
              <w:rPr>
                <w:sz w:val="28"/>
                <w:szCs w:val="28"/>
              </w:rPr>
            </w:pPr>
            <w:r w:rsidRPr="00865F17">
              <w:rPr>
                <w:sz w:val="28"/>
                <w:szCs w:val="28"/>
              </w:rPr>
              <w:t>1</w:t>
            </w:r>
          </w:p>
        </w:tc>
      </w:tr>
      <w:tr w:rsidR="007E0A13" w:rsidRPr="00B7699E" w:rsidTr="00D762E4">
        <w:trPr>
          <w:jc w:val="center"/>
        </w:trPr>
        <w:tc>
          <w:tcPr>
            <w:tcW w:w="710" w:type="dxa"/>
            <w:vAlign w:val="center"/>
          </w:tcPr>
          <w:p w:rsidR="007E0A13" w:rsidRPr="00D67452" w:rsidRDefault="007E0A13" w:rsidP="00920F49">
            <w:pPr>
              <w:jc w:val="center"/>
              <w:rPr>
                <w:sz w:val="28"/>
                <w:szCs w:val="28"/>
              </w:rPr>
            </w:pPr>
            <w:r w:rsidRPr="00E7472C">
              <w:rPr>
                <w:sz w:val="28"/>
                <w:szCs w:val="28"/>
              </w:rPr>
              <w:t>3</w:t>
            </w:r>
            <w:r w:rsidRPr="00D67452">
              <w:rPr>
                <w:sz w:val="28"/>
                <w:szCs w:val="28"/>
              </w:rPr>
              <w:t>.</w:t>
            </w:r>
          </w:p>
        </w:tc>
        <w:tc>
          <w:tcPr>
            <w:tcW w:w="4677" w:type="dxa"/>
            <w:vAlign w:val="center"/>
          </w:tcPr>
          <w:p w:rsidR="007E0A13" w:rsidRPr="00865F17" w:rsidRDefault="007E0A13" w:rsidP="00E7472C">
            <w:pPr>
              <w:jc w:val="center"/>
              <w:rPr>
                <w:sz w:val="28"/>
                <w:szCs w:val="28"/>
              </w:rPr>
            </w:pPr>
            <w:r w:rsidRPr="00865F17">
              <w:rPr>
                <w:sz w:val="28"/>
                <w:szCs w:val="28"/>
              </w:rPr>
              <w:t xml:space="preserve">Карта </w:t>
            </w:r>
            <w:r>
              <w:rPr>
                <w:sz w:val="28"/>
                <w:szCs w:val="28"/>
              </w:rPr>
              <w:t>границ функциональных зон</w:t>
            </w:r>
            <w:r w:rsidRPr="00865F17">
              <w:rPr>
                <w:sz w:val="28"/>
                <w:szCs w:val="28"/>
              </w:rPr>
              <w:t xml:space="preserve"> </w:t>
            </w:r>
            <w:r>
              <w:rPr>
                <w:sz w:val="28"/>
                <w:szCs w:val="28"/>
              </w:rPr>
              <w:t xml:space="preserve">и местоположения линейных объектов федерального, регионального и местного значения </w:t>
            </w:r>
            <w:r w:rsidRPr="00865F17">
              <w:rPr>
                <w:sz w:val="28"/>
                <w:szCs w:val="28"/>
              </w:rPr>
              <w:t xml:space="preserve"> территории</w:t>
            </w:r>
            <w:r>
              <w:rPr>
                <w:sz w:val="28"/>
                <w:szCs w:val="28"/>
              </w:rPr>
              <w:t xml:space="preserve"> Варламовского сельского поселения</w:t>
            </w:r>
            <w:r w:rsidRPr="00865F17">
              <w:rPr>
                <w:sz w:val="28"/>
                <w:szCs w:val="28"/>
              </w:rPr>
              <w:t>, М 1:</w:t>
            </w:r>
            <w:r>
              <w:rPr>
                <w:sz w:val="28"/>
                <w:szCs w:val="28"/>
              </w:rPr>
              <w:t>30</w:t>
            </w:r>
            <w:r w:rsidRPr="00865F17">
              <w:rPr>
                <w:sz w:val="28"/>
                <w:szCs w:val="28"/>
              </w:rPr>
              <w:t xml:space="preserve"> 000</w:t>
            </w:r>
          </w:p>
        </w:tc>
        <w:tc>
          <w:tcPr>
            <w:tcW w:w="1703" w:type="dxa"/>
            <w:vAlign w:val="center"/>
          </w:tcPr>
          <w:p w:rsidR="007E0A13" w:rsidRPr="00DD5490" w:rsidRDefault="007E0A13" w:rsidP="00920F49">
            <w:pPr>
              <w:jc w:val="center"/>
              <w:rPr>
                <w:sz w:val="28"/>
                <w:szCs w:val="28"/>
                <w:lang w:val="en-US"/>
              </w:rPr>
            </w:pPr>
            <w:r>
              <w:rPr>
                <w:sz w:val="28"/>
                <w:szCs w:val="28"/>
              </w:rPr>
              <w:t>ГП-3</w:t>
            </w:r>
          </w:p>
        </w:tc>
        <w:tc>
          <w:tcPr>
            <w:tcW w:w="2551" w:type="dxa"/>
            <w:vAlign w:val="center"/>
          </w:tcPr>
          <w:p w:rsidR="007E0A13" w:rsidRPr="00865F17" w:rsidRDefault="007E0A13" w:rsidP="00920F49">
            <w:pPr>
              <w:jc w:val="center"/>
              <w:rPr>
                <w:sz w:val="28"/>
                <w:szCs w:val="28"/>
              </w:rPr>
            </w:pPr>
            <w:r w:rsidRPr="00865F17">
              <w:rPr>
                <w:sz w:val="28"/>
                <w:szCs w:val="28"/>
              </w:rPr>
              <w:t>1</w:t>
            </w:r>
          </w:p>
        </w:tc>
      </w:tr>
      <w:tr w:rsidR="007E0A13" w:rsidRPr="00B7699E" w:rsidTr="00D762E4">
        <w:trPr>
          <w:jc w:val="center"/>
        </w:trPr>
        <w:tc>
          <w:tcPr>
            <w:tcW w:w="710" w:type="dxa"/>
            <w:vAlign w:val="center"/>
          </w:tcPr>
          <w:p w:rsidR="007E0A13" w:rsidRPr="0083399D" w:rsidRDefault="007E0A13" w:rsidP="00920F49">
            <w:pPr>
              <w:jc w:val="center"/>
              <w:rPr>
                <w:sz w:val="28"/>
                <w:szCs w:val="28"/>
              </w:rPr>
            </w:pPr>
            <w:r>
              <w:rPr>
                <w:sz w:val="28"/>
                <w:szCs w:val="28"/>
              </w:rPr>
              <w:t>4.</w:t>
            </w:r>
          </w:p>
        </w:tc>
        <w:tc>
          <w:tcPr>
            <w:tcW w:w="4677" w:type="dxa"/>
            <w:vAlign w:val="center"/>
          </w:tcPr>
          <w:p w:rsidR="007E0A13" w:rsidRPr="00865F17" w:rsidRDefault="007E0A13" w:rsidP="00E7472C">
            <w:pPr>
              <w:jc w:val="center"/>
              <w:rPr>
                <w:sz w:val="28"/>
                <w:szCs w:val="28"/>
              </w:rPr>
            </w:pPr>
            <w:r>
              <w:rPr>
                <w:sz w:val="28"/>
                <w:szCs w:val="28"/>
              </w:rPr>
              <w:t>Карта планируемых автомобильных дорог местного значения, транспортной инфраструктуры и природно-рекреационного комплекса, М 1:30 000</w:t>
            </w:r>
          </w:p>
        </w:tc>
        <w:tc>
          <w:tcPr>
            <w:tcW w:w="1703" w:type="dxa"/>
            <w:vAlign w:val="center"/>
          </w:tcPr>
          <w:p w:rsidR="007E0A13" w:rsidRDefault="007E0A13" w:rsidP="00920F49">
            <w:pPr>
              <w:jc w:val="center"/>
              <w:rPr>
                <w:sz w:val="28"/>
                <w:szCs w:val="28"/>
              </w:rPr>
            </w:pPr>
            <w:r>
              <w:rPr>
                <w:sz w:val="28"/>
                <w:szCs w:val="28"/>
              </w:rPr>
              <w:t>ГП-4</w:t>
            </w:r>
          </w:p>
        </w:tc>
        <w:tc>
          <w:tcPr>
            <w:tcW w:w="2551" w:type="dxa"/>
            <w:vAlign w:val="center"/>
          </w:tcPr>
          <w:p w:rsidR="007E0A13" w:rsidRPr="00865F17" w:rsidRDefault="007E0A13" w:rsidP="00920F49">
            <w:pPr>
              <w:jc w:val="center"/>
              <w:rPr>
                <w:sz w:val="28"/>
                <w:szCs w:val="28"/>
              </w:rPr>
            </w:pPr>
            <w:r>
              <w:rPr>
                <w:sz w:val="28"/>
                <w:szCs w:val="28"/>
              </w:rPr>
              <w:t>1</w:t>
            </w:r>
          </w:p>
        </w:tc>
      </w:tr>
    </w:tbl>
    <w:p w:rsidR="007E0A13" w:rsidRDefault="007E0A13" w:rsidP="00D762E4">
      <w:pPr>
        <w:tabs>
          <w:tab w:val="left" w:pos="2925"/>
          <w:tab w:val="left" w:pos="3402"/>
          <w:tab w:val="center" w:pos="4471"/>
        </w:tabs>
        <w:rPr>
          <w:sz w:val="28"/>
          <w:szCs w:val="28"/>
          <w:lang w:val="en-US"/>
        </w:rPr>
      </w:pPr>
      <w:r>
        <w:rPr>
          <w:sz w:val="28"/>
          <w:szCs w:val="28"/>
        </w:rPr>
        <w:tab/>
      </w:r>
      <w:r>
        <w:rPr>
          <w:sz w:val="28"/>
          <w:szCs w:val="28"/>
        </w:rPr>
        <w:tab/>
      </w:r>
    </w:p>
    <w:p w:rsidR="007E0A13" w:rsidRDefault="007E0A13" w:rsidP="00D762E4">
      <w:pPr>
        <w:tabs>
          <w:tab w:val="left" w:pos="2925"/>
          <w:tab w:val="left" w:pos="3402"/>
          <w:tab w:val="center" w:pos="4471"/>
        </w:tabs>
        <w:rPr>
          <w:sz w:val="28"/>
          <w:szCs w:val="28"/>
          <w:lang w:val="en-US"/>
        </w:rPr>
      </w:pPr>
    </w:p>
    <w:p w:rsidR="007E0A13" w:rsidRDefault="007E0A13" w:rsidP="00D762E4">
      <w:pPr>
        <w:tabs>
          <w:tab w:val="left" w:pos="2925"/>
          <w:tab w:val="left" w:pos="3402"/>
          <w:tab w:val="center" w:pos="4471"/>
        </w:tabs>
        <w:rPr>
          <w:sz w:val="28"/>
          <w:szCs w:val="28"/>
          <w:lang w:val="en-US"/>
        </w:rPr>
      </w:pPr>
    </w:p>
    <w:p w:rsidR="007E0A13" w:rsidRPr="001B2799" w:rsidRDefault="007E0A13" w:rsidP="00D762E4">
      <w:pPr>
        <w:tabs>
          <w:tab w:val="left" w:pos="2925"/>
          <w:tab w:val="left" w:pos="3402"/>
          <w:tab w:val="center" w:pos="4471"/>
        </w:tabs>
        <w:rPr>
          <w:sz w:val="28"/>
          <w:szCs w:val="28"/>
        </w:rPr>
      </w:pPr>
    </w:p>
    <w:p w:rsidR="007E0A13" w:rsidRDefault="007E0A13" w:rsidP="00D762E4">
      <w:pPr>
        <w:tabs>
          <w:tab w:val="left" w:pos="2925"/>
          <w:tab w:val="left" w:pos="3402"/>
          <w:tab w:val="center" w:pos="4471"/>
        </w:tabs>
        <w:jc w:val="center"/>
        <w:rPr>
          <w:b/>
          <w:sz w:val="28"/>
          <w:szCs w:val="28"/>
        </w:rPr>
      </w:pPr>
    </w:p>
    <w:p w:rsidR="007E0A13" w:rsidRDefault="007E0A13" w:rsidP="00D762E4">
      <w:pPr>
        <w:tabs>
          <w:tab w:val="left" w:pos="2925"/>
          <w:tab w:val="left" w:pos="3402"/>
          <w:tab w:val="center" w:pos="4471"/>
        </w:tabs>
        <w:jc w:val="center"/>
        <w:rPr>
          <w:b/>
          <w:sz w:val="28"/>
          <w:szCs w:val="28"/>
        </w:rPr>
      </w:pPr>
    </w:p>
    <w:p w:rsidR="007E0A13" w:rsidRPr="00BF5414" w:rsidRDefault="007E0A13" w:rsidP="00D762E4">
      <w:pPr>
        <w:tabs>
          <w:tab w:val="left" w:pos="2925"/>
          <w:tab w:val="left" w:pos="3402"/>
          <w:tab w:val="center" w:pos="4471"/>
        </w:tabs>
        <w:jc w:val="center"/>
        <w:rPr>
          <w:b/>
          <w:sz w:val="28"/>
          <w:szCs w:val="28"/>
        </w:rPr>
      </w:pPr>
      <w:r w:rsidRPr="00BF5414">
        <w:rPr>
          <w:b/>
          <w:sz w:val="28"/>
          <w:szCs w:val="28"/>
        </w:rPr>
        <w:t xml:space="preserve">Содержание тома </w:t>
      </w:r>
      <w:r w:rsidRPr="00BF5414">
        <w:rPr>
          <w:b/>
          <w:sz w:val="28"/>
          <w:szCs w:val="28"/>
          <w:lang w:val="en-US"/>
        </w:rPr>
        <w:t>IV</w:t>
      </w:r>
    </w:p>
    <w:p w:rsidR="007E0A13" w:rsidRPr="00B7699E" w:rsidRDefault="007E0A13" w:rsidP="00D762E4">
      <w:pPr>
        <w:tabs>
          <w:tab w:val="left" w:pos="3402"/>
        </w:tabs>
        <w:jc w:val="center"/>
      </w:pPr>
    </w:p>
    <w:tbl>
      <w:tblPr>
        <w:tblW w:w="9641"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09"/>
        <w:gridCol w:w="4678"/>
        <w:gridCol w:w="1701"/>
        <w:gridCol w:w="2553"/>
      </w:tblGrid>
      <w:tr w:rsidR="007E0A13" w:rsidRPr="00B7699E" w:rsidTr="00920F49">
        <w:trPr>
          <w:jc w:val="center"/>
        </w:trPr>
        <w:tc>
          <w:tcPr>
            <w:tcW w:w="709" w:type="dxa"/>
            <w:vAlign w:val="center"/>
          </w:tcPr>
          <w:p w:rsidR="007E0A13" w:rsidRPr="00BF5414" w:rsidRDefault="007E0A13" w:rsidP="00920F49">
            <w:pPr>
              <w:jc w:val="center"/>
              <w:rPr>
                <w:b/>
                <w:sz w:val="28"/>
                <w:szCs w:val="28"/>
              </w:rPr>
            </w:pPr>
            <w:r w:rsidRPr="00BF5414">
              <w:rPr>
                <w:b/>
                <w:sz w:val="28"/>
                <w:szCs w:val="28"/>
              </w:rPr>
              <w:t>№</w:t>
            </w:r>
          </w:p>
        </w:tc>
        <w:tc>
          <w:tcPr>
            <w:tcW w:w="4678" w:type="dxa"/>
            <w:vAlign w:val="center"/>
          </w:tcPr>
          <w:p w:rsidR="007E0A13" w:rsidRPr="00BF5414" w:rsidRDefault="007E0A13" w:rsidP="00920F49">
            <w:pPr>
              <w:jc w:val="center"/>
              <w:rPr>
                <w:b/>
                <w:sz w:val="28"/>
                <w:szCs w:val="28"/>
              </w:rPr>
            </w:pPr>
            <w:r w:rsidRPr="00BF5414">
              <w:rPr>
                <w:b/>
                <w:sz w:val="28"/>
                <w:szCs w:val="28"/>
              </w:rPr>
              <w:t>Наименование чертежа, масштаб</w:t>
            </w:r>
          </w:p>
        </w:tc>
        <w:tc>
          <w:tcPr>
            <w:tcW w:w="1701" w:type="dxa"/>
            <w:vAlign w:val="center"/>
          </w:tcPr>
          <w:p w:rsidR="007E0A13" w:rsidRPr="00BF5414" w:rsidRDefault="007E0A13" w:rsidP="00920F49">
            <w:pPr>
              <w:jc w:val="center"/>
              <w:rPr>
                <w:b/>
                <w:sz w:val="28"/>
                <w:szCs w:val="28"/>
              </w:rPr>
            </w:pPr>
            <w:r w:rsidRPr="00BF5414">
              <w:rPr>
                <w:b/>
                <w:sz w:val="28"/>
                <w:szCs w:val="28"/>
              </w:rPr>
              <w:t>Марка листа</w:t>
            </w:r>
          </w:p>
        </w:tc>
        <w:tc>
          <w:tcPr>
            <w:tcW w:w="2553" w:type="dxa"/>
            <w:vAlign w:val="center"/>
          </w:tcPr>
          <w:p w:rsidR="007E0A13" w:rsidRPr="00B7699E" w:rsidRDefault="007E0A13" w:rsidP="00920F49">
            <w:pPr>
              <w:jc w:val="center"/>
              <w:rPr>
                <w:sz w:val="28"/>
                <w:szCs w:val="28"/>
              </w:rPr>
            </w:pPr>
            <w:r w:rsidRPr="00B7699E">
              <w:rPr>
                <w:sz w:val="28"/>
                <w:szCs w:val="28"/>
              </w:rPr>
              <w:t>Количество листов</w:t>
            </w:r>
          </w:p>
        </w:tc>
      </w:tr>
      <w:tr w:rsidR="007E0A13" w:rsidRPr="00B7699E" w:rsidTr="00920F49">
        <w:trPr>
          <w:jc w:val="center"/>
        </w:trPr>
        <w:tc>
          <w:tcPr>
            <w:tcW w:w="9641" w:type="dxa"/>
            <w:gridSpan w:val="4"/>
            <w:vAlign w:val="center"/>
          </w:tcPr>
          <w:p w:rsidR="007E0A13" w:rsidRPr="00BF5414" w:rsidRDefault="007E0A13" w:rsidP="00920F49">
            <w:pPr>
              <w:jc w:val="center"/>
              <w:rPr>
                <w:b/>
                <w:sz w:val="28"/>
                <w:szCs w:val="28"/>
              </w:rPr>
            </w:pPr>
            <w:r w:rsidRPr="00BF5414">
              <w:rPr>
                <w:b/>
                <w:sz w:val="28"/>
                <w:szCs w:val="28"/>
              </w:rPr>
              <w:t>Материалы по обоснованию проекта</w:t>
            </w:r>
          </w:p>
        </w:tc>
      </w:tr>
      <w:tr w:rsidR="007E0A13" w:rsidRPr="000251B2" w:rsidTr="00920F49">
        <w:trPr>
          <w:jc w:val="center"/>
        </w:trPr>
        <w:tc>
          <w:tcPr>
            <w:tcW w:w="709" w:type="dxa"/>
            <w:vAlign w:val="center"/>
          </w:tcPr>
          <w:p w:rsidR="007E0A13" w:rsidRPr="000251B2" w:rsidRDefault="007E0A13" w:rsidP="00920F49">
            <w:pPr>
              <w:jc w:val="center"/>
              <w:rPr>
                <w:sz w:val="28"/>
                <w:szCs w:val="28"/>
              </w:rPr>
            </w:pPr>
            <w:r>
              <w:rPr>
                <w:sz w:val="28"/>
                <w:szCs w:val="28"/>
              </w:rPr>
              <w:t>5</w:t>
            </w:r>
            <w:r w:rsidRPr="000251B2">
              <w:rPr>
                <w:sz w:val="28"/>
                <w:szCs w:val="28"/>
              </w:rPr>
              <w:t>.</w:t>
            </w:r>
          </w:p>
        </w:tc>
        <w:tc>
          <w:tcPr>
            <w:tcW w:w="4678" w:type="dxa"/>
            <w:vAlign w:val="center"/>
          </w:tcPr>
          <w:p w:rsidR="007E0A13" w:rsidRPr="000251B2" w:rsidRDefault="007E0A13" w:rsidP="00E7472C">
            <w:pPr>
              <w:jc w:val="center"/>
              <w:rPr>
                <w:sz w:val="28"/>
                <w:szCs w:val="28"/>
              </w:rPr>
            </w:pPr>
            <w:r w:rsidRPr="000251B2">
              <w:rPr>
                <w:sz w:val="28"/>
                <w:szCs w:val="28"/>
              </w:rPr>
              <w:t xml:space="preserve">Карта современных границ </w:t>
            </w:r>
            <w:r>
              <w:rPr>
                <w:sz w:val="28"/>
                <w:szCs w:val="28"/>
              </w:rPr>
              <w:t xml:space="preserve">Варламовского сельского поселения, с. Варламово, </w:t>
            </w:r>
            <w:r w:rsidRPr="00865F17">
              <w:rPr>
                <w:sz w:val="28"/>
                <w:szCs w:val="28"/>
              </w:rPr>
              <w:t>д.</w:t>
            </w:r>
            <w:r>
              <w:rPr>
                <w:sz w:val="28"/>
                <w:szCs w:val="28"/>
              </w:rPr>
              <w:t> Кандереп,</w:t>
            </w:r>
            <w:r w:rsidRPr="00865F17">
              <w:rPr>
                <w:sz w:val="28"/>
                <w:szCs w:val="28"/>
              </w:rPr>
              <w:t xml:space="preserve"> д.</w:t>
            </w:r>
            <w:r>
              <w:rPr>
                <w:sz w:val="28"/>
                <w:szCs w:val="28"/>
              </w:rPr>
              <w:t> Краснознаменка</w:t>
            </w:r>
            <w:r w:rsidRPr="00865F17">
              <w:rPr>
                <w:sz w:val="28"/>
                <w:szCs w:val="28"/>
              </w:rPr>
              <w:t xml:space="preserve">, </w:t>
            </w:r>
            <w:r>
              <w:rPr>
                <w:sz w:val="28"/>
                <w:szCs w:val="28"/>
              </w:rPr>
              <w:t xml:space="preserve">д. Большая Чёрная, </w:t>
            </w:r>
            <w:r w:rsidRPr="00865F17">
              <w:rPr>
                <w:sz w:val="28"/>
                <w:szCs w:val="28"/>
              </w:rPr>
              <w:t>М 1:</w:t>
            </w:r>
            <w:r>
              <w:rPr>
                <w:sz w:val="28"/>
                <w:szCs w:val="28"/>
              </w:rPr>
              <w:t>30</w:t>
            </w:r>
            <w:r w:rsidRPr="00865F17">
              <w:rPr>
                <w:sz w:val="28"/>
                <w:szCs w:val="28"/>
              </w:rPr>
              <w:t xml:space="preserve"> 000</w:t>
            </w:r>
          </w:p>
        </w:tc>
        <w:tc>
          <w:tcPr>
            <w:tcW w:w="1701" w:type="dxa"/>
            <w:vAlign w:val="center"/>
          </w:tcPr>
          <w:p w:rsidR="007E0A13" w:rsidRPr="007047BC" w:rsidRDefault="007E0A13" w:rsidP="00920F49">
            <w:pPr>
              <w:jc w:val="center"/>
              <w:rPr>
                <w:sz w:val="28"/>
                <w:szCs w:val="28"/>
              </w:rPr>
            </w:pPr>
            <w:r>
              <w:rPr>
                <w:sz w:val="28"/>
                <w:szCs w:val="28"/>
              </w:rPr>
              <w:t>ГП-5</w:t>
            </w:r>
          </w:p>
        </w:tc>
        <w:tc>
          <w:tcPr>
            <w:tcW w:w="2553" w:type="dxa"/>
            <w:vAlign w:val="center"/>
          </w:tcPr>
          <w:p w:rsidR="007E0A13" w:rsidRPr="00654678" w:rsidRDefault="007E0A13" w:rsidP="00920F49">
            <w:pPr>
              <w:jc w:val="center"/>
              <w:rPr>
                <w:sz w:val="28"/>
                <w:szCs w:val="28"/>
              </w:rPr>
            </w:pPr>
            <w:r w:rsidRPr="00654678">
              <w:rPr>
                <w:sz w:val="28"/>
                <w:szCs w:val="28"/>
              </w:rPr>
              <w:t>1</w:t>
            </w:r>
          </w:p>
        </w:tc>
      </w:tr>
      <w:tr w:rsidR="007E0A13" w:rsidRPr="000251B2" w:rsidTr="00920F49">
        <w:trPr>
          <w:jc w:val="center"/>
        </w:trPr>
        <w:tc>
          <w:tcPr>
            <w:tcW w:w="709" w:type="dxa"/>
            <w:vAlign w:val="center"/>
          </w:tcPr>
          <w:p w:rsidR="007E0A13" w:rsidRPr="000251B2" w:rsidRDefault="007E0A13" w:rsidP="00920F49">
            <w:pPr>
              <w:jc w:val="center"/>
              <w:rPr>
                <w:sz w:val="28"/>
                <w:szCs w:val="28"/>
              </w:rPr>
            </w:pPr>
            <w:r>
              <w:rPr>
                <w:sz w:val="28"/>
                <w:szCs w:val="28"/>
              </w:rPr>
              <w:t>6</w:t>
            </w:r>
            <w:r w:rsidRPr="000251B2">
              <w:rPr>
                <w:sz w:val="28"/>
                <w:szCs w:val="28"/>
              </w:rPr>
              <w:t>.</w:t>
            </w:r>
          </w:p>
        </w:tc>
        <w:tc>
          <w:tcPr>
            <w:tcW w:w="4678" w:type="dxa"/>
            <w:vAlign w:val="center"/>
          </w:tcPr>
          <w:p w:rsidR="007E0A13" w:rsidRPr="000251B2" w:rsidRDefault="007E0A13" w:rsidP="002A0FC0">
            <w:pPr>
              <w:jc w:val="center"/>
              <w:rPr>
                <w:sz w:val="28"/>
                <w:szCs w:val="28"/>
              </w:rPr>
            </w:pPr>
            <w:r w:rsidRPr="000251B2">
              <w:rPr>
                <w:sz w:val="28"/>
                <w:szCs w:val="28"/>
              </w:rPr>
              <w:t xml:space="preserve">Карта </w:t>
            </w:r>
            <w:r>
              <w:rPr>
                <w:sz w:val="28"/>
                <w:szCs w:val="28"/>
              </w:rPr>
              <w:t xml:space="preserve">местоположения существующих и строящихся </w:t>
            </w:r>
            <w:r w:rsidRPr="000251B2">
              <w:rPr>
                <w:sz w:val="28"/>
                <w:szCs w:val="28"/>
              </w:rPr>
              <w:t>объектов местного значения, зон с особыми условиями, использования территорий, территорий объектов культурного значения, М 1:</w:t>
            </w:r>
            <w:r>
              <w:rPr>
                <w:sz w:val="28"/>
                <w:szCs w:val="28"/>
              </w:rPr>
              <w:t>30</w:t>
            </w:r>
            <w:r w:rsidRPr="000251B2">
              <w:rPr>
                <w:sz w:val="28"/>
                <w:szCs w:val="28"/>
              </w:rPr>
              <w:t xml:space="preserve"> 000</w:t>
            </w:r>
          </w:p>
        </w:tc>
        <w:tc>
          <w:tcPr>
            <w:tcW w:w="1701" w:type="dxa"/>
            <w:vAlign w:val="center"/>
          </w:tcPr>
          <w:p w:rsidR="007E0A13" w:rsidRPr="00F85BBE" w:rsidRDefault="007E0A13" w:rsidP="00920F49">
            <w:pPr>
              <w:jc w:val="center"/>
              <w:rPr>
                <w:sz w:val="28"/>
                <w:szCs w:val="28"/>
              </w:rPr>
            </w:pPr>
            <w:r w:rsidRPr="000251B2">
              <w:rPr>
                <w:sz w:val="28"/>
                <w:szCs w:val="28"/>
              </w:rPr>
              <w:t>ГП-</w:t>
            </w:r>
            <w:r>
              <w:rPr>
                <w:sz w:val="28"/>
                <w:szCs w:val="28"/>
              </w:rPr>
              <w:t>6</w:t>
            </w:r>
          </w:p>
        </w:tc>
        <w:tc>
          <w:tcPr>
            <w:tcW w:w="2553" w:type="dxa"/>
            <w:vAlign w:val="center"/>
          </w:tcPr>
          <w:p w:rsidR="007E0A13" w:rsidRPr="000251B2" w:rsidRDefault="007E0A13" w:rsidP="00920F49">
            <w:pPr>
              <w:jc w:val="center"/>
              <w:rPr>
                <w:sz w:val="28"/>
                <w:szCs w:val="28"/>
              </w:rPr>
            </w:pPr>
            <w:r w:rsidRPr="000251B2">
              <w:rPr>
                <w:sz w:val="28"/>
                <w:szCs w:val="28"/>
              </w:rPr>
              <w:t>1</w:t>
            </w:r>
          </w:p>
        </w:tc>
      </w:tr>
      <w:tr w:rsidR="007E0A13" w:rsidRPr="000251B2" w:rsidTr="00920F49">
        <w:trPr>
          <w:jc w:val="center"/>
        </w:trPr>
        <w:tc>
          <w:tcPr>
            <w:tcW w:w="709" w:type="dxa"/>
            <w:vAlign w:val="center"/>
          </w:tcPr>
          <w:p w:rsidR="007E0A13" w:rsidRPr="000251B2" w:rsidRDefault="007E0A13" w:rsidP="00920F49">
            <w:pPr>
              <w:jc w:val="center"/>
              <w:rPr>
                <w:sz w:val="28"/>
                <w:szCs w:val="28"/>
              </w:rPr>
            </w:pPr>
            <w:r>
              <w:rPr>
                <w:sz w:val="28"/>
                <w:szCs w:val="28"/>
              </w:rPr>
              <w:t>7</w:t>
            </w:r>
            <w:r w:rsidRPr="000251B2">
              <w:rPr>
                <w:sz w:val="28"/>
                <w:szCs w:val="28"/>
              </w:rPr>
              <w:t>.</w:t>
            </w:r>
          </w:p>
        </w:tc>
        <w:tc>
          <w:tcPr>
            <w:tcW w:w="4678" w:type="dxa"/>
            <w:vAlign w:val="center"/>
          </w:tcPr>
          <w:p w:rsidR="007E0A13" w:rsidRPr="000251B2" w:rsidRDefault="007E0A13" w:rsidP="002A0FC0">
            <w:pPr>
              <w:jc w:val="center"/>
              <w:rPr>
                <w:sz w:val="28"/>
                <w:szCs w:val="28"/>
              </w:rPr>
            </w:pPr>
            <w:r>
              <w:rPr>
                <w:sz w:val="28"/>
                <w:szCs w:val="28"/>
              </w:rPr>
              <w:t>Карта современного природно-рекреационного комплекса и дорожно-транспортной инфраструктуры</w:t>
            </w:r>
            <w:r w:rsidRPr="000251B2">
              <w:rPr>
                <w:sz w:val="28"/>
                <w:szCs w:val="28"/>
              </w:rPr>
              <w:t>, М 1:</w:t>
            </w:r>
            <w:r>
              <w:rPr>
                <w:sz w:val="28"/>
                <w:szCs w:val="28"/>
              </w:rPr>
              <w:t>30</w:t>
            </w:r>
            <w:r w:rsidRPr="000251B2">
              <w:rPr>
                <w:sz w:val="28"/>
                <w:szCs w:val="28"/>
              </w:rPr>
              <w:t xml:space="preserve"> 000</w:t>
            </w:r>
          </w:p>
        </w:tc>
        <w:tc>
          <w:tcPr>
            <w:tcW w:w="1701" w:type="dxa"/>
            <w:vAlign w:val="center"/>
          </w:tcPr>
          <w:p w:rsidR="007E0A13" w:rsidRPr="0080413F" w:rsidRDefault="007E0A13" w:rsidP="00920F49">
            <w:pPr>
              <w:jc w:val="center"/>
              <w:rPr>
                <w:sz w:val="28"/>
                <w:szCs w:val="28"/>
              </w:rPr>
            </w:pPr>
            <w:r w:rsidRPr="000251B2">
              <w:rPr>
                <w:sz w:val="28"/>
                <w:szCs w:val="28"/>
              </w:rPr>
              <w:t>ГП-</w:t>
            </w:r>
            <w:r>
              <w:rPr>
                <w:sz w:val="28"/>
                <w:szCs w:val="28"/>
              </w:rPr>
              <w:t>7</w:t>
            </w:r>
          </w:p>
        </w:tc>
        <w:tc>
          <w:tcPr>
            <w:tcW w:w="2553" w:type="dxa"/>
            <w:vAlign w:val="center"/>
          </w:tcPr>
          <w:p w:rsidR="007E0A13" w:rsidRPr="000251B2" w:rsidRDefault="007E0A13" w:rsidP="00920F49">
            <w:pPr>
              <w:jc w:val="center"/>
              <w:rPr>
                <w:sz w:val="28"/>
                <w:szCs w:val="28"/>
              </w:rPr>
            </w:pPr>
            <w:r w:rsidRPr="000251B2">
              <w:rPr>
                <w:sz w:val="28"/>
                <w:szCs w:val="28"/>
              </w:rPr>
              <w:t>1</w:t>
            </w:r>
          </w:p>
        </w:tc>
      </w:tr>
    </w:tbl>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Default="007E0A13" w:rsidP="00883D18">
      <w:pPr>
        <w:spacing w:before="60" w:line="276" w:lineRule="auto"/>
        <w:rPr>
          <w:sz w:val="28"/>
          <w:szCs w:val="28"/>
        </w:rPr>
      </w:pPr>
    </w:p>
    <w:p w:rsidR="007E0A13" w:rsidRPr="00951F6A" w:rsidRDefault="007E0A13" w:rsidP="00E7472C">
      <w:pPr>
        <w:spacing w:before="60" w:line="276" w:lineRule="auto"/>
        <w:jc w:val="center"/>
        <w:rPr>
          <w:b/>
          <w:sz w:val="32"/>
          <w:szCs w:val="32"/>
        </w:rPr>
      </w:pPr>
      <w:r w:rsidRPr="00951F6A">
        <w:rPr>
          <w:b/>
          <w:sz w:val="32"/>
          <w:szCs w:val="32"/>
        </w:rPr>
        <w:lastRenderedPageBreak/>
        <w:t>Содержание</w:t>
      </w:r>
    </w:p>
    <w:tbl>
      <w:tblPr>
        <w:tblpPr w:leftFromText="180" w:rightFromText="180" w:vertAnchor="text" w:horzAnchor="margin" w:tblpY="6"/>
        <w:tblW w:w="10320" w:type="dxa"/>
        <w:tblLayout w:type="fixed"/>
        <w:tblLook w:val="01E0"/>
      </w:tblPr>
      <w:tblGrid>
        <w:gridCol w:w="1080"/>
        <w:gridCol w:w="8520"/>
        <w:gridCol w:w="720"/>
      </w:tblGrid>
      <w:tr w:rsidR="007E0A13" w:rsidRPr="00B633F1" w:rsidTr="00CB038C">
        <w:trPr>
          <w:trHeight w:val="14099"/>
        </w:trPr>
        <w:tc>
          <w:tcPr>
            <w:tcW w:w="1080" w:type="dxa"/>
          </w:tcPr>
          <w:p w:rsidR="007E0A13" w:rsidRPr="001040C3" w:rsidRDefault="007E0A13" w:rsidP="00E554C5">
            <w:pPr>
              <w:rPr>
                <w:sz w:val="28"/>
                <w:szCs w:val="28"/>
              </w:rPr>
            </w:pPr>
          </w:p>
          <w:p w:rsidR="007E0A13" w:rsidRPr="00330567" w:rsidRDefault="007E0A13" w:rsidP="00E554C5">
            <w:pPr>
              <w:rPr>
                <w:b/>
                <w:sz w:val="28"/>
                <w:szCs w:val="28"/>
              </w:rPr>
            </w:pPr>
            <w:r w:rsidRPr="00330567">
              <w:rPr>
                <w:b/>
                <w:sz w:val="28"/>
                <w:szCs w:val="28"/>
              </w:rPr>
              <w:t>1.</w:t>
            </w:r>
          </w:p>
          <w:p w:rsidR="007E0A13" w:rsidRPr="00330567" w:rsidRDefault="007E0A13" w:rsidP="00E554C5">
            <w:pPr>
              <w:rPr>
                <w:b/>
                <w:sz w:val="28"/>
                <w:szCs w:val="28"/>
              </w:rPr>
            </w:pPr>
            <w:r w:rsidRPr="00330567">
              <w:rPr>
                <w:b/>
                <w:sz w:val="28"/>
                <w:szCs w:val="28"/>
              </w:rPr>
              <w:t>2.</w:t>
            </w:r>
          </w:p>
          <w:p w:rsidR="007E0A13" w:rsidRPr="00675BA9" w:rsidRDefault="007E0A13" w:rsidP="00E554C5">
            <w:pPr>
              <w:rPr>
                <w:sz w:val="28"/>
                <w:szCs w:val="28"/>
              </w:rPr>
            </w:pPr>
            <w:r>
              <w:rPr>
                <w:sz w:val="28"/>
                <w:szCs w:val="28"/>
              </w:rPr>
              <w:t>2.1.</w:t>
            </w:r>
          </w:p>
          <w:p w:rsidR="007E0A13" w:rsidRDefault="007E0A13" w:rsidP="00E554C5">
            <w:pPr>
              <w:rPr>
                <w:sz w:val="28"/>
                <w:szCs w:val="28"/>
              </w:rPr>
            </w:pPr>
          </w:p>
          <w:p w:rsidR="007E0A13" w:rsidRPr="00675BA9" w:rsidRDefault="007E0A13" w:rsidP="00E554C5">
            <w:pPr>
              <w:rPr>
                <w:sz w:val="28"/>
                <w:szCs w:val="28"/>
              </w:rPr>
            </w:pPr>
            <w:r>
              <w:rPr>
                <w:sz w:val="28"/>
                <w:szCs w:val="28"/>
              </w:rPr>
              <w:t>2.2.</w:t>
            </w:r>
          </w:p>
          <w:p w:rsidR="007E0A13" w:rsidRPr="00330567" w:rsidRDefault="007E0A13" w:rsidP="00E554C5">
            <w:pPr>
              <w:rPr>
                <w:b/>
                <w:sz w:val="28"/>
                <w:szCs w:val="28"/>
              </w:rPr>
            </w:pPr>
            <w:r w:rsidRPr="00330567">
              <w:rPr>
                <w:b/>
                <w:sz w:val="28"/>
                <w:szCs w:val="28"/>
              </w:rPr>
              <w:t>3.</w:t>
            </w:r>
          </w:p>
          <w:p w:rsidR="007E0A13" w:rsidRDefault="007E0A13" w:rsidP="00E554C5">
            <w:pPr>
              <w:rPr>
                <w:sz w:val="28"/>
                <w:szCs w:val="28"/>
              </w:rPr>
            </w:pPr>
          </w:p>
          <w:p w:rsidR="007E0A13" w:rsidRPr="00675BA9" w:rsidRDefault="007E0A13" w:rsidP="00E554C5">
            <w:pPr>
              <w:rPr>
                <w:sz w:val="28"/>
                <w:szCs w:val="28"/>
              </w:rPr>
            </w:pPr>
            <w:r>
              <w:rPr>
                <w:sz w:val="28"/>
                <w:szCs w:val="28"/>
              </w:rPr>
              <w:t>3.1.</w:t>
            </w:r>
          </w:p>
          <w:p w:rsidR="007E0A13" w:rsidRPr="00675BA9" w:rsidRDefault="007E0A13" w:rsidP="00E554C5">
            <w:pPr>
              <w:rPr>
                <w:sz w:val="28"/>
                <w:szCs w:val="28"/>
              </w:rPr>
            </w:pPr>
            <w:r w:rsidRPr="00675BA9">
              <w:rPr>
                <w:sz w:val="28"/>
                <w:szCs w:val="28"/>
              </w:rPr>
              <w:t>3.</w:t>
            </w:r>
            <w:r>
              <w:rPr>
                <w:sz w:val="28"/>
                <w:szCs w:val="28"/>
              </w:rPr>
              <w:t>2.</w:t>
            </w:r>
          </w:p>
          <w:p w:rsidR="007E0A13" w:rsidRPr="00675BA9" w:rsidRDefault="007E0A13" w:rsidP="00E554C5">
            <w:pPr>
              <w:rPr>
                <w:sz w:val="28"/>
                <w:szCs w:val="28"/>
              </w:rPr>
            </w:pPr>
            <w:r>
              <w:rPr>
                <w:sz w:val="28"/>
                <w:szCs w:val="28"/>
              </w:rPr>
              <w:t>3.3.</w:t>
            </w:r>
          </w:p>
          <w:p w:rsidR="007E0A13" w:rsidRPr="00675BA9" w:rsidRDefault="007E0A13" w:rsidP="00E554C5">
            <w:pPr>
              <w:rPr>
                <w:sz w:val="28"/>
                <w:szCs w:val="28"/>
              </w:rPr>
            </w:pPr>
            <w:r>
              <w:rPr>
                <w:sz w:val="28"/>
                <w:szCs w:val="28"/>
              </w:rPr>
              <w:t>3.4.</w:t>
            </w:r>
          </w:p>
          <w:p w:rsidR="007E0A13" w:rsidRPr="00675BA9" w:rsidRDefault="007E0A13" w:rsidP="00E554C5">
            <w:pPr>
              <w:rPr>
                <w:sz w:val="28"/>
                <w:szCs w:val="28"/>
              </w:rPr>
            </w:pPr>
            <w:r>
              <w:rPr>
                <w:sz w:val="28"/>
                <w:szCs w:val="28"/>
              </w:rPr>
              <w:t>3.5.</w:t>
            </w:r>
          </w:p>
          <w:p w:rsidR="007E0A13" w:rsidRPr="00675BA9" w:rsidRDefault="007E0A13" w:rsidP="00E554C5">
            <w:pPr>
              <w:rPr>
                <w:sz w:val="28"/>
                <w:szCs w:val="28"/>
              </w:rPr>
            </w:pPr>
            <w:r>
              <w:rPr>
                <w:sz w:val="28"/>
                <w:szCs w:val="28"/>
              </w:rPr>
              <w:t>3.5.1.</w:t>
            </w:r>
          </w:p>
          <w:p w:rsidR="007E0A13" w:rsidRDefault="007E0A13" w:rsidP="00E554C5">
            <w:pPr>
              <w:rPr>
                <w:sz w:val="28"/>
                <w:szCs w:val="28"/>
              </w:rPr>
            </w:pPr>
            <w:r>
              <w:rPr>
                <w:sz w:val="28"/>
                <w:szCs w:val="28"/>
              </w:rPr>
              <w:t>3.5.2.</w:t>
            </w:r>
          </w:p>
          <w:p w:rsidR="007E0A13" w:rsidRPr="00675BA9" w:rsidRDefault="007E0A13" w:rsidP="00E554C5">
            <w:pPr>
              <w:rPr>
                <w:sz w:val="28"/>
                <w:szCs w:val="28"/>
              </w:rPr>
            </w:pPr>
            <w:r>
              <w:rPr>
                <w:sz w:val="28"/>
                <w:szCs w:val="28"/>
              </w:rPr>
              <w:t>3.5.3.</w:t>
            </w:r>
          </w:p>
          <w:p w:rsidR="007E0A13" w:rsidRDefault="007E0A13" w:rsidP="00E554C5">
            <w:pPr>
              <w:rPr>
                <w:sz w:val="28"/>
                <w:szCs w:val="28"/>
              </w:rPr>
            </w:pPr>
            <w:r>
              <w:rPr>
                <w:sz w:val="28"/>
                <w:szCs w:val="28"/>
              </w:rPr>
              <w:t>3.6.</w:t>
            </w:r>
          </w:p>
          <w:p w:rsidR="007E0A13" w:rsidRPr="00675BA9" w:rsidRDefault="007E0A13" w:rsidP="00E554C5">
            <w:pPr>
              <w:rPr>
                <w:sz w:val="28"/>
                <w:szCs w:val="28"/>
              </w:rPr>
            </w:pPr>
            <w:r>
              <w:rPr>
                <w:sz w:val="28"/>
                <w:szCs w:val="28"/>
              </w:rPr>
              <w:t>3.6.1.</w:t>
            </w:r>
          </w:p>
          <w:p w:rsidR="007E0A13" w:rsidRDefault="007E0A13" w:rsidP="00E554C5">
            <w:pPr>
              <w:rPr>
                <w:sz w:val="28"/>
                <w:szCs w:val="28"/>
              </w:rPr>
            </w:pPr>
            <w:r>
              <w:rPr>
                <w:sz w:val="28"/>
                <w:szCs w:val="28"/>
              </w:rPr>
              <w:t>3.6.2.</w:t>
            </w:r>
          </w:p>
          <w:p w:rsidR="007E0A13" w:rsidRPr="00330567" w:rsidRDefault="007E0A13" w:rsidP="00E554C5">
            <w:pPr>
              <w:rPr>
                <w:b/>
                <w:sz w:val="28"/>
                <w:szCs w:val="28"/>
              </w:rPr>
            </w:pPr>
            <w:r w:rsidRPr="00330567">
              <w:rPr>
                <w:b/>
                <w:sz w:val="28"/>
                <w:szCs w:val="28"/>
              </w:rPr>
              <w:t>4.</w:t>
            </w:r>
          </w:p>
          <w:p w:rsidR="007E0A13" w:rsidRDefault="007E0A13" w:rsidP="00E554C5">
            <w:pPr>
              <w:rPr>
                <w:sz w:val="28"/>
                <w:szCs w:val="28"/>
              </w:rPr>
            </w:pPr>
            <w:r>
              <w:rPr>
                <w:sz w:val="28"/>
                <w:szCs w:val="28"/>
              </w:rPr>
              <w:t>4.1.</w:t>
            </w:r>
          </w:p>
          <w:p w:rsidR="007E0A13" w:rsidRDefault="007E0A13" w:rsidP="00E554C5">
            <w:pPr>
              <w:rPr>
                <w:sz w:val="28"/>
                <w:szCs w:val="28"/>
              </w:rPr>
            </w:pPr>
            <w:r>
              <w:rPr>
                <w:sz w:val="28"/>
                <w:szCs w:val="28"/>
              </w:rPr>
              <w:t>4.2.</w:t>
            </w:r>
          </w:p>
          <w:p w:rsidR="007E0A13" w:rsidRDefault="007E0A13" w:rsidP="00E554C5">
            <w:pPr>
              <w:rPr>
                <w:sz w:val="28"/>
                <w:szCs w:val="28"/>
              </w:rPr>
            </w:pPr>
            <w:r>
              <w:rPr>
                <w:sz w:val="28"/>
                <w:szCs w:val="28"/>
              </w:rPr>
              <w:t>4.2.1.</w:t>
            </w:r>
          </w:p>
          <w:p w:rsidR="007E0A13" w:rsidRPr="00330567" w:rsidRDefault="007E0A13" w:rsidP="00E554C5">
            <w:pPr>
              <w:rPr>
                <w:b/>
                <w:sz w:val="28"/>
                <w:szCs w:val="28"/>
              </w:rPr>
            </w:pPr>
            <w:r w:rsidRPr="00330567">
              <w:rPr>
                <w:b/>
                <w:sz w:val="28"/>
                <w:szCs w:val="28"/>
              </w:rPr>
              <w:t>6.</w:t>
            </w:r>
          </w:p>
          <w:p w:rsidR="007E0A13" w:rsidRDefault="007E0A13" w:rsidP="00E554C5">
            <w:pPr>
              <w:rPr>
                <w:sz w:val="28"/>
                <w:szCs w:val="28"/>
              </w:rPr>
            </w:pPr>
          </w:p>
          <w:p w:rsidR="007E0A13" w:rsidRDefault="007E0A13" w:rsidP="00E554C5">
            <w:pPr>
              <w:rPr>
                <w:sz w:val="28"/>
                <w:szCs w:val="28"/>
              </w:rPr>
            </w:pPr>
            <w:r>
              <w:rPr>
                <w:sz w:val="28"/>
                <w:szCs w:val="28"/>
              </w:rPr>
              <w:t>6.1.</w:t>
            </w:r>
          </w:p>
          <w:p w:rsidR="007E0A13" w:rsidRDefault="007E0A13" w:rsidP="00E554C5">
            <w:pPr>
              <w:rPr>
                <w:sz w:val="28"/>
                <w:szCs w:val="28"/>
              </w:rPr>
            </w:pPr>
            <w:r>
              <w:rPr>
                <w:sz w:val="28"/>
                <w:szCs w:val="28"/>
              </w:rPr>
              <w:t>6.2.</w:t>
            </w:r>
          </w:p>
          <w:p w:rsidR="007E0A13" w:rsidRDefault="007E0A13" w:rsidP="00E554C5">
            <w:pPr>
              <w:rPr>
                <w:sz w:val="28"/>
                <w:szCs w:val="28"/>
              </w:rPr>
            </w:pPr>
          </w:p>
          <w:p w:rsidR="007E0A13" w:rsidRDefault="007E0A13" w:rsidP="00E554C5">
            <w:pPr>
              <w:rPr>
                <w:sz w:val="28"/>
                <w:szCs w:val="28"/>
              </w:rPr>
            </w:pPr>
            <w:r>
              <w:rPr>
                <w:sz w:val="28"/>
                <w:szCs w:val="28"/>
              </w:rPr>
              <w:t>6.3.</w:t>
            </w:r>
          </w:p>
          <w:p w:rsidR="007E0A13" w:rsidRDefault="007E0A13" w:rsidP="00E554C5">
            <w:pPr>
              <w:rPr>
                <w:sz w:val="28"/>
                <w:szCs w:val="28"/>
              </w:rPr>
            </w:pPr>
            <w:r>
              <w:rPr>
                <w:sz w:val="28"/>
                <w:szCs w:val="28"/>
              </w:rPr>
              <w:t>6.4.</w:t>
            </w:r>
          </w:p>
          <w:p w:rsidR="007E0A13" w:rsidRDefault="007E0A13" w:rsidP="00E554C5">
            <w:pPr>
              <w:rPr>
                <w:sz w:val="28"/>
                <w:szCs w:val="28"/>
              </w:rPr>
            </w:pPr>
            <w:r>
              <w:rPr>
                <w:sz w:val="28"/>
                <w:szCs w:val="28"/>
              </w:rPr>
              <w:t>6.5.</w:t>
            </w:r>
          </w:p>
          <w:p w:rsidR="007E0A13" w:rsidRDefault="007E0A13" w:rsidP="00E554C5">
            <w:pPr>
              <w:rPr>
                <w:sz w:val="28"/>
                <w:szCs w:val="28"/>
              </w:rPr>
            </w:pPr>
            <w:r>
              <w:rPr>
                <w:sz w:val="28"/>
                <w:szCs w:val="28"/>
              </w:rPr>
              <w:t>6.6.</w:t>
            </w:r>
          </w:p>
          <w:p w:rsidR="007E0A13" w:rsidRDefault="007E0A13" w:rsidP="00E554C5">
            <w:pPr>
              <w:rPr>
                <w:sz w:val="28"/>
                <w:szCs w:val="28"/>
              </w:rPr>
            </w:pPr>
            <w:r>
              <w:rPr>
                <w:sz w:val="28"/>
                <w:szCs w:val="28"/>
              </w:rPr>
              <w:t>6.7.</w:t>
            </w:r>
          </w:p>
          <w:p w:rsidR="007E0A13" w:rsidRPr="00330567" w:rsidRDefault="007E0A13" w:rsidP="00E554C5">
            <w:pPr>
              <w:rPr>
                <w:b/>
                <w:sz w:val="28"/>
                <w:szCs w:val="28"/>
              </w:rPr>
            </w:pPr>
            <w:r w:rsidRPr="00330567">
              <w:rPr>
                <w:b/>
                <w:sz w:val="28"/>
                <w:szCs w:val="28"/>
              </w:rPr>
              <w:t>7.</w:t>
            </w:r>
          </w:p>
          <w:p w:rsidR="007E0A13" w:rsidRDefault="007E0A13" w:rsidP="00E554C5">
            <w:pPr>
              <w:rPr>
                <w:sz w:val="28"/>
                <w:szCs w:val="28"/>
              </w:rPr>
            </w:pPr>
          </w:p>
          <w:p w:rsidR="007E0A13" w:rsidRDefault="007E0A13" w:rsidP="00E554C5">
            <w:pPr>
              <w:rPr>
                <w:sz w:val="28"/>
                <w:szCs w:val="28"/>
              </w:rPr>
            </w:pPr>
          </w:p>
          <w:p w:rsidR="007E0A13" w:rsidRDefault="007E0A13" w:rsidP="00E554C5">
            <w:pPr>
              <w:rPr>
                <w:sz w:val="28"/>
                <w:szCs w:val="28"/>
              </w:rPr>
            </w:pPr>
            <w:r>
              <w:rPr>
                <w:sz w:val="28"/>
                <w:szCs w:val="28"/>
              </w:rPr>
              <w:t>7.1.</w:t>
            </w:r>
          </w:p>
          <w:p w:rsidR="007E0A13" w:rsidRDefault="007E0A13" w:rsidP="00E554C5">
            <w:pPr>
              <w:rPr>
                <w:sz w:val="28"/>
                <w:szCs w:val="28"/>
              </w:rPr>
            </w:pPr>
          </w:p>
          <w:p w:rsidR="007E0A13" w:rsidRDefault="007E0A13" w:rsidP="00E554C5">
            <w:pPr>
              <w:rPr>
                <w:sz w:val="28"/>
                <w:szCs w:val="28"/>
              </w:rPr>
            </w:pPr>
            <w:r>
              <w:rPr>
                <w:sz w:val="28"/>
                <w:szCs w:val="28"/>
              </w:rPr>
              <w:t>7.2.</w:t>
            </w:r>
          </w:p>
          <w:p w:rsidR="007E0A13" w:rsidRDefault="007E0A13" w:rsidP="00E554C5">
            <w:pPr>
              <w:rPr>
                <w:sz w:val="28"/>
                <w:szCs w:val="28"/>
              </w:rPr>
            </w:pPr>
            <w:r>
              <w:rPr>
                <w:sz w:val="28"/>
                <w:szCs w:val="28"/>
              </w:rPr>
              <w:t>7.2.1.</w:t>
            </w:r>
          </w:p>
          <w:p w:rsidR="007E0A13" w:rsidRDefault="007E0A13" w:rsidP="00E554C5">
            <w:pPr>
              <w:rPr>
                <w:sz w:val="28"/>
                <w:szCs w:val="28"/>
              </w:rPr>
            </w:pPr>
            <w:r>
              <w:rPr>
                <w:sz w:val="28"/>
                <w:szCs w:val="28"/>
              </w:rPr>
              <w:t>7.2.2.</w:t>
            </w:r>
          </w:p>
          <w:p w:rsidR="007E0A13" w:rsidRDefault="007E0A13" w:rsidP="00E554C5">
            <w:pPr>
              <w:rPr>
                <w:sz w:val="28"/>
                <w:szCs w:val="28"/>
              </w:rPr>
            </w:pPr>
            <w:r>
              <w:rPr>
                <w:sz w:val="28"/>
                <w:szCs w:val="28"/>
              </w:rPr>
              <w:t>7.2.3.</w:t>
            </w:r>
          </w:p>
          <w:p w:rsidR="007E0A13" w:rsidRDefault="007E0A13" w:rsidP="00E554C5">
            <w:pPr>
              <w:rPr>
                <w:sz w:val="28"/>
                <w:szCs w:val="28"/>
              </w:rPr>
            </w:pPr>
          </w:p>
          <w:p w:rsidR="007E0A13" w:rsidRDefault="007E0A13" w:rsidP="00E554C5">
            <w:pPr>
              <w:rPr>
                <w:sz w:val="28"/>
                <w:szCs w:val="28"/>
              </w:rPr>
            </w:pPr>
          </w:p>
          <w:p w:rsidR="007E0A13" w:rsidRDefault="007E0A13" w:rsidP="0002209A">
            <w:pPr>
              <w:rPr>
                <w:sz w:val="28"/>
                <w:szCs w:val="28"/>
              </w:rPr>
            </w:pPr>
            <w:r>
              <w:rPr>
                <w:sz w:val="28"/>
                <w:szCs w:val="28"/>
              </w:rPr>
              <w:lastRenderedPageBreak/>
              <w:t>7.3.</w:t>
            </w:r>
          </w:p>
          <w:p w:rsidR="007E0A13" w:rsidRDefault="007E0A13" w:rsidP="00E554C5">
            <w:pPr>
              <w:rPr>
                <w:sz w:val="28"/>
                <w:szCs w:val="28"/>
              </w:rPr>
            </w:pPr>
          </w:p>
          <w:p w:rsidR="007E0A13" w:rsidRDefault="007E0A13" w:rsidP="00E554C5">
            <w:pPr>
              <w:rPr>
                <w:sz w:val="28"/>
                <w:szCs w:val="28"/>
              </w:rPr>
            </w:pPr>
          </w:p>
          <w:p w:rsidR="007E0A13" w:rsidRPr="00675BA9" w:rsidRDefault="007E0A13" w:rsidP="00E554C5">
            <w:pPr>
              <w:rPr>
                <w:sz w:val="28"/>
                <w:szCs w:val="28"/>
              </w:rPr>
            </w:pPr>
          </w:p>
        </w:tc>
        <w:tc>
          <w:tcPr>
            <w:tcW w:w="8520" w:type="dxa"/>
          </w:tcPr>
          <w:p w:rsidR="007E0A13" w:rsidRPr="00330567" w:rsidRDefault="007E0A13" w:rsidP="00E554C5">
            <w:pPr>
              <w:tabs>
                <w:tab w:val="left" w:leader="dot" w:pos="9000"/>
              </w:tabs>
              <w:rPr>
                <w:b/>
                <w:sz w:val="28"/>
                <w:szCs w:val="28"/>
              </w:rPr>
            </w:pPr>
            <w:r w:rsidRPr="00330567">
              <w:rPr>
                <w:b/>
                <w:sz w:val="28"/>
                <w:szCs w:val="28"/>
              </w:rPr>
              <w:lastRenderedPageBreak/>
              <w:t>Введение………………………………………………………….………</w:t>
            </w:r>
          </w:p>
          <w:p w:rsidR="007E0A13" w:rsidRPr="00675BA9" w:rsidRDefault="007E0A13" w:rsidP="00E554C5">
            <w:pPr>
              <w:tabs>
                <w:tab w:val="left" w:leader="dot" w:pos="9000"/>
              </w:tabs>
              <w:rPr>
                <w:sz w:val="28"/>
                <w:szCs w:val="28"/>
              </w:rPr>
            </w:pPr>
            <w:r w:rsidRPr="009C2EAC">
              <w:rPr>
                <w:b/>
                <w:sz w:val="28"/>
                <w:szCs w:val="28"/>
              </w:rPr>
              <w:t xml:space="preserve">Цели и задачи генерального плана </w:t>
            </w:r>
            <w:r>
              <w:rPr>
                <w:b/>
                <w:sz w:val="28"/>
                <w:szCs w:val="28"/>
              </w:rPr>
              <w:t>Варламовского сельсовета….</w:t>
            </w:r>
          </w:p>
          <w:p w:rsidR="007E0A13" w:rsidRDefault="007E0A13" w:rsidP="00E554C5">
            <w:pPr>
              <w:tabs>
                <w:tab w:val="left" w:leader="dot" w:pos="9000"/>
              </w:tabs>
              <w:rPr>
                <w:sz w:val="28"/>
                <w:szCs w:val="28"/>
              </w:rPr>
            </w:pPr>
            <w:r>
              <w:rPr>
                <w:b/>
                <w:sz w:val="28"/>
                <w:szCs w:val="28"/>
              </w:rPr>
              <w:t>Пространственная организация территории……………………….</w:t>
            </w:r>
            <w:r>
              <w:rPr>
                <w:sz w:val="28"/>
                <w:szCs w:val="28"/>
              </w:rPr>
              <w:t xml:space="preserve"> </w:t>
            </w:r>
          </w:p>
          <w:p w:rsidR="007E0A13" w:rsidRPr="00675BA9" w:rsidRDefault="007E0A13" w:rsidP="00E554C5">
            <w:pPr>
              <w:tabs>
                <w:tab w:val="left" w:leader="dot" w:pos="9000"/>
              </w:tabs>
              <w:rPr>
                <w:sz w:val="28"/>
                <w:szCs w:val="28"/>
              </w:rPr>
            </w:pPr>
            <w:r w:rsidRPr="00675BA9">
              <w:rPr>
                <w:sz w:val="28"/>
                <w:szCs w:val="28"/>
              </w:rPr>
              <w:t xml:space="preserve">Планировочная структура территории и </w:t>
            </w:r>
            <w:r>
              <w:rPr>
                <w:sz w:val="28"/>
                <w:szCs w:val="28"/>
              </w:rPr>
              <w:t xml:space="preserve">планировочная </w:t>
            </w:r>
            <w:r w:rsidRPr="00675BA9">
              <w:rPr>
                <w:sz w:val="28"/>
                <w:szCs w:val="28"/>
              </w:rPr>
              <w:t>организация территории</w:t>
            </w:r>
            <w:r>
              <w:rPr>
                <w:sz w:val="28"/>
                <w:szCs w:val="28"/>
              </w:rPr>
              <w:t>………………………………………………………………..</w:t>
            </w:r>
            <w:r w:rsidRPr="00675BA9">
              <w:rPr>
                <w:sz w:val="28"/>
                <w:szCs w:val="28"/>
              </w:rPr>
              <w:t xml:space="preserve"> </w:t>
            </w:r>
          </w:p>
          <w:p w:rsidR="007E0A13" w:rsidRPr="007D7FEB" w:rsidRDefault="007E0A13" w:rsidP="00E554C5">
            <w:pPr>
              <w:tabs>
                <w:tab w:val="left" w:leader="dot" w:pos="9000"/>
              </w:tabs>
              <w:rPr>
                <w:sz w:val="28"/>
                <w:szCs w:val="28"/>
              </w:rPr>
            </w:pPr>
            <w:r w:rsidRPr="007D7FEB">
              <w:rPr>
                <w:sz w:val="28"/>
                <w:szCs w:val="28"/>
              </w:rPr>
              <w:t>Функциональное зонирование</w:t>
            </w:r>
            <w:r>
              <w:rPr>
                <w:sz w:val="28"/>
                <w:szCs w:val="28"/>
              </w:rPr>
              <w:t>…………………………………………..</w:t>
            </w:r>
          </w:p>
          <w:p w:rsidR="007E0A13" w:rsidRPr="007D7FEB" w:rsidRDefault="007E0A13" w:rsidP="00E554C5">
            <w:pPr>
              <w:rPr>
                <w:b/>
                <w:sz w:val="28"/>
                <w:szCs w:val="28"/>
              </w:rPr>
            </w:pPr>
            <w:r w:rsidRPr="007D7FEB">
              <w:rPr>
                <w:b/>
                <w:sz w:val="28"/>
                <w:szCs w:val="28"/>
              </w:rPr>
              <w:t>Гипотеза экономического и социального развития городского поселения</w:t>
            </w:r>
            <w:r>
              <w:rPr>
                <w:b/>
                <w:sz w:val="28"/>
                <w:szCs w:val="28"/>
              </w:rPr>
              <w:t>………………………………………………………………..</w:t>
            </w:r>
          </w:p>
          <w:p w:rsidR="007E0A13" w:rsidRPr="00675BA9" w:rsidRDefault="007E0A13" w:rsidP="00E554C5">
            <w:pPr>
              <w:rPr>
                <w:sz w:val="28"/>
                <w:szCs w:val="28"/>
              </w:rPr>
            </w:pPr>
            <w:r w:rsidRPr="00675BA9">
              <w:rPr>
                <w:sz w:val="28"/>
                <w:szCs w:val="28"/>
              </w:rPr>
              <w:t>Развитие новых отраслей</w:t>
            </w:r>
            <w:r>
              <w:rPr>
                <w:sz w:val="28"/>
                <w:szCs w:val="28"/>
              </w:rPr>
              <w:t xml:space="preserve"> и производств – «точек роста».……………</w:t>
            </w:r>
          </w:p>
          <w:p w:rsidR="007E0A13" w:rsidRPr="00675BA9" w:rsidRDefault="007E0A13" w:rsidP="00E554C5">
            <w:pPr>
              <w:rPr>
                <w:sz w:val="28"/>
                <w:szCs w:val="28"/>
              </w:rPr>
            </w:pPr>
            <w:r w:rsidRPr="00675BA9">
              <w:rPr>
                <w:sz w:val="28"/>
                <w:szCs w:val="28"/>
              </w:rPr>
              <w:t>Сельское хозяйство</w:t>
            </w:r>
            <w:r>
              <w:rPr>
                <w:sz w:val="28"/>
                <w:szCs w:val="28"/>
              </w:rPr>
              <w:t>…………………………………………….…….…..</w:t>
            </w:r>
          </w:p>
          <w:p w:rsidR="007E0A13" w:rsidRDefault="007E0A13" w:rsidP="00E554C5">
            <w:pPr>
              <w:rPr>
                <w:sz w:val="28"/>
                <w:szCs w:val="28"/>
              </w:rPr>
            </w:pPr>
            <w:r w:rsidRPr="00675BA9">
              <w:rPr>
                <w:sz w:val="28"/>
                <w:szCs w:val="28"/>
              </w:rPr>
              <w:t xml:space="preserve">Транспорт и </w:t>
            </w:r>
            <w:r>
              <w:rPr>
                <w:sz w:val="28"/>
                <w:szCs w:val="28"/>
              </w:rPr>
              <w:t>с</w:t>
            </w:r>
            <w:r w:rsidRPr="00675BA9">
              <w:rPr>
                <w:sz w:val="28"/>
                <w:szCs w:val="28"/>
              </w:rPr>
              <w:t>вязь</w:t>
            </w:r>
            <w:r>
              <w:rPr>
                <w:sz w:val="28"/>
                <w:szCs w:val="28"/>
              </w:rPr>
              <w:t>……………………………………………….………..</w:t>
            </w:r>
          </w:p>
          <w:p w:rsidR="007E0A13" w:rsidRPr="00675BA9" w:rsidRDefault="007E0A13" w:rsidP="00E554C5">
            <w:pPr>
              <w:rPr>
                <w:sz w:val="28"/>
                <w:szCs w:val="28"/>
              </w:rPr>
            </w:pPr>
            <w:r w:rsidRPr="00675BA9">
              <w:rPr>
                <w:sz w:val="28"/>
                <w:szCs w:val="28"/>
              </w:rPr>
              <w:t xml:space="preserve">Малое предпринимательство </w:t>
            </w:r>
            <w:r>
              <w:rPr>
                <w:sz w:val="28"/>
                <w:szCs w:val="28"/>
              </w:rPr>
              <w:t>……………………………….…………..</w:t>
            </w:r>
          </w:p>
          <w:p w:rsidR="007E0A13" w:rsidRPr="00675BA9" w:rsidRDefault="007E0A13" w:rsidP="00E554C5">
            <w:pPr>
              <w:rPr>
                <w:sz w:val="28"/>
                <w:szCs w:val="28"/>
              </w:rPr>
            </w:pPr>
            <w:r w:rsidRPr="00675BA9">
              <w:rPr>
                <w:sz w:val="28"/>
                <w:szCs w:val="28"/>
              </w:rPr>
              <w:t>Население</w:t>
            </w:r>
            <w:r>
              <w:rPr>
                <w:sz w:val="28"/>
                <w:szCs w:val="28"/>
              </w:rPr>
              <w:t>……………………………………………………….………...</w:t>
            </w:r>
          </w:p>
          <w:p w:rsidR="007E0A13" w:rsidRPr="00675BA9" w:rsidRDefault="007E0A13" w:rsidP="00E554C5">
            <w:pPr>
              <w:rPr>
                <w:sz w:val="28"/>
                <w:szCs w:val="28"/>
              </w:rPr>
            </w:pPr>
            <w:r w:rsidRPr="00675BA9">
              <w:rPr>
                <w:sz w:val="28"/>
                <w:szCs w:val="28"/>
              </w:rPr>
              <w:t>Прогноз численности населения</w:t>
            </w:r>
            <w:r>
              <w:rPr>
                <w:sz w:val="28"/>
                <w:szCs w:val="28"/>
              </w:rPr>
              <w:t>……………………………….………..</w:t>
            </w:r>
          </w:p>
          <w:p w:rsidR="007E0A13" w:rsidRPr="00675BA9" w:rsidRDefault="007E0A13" w:rsidP="00E554C5">
            <w:pPr>
              <w:rPr>
                <w:sz w:val="28"/>
                <w:szCs w:val="28"/>
              </w:rPr>
            </w:pPr>
            <w:r w:rsidRPr="00675BA9">
              <w:rPr>
                <w:sz w:val="28"/>
                <w:szCs w:val="28"/>
              </w:rPr>
              <w:t>Система расселения</w:t>
            </w:r>
            <w:r>
              <w:rPr>
                <w:sz w:val="28"/>
                <w:szCs w:val="28"/>
              </w:rPr>
              <w:t>………………………………………………………</w:t>
            </w:r>
          </w:p>
          <w:p w:rsidR="007E0A13" w:rsidRDefault="007E0A13" w:rsidP="00E554C5">
            <w:pPr>
              <w:rPr>
                <w:sz w:val="28"/>
                <w:szCs w:val="28"/>
              </w:rPr>
            </w:pPr>
            <w:r>
              <w:rPr>
                <w:sz w:val="28"/>
                <w:szCs w:val="28"/>
              </w:rPr>
              <w:t>Перспективы развития системы расселения……………………..…….</w:t>
            </w:r>
          </w:p>
          <w:p w:rsidR="007E0A13" w:rsidRPr="00675BA9" w:rsidRDefault="007E0A13" w:rsidP="00E554C5">
            <w:pPr>
              <w:rPr>
                <w:sz w:val="28"/>
                <w:szCs w:val="28"/>
              </w:rPr>
            </w:pPr>
            <w:r w:rsidRPr="00675BA9">
              <w:rPr>
                <w:sz w:val="28"/>
                <w:szCs w:val="28"/>
              </w:rPr>
              <w:t>Социальная инфраструктура и жилищный фонд</w:t>
            </w:r>
            <w:r>
              <w:rPr>
                <w:sz w:val="28"/>
                <w:szCs w:val="28"/>
              </w:rPr>
              <w:t>………………………</w:t>
            </w:r>
          </w:p>
          <w:p w:rsidR="007E0A13" w:rsidRPr="00675BA9" w:rsidRDefault="007E0A13" w:rsidP="00E554C5">
            <w:pPr>
              <w:rPr>
                <w:sz w:val="28"/>
                <w:szCs w:val="28"/>
              </w:rPr>
            </w:pPr>
            <w:r w:rsidRPr="00675BA9">
              <w:rPr>
                <w:sz w:val="28"/>
                <w:szCs w:val="28"/>
              </w:rPr>
              <w:t>Жилищный фонд</w:t>
            </w:r>
            <w:r>
              <w:rPr>
                <w:sz w:val="28"/>
                <w:szCs w:val="28"/>
              </w:rPr>
              <w:t>…………………………………………………………</w:t>
            </w:r>
          </w:p>
          <w:p w:rsidR="007E0A13" w:rsidRPr="00675BA9" w:rsidRDefault="007E0A13" w:rsidP="00E554C5">
            <w:pPr>
              <w:rPr>
                <w:sz w:val="28"/>
                <w:szCs w:val="28"/>
                <w:highlight w:val="yellow"/>
              </w:rPr>
            </w:pPr>
            <w:r w:rsidRPr="00675BA9">
              <w:rPr>
                <w:sz w:val="28"/>
                <w:szCs w:val="28"/>
              </w:rPr>
              <w:t>Система социальной инфраструктуры</w:t>
            </w:r>
            <w:r>
              <w:rPr>
                <w:sz w:val="28"/>
                <w:szCs w:val="28"/>
              </w:rPr>
              <w:t>……………………………….…</w:t>
            </w:r>
          </w:p>
          <w:p w:rsidR="007E0A13" w:rsidRPr="007D7FEB" w:rsidRDefault="007E0A13" w:rsidP="00E554C5">
            <w:pPr>
              <w:tabs>
                <w:tab w:val="left" w:leader="dot" w:pos="9000"/>
              </w:tabs>
              <w:rPr>
                <w:b/>
                <w:sz w:val="28"/>
                <w:szCs w:val="28"/>
              </w:rPr>
            </w:pPr>
            <w:r w:rsidRPr="007D7FEB">
              <w:rPr>
                <w:b/>
                <w:sz w:val="28"/>
                <w:szCs w:val="28"/>
              </w:rPr>
              <w:t>Развитие</w:t>
            </w:r>
            <w:r>
              <w:rPr>
                <w:b/>
                <w:sz w:val="28"/>
                <w:szCs w:val="28"/>
              </w:rPr>
              <w:t xml:space="preserve"> </w:t>
            </w:r>
            <w:r w:rsidRPr="007D7FEB">
              <w:rPr>
                <w:b/>
                <w:sz w:val="28"/>
                <w:szCs w:val="28"/>
              </w:rPr>
              <w:t>транспортной инфраструктуры</w:t>
            </w:r>
            <w:r>
              <w:rPr>
                <w:b/>
                <w:sz w:val="28"/>
                <w:szCs w:val="28"/>
              </w:rPr>
              <w:t>…………………….…..…</w:t>
            </w:r>
          </w:p>
          <w:p w:rsidR="007E0A13" w:rsidRPr="004A42CD" w:rsidRDefault="007E0A13" w:rsidP="00E554C5">
            <w:pPr>
              <w:tabs>
                <w:tab w:val="left" w:leader="dot" w:pos="9000"/>
              </w:tabs>
              <w:rPr>
                <w:sz w:val="28"/>
                <w:szCs w:val="28"/>
              </w:rPr>
            </w:pPr>
            <w:r w:rsidRPr="004A42CD">
              <w:rPr>
                <w:sz w:val="28"/>
                <w:szCs w:val="28"/>
              </w:rPr>
              <w:t xml:space="preserve"> Внешний транспорт</w:t>
            </w:r>
            <w:r>
              <w:rPr>
                <w:sz w:val="28"/>
                <w:szCs w:val="28"/>
              </w:rPr>
              <w:t>………………………………………………...……</w:t>
            </w:r>
          </w:p>
          <w:p w:rsidR="007E0A13" w:rsidRPr="00675BA9" w:rsidRDefault="007E0A13" w:rsidP="00E554C5">
            <w:pPr>
              <w:rPr>
                <w:sz w:val="28"/>
                <w:szCs w:val="28"/>
              </w:rPr>
            </w:pPr>
            <w:r w:rsidRPr="00675BA9">
              <w:rPr>
                <w:sz w:val="28"/>
                <w:szCs w:val="28"/>
              </w:rPr>
              <w:t>Автомобильный транспорт</w:t>
            </w:r>
            <w:r>
              <w:rPr>
                <w:sz w:val="28"/>
                <w:szCs w:val="28"/>
              </w:rPr>
              <w:t>………………………………………..……..</w:t>
            </w:r>
          </w:p>
          <w:p w:rsidR="007E0A13" w:rsidRDefault="007E0A13" w:rsidP="00E554C5">
            <w:pPr>
              <w:rPr>
                <w:sz w:val="28"/>
                <w:szCs w:val="28"/>
              </w:rPr>
            </w:pPr>
            <w:r w:rsidRPr="00675BA9">
              <w:rPr>
                <w:sz w:val="28"/>
                <w:szCs w:val="28"/>
              </w:rPr>
              <w:t xml:space="preserve">Развитие  сети центра </w:t>
            </w:r>
            <w:r>
              <w:rPr>
                <w:sz w:val="28"/>
                <w:szCs w:val="28"/>
              </w:rPr>
              <w:t>автомобильных дорог………………………..…</w:t>
            </w:r>
          </w:p>
          <w:p w:rsidR="007E0A13" w:rsidRPr="007D7FEB" w:rsidRDefault="007E0A13" w:rsidP="00E554C5">
            <w:pPr>
              <w:rPr>
                <w:b/>
                <w:sz w:val="28"/>
                <w:szCs w:val="28"/>
              </w:rPr>
            </w:pPr>
            <w:r w:rsidRPr="007D7FEB">
              <w:rPr>
                <w:b/>
                <w:sz w:val="28"/>
                <w:szCs w:val="28"/>
              </w:rPr>
              <w:t>Охрана и улучшение окружающей среды градостроительными методами</w:t>
            </w:r>
            <w:r>
              <w:rPr>
                <w:b/>
                <w:sz w:val="28"/>
                <w:szCs w:val="28"/>
              </w:rPr>
              <w:t>………………………………………………………..………..</w:t>
            </w:r>
          </w:p>
          <w:p w:rsidR="007E0A13" w:rsidRPr="00D20695" w:rsidRDefault="007E0A13" w:rsidP="00D20695">
            <w:pPr>
              <w:rPr>
                <w:sz w:val="28"/>
                <w:szCs w:val="28"/>
              </w:rPr>
            </w:pPr>
            <w:r w:rsidRPr="00D20695">
              <w:rPr>
                <w:sz w:val="28"/>
                <w:szCs w:val="28"/>
              </w:rPr>
              <w:t>Мероприятия по учету местных природно-климатических условий…</w:t>
            </w:r>
          </w:p>
          <w:p w:rsidR="007E0A13" w:rsidRPr="00675BA9" w:rsidRDefault="007E0A13" w:rsidP="00E554C5">
            <w:pPr>
              <w:pStyle w:val="aff0"/>
              <w:ind w:left="0" w:right="0" w:firstLine="0"/>
              <w:jc w:val="left"/>
              <w:rPr>
                <w:szCs w:val="28"/>
              </w:rPr>
            </w:pPr>
            <w:r>
              <w:rPr>
                <w:szCs w:val="28"/>
              </w:rPr>
              <w:t>Комплекс мер по охране от загрязнений воздушного бассейна поверхностных и подземных вод, почв и ладшавтов…………………</w:t>
            </w:r>
          </w:p>
          <w:p w:rsidR="007E0A13" w:rsidRPr="00675BA9" w:rsidRDefault="007E0A13" w:rsidP="00E554C5">
            <w:pPr>
              <w:pStyle w:val="aff0"/>
              <w:ind w:left="0" w:right="0" w:firstLine="0"/>
              <w:jc w:val="left"/>
              <w:rPr>
                <w:szCs w:val="28"/>
              </w:rPr>
            </w:pPr>
            <w:r w:rsidRPr="00675BA9">
              <w:rPr>
                <w:szCs w:val="28"/>
              </w:rPr>
              <w:t>Охрана водных ресурсов от загрязнения</w:t>
            </w:r>
            <w:r>
              <w:rPr>
                <w:szCs w:val="28"/>
              </w:rPr>
              <w:t>…………………..…..……….</w:t>
            </w:r>
          </w:p>
          <w:p w:rsidR="007E0A13" w:rsidRPr="00675BA9" w:rsidRDefault="007E0A13" w:rsidP="00E554C5">
            <w:pPr>
              <w:rPr>
                <w:sz w:val="28"/>
                <w:szCs w:val="28"/>
              </w:rPr>
            </w:pPr>
            <w:r w:rsidRPr="00675BA9">
              <w:rPr>
                <w:sz w:val="28"/>
                <w:szCs w:val="28"/>
              </w:rPr>
              <w:t>Охрана подземных вод</w:t>
            </w:r>
            <w:r>
              <w:rPr>
                <w:sz w:val="28"/>
                <w:szCs w:val="28"/>
              </w:rPr>
              <w:t>……………………………………..…………….</w:t>
            </w:r>
          </w:p>
          <w:p w:rsidR="007E0A13" w:rsidRDefault="007E0A13" w:rsidP="00E554C5">
            <w:pPr>
              <w:rPr>
                <w:sz w:val="28"/>
                <w:szCs w:val="28"/>
              </w:rPr>
            </w:pPr>
            <w:r>
              <w:rPr>
                <w:sz w:val="28"/>
                <w:szCs w:val="28"/>
              </w:rPr>
              <w:t>Охрана почв……………………………………………….………………</w:t>
            </w:r>
          </w:p>
          <w:p w:rsidR="007E0A13" w:rsidRPr="00675BA9" w:rsidRDefault="007E0A13" w:rsidP="00E554C5">
            <w:pPr>
              <w:rPr>
                <w:sz w:val="28"/>
                <w:szCs w:val="28"/>
              </w:rPr>
            </w:pPr>
            <w:r>
              <w:rPr>
                <w:sz w:val="28"/>
                <w:szCs w:val="28"/>
              </w:rPr>
              <w:t>Озеленение…………….………………………………….………………</w:t>
            </w:r>
          </w:p>
          <w:p w:rsidR="007E0A13" w:rsidRDefault="007E0A13" w:rsidP="00E554C5">
            <w:pPr>
              <w:rPr>
                <w:sz w:val="28"/>
                <w:szCs w:val="28"/>
              </w:rPr>
            </w:pPr>
            <w:r>
              <w:rPr>
                <w:sz w:val="28"/>
                <w:szCs w:val="28"/>
              </w:rPr>
              <w:t>Охрана ландшафтов………………………………………………………</w:t>
            </w:r>
          </w:p>
          <w:p w:rsidR="007E0A13" w:rsidRPr="007D7FEB" w:rsidRDefault="007E0A13" w:rsidP="00E554C5">
            <w:pPr>
              <w:rPr>
                <w:b/>
                <w:color w:val="000000"/>
                <w:sz w:val="28"/>
                <w:szCs w:val="28"/>
              </w:rPr>
            </w:pPr>
            <w:r w:rsidRPr="007D7FEB">
              <w:rPr>
                <w:b/>
                <w:color w:val="000000"/>
                <w:sz w:val="28"/>
                <w:szCs w:val="28"/>
              </w:rPr>
              <w:t>Мероприятия по защите объектов регионального и местного значения от чрезвычайных ситуаций природного и техногенного характера и их последствий</w:t>
            </w:r>
            <w:r>
              <w:rPr>
                <w:b/>
                <w:color w:val="000000"/>
                <w:sz w:val="28"/>
                <w:szCs w:val="28"/>
              </w:rPr>
              <w:t>…………………………………………...</w:t>
            </w:r>
          </w:p>
          <w:p w:rsidR="007E0A13" w:rsidRPr="009C2EAC" w:rsidRDefault="007E0A13" w:rsidP="00E554C5">
            <w:pPr>
              <w:rPr>
                <w:color w:val="000000"/>
                <w:sz w:val="28"/>
                <w:szCs w:val="28"/>
              </w:rPr>
            </w:pPr>
            <w:r>
              <w:rPr>
                <w:sz w:val="28"/>
                <w:szCs w:val="28"/>
              </w:rPr>
              <w:t>Инженерно-технические мероприятия гражданской обороны…………...………………………………………………………</w:t>
            </w:r>
          </w:p>
          <w:p w:rsidR="007E0A13" w:rsidRPr="00675BA9" w:rsidRDefault="007E0A13" w:rsidP="00E554C5">
            <w:pPr>
              <w:pStyle w:val="3"/>
              <w:spacing w:before="0" w:line="240" w:lineRule="auto"/>
              <w:rPr>
                <w:rFonts w:ascii="Times New Roman" w:hAnsi="Times New Roman"/>
                <w:b w:val="0"/>
                <w:color w:val="auto"/>
              </w:rPr>
            </w:pPr>
            <w:r>
              <w:rPr>
                <w:rFonts w:ascii="Times New Roman" w:hAnsi="Times New Roman"/>
                <w:b w:val="0"/>
                <w:color w:val="auto"/>
              </w:rPr>
              <w:t>Мероприятия по предупреждению чрезвычайных ситуаций…………………….</w:t>
            </w:r>
          </w:p>
          <w:p w:rsidR="007E0A13" w:rsidRDefault="007E0A13" w:rsidP="00E554C5">
            <w:pPr>
              <w:rPr>
                <w:sz w:val="28"/>
                <w:szCs w:val="28"/>
              </w:rPr>
            </w:pPr>
            <w:r>
              <w:rPr>
                <w:sz w:val="28"/>
                <w:szCs w:val="28"/>
              </w:rPr>
              <w:t>Чрезвычайные мероприятия техногенного характера…………………</w:t>
            </w:r>
          </w:p>
          <w:p w:rsidR="007E0A13" w:rsidRPr="0002209A" w:rsidRDefault="007E0A13" w:rsidP="00E554C5">
            <w:pPr>
              <w:rPr>
                <w:sz w:val="28"/>
                <w:szCs w:val="28"/>
              </w:rPr>
            </w:pPr>
            <w:r w:rsidRPr="0002209A">
              <w:rPr>
                <w:sz w:val="28"/>
                <w:szCs w:val="28"/>
              </w:rPr>
              <w:t>Природные чрезвычайные ситуации …………………………………</w:t>
            </w:r>
            <w:r>
              <w:rPr>
                <w:sz w:val="28"/>
                <w:szCs w:val="28"/>
              </w:rPr>
              <w:t>..</w:t>
            </w:r>
          </w:p>
          <w:p w:rsidR="007E0A13" w:rsidRPr="0002209A" w:rsidRDefault="007E0A13" w:rsidP="00E554C5">
            <w:pPr>
              <w:rPr>
                <w:sz w:val="28"/>
                <w:szCs w:val="28"/>
              </w:rPr>
            </w:pPr>
            <w:r w:rsidRPr="0002209A">
              <w:rPr>
                <w:sz w:val="28"/>
                <w:szCs w:val="28"/>
              </w:rPr>
              <w:t xml:space="preserve">Предложения по повышению устойчивости функционирования застраиваемой территории, защите и жизнеобеспечению людей в военное время и в ЧС техногенного и природного характера </w:t>
            </w:r>
            <w:r>
              <w:rPr>
                <w:sz w:val="28"/>
                <w:szCs w:val="28"/>
              </w:rPr>
              <w:t>…….….</w:t>
            </w:r>
          </w:p>
          <w:p w:rsidR="007E0A13" w:rsidRPr="0002209A" w:rsidRDefault="007E0A13" w:rsidP="0002209A">
            <w:pPr>
              <w:rPr>
                <w:sz w:val="28"/>
                <w:szCs w:val="28"/>
              </w:rPr>
            </w:pPr>
            <w:r w:rsidRPr="00472811">
              <w:rPr>
                <w:sz w:val="28"/>
                <w:szCs w:val="28"/>
              </w:rPr>
              <w:lastRenderedPageBreak/>
              <w:t>Противопожарные мероприятия</w:t>
            </w:r>
            <w:r w:rsidRPr="0002209A">
              <w:rPr>
                <w:sz w:val="28"/>
                <w:szCs w:val="28"/>
              </w:rPr>
              <w:t xml:space="preserve"> ………………………………</w:t>
            </w:r>
            <w:r>
              <w:rPr>
                <w:sz w:val="28"/>
                <w:szCs w:val="28"/>
              </w:rPr>
              <w:t>……</w:t>
            </w:r>
            <w:r w:rsidRPr="0002209A">
              <w:rPr>
                <w:sz w:val="28"/>
                <w:szCs w:val="28"/>
              </w:rPr>
              <w:t>…</w:t>
            </w:r>
            <w:r>
              <w:rPr>
                <w:sz w:val="28"/>
                <w:szCs w:val="28"/>
              </w:rPr>
              <w:t>..</w:t>
            </w:r>
          </w:p>
          <w:p w:rsidR="007E0A13" w:rsidRPr="0002209A" w:rsidRDefault="007E0A13" w:rsidP="0002209A">
            <w:pPr>
              <w:rPr>
                <w:b/>
                <w:sz w:val="28"/>
                <w:szCs w:val="28"/>
              </w:rPr>
            </w:pPr>
            <w:r w:rsidRPr="0002209A">
              <w:rPr>
                <w:b/>
                <w:snapToGrid w:val="0"/>
                <w:sz w:val="28"/>
              </w:rPr>
              <w:t>Основные технико-экономические показатели</w:t>
            </w:r>
            <w:r w:rsidRPr="0002209A">
              <w:rPr>
                <w:b/>
                <w:sz w:val="28"/>
                <w:szCs w:val="28"/>
              </w:rPr>
              <w:t xml:space="preserve"> </w:t>
            </w:r>
            <w:r>
              <w:rPr>
                <w:b/>
                <w:sz w:val="28"/>
                <w:szCs w:val="28"/>
              </w:rPr>
              <w:t>……………………</w:t>
            </w:r>
          </w:p>
          <w:p w:rsidR="007E0A13" w:rsidRPr="00675BA9" w:rsidRDefault="007E0A13" w:rsidP="00E554C5">
            <w:pPr>
              <w:rPr>
                <w:sz w:val="28"/>
                <w:szCs w:val="28"/>
              </w:rPr>
            </w:pPr>
          </w:p>
        </w:tc>
        <w:tc>
          <w:tcPr>
            <w:tcW w:w="720" w:type="dxa"/>
          </w:tcPr>
          <w:p w:rsidR="007E0A13" w:rsidRPr="00330567" w:rsidRDefault="007E0A13" w:rsidP="00E554C5">
            <w:pPr>
              <w:rPr>
                <w:b/>
                <w:sz w:val="28"/>
                <w:szCs w:val="28"/>
              </w:rPr>
            </w:pPr>
            <w:r w:rsidRPr="00330567">
              <w:rPr>
                <w:b/>
                <w:sz w:val="28"/>
                <w:szCs w:val="28"/>
              </w:rPr>
              <w:lastRenderedPageBreak/>
              <w:t>7</w:t>
            </w:r>
          </w:p>
          <w:p w:rsidR="007E0A13" w:rsidRPr="00330567" w:rsidRDefault="007E0A13" w:rsidP="00E554C5">
            <w:pPr>
              <w:rPr>
                <w:b/>
                <w:sz w:val="28"/>
                <w:szCs w:val="28"/>
              </w:rPr>
            </w:pPr>
            <w:r w:rsidRPr="00330567">
              <w:rPr>
                <w:b/>
                <w:sz w:val="28"/>
                <w:szCs w:val="28"/>
              </w:rPr>
              <w:t>8</w:t>
            </w:r>
          </w:p>
          <w:p w:rsidR="007E0A13" w:rsidRPr="00330567" w:rsidRDefault="007E0A13" w:rsidP="00E554C5">
            <w:pPr>
              <w:rPr>
                <w:b/>
                <w:sz w:val="28"/>
                <w:szCs w:val="28"/>
              </w:rPr>
            </w:pPr>
            <w:r w:rsidRPr="00330567">
              <w:rPr>
                <w:b/>
                <w:sz w:val="28"/>
                <w:szCs w:val="28"/>
              </w:rPr>
              <w:t>9</w:t>
            </w:r>
          </w:p>
          <w:p w:rsidR="007E0A13" w:rsidRPr="0002209A" w:rsidRDefault="007E0A13" w:rsidP="00E554C5">
            <w:pPr>
              <w:rPr>
                <w:sz w:val="28"/>
                <w:szCs w:val="28"/>
              </w:rPr>
            </w:pPr>
          </w:p>
          <w:p w:rsidR="007E0A13" w:rsidRPr="0002209A" w:rsidRDefault="007E0A13" w:rsidP="00E554C5">
            <w:pPr>
              <w:rPr>
                <w:sz w:val="28"/>
                <w:szCs w:val="28"/>
              </w:rPr>
            </w:pPr>
            <w:r w:rsidRPr="0002209A">
              <w:rPr>
                <w:sz w:val="28"/>
                <w:szCs w:val="28"/>
              </w:rPr>
              <w:t>9</w:t>
            </w:r>
          </w:p>
          <w:p w:rsidR="007E0A13" w:rsidRPr="0002209A" w:rsidRDefault="007E0A13" w:rsidP="00E554C5">
            <w:pPr>
              <w:rPr>
                <w:sz w:val="28"/>
                <w:szCs w:val="28"/>
              </w:rPr>
            </w:pPr>
            <w:r w:rsidRPr="0002209A">
              <w:rPr>
                <w:sz w:val="28"/>
                <w:szCs w:val="28"/>
              </w:rPr>
              <w:t>11</w:t>
            </w:r>
          </w:p>
          <w:p w:rsidR="007E0A13" w:rsidRPr="0002209A" w:rsidRDefault="007E0A13" w:rsidP="00E554C5">
            <w:pPr>
              <w:rPr>
                <w:sz w:val="28"/>
                <w:szCs w:val="28"/>
              </w:rPr>
            </w:pPr>
          </w:p>
          <w:p w:rsidR="007E0A13" w:rsidRPr="00330567" w:rsidRDefault="007E0A13" w:rsidP="00E554C5">
            <w:pPr>
              <w:rPr>
                <w:b/>
                <w:sz w:val="28"/>
                <w:szCs w:val="28"/>
              </w:rPr>
            </w:pPr>
            <w:r w:rsidRPr="00330567">
              <w:rPr>
                <w:b/>
                <w:sz w:val="28"/>
                <w:szCs w:val="28"/>
              </w:rPr>
              <w:t>13</w:t>
            </w:r>
          </w:p>
          <w:p w:rsidR="007E0A13" w:rsidRPr="0002209A" w:rsidRDefault="007E0A13" w:rsidP="00E554C5">
            <w:pPr>
              <w:rPr>
                <w:sz w:val="28"/>
                <w:szCs w:val="28"/>
              </w:rPr>
            </w:pPr>
            <w:r w:rsidRPr="0002209A">
              <w:rPr>
                <w:sz w:val="28"/>
                <w:szCs w:val="28"/>
              </w:rPr>
              <w:t>13</w:t>
            </w:r>
          </w:p>
          <w:p w:rsidR="007E0A13" w:rsidRPr="0002209A" w:rsidRDefault="007E0A13" w:rsidP="00E554C5">
            <w:pPr>
              <w:rPr>
                <w:sz w:val="28"/>
                <w:szCs w:val="28"/>
              </w:rPr>
            </w:pPr>
            <w:r w:rsidRPr="0002209A">
              <w:rPr>
                <w:sz w:val="28"/>
                <w:szCs w:val="28"/>
              </w:rPr>
              <w:t>14</w:t>
            </w:r>
          </w:p>
          <w:p w:rsidR="007E0A13" w:rsidRPr="0002209A" w:rsidRDefault="007E0A13" w:rsidP="00E554C5">
            <w:pPr>
              <w:rPr>
                <w:sz w:val="28"/>
                <w:szCs w:val="28"/>
              </w:rPr>
            </w:pPr>
            <w:r>
              <w:rPr>
                <w:sz w:val="28"/>
                <w:szCs w:val="28"/>
              </w:rPr>
              <w:t>15</w:t>
            </w:r>
          </w:p>
          <w:p w:rsidR="007E0A13" w:rsidRPr="0002209A" w:rsidRDefault="007E0A13" w:rsidP="00E554C5">
            <w:pPr>
              <w:rPr>
                <w:sz w:val="28"/>
                <w:szCs w:val="28"/>
              </w:rPr>
            </w:pPr>
            <w:r>
              <w:rPr>
                <w:sz w:val="28"/>
                <w:szCs w:val="28"/>
              </w:rPr>
              <w:t>16</w:t>
            </w:r>
          </w:p>
          <w:p w:rsidR="007E0A13" w:rsidRPr="0002209A" w:rsidRDefault="007E0A13" w:rsidP="00E554C5">
            <w:pPr>
              <w:rPr>
                <w:sz w:val="28"/>
                <w:szCs w:val="28"/>
              </w:rPr>
            </w:pPr>
            <w:r w:rsidRPr="0002209A">
              <w:rPr>
                <w:sz w:val="28"/>
                <w:szCs w:val="28"/>
              </w:rPr>
              <w:t>17</w:t>
            </w:r>
          </w:p>
          <w:p w:rsidR="007E0A13" w:rsidRPr="0002209A" w:rsidRDefault="007E0A13" w:rsidP="00E554C5">
            <w:pPr>
              <w:rPr>
                <w:sz w:val="28"/>
                <w:szCs w:val="28"/>
              </w:rPr>
            </w:pPr>
            <w:r w:rsidRPr="0002209A">
              <w:rPr>
                <w:sz w:val="28"/>
                <w:szCs w:val="28"/>
              </w:rPr>
              <w:t>17</w:t>
            </w:r>
          </w:p>
          <w:p w:rsidR="007E0A13" w:rsidRPr="0002209A" w:rsidRDefault="007E0A13" w:rsidP="00E554C5">
            <w:pPr>
              <w:rPr>
                <w:sz w:val="28"/>
                <w:szCs w:val="28"/>
              </w:rPr>
            </w:pPr>
            <w:r>
              <w:rPr>
                <w:sz w:val="28"/>
                <w:szCs w:val="28"/>
              </w:rPr>
              <w:t>17</w:t>
            </w:r>
          </w:p>
          <w:p w:rsidR="007E0A13" w:rsidRPr="0002209A" w:rsidRDefault="007E0A13" w:rsidP="00E554C5">
            <w:pPr>
              <w:rPr>
                <w:sz w:val="28"/>
                <w:szCs w:val="28"/>
              </w:rPr>
            </w:pPr>
            <w:r>
              <w:rPr>
                <w:sz w:val="28"/>
                <w:szCs w:val="28"/>
              </w:rPr>
              <w:t>18</w:t>
            </w:r>
          </w:p>
          <w:p w:rsidR="007E0A13" w:rsidRPr="0002209A" w:rsidRDefault="007E0A13" w:rsidP="00E554C5">
            <w:pPr>
              <w:rPr>
                <w:sz w:val="28"/>
                <w:szCs w:val="28"/>
              </w:rPr>
            </w:pPr>
            <w:r>
              <w:rPr>
                <w:sz w:val="28"/>
                <w:szCs w:val="28"/>
              </w:rPr>
              <w:t>18</w:t>
            </w:r>
          </w:p>
          <w:p w:rsidR="007E0A13" w:rsidRPr="0002209A" w:rsidRDefault="007E0A13" w:rsidP="00E554C5">
            <w:pPr>
              <w:rPr>
                <w:sz w:val="28"/>
                <w:szCs w:val="28"/>
              </w:rPr>
            </w:pPr>
            <w:r>
              <w:rPr>
                <w:sz w:val="28"/>
                <w:szCs w:val="28"/>
              </w:rPr>
              <w:t>18</w:t>
            </w:r>
          </w:p>
          <w:p w:rsidR="007E0A13" w:rsidRPr="0002209A" w:rsidRDefault="007E0A13" w:rsidP="00E554C5">
            <w:pPr>
              <w:rPr>
                <w:sz w:val="28"/>
                <w:szCs w:val="28"/>
              </w:rPr>
            </w:pPr>
            <w:r>
              <w:rPr>
                <w:sz w:val="28"/>
                <w:szCs w:val="28"/>
              </w:rPr>
              <w:t>19</w:t>
            </w:r>
          </w:p>
          <w:p w:rsidR="007E0A13" w:rsidRPr="00330567" w:rsidRDefault="007E0A13" w:rsidP="00E554C5">
            <w:pPr>
              <w:rPr>
                <w:b/>
                <w:sz w:val="28"/>
                <w:szCs w:val="28"/>
              </w:rPr>
            </w:pPr>
            <w:r>
              <w:rPr>
                <w:b/>
                <w:sz w:val="28"/>
                <w:szCs w:val="28"/>
              </w:rPr>
              <w:t>22</w:t>
            </w:r>
          </w:p>
          <w:p w:rsidR="007E0A13" w:rsidRPr="0002209A" w:rsidRDefault="007E0A13" w:rsidP="00E554C5">
            <w:pPr>
              <w:rPr>
                <w:sz w:val="28"/>
                <w:szCs w:val="28"/>
              </w:rPr>
            </w:pPr>
            <w:r>
              <w:rPr>
                <w:sz w:val="28"/>
                <w:szCs w:val="28"/>
              </w:rPr>
              <w:t>22</w:t>
            </w:r>
          </w:p>
          <w:p w:rsidR="007E0A13" w:rsidRPr="0002209A" w:rsidRDefault="007E0A13" w:rsidP="00E554C5">
            <w:pPr>
              <w:rPr>
                <w:sz w:val="28"/>
                <w:szCs w:val="28"/>
              </w:rPr>
            </w:pPr>
            <w:r>
              <w:rPr>
                <w:sz w:val="28"/>
                <w:szCs w:val="28"/>
              </w:rPr>
              <w:t>22</w:t>
            </w:r>
          </w:p>
          <w:p w:rsidR="007E0A13" w:rsidRPr="0002209A" w:rsidRDefault="007E0A13" w:rsidP="00E554C5">
            <w:pPr>
              <w:rPr>
                <w:sz w:val="28"/>
                <w:szCs w:val="28"/>
              </w:rPr>
            </w:pPr>
            <w:r>
              <w:rPr>
                <w:sz w:val="28"/>
                <w:szCs w:val="28"/>
              </w:rPr>
              <w:t>24</w:t>
            </w:r>
          </w:p>
          <w:p w:rsidR="007E0A13" w:rsidRPr="0002209A" w:rsidRDefault="007E0A13" w:rsidP="00E554C5">
            <w:pPr>
              <w:rPr>
                <w:sz w:val="28"/>
                <w:szCs w:val="28"/>
              </w:rPr>
            </w:pPr>
          </w:p>
          <w:p w:rsidR="007E0A13" w:rsidRPr="00330567" w:rsidRDefault="007E0A13" w:rsidP="00E554C5">
            <w:pPr>
              <w:rPr>
                <w:b/>
                <w:sz w:val="28"/>
                <w:szCs w:val="28"/>
              </w:rPr>
            </w:pPr>
            <w:r>
              <w:rPr>
                <w:b/>
                <w:sz w:val="28"/>
                <w:szCs w:val="28"/>
              </w:rPr>
              <w:t>26</w:t>
            </w:r>
          </w:p>
          <w:p w:rsidR="007E0A13" w:rsidRPr="0002209A" w:rsidRDefault="007E0A13" w:rsidP="00E554C5">
            <w:pPr>
              <w:rPr>
                <w:sz w:val="28"/>
                <w:szCs w:val="28"/>
              </w:rPr>
            </w:pPr>
          </w:p>
          <w:p w:rsidR="007E0A13" w:rsidRPr="0002209A" w:rsidRDefault="007E0A13" w:rsidP="00E554C5">
            <w:pPr>
              <w:rPr>
                <w:sz w:val="28"/>
                <w:szCs w:val="28"/>
              </w:rPr>
            </w:pPr>
          </w:p>
          <w:p w:rsidR="007E0A13" w:rsidRPr="0002209A" w:rsidRDefault="007E0A13" w:rsidP="00E554C5">
            <w:pPr>
              <w:rPr>
                <w:sz w:val="28"/>
                <w:szCs w:val="28"/>
              </w:rPr>
            </w:pPr>
            <w:r>
              <w:rPr>
                <w:sz w:val="28"/>
                <w:szCs w:val="28"/>
              </w:rPr>
              <w:t>28</w:t>
            </w:r>
          </w:p>
          <w:p w:rsidR="007E0A13" w:rsidRPr="0002209A" w:rsidRDefault="007E0A13" w:rsidP="00E554C5">
            <w:pPr>
              <w:rPr>
                <w:sz w:val="28"/>
                <w:szCs w:val="28"/>
              </w:rPr>
            </w:pPr>
            <w:r>
              <w:rPr>
                <w:sz w:val="28"/>
                <w:szCs w:val="28"/>
              </w:rPr>
              <w:t>29</w:t>
            </w:r>
          </w:p>
          <w:p w:rsidR="007E0A13" w:rsidRPr="0002209A" w:rsidRDefault="007E0A13" w:rsidP="00E554C5">
            <w:pPr>
              <w:rPr>
                <w:sz w:val="28"/>
                <w:szCs w:val="28"/>
              </w:rPr>
            </w:pPr>
            <w:r w:rsidRPr="0002209A">
              <w:rPr>
                <w:sz w:val="28"/>
                <w:szCs w:val="28"/>
              </w:rPr>
              <w:t>32</w:t>
            </w:r>
          </w:p>
          <w:p w:rsidR="007E0A13" w:rsidRPr="0002209A" w:rsidRDefault="007E0A13" w:rsidP="00E554C5">
            <w:pPr>
              <w:rPr>
                <w:sz w:val="28"/>
                <w:szCs w:val="28"/>
              </w:rPr>
            </w:pPr>
            <w:r>
              <w:rPr>
                <w:sz w:val="28"/>
                <w:szCs w:val="28"/>
              </w:rPr>
              <w:t>36</w:t>
            </w:r>
          </w:p>
          <w:p w:rsidR="007E0A13" w:rsidRPr="0002209A" w:rsidRDefault="007E0A13" w:rsidP="00E554C5">
            <w:pPr>
              <w:rPr>
                <w:sz w:val="28"/>
                <w:szCs w:val="28"/>
              </w:rPr>
            </w:pPr>
            <w:r>
              <w:rPr>
                <w:sz w:val="28"/>
                <w:szCs w:val="28"/>
              </w:rPr>
              <w:t>38</w:t>
            </w:r>
          </w:p>
          <w:p w:rsidR="007E0A13" w:rsidRPr="0002209A" w:rsidRDefault="007E0A13" w:rsidP="00E554C5">
            <w:pPr>
              <w:rPr>
                <w:sz w:val="28"/>
                <w:szCs w:val="28"/>
              </w:rPr>
            </w:pPr>
            <w:r>
              <w:rPr>
                <w:sz w:val="28"/>
                <w:szCs w:val="28"/>
              </w:rPr>
              <w:t>42</w:t>
            </w:r>
          </w:p>
          <w:p w:rsidR="007E0A13" w:rsidRPr="0002209A" w:rsidRDefault="007E0A13" w:rsidP="00E554C5">
            <w:pPr>
              <w:rPr>
                <w:sz w:val="28"/>
                <w:szCs w:val="28"/>
              </w:rPr>
            </w:pPr>
          </w:p>
          <w:p w:rsidR="007E0A13" w:rsidRPr="0002209A" w:rsidRDefault="007E0A13" w:rsidP="00E554C5">
            <w:pPr>
              <w:rPr>
                <w:sz w:val="28"/>
                <w:szCs w:val="28"/>
              </w:rPr>
            </w:pPr>
          </w:p>
          <w:p w:rsidR="007E0A13" w:rsidRPr="00330567" w:rsidRDefault="007E0A13" w:rsidP="00E554C5">
            <w:pPr>
              <w:rPr>
                <w:b/>
                <w:sz w:val="28"/>
                <w:szCs w:val="28"/>
              </w:rPr>
            </w:pPr>
            <w:r w:rsidRPr="00330567">
              <w:rPr>
                <w:b/>
                <w:sz w:val="28"/>
                <w:szCs w:val="28"/>
              </w:rPr>
              <w:t>4</w:t>
            </w:r>
            <w:r>
              <w:rPr>
                <w:b/>
                <w:sz w:val="28"/>
                <w:szCs w:val="28"/>
              </w:rPr>
              <w:t>3</w:t>
            </w:r>
          </w:p>
          <w:p w:rsidR="007E0A13" w:rsidRPr="0002209A" w:rsidRDefault="007E0A13" w:rsidP="00E554C5">
            <w:pPr>
              <w:rPr>
                <w:sz w:val="28"/>
                <w:szCs w:val="28"/>
              </w:rPr>
            </w:pPr>
          </w:p>
          <w:p w:rsidR="007E0A13" w:rsidRPr="0002209A" w:rsidRDefault="007E0A13" w:rsidP="00E554C5">
            <w:pPr>
              <w:rPr>
                <w:sz w:val="28"/>
                <w:szCs w:val="28"/>
              </w:rPr>
            </w:pPr>
            <w:r>
              <w:rPr>
                <w:sz w:val="28"/>
                <w:szCs w:val="28"/>
              </w:rPr>
              <w:t>43</w:t>
            </w:r>
          </w:p>
          <w:p w:rsidR="007E0A13" w:rsidRPr="0002209A" w:rsidRDefault="007E0A13" w:rsidP="00E554C5">
            <w:pPr>
              <w:rPr>
                <w:sz w:val="28"/>
                <w:szCs w:val="28"/>
              </w:rPr>
            </w:pPr>
            <w:r>
              <w:rPr>
                <w:sz w:val="28"/>
                <w:szCs w:val="28"/>
              </w:rPr>
              <w:t>50</w:t>
            </w:r>
          </w:p>
          <w:p w:rsidR="007E0A13" w:rsidRPr="0002209A" w:rsidRDefault="007E0A13" w:rsidP="00E554C5">
            <w:pPr>
              <w:rPr>
                <w:sz w:val="28"/>
                <w:szCs w:val="28"/>
              </w:rPr>
            </w:pPr>
            <w:r>
              <w:rPr>
                <w:sz w:val="28"/>
                <w:szCs w:val="28"/>
              </w:rPr>
              <w:t>50</w:t>
            </w:r>
          </w:p>
          <w:p w:rsidR="007E0A13" w:rsidRPr="0002209A" w:rsidRDefault="007E0A13" w:rsidP="00E554C5">
            <w:pPr>
              <w:rPr>
                <w:sz w:val="28"/>
                <w:szCs w:val="28"/>
              </w:rPr>
            </w:pPr>
            <w:r>
              <w:rPr>
                <w:sz w:val="28"/>
                <w:szCs w:val="28"/>
              </w:rPr>
              <w:t>64</w:t>
            </w:r>
          </w:p>
          <w:p w:rsidR="007E0A13" w:rsidRPr="0002209A" w:rsidRDefault="007E0A13" w:rsidP="00E554C5">
            <w:pPr>
              <w:rPr>
                <w:sz w:val="28"/>
                <w:szCs w:val="28"/>
              </w:rPr>
            </w:pPr>
          </w:p>
          <w:p w:rsidR="007E0A13" w:rsidRDefault="007E0A13" w:rsidP="00E554C5">
            <w:pPr>
              <w:rPr>
                <w:sz w:val="28"/>
                <w:szCs w:val="28"/>
              </w:rPr>
            </w:pPr>
          </w:p>
          <w:p w:rsidR="007E0A13" w:rsidRPr="0002209A" w:rsidRDefault="007E0A13" w:rsidP="00E554C5">
            <w:pPr>
              <w:rPr>
                <w:sz w:val="28"/>
                <w:szCs w:val="28"/>
              </w:rPr>
            </w:pPr>
            <w:r>
              <w:rPr>
                <w:sz w:val="28"/>
                <w:szCs w:val="28"/>
              </w:rPr>
              <w:t>66</w:t>
            </w:r>
          </w:p>
          <w:p w:rsidR="007E0A13" w:rsidRPr="0002209A" w:rsidRDefault="007E0A13" w:rsidP="00E554C5">
            <w:pPr>
              <w:rPr>
                <w:sz w:val="28"/>
                <w:szCs w:val="28"/>
              </w:rPr>
            </w:pPr>
            <w:r>
              <w:rPr>
                <w:sz w:val="28"/>
                <w:szCs w:val="28"/>
              </w:rPr>
              <w:lastRenderedPageBreak/>
              <w:t>68</w:t>
            </w:r>
          </w:p>
          <w:p w:rsidR="007E0A13" w:rsidRPr="0002209A" w:rsidRDefault="007E0A13" w:rsidP="00E554C5">
            <w:pPr>
              <w:rPr>
                <w:sz w:val="28"/>
                <w:szCs w:val="28"/>
                <w:highlight w:val="yellow"/>
              </w:rPr>
            </w:pPr>
            <w:r>
              <w:rPr>
                <w:b/>
                <w:sz w:val="28"/>
                <w:szCs w:val="28"/>
              </w:rPr>
              <w:t>70</w:t>
            </w:r>
          </w:p>
        </w:tc>
      </w:tr>
    </w:tbl>
    <w:p w:rsidR="007E0A13" w:rsidRDefault="007E0A13" w:rsidP="00126B78">
      <w:pPr>
        <w:tabs>
          <w:tab w:val="left" w:pos="1425"/>
        </w:tabs>
        <w:spacing w:before="60" w:line="276" w:lineRule="auto"/>
      </w:pPr>
    </w:p>
    <w:p w:rsidR="007E0A13" w:rsidRPr="00951F6A" w:rsidRDefault="007E0A13" w:rsidP="00951F6A">
      <w:pPr>
        <w:jc w:val="center"/>
        <w:rPr>
          <w:b/>
          <w:sz w:val="28"/>
          <w:szCs w:val="28"/>
        </w:rPr>
      </w:pPr>
      <w:r w:rsidRPr="00951F6A">
        <w:rPr>
          <w:b/>
          <w:sz w:val="28"/>
          <w:szCs w:val="28"/>
        </w:rPr>
        <w:lastRenderedPageBreak/>
        <w:t>Авторский коллектив:</w:t>
      </w:r>
    </w:p>
    <w:p w:rsidR="007E0A13" w:rsidRPr="00951F6A" w:rsidRDefault="007E0A13" w:rsidP="007E2B06">
      <w:pPr>
        <w:jc w:val="center"/>
        <w:rPr>
          <w:b/>
          <w:sz w:val="28"/>
          <w:szCs w:val="28"/>
        </w:rPr>
      </w:pPr>
      <w:r w:rsidRPr="00951F6A">
        <w:rPr>
          <w:b/>
          <w:sz w:val="28"/>
          <w:szCs w:val="28"/>
        </w:rPr>
        <w:t>(список основных исполнителей)</w:t>
      </w:r>
    </w:p>
    <w:p w:rsidR="007E0A13" w:rsidRPr="00B7699E" w:rsidRDefault="007E0A13" w:rsidP="007E2B06">
      <w:pPr>
        <w:jc w:val="center"/>
        <w:rPr>
          <w:sz w:val="28"/>
          <w:szCs w:val="28"/>
        </w:rPr>
      </w:pPr>
    </w:p>
    <w:tbl>
      <w:tblPr>
        <w:tblW w:w="9803"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tblPr>
      <w:tblGrid>
        <w:gridCol w:w="567"/>
        <w:gridCol w:w="3119"/>
        <w:gridCol w:w="2410"/>
        <w:gridCol w:w="2409"/>
        <w:gridCol w:w="1298"/>
      </w:tblGrid>
      <w:tr w:rsidR="007E0A13" w:rsidRPr="00356E19" w:rsidTr="00951F6A">
        <w:tc>
          <w:tcPr>
            <w:tcW w:w="567" w:type="dxa"/>
            <w:vAlign w:val="center"/>
          </w:tcPr>
          <w:p w:rsidR="007E0A13" w:rsidRPr="00356E19" w:rsidRDefault="007E0A13" w:rsidP="00951F6A">
            <w:pPr>
              <w:jc w:val="center"/>
              <w:rPr>
                <w:b/>
                <w:sz w:val="26"/>
                <w:szCs w:val="26"/>
              </w:rPr>
            </w:pPr>
            <w:r w:rsidRPr="00356E19">
              <w:rPr>
                <w:b/>
                <w:sz w:val="26"/>
                <w:szCs w:val="26"/>
              </w:rPr>
              <w:t>№</w:t>
            </w:r>
          </w:p>
        </w:tc>
        <w:tc>
          <w:tcPr>
            <w:tcW w:w="3119" w:type="dxa"/>
            <w:vAlign w:val="center"/>
          </w:tcPr>
          <w:p w:rsidR="007E0A13" w:rsidRPr="00356E19" w:rsidRDefault="007E0A13" w:rsidP="00951F6A">
            <w:pPr>
              <w:jc w:val="center"/>
              <w:rPr>
                <w:b/>
                <w:sz w:val="26"/>
                <w:szCs w:val="26"/>
              </w:rPr>
            </w:pPr>
            <w:r w:rsidRPr="00356E19">
              <w:rPr>
                <w:b/>
                <w:sz w:val="26"/>
                <w:szCs w:val="26"/>
              </w:rPr>
              <w:t>Раздел проекта</w:t>
            </w:r>
          </w:p>
        </w:tc>
        <w:tc>
          <w:tcPr>
            <w:tcW w:w="2410" w:type="dxa"/>
            <w:vAlign w:val="center"/>
          </w:tcPr>
          <w:p w:rsidR="007E0A13" w:rsidRPr="00356E19" w:rsidRDefault="007E0A13" w:rsidP="00951F6A">
            <w:pPr>
              <w:jc w:val="center"/>
              <w:rPr>
                <w:b/>
                <w:sz w:val="26"/>
                <w:szCs w:val="26"/>
              </w:rPr>
            </w:pPr>
            <w:r w:rsidRPr="00356E19">
              <w:rPr>
                <w:b/>
                <w:sz w:val="26"/>
                <w:szCs w:val="26"/>
              </w:rPr>
              <w:t>Должность</w:t>
            </w:r>
          </w:p>
        </w:tc>
        <w:tc>
          <w:tcPr>
            <w:tcW w:w="2409" w:type="dxa"/>
            <w:vAlign w:val="center"/>
          </w:tcPr>
          <w:p w:rsidR="007E0A13" w:rsidRPr="00356E19" w:rsidRDefault="007E0A13" w:rsidP="00951F6A">
            <w:pPr>
              <w:jc w:val="center"/>
              <w:rPr>
                <w:b/>
                <w:sz w:val="26"/>
                <w:szCs w:val="26"/>
              </w:rPr>
            </w:pPr>
            <w:r w:rsidRPr="00356E19">
              <w:rPr>
                <w:b/>
                <w:sz w:val="26"/>
                <w:szCs w:val="26"/>
              </w:rPr>
              <w:t>ФИО</w:t>
            </w:r>
          </w:p>
        </w:tc>
        <w:tc>
          <w:tcPr>
            <w:tcW w:w="1298" w:type="dxa"/>
            <w:vAlign w:val="center"/>
          </w:tcPr>
          <w:p w:rsidR="007E0A13" w:rsidRPr="00356E19" w:rsidRDefault="007E0A13" w:rsidP="00951F6A">
            <w:pPr>
              <w:jc w:val="center"/>
              <w:rPr>
                <w:b/>
                <w:sz w:val="26"/>
                <w:szCs w:val="26"/>
              </w:rPr>
            </w:pPr>
            <w:r w:rsidRPr="00356E19">
              <w:rPr>
                <w:b/>
                <w:sz w:val="26"/>
                <w:szCs w:val="26"/>
              </w:rPr>
              <w:t>Подпись</w:t>
            </w:r>
          </w:p>
        </w:tc>
      </w:tr>
      <w:tr w:rsidR="007E0A13" w:rsidRPr="00B7699E" w:rsidTr="00951F6A">
        <w:trPr>
          <w:trHeight w:val="1734"/>
        </w:trPr>
        <w:tc>
          <w:tcPr>
            <w:tcW w:w="567" w:type="dxa"/>
            <w:vAlign w:val="center"/>
          </w:tcPr>
          <w:p w:rsidR="007E0A13" w:rsidRPr="00356E19" w:rsidRDefault="007E0A13" w:rsidP="00951F6A">
            <w:pPr>
              <w:jc w:val="center"/>
              <w:rPr>
                <w:b/>
                <w:sz w:val="28"/>
                <w:szCs w:val="28"/>
              </w:rPr>
            </w:pPr>
            <w:r w:rsidRPr="00356E19">
              <w:rPr>
                <w:b/>
                <w:sz w:val="28"/>
                <w:szCs w:val="28"/>
              </w:rPr>
              <w:t>1.</w:t>
            </w:r>
          </w:p>
        </w:tc>
        <w:tc>
          <w:tcPr>
            <w:tcW w:w="3119" w:type="dxa"/>
            <w:vAlign w:val="center"/>
          </w:tcPr>
          <w:p w:rsidR="007E0A13" w:rsidRPr="00B7699E" w:rsidRDefault="007E0A13" w:rsidP="00951F6A">
            <w:pPr>
              <w:jc w:val="center"/>
              <w:rPr>
                <w:sz w:val="28"/>
                <w:szCs w:val="28"/>
              </w:rPr>
            </w:pPr>
            <w:r w:rsidRPr="00B7699E">
              <w:rPr>
                <w:sz w:val="28"/>
                <w:szCs w:val="28"/>
              </w:rPr>
              <w:t>Архитектурно-планировочный</w:t>
            </w:r>
          </w:p>
        </w:tc>
        <w:tc>
          <w:tcPr>
            <w:tcW w:w="2410" w:type="dxa"/>
            <w:vAlign w:val="center"/>
          </w:tcPr>
          <w:p w:rsidR="007E0A13" w:rsidRDefault="007E0A13" w:rsidP="00951F6A">
            <w:pPr>
              <w:rPr>
                <w:sz w:val="28"/>
                <w:szCs w:val="28"/>
              </w:rPr>
            </w:pPr>
          </w:p>
          <w:p w:rsidR="007E0A13" w:rsidRDefault="007E0A13" w:rsidP="00951F6A">
            <w:pPr>
              <w:rPr>
                <w:sz w:val="28"/>
                <w:szCs w:val="28"/>
              </w:rPr>
            </w:pPr>
            <w:r w:rsidRPr="00B7699E">
              <w:rPr>
                <w:sz w:val="28"/>
                <w:szCs w:val="28"/>
              </w:rPr>
              <w:t>ГАП</w:t>
            </w:r>
          </w:p>
          <w:p w:rsidR="007E0A13" w:rsidRPr="00B7699E" w:rsidRDefault="007E0A13" w:rsidP="00951F6A">
            <w:pPr>
              <w:rPr>
                <w:sz w:val="28"/>
                <w:szCs w:val="28"/>
              </w:rPr>
            </w:pPr>
          </w:p>
          <w:p w:rsidR="007E0A13" w:rsidRDefault="007E0A13" w:rsidP="00951F6A">
            <w:pPr>
              <w:rPr>
                <w:sz w:val="28"/>
                <w:szCs w:val="28"/>
              </w:rPr>
            </w:pPr>
            <w:r w:rsidRPr="00B7699E">
              <w:rPr>
                <w:sz w:val="28"/>
                <w:szCs w:val="28"/>
              </w:rPr>
              <w:t>Вед. архитектор</w:t>
            </w:r>
          </w:p>
          <w:p w:rsidR="007E0A13" w:rsidRPr="00B7699E" w:rsidRDefault="007E0A13" w:rsidP="00951F6A">
            <w:pPr>
              <w:rPr>
                <w:sz w:val="28"/>
                <w:szCs w:val="28"/>
              </w:rPr>
            </w:pPr>
          </w:p>
          <w:p w:rsidR="007E0A13" w:rsidRDefault="007E0A13" w:rsidP="00951F6A">
            <w:pPr>
              <w:rPr>
                <w:sz w:val="28"/>
                <w:szCs w:val="28"/>
              </w:rPr>
            </w:pPr>
            <w:r w:rsidRPr="00B7699E">
              <w:rPr>
                <w:sz w:val="28"/>
                <w:szCs w:val="28"/>
              </w:rPr>
              <w:t xml:space="preserve">Архитектор </w:t>
            </w:r>
            <w:r>
              <w:rPr>
                <w:sz w:val="28"/>
                <w:szCs w:val="28"/>
              </w:rPr>
              <w:t>2</w:t>
            </w:r>
            <w:r w:rsidRPr="00B7699E">
              <w:rPr>
                <w:sz w:val="28"/>
                <w:szCs w:val="28"/>
              </w:rPr>
              <w:t xml:space="preserve"> кат.</w:t>
            </w:r>
          </w:p>
          <w:p w:rsidR="007E0A13" w:rsidRPr="00B7699E" w:rsidRDefault="007E0A13" w:rsidP="00951F6A">
            <w:pPr>
              <w:rPr>
                <w:sz w:val="28"/>
                <w:szCs w:val="28"/>
              </w:rPr>
            </w:pPr>
          </w:p>
          <w:p w:rsidR="007E0A13" w:rsidRDefault="007E0A13" w:rsidP="00951F6A">
            <w:pPr>
              <w:rPr>
                <w:sz w:val="28"/>
                <w:szCs w:val="28"/>
              </w:rPr>
            </w:pPr>
            <w:r>
              <w:rPr>
                <w:sz w:val="28"/>
                <w:szCs w:val="28"/>
              </w:rPr>
              <w:t>Архитектор 2 кат.</w:t>
            </w:r>
          </w:p>
          <w:p w:rsidR="007E0A13" w:rsidRDefault="007E0A13" w:rsidP="00951F6A">
            <w:pPr>
              <w:rPr>
                <w:sz w:val="28"/>
                <w:szCs w:val="28"/>
              </w:rPr>
            </w:pPr>
          </w:p>
          <w:p w:rsidR="007E0A13" w:rsidRDefault="007E0A13" w:rsidP="00951F6A">
            <w:pPr>
              <w:rPr>
                <w:sz w:val="28"/>
                <w:szCs w:val="28"/>
              </w:rPr>
            </w:pPr>
            <w:r>
              <w:rPr>
                <w:sz w:val="28"/>
                <w:szCs w:val="28"/>
              </w:rPr>
              <w:t>Архитектор</w:t>
            </w:r>
          </w:p>
          <w:p w:rsidR="007E0A13" w:rsidRPr="00B7699E" w:rsidRDefault="007E0A13" w:rsidP="00951F6A">
            <w:pPr>
              <w:rPr>
                <w:sz w:val="28"/>
                <w:szCs w:val="28"/>
              </w:rPr>
            </w:pPr>
          </w:p>
        </w:tc>
        <w:tc>
          <w:tcPr>
            <w:tcW w:w="2409" w:type="dxa"/>
            <w:vAlign w:val="center"/>
          </w:tcPr>
          <w:p w:rsidR="007E0A13" w:rsidRDefault="007E0A13" w:rsidP="00951F6A">
            <w:pPr>
              <w:rPr>
                <w:sz w:val="28"/>
                <w:szCs w:val="28"/>
              </w:rPr>
            </w:pPr>
            <w:r w:rsidRPr="00B7699E">
              <w:rPr>
                <w:sz w:val="28"/>
                <w:szCs w:val="28"/>
              </w:rPr>
              <w:t>Агеева Н.Г.</w:t>
            </w:r>
          </w:p>
          <w:p w:rsidR="007E0A13" w:rsidRPr="00B7699E" w:rsidRDefault="007E0A13" w:rsidP="00951F6A">
            <w:pPr>
              <w:rPr>
                <w:sz w:val="28"/>
                <w:szCs w:val="28"/>
              </w:rPr>
            </w:pPr>
          </w:p>
          <w:p w:rsidR="007E0A13" w:rsidRDefault="007E0A13" w:rsidP="00951F6A">
            <w:pPr>
              <w:rPr>
                <w:sz w:val="28"/>
                <w:szCs w:val="28"/>
              </w:rPr>
            </w:pPr>
            <w:r>
              <w:rPr>
                <w:sz w:val="28"/>
                <w:szCs w:val="28"/>
              </w:rPr>
              <w:t>Задорожнева М.В</w:t>
            </w:r>
          </w:p>
          <w:p w:rsidR="007E0A13" w:rsidRPr="00967824" w:rsidRDefault="007E0A13" w:rsidP="00951F6A">
            <w:pPr>
              <w:rPr>
                <w:sz w:val="28"/>
                <w:szCs w:val="28"/>
              </w:rPr>
            </w:pPr>
          </w:p>
          <w:p w:rsidR="007E0A13" w:rsidRDefault="007E0A13" w:rsidP="00951F6A">
            <w:pPr>
              <w:rPr>
                <w:sz w:val="28"/>
                <w:szCs w:val="28"/>
              </w:rPr>
            </w:pPr>
            <w:r>
              <w:rPr>
                <w:sz w:val="28"/>
                <w:szCs w:val="28"/>
              </w:rPr>
              <w:t>Юданова Д.Н.</w:t>
            </w:r>
          </w:p>
          <w:p w:rsidR="007E0A13" w:rsidRDefault="007E0A13" w:rsidP="00951F6A">
            <w:pPr>
              <w:rPr>
                <w:sz w:val="28"/>
                <w:szCs w:val="28"/>
              </w:rPr>
            </w:pPr>
          </w:p>
          <w:p w:rsidR="007E0A13" w:rsidRDefault="007E0A13" w:rsidP="00951F6A">
            <w:pPr>
              <w:rPr>
                <w:sz w:val="28"/>
                <w:szCs w:val="28"/>
              </w:rPr>
            </w:pPr>
            <w:r>
              <w:rPr>
                <w:sz w:val="28"/>
                <w:szCs w:val="28"/>
              </w:rPr>
              <w:t>Шальнева Т.Ю.</w:t>
            </w:r>
          </w:p>
          <w:p w:rsidR="007E0A13" w:rsidRDefault="007E0A13" w:rsidP="00951F6A">
            <w:pPr>
              <w:rPr>
                <w:sz w:val="28"/>
                <w:szCs w:val="28"/>
              </w:rPr>
            </w:pPr>
          </w:p>
          <w:p w:rsidR="007E0A13" w:rsidRPr="00B7699E" w:rsidRDefault="007E0A13" w:rsidP="00951F6A">
            <w:pPr>
              <w:rPr>
                <w:sz w:val="28"/>
                <w:szCs w:val="28"/>
              </w:rPr>
            </w:pPr>
            <w:r>
              <w:rPr>
                <w:sz w:val="28"/>
                <w:szCs w:val="28"/>
              </w:rPr>
              <w:t>Зенкова Т.П.</w:t>
            </w:r>
          </w:p>
        </w:tc>
        <w:tc>
          <w:tcPr>
            <w:tcW w:w="1298" w:type="dxa"/>
            <w:vAlign w:val="center"/>
          </w:tcPr>
          <w:p w:rsidR="007E0A13" w:rsidRPr="00B7699E" w:rsidRDefault="007E0A13" w:rsidP="00951F6A">
            <w:pPr>
              <w:jc w:val="center"/>
              <w:rPr>
                <w:sz w:val="28"/>
                <w:szCs w:val="28"/>
              </w:rPr>
            </w:pPr>
          </w:p>
        </w:tc>
      </w:tr>
      <w:tr w:rsidR="007E0A13" w:rsidRPr="00B7699E" w:rsidTr="00951F6A">
        <w:tc>
          <w:tcPr>
            <w:tcW w:w="567" w:type="dxa"/>
            <w:vAlign w:val="center"/>
          </w:tcPr>
          <w:p w:rsidR="007E0A13" w:rsidRPr="00356E19" w:rsidRDefault="007E0A13" w:rsidP="00951F6A">
            <w:pPr>
              <w:jc w:val="center"/>
              <w:rPr>
                <w:b/>
                <w:sz w:val="28"/>
                <w:szCs w:val="28"/>
              </w:rPr>
            </w:pPr>
            <w:r w:rsidRPr="00356E19">
              <w:rPr>
                <w:b/>
                <w:sz w:val="28"/>
                <w:szCs w:val="28"/>
              </w:rPr>
              <w:t>2.</w:t>
            </w:r>
          </w:p>
        </w:tc>
        <w:tc>
          <w:tcPr>
            <w:tcW w:w="3119" w:type="dxa"/>
            <w:vAlign w:val="center"/>
          </w:tcPr>
          <w:p w:rsidR="007E0A13" w:rsidRPr="0093046C" w:rsidRDefault="007E0A13" w:rsidP="00951F6A">
            <w:pPr>
              <w:jc w:val="center"/>
              <w:rPr>
                <w:sz w:val="28"/>
                <w:szCs w:val="28"/>
              </w:rPr>
            </w:pPr>
            <w:r w:rsidRPr="0093046C">
              <w:rPr>
                <w:sz w:val="28"/>
                <w:szCs w:val="28"/>
              </w:rPr>
              <w:t>Экономический раздел</w:t>
            </w:r>
          </w:p>
        </w:tc>
        <w:tc>
          <w:tcPr>
            <w:tcW w:w="2410" w:type="dxa"/>
            <w:vAlign w:val="center"/>
          </w:tcPr>
          <w:p w:rsidR="007E0A13" w:rsidRPr="0093046C" w:rsidRDefault="007E0A13" w:rsidP="00951F6A">
            <w:pPr>
              <w:rPr>
                <w:sz w:val="28"/>
                <w:szCs w:val="28"/>
              </w:rPr>
            </w:pPr>
            <w:r w:rsidRPr="0093046C">
              <w:rPr>
                <w:sz w:val="28"/>
                <w:szCs w:val="28"/>
              </w:rPr>
              <w:t>Гл. экономист</w:t>
            </w:r>
          </w:p>
        </w:tc>
        <w:tc>
          <w:tcPr>
            <w:tcW w:w="2409" w:type="dxa"/>
            <w:vAlign w:val="center"/>
          </w:tcPr>
          <w:p w:rsidR="007E0A13" w:rsidRPr="0093046C" w:rsidRDefault="007E0A13" w:rsidP="00951F6A">
            <w:pPr>
              <w:rPr>
                <w:sz w:val="28"/>
                <w:szCs w:val="28"/>
              </w:rPr>
            </w:pPr>
            <w:r>
              <w:rPr>
                <w:sz w:val="28"/>
                <w:szCs w:val="28"/>
              </w:rPr>
              <w:t>Добринская Т.И.</w:t>
            </w:r>
          </w:p>
        </w:tc>
        <w:tc>
          <w:tcPr>
            <w:tcW w:w="1298" w:type="dxa"/>
            <w:vAlign w:val="center"/>
          </w:tcPr>
          <w:p w:rsidR="007E0A13" w:rsidRPr="00D67452" w:rsidRDefault="007E0A13" w:rsidP="00951F6A">
            <w:pPr>
              <w:jc w:val="center"/>
              <w:rPr>
                <w:sz w:val="28"/>
                <w:szCs w:val="28"/>
                <w:highlight w:val="cyan"/>
              </w:rPr>
            </w:pPr>
          </w:p>
          <w:p w:rsidR="007E0A13" w:rsidRPr="00D67452" w:rsidRDefault="007E0A13" w:rsidP="00951F6A">
            <w:pPr>
              <w:jc w:val="center"/>
              <w:rPr>
                <w:sz w:val="28"/>
                <w:szCs w:val="28"/>
                <w:highlight w:val="cyan"/>
              </w:rPr>
            </w:pPr>
          </w:p>
        </w:tc>
      </w:tr>
      <w:tr w:rsidR="007E0A13" w:rsidRPr="00B7699E" w:rsidTr="00951F6A">
        <w:tc>
          <w:tcPr>
            <w:tcW w:w="567" w:type="dxa"/>
            <w:vAlign w:val="center"/>
          </w:tcPr>
          <w:p w:rsidR="007E0A13" w:rsidRPr="00356E19" w:rsidRDefault="007E0A13" w:rsidP="00951F6A">
            <w:pPr>
              <w:jc w:val="center"/>
              <w:rPr>
                <w:b/>
                <w:sz w:val="28"/>
                <w:szCs w:val="28"/>
              </w:rPr>
            </w:pPr>
            <w:r w:rsidRPr="00356E19">
              <w:rPr>
                <w:b/>
                <w:sz w:val="28"/>
                <w:szCs w:val="28"/>
              </w:rPr>
              <w:t>3.</w:t>
            </w:r>
          </w:p>
        </w:tc>
        <w:tc>
          <w:tcPr>
            <w:tcW w:w="3119" w:type="dxa"/>
            <w:vAlign w:val="center"/>
          </w:tcPr>
          <w:p w:rsidR="007E0A13" w:rsidRDefault="007E0A13" w:rsidP="00951F6A">
            <w:pPr>
              <w:spacing w:before="60" w:line="276" w:lineRule="auto"/>
              <w:jc w:val="center"/>
              <w:rPr>
                <w:sz w:val="28"/>
                <w:szCs w:val="28"/>
              </w:rPr>
            </w:pPr>
            <w:r w:rsidRPr="00BA1273">
              <w:rPr>
                <w:sz w:val="28"/>
                <w:szCs w:val="28"/>
              </w:rPr>
              <w:t>Инженерная инфраструктура</w:t>
            </w:r>
            <w:r>
              <w:rPr>
                <w:sz w:val="28"/>
                <w:szCs w:val="28"/>
              </w:rPr>
              <w:t>;</w:t>
            </w:r>
          </w:p>
          <w:p w:rsidR="007E0A13" w:rsidRDefault="007E0A13" w:rsidP="00951F6A">
            <w:pPr>
              <w:spacing w:before="60" w:line="276" w:lineRule="auto"/>
              <w:jc w:val="center"/>
              <w:rPr>
                <w:sz w:val="28"/>
                <w:szCs w:val="28"/>
              </w:rPr>
            </w:pPr>
            <w:r>
              <w:rPr>
                <w:sz w:val="28"/>
                <w:szCs w:val="28"/>
              </w:rPr>
              <w:t>Транспортная инфраструктура;</w:t>
            </w:r>
          </w:p>
          <w:p w:rsidR="007E0A13" w:rsidRDefault="007E0A13" w:rsidP="00951F6A">
            <w:pPr>
              <w:spacing w:before="60" w:line="276" w:lineRule="auto"/>
              <w:jc w:val="center"/>
              <w:rPr>
                <w:sz w:val="28"/>
                <w:szCs w:val="28"/>
              </w:rPr>
            </w:pPr>
            <w:r>
              <w:rPr>
                <w:sz w:val="28"/>
                <w:szCs w:val="28"/>
              </w:rPr>
              <w:t>ООС;</w:t>
            </w:r>
          </w:p>
          <w:p w:rsidR="007E0A13" w:rsidRPr="00B7699E" w:rsidRDefault="007E0A13" w:rsidP="00951F6A">
            <w:pPr>
              <w:jc w:val="center"/>
              <w:rPr>
                <w:sz w:val="28"/>
                <w:szCs w:val="28"/>
              </w:rPr>
            </w:pPr>
            <w:r>
              <w:rPr>
                <w:sz w:val="28"/>
                <w:szCs w:val="28"/>
              </w:rPr>
              <w:t>ГО ЧС</w:t>
            </w:r>
          </w:p>
        </w:tc>
        <w:tc>
          <w:tcPr>
            <w:tcW w:w="2410" w:type="dxa"/>
            <w:vAlign w:val="center"/>
          </w:tcPr>
          <w:p w:rsidR="007E0A13" w:rsidRDefault="007E0A13" w:rsidP="00951F6A">
            <w:pPr>
              <w:rPr>
                <w:sz w:val="28"/>
                <w:szCs w:val="28"/>
              </w:rPr>
            </w:pPr>
            <w:r w:rsidRPr="00BA1273">
              <w:rPr>
                <w:sz w:val="28"/>
                <w:szCs w:val="28"/>
              </w:rPr>
              <w:t>Гл. специалист</w:t>
            </w:r>
          </w:p>
          <w:p w:rsidR="007E0A13" w:rsidRDefault="007E0A13" w:rsidP="00951F6A">
            <w:pPr>
              <w:rPr>
                <w:sz w:val="28"/>
                <w:szCs w:val="28"/>
              </w:rPr>
            </w:pPr>
          </w:p>
          <w:p w:rsidR="007E0A13" w:rsidRDefault="007E0A13" w:rsidP="00951F6A">
            <w:pPr>
              <w:rPr>
                <w:sz w:val="28"/>
                <w:szCs w:val="28"/>
              </w:rPr>
            </w:pPr>
            <w:r>
              <w:rPr>
                <w:sz w:val="28"/>
                <w:szCs w:val="28"/>
              </w:rPr>
              <w:t>Вед. архитектор</w:t>
            </w:r>
          </w:p>
          <w:p w:rsidR="007E0A13" w:rsidRDefault="007E0A13" w:rsidP="00951F6A">
            <w:pPr>
              <w:rPr>
                <w:sz w:val="28"/>
                <w:szCs w:val="28"/>
              </w:rPr>
            </w:pPr>
          </w:p>
          <w:p w:rsidR="007E0A13" w:rsidRPr="00B7699E" w:rsidRDefault="007E0A13" w:rsidP="00951F6A">
            <w:pPr>
              <w:rPr>
                <w:sz w:val="28"/>
                <w:szCs w:val="28"/>
              </w:rPr>
            </w:pPr>
          </w:p>
        </w:tc>
        <w:tc>
          <w:tcPr>
            <w:tcW w:w="2409" w:type="dxa"/>
            <w:vAlign w:val="center"/>
          </w:tcPr>
          <w:p w:rsidR="007E0A13" w:rsidRDefault="007E0A13" w:rsidP="00951F6A">
            <w:pPr>
              <w:rPr>
                <w:sz w:val="28"/>
                <w:szCs w:val="28"/>
              </w:rPr>
            </w:pPr>
          </w:p>
          <w:p w:rsidR="007E0A13" w:rsidRDefault="007E0A13" w:rsidP="00951F6A">
            <w:pPr>
              <w:rPr>
                <w:sz w:val="28"/>
                <w:szCs w:val="28"/>
              </w:rPr>
            </w:pPr>
          </w:p>
          <w:p w:rsidR="007E0A13" w:rsidRDefault="007E0A13" w:rsidP="00951F6A">
            <w:pPr>
              <w:rPr>
                <w:sz w:val="28"/>
                <w:szCs w:val="28"/>
              </w:rPr>
            </w:pPr>
            <w:r w:rsidRPr="00BA1273">
              <w:rPr>
                <w:sz w:val="28"/>
                <w:szCs w:val="28"/>
              </w:rPr>
              <w:t>Шляхова В.В</w:t>
            </w:r>
          </w:p>
          <w:p w:rsidR="007E0A13" w:rsidRDefault="007E0A13" w:rsidP="00951F6A">
            <w:pPr>
              <w:rPr>
                <w:sz w:val="28"/>
                <w:szCs w:val="28"/>
              </w:rPr>
            </w:pPr>
          </w:p>
          <w:p w:rsidR="007E0A13" w:rsidRDefault="007E0A13" w:rsidP="00951F6A">
            <w:pPr>
              <w:rPr>
                <w:sz w:val="28"/>
                <w:szCs w:val="28"/>
              </w:rPr>
            </w:pPr>
            <w:r>
              <w:rPr>
                <w:sz w:val="28"/>
                <w:szCs w:val="28"/>
              </w:rPr>
              <w:t>Нестёркин А.В.</w:t>
            </w:r>
          </w:p>
          <w:p w:rsidR="007E0A13" w:rsidRDefault="007E0A13" w:rsidP="00951F6A">
            <w:pPr>
              <w:rPr>
                <w:sz w:val="28"/>
                <w:szCs w:val="28"/>
              </w:rPr>
            </w:pPr>
          </w:p>
          <w:p w:rsidR="007E0A13" w:rsidRDefault="007E0A13" w:rsidP="00951F6A">
            <w:pPr>
              <w:rPr>
                <w:sz w:val="28"/>
                <w:szCs w:val="28"/>
              </w:rPr>
            </w:pPr>
            <w:r>
              <w:rPr>
                <w:sz w:val="28"/>
                <w:szCs w:val="28"/>
              </w:rPr>
              <w:t>Руденских Е.Б.</w:t>
            </w:r>
          </w:p>
          <w:p w:rsidR="007E0A13" w:rsidRDefault="007E0A13" w:rsidP="00951F6A">
            <w:pPr>
              <w:rPr>
                <w:sz w:val="28"/>
                <w:szCs w:val="28"/>
              </w:rPr>
            </w:pPr>
          </w:p>
          <w:p w:rsidR="007E0A13" w:rsidRDefault="007E0A13" w:rsidP="00951F6A">
            <w:pPr>
              <w:rPr>
                <w:sz w:val="28"/>
                <w:szCs w:val="28"/>
              </w:rPr>
            </w:pPr>
            <w:r>
              <w:rPr>
                <w:sz w:val="28"/>
                <w:szCs w:val="28"/>
              </w:rPr>
              <w:t>Удалова О.И.</w:t>
            </w:r>
          </w:p>
          <w:p w:rsidR="007E0A13" w:rsidRDefault="007E0A13" w:rsidP="00951F6A">
            <w:pPr>
              <w:rPr>
                <w:sz w:val="28"/>
                <w:szCs w:val="28"/>
              </w:rPr>
            </w:pPr>
          </w:p>
        </w:tc>
        <w:tc>
          <w:tcPr>
            <w:tcW w:w="1298" w:type="dxa"/>
            <w:vAlign w:val="center"/>
          </w:tcPr>
          <w:p w:rsidR="007E0A13" w:rsidRPr="00B7699E" w:rsidRDefault="007E0A13" w:rsidP="00951F6A">
            <w:pPr>
              <w:jc w:val="center"/>
              <w:rPr>
                <w:sz w:val="28"/>
                <w:szCs w:val="28"/>
              </w:rPr>
            </w:pPr>
          </w:p>
        </w:tc>
      </w:tr>
      <w:tr w:rsidR="007E0A13" w:rsidRPr="00B7699E" w:rsidTr="00951F6A">
        <w:trPr>
          <w:trHeight w:val="1933"/>
        </w:trPr>
        <w:tc>
          <w:tcPr>
            <w:tcW w:w="567" w:type="dxa"/>
            <w:vAlign w:val="center"/>
          </w:tcPr>
          <w:p w:rsidR="007E0A13" w:rsidRPr="00356E19" w:rsidRDefault="007E0A13" w:rsidP="00951F6A">
            <w:pPr>
              <w:jc w:val="center"/>
              <w:rPr>
                <w:b/>
                <w:sz w:val="28"/>
                <w:szCs w:val="28"/>
              </w:rPr>
            </w:pPr>
            <w:r w:rsidRPr="00356E19">
              <w:rPr>
                <w:b/>
                <w:sz w:val="28"/>
                <w:szCs w:val="28"/>
              </w:rPr>
              <w:t>4.</w:t>
            </w:r>
          </w:p>
        </w:tc>
        <w:tc>
          <w:tcPr>
            <w:tcW w:w="3119" w:type="dxa"/>
            <w:vAlign w:val="center"/>
          </w:tcPr>
          <w:p w:rsidR="007E0A13" w:rsidRPr="00B7699E" w:rsidRDefault="007E0A13" w:rsidP="00951F6A">
            <w:pPr>
              <w:jc w:val="center"/>
              <w:rPr>
                <w:sz w:val="28"/>
                <w:szCs w:val="28"/>
              </w:rPr>
            </w:pPr>
            <w:r w:rsidRPr="00B7699E">
              <w:rPr>
                <w:sz w:val="28"/>
                <w:szCs w:val="28"/>
              </w:rPr>
              <w:t>Компьютерное обеспечение проекта</w:t>
            </w:r>
          </w:p>
        </w:tc>
        <w:tc>
          <w:tcPr>
            <w:tcW w:w="2410" w:type="dxa"/>
            <w:vAlign w:val="center"/>
          </w:tcPr>
          <w:p w:rsidR="007E0A13" w:rsidRDefault="007E0A13" w:rsidP="00951F6A">
            <w:pPr>
              <w:rPr>
                <w:sz w:val="28"/>
                <w:szCs w:val="28"/>
              </w:rPr>
            </w:pPr>
          </w:p>
          <w:p w:rsidR="007E0A13" w:rsidRDefault="007E0A13" w:rsidP="00951F6A">
            <w:pPr>
              <w:rPr>
                <w:sz w:val="28"/>
                <w:szCs w:val="28"/>
              </w:rPr>
            </w:pPr>
            <w:r w:rsidRPr="00B7699E">
              <w:rPr>
                <w:sz w:val="28"/>
                <w:szCs w:val="28"/>
              </w:rPr>
              <w:t>ГАП</w:t>
            </w:r>
          </w:p>
          <w:p w:rsidR="007E0A13" w:rsidRPr="00B7699E" w:rsidRDefault="007E0A13" w:rsidP="00951F6A">
            <w:pPr>
              <w:rPr>
                <w:sz w:val="28"/>
                <w:szCs w:val="28"/>
              </w:rPr>
            </w:pPr>
          </w:p>
          <w:p w:rsidR="007E0A13" w:rsidRDefault="007E0A13" w:rsidP="00951F6A">
            <w:pPr>
              <w:rPr>
                <w:sz w:val="28"/>
                <w:szCs w:val="28"/>
              </w:rPr>
            </w:pPr>
            <w:r w:rsidRPr="00B7699E">
              <w:rPr>
                <w:sz w:val="28"/>
                <w:szCs w:val="28"/>
              </w:rPr>
              <w:t>Вед. архитектор</w:t>
            </w:r>
          </w:p>
          <w:p w:rsidR="007E0A13" w:rsidRPr="00B7699E" w:rsidRDefault="007E0A13" w:rsidP="00951F6A">
            <w:pPr>
              <w:rPr>
                <w:sz w:val="28"/>
                <w:szCs w:val="28"/>
              </w:rPr>
            </w:pPr>
          </w:p>
          <w:p w:rsidR="007E0A13" w:rsidRDefault="007E0A13" w:rsidP="00951F6A">
            <w:pPr>
              <w:rPr>
                <w:sz w:val="28"/>
                <w:szCs w:val="28"/>
              </w:rPr>
            </w:pPr>
            <w:r w:rsidRPr="00B7699E">
              <w:rPr>
                <w:sz w:val="28"/>
                <w:szCs w:val="28"/>
              </w:rPr>
              <w:t>Архитект</w:t>
            </w:r>
            <w:r>
              <w:rPr>
                <w:sz w:val="28"/>
                <w:szCs w:val="28"/>
              </w:rPr>
              <w:t>ор</w:t>
            </w:r>
            <w:r w:rsidRPr="00B7699E">
              <w:rPr>
                <w:sz w:val="28"/>
                <w:szCs w:val="28"/>
              </w:rPr>
              <w:t xml:space="preserve"> </w:t>
            </w:r>
            <w:r>
              <w:rPr>
                <w:sz w:val="28"/>
                <w:szCs w:val="28"/>
              </w:rPr>
              <w:t>2</w:t>
            </w:r>
            <w:r w:rsidRPr="00B7699E">
              <w:rPr>
                <w:sz w:val="28"/>
                <w:szCs w:val="28"/>
              </w:rPr>
              <w:t xml:space="preserve"> кат.</w:t>
            </w:r>
          </w:p>
          <w:p w:rsidR="007E0A13" w:rsidRPr="00B7699E" w:rsidRDefault="007E0A13" w:rsidP="00951F6A">
            <w:pPr>
              <w:rPr>
                <w:sz w:val="28"/>
                <w:szCs w:val="28"/>
              </w:rPr>
            </w:pPr>
          </w:p>
          <w:p w:rsidR="007E0A13" w:rsidRDefault="007E0A13" w:rsidP="00951F6A">
            <w:pPr>
              <w:rPr>
                <w:sz w:val="28"/>
                <w:szCs w:val="28"/>
              </w:rPr>
            </w:pPr>
            <w:r>
              <w:rPr>
                <w:sz w:val="28"/>
                <w:szCs w:val="28"/>
              </w:rPr>
              <w:t>Инженер 2 кат.</w:t>
            </w:r>
          </w:p>
          <w:p w:rsidR="007E0A13" w:rsidRPr="00B7699E" w:rsidRDefault="007E0A13" w:rsidP="00951F6A">
            <w:pPr>
              <w:rPr>
                <w:sz w:val="28"/>
                <w:szCs w:val="28"/>
              </w:rPr>
            </w:pPr>
          </w:p>
          <w:p w:rsidR="007E0A13" w:rsidRDefault="007E0A13" w:rsidP="00951F6A">
            <w:pPr>
              <w:rPr>
                <w:sz w:val="28"/>
                <w:szCs w:val="28"/>
              </w:rPr>
            </w:pPr>
            <w:r>
              <w:rPr>
                <w:sz w:val="28"/>
                <w:szCs w:val="28"/>
              </w:rPr>
              <w:t>Архитектор 2 кат.</w:t>
            </w:r>
          </w:p>
          <w:p w:rsidR="007E0A13" w:rsidRPr="00696459" w:rsidRDefault="007E0A13" w:rsidP="00951F6A">
            <w:pPr>
              <w:rPr>
                <w:sz w:val="28"/>
                <w:szCs w:val="28"/>
              </w:rPr>
            </w:pPr>
          </w:p>
        </w:tc>
        <w:tc>
          <w:tcPr>
            <w:tcW w:w="2409" w:type="dxa"/>
            <w:vAlign w:val="center"/>
          </w:tcPr>
          <w:p w:rsidR="007E0A13" w:rsidRDefault="007E0A13" w:rsidP="00951F6A">
            <w:pPr>
              <w:rPr>
                <w:sz w:val="28"/>
                <w:szCs w:val="28"/>
              </w:rPr>
            </w:pPr>
          </w:p>
          <w:p w:rsidR="007E0A13" w:rsidRDefault="007E0A13" w:rsidP="00951F6A">
            <w:pPr>
              <w:rPr>
                <w:sz w:val="28"/>
                <w:szCs w:val="28"/>
              </w:rPr>
            </w:pPr>
            <w:r w:rsidRPr="00B7699E">
              <w:rPr>
                <w:sz w:val="28"/>
                <w:szCs w:val="28"/>
              </w:rPr>
              <w:t>Агеева Н.Г.</w:t>
            </w:r>
          </w:p>
          <w:p w:rsidR="007E0A13" w:rsidRPr="00B7699E" w:rsidRDefault="007E0A13" w:rsidP="00951F6A">
            <w:pPr>
              <w:rPr>
                <w:sz w:val="28"/>
                <w:szCs w:val="28"/>
              </w:rPr>
            </w:pPr>
          </w:p>
          <w:p w:rsidR="007E0A13" w:rsidRDefault="007E0A13" w:rsidP="00951F6A">
            <w:pPr>
              <w:rPr>
                <w:sz w:val="28"/>
                <w:szCs w:val="28"/>
              </w:rPr>
            </w:pPr>
            <w:r>
              <w:rPr>
                <w:sz w:val="28"/>
                <w:szCs w:val="28"/>
              </w:rPr>
              <w:t>Задорожнева М.В</w:t>
            </w:r>
          </w:p>
          <w:p w:rsidR="007E0A13" w:rsidRPr="00967824" w:rsidRDefault="007E0A13" w:rsidP="00951F6A">
            <w:pPr>
              <w:rPr>
                <w:sz w:val="28"/>
                <w:szCs w:val="28"/>
              </w:rPr>
            </w:pPr>
          </w:p>
          <w:p w:rsidR="007E0A13" w:rsidRDefault="007E0A13" w:rsidP="00951F6A">
            <w:pPr>
              <w:rPr>
                <w:sz w:val="28"/>
                <w:szCs w:val="28"/>
              </w:rPr>
            </w:pPr>
            <w:r>
              <w:rPr>
                <w:sz w:val="28"/>
                <w:szCs w:val="28"/>
              </w:rPr>
              <w:t>Юданова Д.Н.</w:t>
            </w:r>
          </w:p>
          <w:p w:rsidR="007E0A13" w:rsidRDefault="007E0A13" w:rsidP="00951F6A">
            <w:pPr>
              <w:rPr>
                <w:sz w:val="28"/>
                <w:szCs w:val="28"/>
              </w:rPr>
            </w:pPr>
          </w:p>
          <w:p w:rsidR="007E0A13" w:rsidRDefault="007E0A13" w:rsidP="00951F6A">
            <w:pPr>
              <w:rPr>
                <w:sz w:val="28"/>
                <w:szCs w:val="28"/>
              </w:rPr>
            </w:pPr>
            <w:r w:rsidRPr="00B7699E">
              <w:rPr>
                <w:sz w:val="28"/>
                <w:szCs w:val="28"/>
              </w:rPr>
              <w:t>Руденских Е.Б.</w:t>
            </w:r>
          </w:p>
          <w:p w:rsidR="007E0A13" w:rsidRPr="00B7699E" w:rsidRDefault="007E0A13" w:rsidP="00951F6A">
            <w:pPr>
              <w:rPr>
                <w:sz w:val="28"/>
                <w:szCs w:val="28"/>
              </w:rPr>
            </w:pPr>
          </w:p>
          <w:p w:rsidR="007E0A13" w:rsidRDefault="007E0A13" w:rsidP="00951F6A">
            <w:pPr>
              <w:rPr>
                <w:sz w:val="28"/>
                <w:szCs w:val="28"/>
              </w:rPr>
            </w:pPr>
            <w:r>
              <w:rPr>
                <w:sz w:val="28"/>
                <w:szCs w:val="28"/>
              </w:rPr>
              <w:t>Шальнева Т.Ю.</w:t>
            </w:r>
          </w:p>
          <w:p w:rsidR="007E0A13" w:rsidRPr="00B7699E" w:rsidRDefault="007E0A13" w:rsidP="00951F6A">
            <w:pPr>
              <w:rPr>
                <w:sz w:val="28"/>
                <w:szCs w:val="28"/>
              </w:rPr>
            </w:pPr>
          </w:p>
        </w:tc>
        <w:tc>
          <w:tcPr>
            <w:tcW w:w="1298" w:type="dxa"/>
            <w:vAlign w:val="center"/>
          </w:tcPr>
          <w:p w:rsidR="007E0A13" w:rsidRPr="00B7699E" w:rsidRDefault="007E0A13" w:rsidP="00951F6A">
            <w:pPr>
              <w:jc w:val="center"/>
              <w:rPr>
                <w:sz w:val="28"/>
                <w:szCs w:val="28"/>
              </w:rPr>
            </w:pPr>
          </w:p>
        </w:tc>
      </w:tr>
    </w:tbl>
    <w:p w:rsidR="007E0A13" w:rsidRDefault="007E0A13" w:rsidP="007E2B06">
      <w:pPr>
        <w:spacing w:before="60" w:line="276" w:lineRule="auto"/>
        <w:ind w:firstLine="567"/>
        <w:jc w:val="center"/>
        <w:rPr>
          <w:b/>
          <w:bCs/>
          <w:sz w:val="28"/>
          <w:szCs w:val="28"/>
        </w:rPr>
      </w:pPr>
    </w:p>
    <w:p w:rsidR="007E0A13" w:rsidRDefault="007E0A13" w:rsidP="001A724D">
      <w:pPr>
        <w:spacing w:before="60" w:line="276" w:lineRule="auto"/>
        <w:ind w:firstLine="567"/>
        <w:jc w:val="center"/>
        <w:rPr>
          <w:b/>
          <w:bCs/>
          <w:sz w:val="28"/>
          <w:szCs w:val="28"/>
        </w:rPr>
      </w:pPr>
    </w:p>
    <w:p w:rsidR="007E0A13" w:rsidRDefault="007E0A13" w:rsidP="001A724D">
      <w:pPr>
        <w:spacing w:before="60" w:line="276" w:lineRule="auto"/>
        <w:ind w:firstLine="567"/>
        <w:jc w:val="center"/>
        <w:rPr>
          <w:b/>
          <w:bCs/>
          <w:sz w:val="28"/>
          <w:szCs w:val="28"/>
        </w:rPr>
      </w:pPr>
    </w:p>
    <w:p w:rsidR="007E0A13" w:rsidRDefault="007E0A13" w:rsidP="001A724D">
      <w:pPr>
        <w:spacing w:before="60" w:line="276" w:lineRule="auto"/>
        <w:ind w:firstLine="567"/>
        <w:jc w:val="center"/>
        <w:rPr>
          <w:b/>
          <w:bCs/>
          <w:sz w:val="28"/>
          <w:szCs w:val="28"/>
        </w:rPr>
      </w:pPr>
    </w:p>
    <w:p w:rsidR="007E0A13" w:rsidRDefault="007E0A13" w:rsidP="001A724D">
      <w:pPr>
        <w:spacing w:before="60" w:line="276" w:lineRule="auto"/>
        <w:ind w:firstLine="567"/>
        <w:jc w:val="center"/>
        <w:rPr>
          <w:b/>
          <w:bCs/>
          <w:sz w:val="28"/>
          <w:szCs w:val="28"/>
        </w:rPr>
      </w:pPr>
    </w:p>
    <w:p w:rsidR="007E0A13" w:rsidRDefault="007E0A13" w:rsidP="00951F6A">
      <w:pPr>
        <w:ind w:right="40"/>
        <w:jc w:val="center"/>
        <w:rPr>
          <w:b/>
          <w:bCs/>
          <w:sz w:val="36"/>
          <w:szCs w:val="36"/>
        </w:rPr>
      </w:pPr>
      <w:r w:rsidRPr="00951F6A">
        <w:rPr>
          <w:b/>
          <w:bCs/>
          <w:sz w:val="36"/>
          <w:szCs w:val="36"/>
        </w:rPr>
        <w:lastRenderedPageBreak/>
        <w:t>Введение</w:t>
      </w:r>
    </w:p>
    <w:p w:rsidR="007E0A13" w:rsidRPr="00951F6A" w:rsidRDefault="007E0A13" w:rsidP="00951F6A">
      <w:pPr>
        <w:ind w:right="40"/>
        <w:jc w:val="center"/>
        <w:rPr>
          <w:b/>
          <w:bCs/>
          <w:sz w:val="28"/>
          <w:szCs w:val="28"/>
        </w:rPr>
      </w:pPr>
    </w:p>
    <w:p w:rsidR="007E0A13" w:rsidRPr="005C1D87" w:rsidRDefault="007E0A13" w:rsidP="00951F6A">
      <w:pPr>
        <w:ind w:right="40" w:firstLine="709"/>
        <w:jc w:val="both"/>
        <w:rPr>
          <w:sz w:val="28"/>
          <w:szCs w:val="28"/>
        </w:rPr>
      </w:pPr>
      <w:r w:rsidRPr="005C1D87">
        <w:rPr>
          <w:sz w:val="28"/>
          <w:szCs w:val="28"/>
        </w:rPr>
        <w:t xml:space="preserve">Проект генерального плана </w:t>
      </w:r>
      <w:r>
        <w:rPr>
          <w:sz w:val="28"/>
          <w:szCs w:val="28"/>
        </w:rPr>
        <w:t>Варламовского сельсовета</w:t>
      </w:r>
      <w:r w:rsidRPr="005C1D87">
        <w:rPr>
          <w:sz w:val="28"/>
          <w:szCs w:val="28"/>
        </w:rPr>
        <w:t xml:space="preserve">, </w:t>
      </w:r>
      <w:r>
        <w:rPr>
          <w:sz w:val="28"/>
          <w:szCs w:val="28"/>
        </w:rPr>
        <w:t>Болотнин</w:t>
      </w:r>
      <w:r w:rsidRPr="005C1D87">
        <w:rPr>
          <w:sz w:val="28"/>
          <w:szCs w:val="28"/>
        </w:rPr>
        <w:t xml:space="preserve">ского района </w:t>
      </w:r>
      <w:r>
        <w:rPr>
          <w:sz w:val="28"/>
          <w:szCs w:val="28"/>
        </w:rPr>
        <w:t>Новосибир</w:t>
      </w:r>
      <w:r w:rsidRPr="005C1D87">
        <w:rPr>
          <w:sz w:val="28"/>
          <w:szCs w:val="28"/>
        </w:rPr>
        <w:t xml:space="preserve">ской области выполняется на основании задания на разработку градостроительной документации от </w:t>
      </w:r>
      <w:r>
        <w:rPr>
          <w:sz w:val="28"/>
          <w:szCs w:val="28"/>
        </w:rPr>
        <w:t>01</w:t>
      </w:r>
      <w:r w:rsidRPr="005C1D87">
        <w:rPr>
          <w:sz w:val="28"/>
          <w:szCs w:val="28"/>
        </w:rPr>
        <w:t xml:space="preserve"> </w:t>
      </w:r>
      <w:r>
        <w:rPr>
          <w:sz w:val="28"/>
          <w:szCs w:val="28"/>
        </w:rPr>
        <w:t>июл</w:t>
      </w:r>
      <w:r w:rsidRPr="005C1D87">
        <w:rPr>
          <w:sz w:val="28"/>
          <w:szCs w:val="28"/>
        </w:rPr>
        <w:t>я 201</w:t>
      </w:r>
      <w:r>
        <w:rPr>
          <w:sz w:val="28"/>
          <w:szCs w:val="28"/>
        </w:rPr>
        <w:t>2</w:t>
      </w:r>
      <w:r w:rsidRPr="005C1D87">
        <w:rPr>
          <w:sz w:val="28"/>
          <w:szCs w:val="28"/>
        </w:rPr>
        <w:t xml:space="preserve"> года к муниципальному контракту</w:t>
      </w:r>
      <w:r>
        <w:rPr>
          <w:sz w:val="28"/>
          <w:szCs w:val="28"/>
        </w:rPr>
        <w:t xml:space="preserve"> № 0151300036812000029-1-5.</w:t>
      </w:r>
    </w:p>
    <w:p w:rsidR="007E0A13" w:rsidRPr="005C1D87" w:rsidRDefault="007E0A13" w:rsidP="00951F6A">
      <w:pPr>
        <w:ind w:right="37" w:firstLine="709"/>
        <w:jc w:val="both"/>
        <w:rPr>
          <w:sz w:val="28"/>
          <w:szCs w:val="28"/>
        </w:rPr>
      </w:pPr>
      <w:r w:rsidRPr="005C1D87">
        <w:rPr>
          <w:sz w:val="28"/>
          <w:szCs w:val="28"/>
        </w:rPr>
        <w:t xml:space="preserve">Правовые основы для разработки проекта генерального плана </w:t>
      </w:r>
      <w:r>
        <w:rPr>
          <w:sz w:val="28"/>
          <w:szCs w:val="28"/>
        </w:rPr>
        <w:t>Варламовского</w:t>
      </w:r>
      <w:r w:rsidRPr="005C1D87">
        <w:rPr>
          <w:sz w:val="28"/>
          <w:szCs w:val="28"/>
        </w:rPr>
        <w:t xml:space="preserve"> </w:t>
      </w:r>
      <w:r>
        <w:rPr>
          <w:sz w:val="28"/>
          <w:szCs w:val="28"/>
        </w:rPr>
        <w:t>Сельсовета</w:t>
      </w:r>
      <w:r w:rsidRPr="005C1D87">
        <w:rPr>
          <w:sz w:val="28"/>
          <w:szCs w:val="28"/>
        </w:rPr>
        <w:t xml:space="preserve">, </w:t>
      </w:r>
      <w:r>
        <w:rPr>
          <w:sz w:val="28"/>
          <w:szCs w:val="28"/>
        </w:rPr>
        <w:t>Болотнин</w:t>
      </w:r>
      <w:r w:rsidRPr="005C1D87">
        <w:rPr>
          <w:sz w:val="28"/>
          <w:szCs w:val="28"/>
        </w:rPr>
        <w:t>ского района:</w:t>
      </w:r>
    </w:p>
    <w:p w:rsidR="007E0A13" w:rsidRPr="005C1D87" w:rsidRDefault="007E0A13" w:rsidP="00951F6A">
      <w:pPr>
        <w:ind w:right="37" w:firstLine="709"/>
        <w:jc w:val="both"/>
        <w:rPr>
          <w:sz w:val="28"/>
          <w:szCs w:val="28"/>
        </w:rPr>
      </w:pPr>
      <w:r w:rsidRPr="005C1D87">
        <w:rPr>
          <w:sz w:val="28"/>
          <w:szCs w:val="28"/>
        </w:rPr>
        <w:t xml:space="preserve">Градостроительный кодекс Российской Федерации от </w:t>
      </w:r>
      <w:r>
        <w:rPr>
          <w:sz w:val="28"/>
          <w:szCs w:val="28"/>
        </w:rPr>
        <w:t>29.12</w:t>
      </w:r>
      <w:r w:rsidRPr="005C1D87">
        <w:rPr>
          <w:sz w:val="28"/>
          <w:szCs w:val="28"/>
        </w:rPr>
        <w:t>.20</w:t>
      </w:r>
      <w:r>
        <w:rPr>
          <w:sz w:val="28"/>
          <w:szCs w:val="28"/>
        </w:rPr>
        <w:t>04</w:t>
      </w:r>
      <w:r w:rsidRPr="005C1D87">
        <w:rPr>
          <w:sz w:val="28"/>
          <w:szCs w:val="28"/>
        </w:rPr>
        <w:t xml:space="preserve"> г. №</w:t>
      </w:r>
      <w:r>
        <w:rPr>
          <w:sz w:val="28"/>
          <w:szCs w:val="28"/>
        </w:rPr>
        <w:t xml:space="preserve"> 19</w:t>
      </w:r>
      <w:r w:rsidRPr="005C1D87">
        <w:rPr>
          <w:sz w:val="28"/>
          <w:szCs w:val="28"/>
        </w:rPr>
        <w:t>1-ФЗ</w:t>
      </w:r>
      <w:r>
        <w:rPr>
          <w:sz w:val="28"/>
          <w:szCs w:val="28"/>
        </w:rPr>
        <w:t xml:space="preserve"> в ред. 2012 года</w:t>
      </w:r>
      <w:r w:rsidRPr="005C1D87">
        <w:rPr>
          <w:sz w:val="28"/>
          <w:szCs w:val="28"/>
        </w:rPr>
        <w:t>;</w:t>
      </w:r>
    </w:p>
    <w:p w:rsidR="007E0A13" w:rsidRPr="005C1D87" w:rsidRDefault="007E0A13" w:rsidP="00951F6A">
      <w:pPr>
        <w:ind w:right="37" w:firstLine="709"/>
        <w:jc w:val="both"/>
        <w:rPr>
          <w:sz w:val="28"/>
          <w:szCs w:val="28"/>
        </w:rPr>
      </w:pPr>
      <w:r w:rsidRPr="005C1D87">
        <w:rPr>
          <w:sz w:val="28"/>
          <w:szCs w:val="28"/>
        </w:rPr>
        <w:t>Федеральный закон «О введении в действие Градостроительного кодекса Российской Федерации» от 29.12.2004 г. №191-ФЗ</w:t>
      </w:r>
      <w:r>
        <w:rPr>
          <w:sz w:val="28"/>
          <w:szCs w:val="28"/>
        </w:rPr>
        <w:t xml:space="preserve"> в ред. </w:t>
      </w:r>
      <w:smartTag w:uri="urn:schemas-microsoft-com:office:smarttags" w:element="metricconverter">
        <w:smartTagPr>
          <w:attr w:name="ProductID" w:val="2012 г"/>
        </w:smartTagPr>
        <w:r>
          <w:rPr>
            <w:sz w:val="28"/>
            <w:szCs w:val="28"/>
          </w:rPr>
          <w:t>2012 г</w:t>
        </w:r>
      </w:smartTag>
      <w:r>
        <w:rPr>
          <w:sz w:val="28"/>
          <w:szCs w:val="28"/>
        </w:rPr>
        <w:t>.</w:t>
      </w:r>
      <w:r w:rsidRPr="005C1D87">
        <w:rPr>
          <w:sz w:val="28"/>
          <w:szCs w:val="28"/>
        </w:rPr>
        <w:t>;</w:t>
      </w:r>
    </w:p>
    <w:p w:rsidR="007E0A13" w:rsidRPr="005C1D87" w:rsidRDefault="007E0A13" w:rsidP="00951F6A">
      <w:pPr>
        <w:ind w:right="37" w:firstLine="709"/>
        <w:jc w:val="both"/>
        <w:rPr>
          <w:sz w:val="28"/>
          <w:szCs w:val="28"/>
        </w:rPr>
      </w:pPr>
      <w:r w:rsidRPr="005C1D87">
        <w:rPr>
          <w:sz w:val="28"/>
          <w:szCs w:val="28"/>
        </w:rPr>
        <w:t xml:space="preserve">Земельный кодекс Российской Федерации от </w:t>
      </w:r>
      <w:r>
        <w:rPr>
          <w:sz w:val="28"/>
          <w:szCs w:val="28"/>
        </w:rPr>
        <w:t xml:space="preserve">25 </w:t>
      </w:r>
      <w:smartTag w:uri="urn:schemas-microsoft-com:office:smarttags" w:element="metricconverter">
        <w:smartTagPr>
          <w:attr w:name="ProductID" w:val="10.2001 г"/>
        </w:smartTagPr>
        <w:r>
          <w:rPr>
            <w:sz w:val="28"/>
            <w:szCs w:val="28"/>
          </w:rPr>
          <w:t>10.2001 г</w:t>
        </w:r>
      </w:smartTag>
      <w:r>
        <w:rPr>
          <w:sz w:val="28"/>
          <w:szCs w:val="28"/>
        </w:rPr>
        <w:t xml:space="preserve">. </w:t>
      </w:r>
      <w:r w:rsidRPr="005C1D87">
        <w:rPr>
          <w:sz w:val="28"/>
          <w:szCs w:val="28"/>
        </w:rPr>
        <w:t xml:space="preserve">№ </w:t>
      </w:r>
      <w:r>
        <w:rPr>
          <w:sz w:val="28"/>
          <w:szCs w:val="28"/>
        </w:rPr>
        <w:t>136</w:t>
      </w:r>
      <w:r w:rsidRPr="005C1D87">
        <w:rPr>
          <w:sz w:val="28"/>
          <w:szCs w:val="28"/>
        </w:rPr>
        <w:t>-ФЗ</w:t>
      </w:r>
      <w:r>
        <w:rPr>
          <w:sz w:val="28"/>
          <w:szCs w:val="28"/>
        </w:rPr>
        <w:t xml:space="preserve">, в ред. </w:t>
      </w:r>
      <w:r w:rsidRPr="005C1D87">
        <w:rPr>
          <w:sz w:val="28"/>
          <w:szCs w:val="28"/>
        </w:rPr>
        <w:t xml:space="preserve">12 декабря </w:t>
      </w:r>
      <w:smartTag w:uri="urn:schemas-microsoft-com:office:smarttags" w:element="metricconverter">
        <w:smartTagPr>
          <w:attr w:name="ProductID" w:val="2011 г"/>
        </w:smartTagPr>
        <w:r w:rsidRPr="005C1D87">
          <w:rPr>
            <w:sz w:val="28"/>
            <w:szCs w:val="28"/>
          </w:rPr>
          <w:t>2011 г</w:t>
        </w:r>
      </w:smartTag>
      <w:r w:rsidRPr="005C1D87">
        <w:rPr>
          <w:sz w:val="28"/>
          <w:szCs w:val="28"/>
        </w:rPr>
        <w:t>.;</w:t>
      </w:r>
    </w:p>
    <w:p w:rsidR="007E0A13" w:rsidRPr="005C1D87" w:rsidRDefault="007E0A13" w:rsidP="00951F6A">
      <w:pPr>
        <w:ind w:right="37" w:firstLine="709"/>
        <w:jc w:val="both"/>
        <w:rPr>
          <w:sz w:val="28"/>
          <w:szCs w:val="28"/>
        </w:rPr>
      </w:pPr>
      <w:r w:rsidRPr="005C1D87">
        <w:rPr>
          <w:sz w:val="28"/>
          <w:szCs w:val="28"/>
        </w:rPr>
        <w:t xml:space="preserve">Федеральный закон «О введении в действие Земельного кодекса Российской Федерации» от 25 октября </w:t>
      </w:r>
      <w:smartTag w:uri="urn:schemas-microsoft-com:office:smarttags" w:element="metricconverter">
        <w:smartTagPr>
          <w:attr w:name="ProductID" w:val="2001 г"/>
        </w:smartTagPr>
        <w:r w:rsidRPr="005C1D87">
          <w:rPr>
            <w:sz w:val="28"/>
            <w:szCs w:val="28"/>
          </w:rPr>
          <w:t>2001 г</w:t>
        </w:r>
      </w:smartTag>
      <w:r w:rsidRPr="005C1D87">
        <w:rPr>
          <w:sz w:val="28"/>
          <w:szCs w:val="28"/>
        </w:rPr>
        <w:t>. № 137;</w:t>
      </w:r>
    </w:p>
    <w:p w:rsidR="007E0A13" w:rsidRPr="005C1D87" w:rsidRDefault="007E0A13" w:rsidP="00951F6A">
      <w:pPr>
        <w:ind w:right="37" w:firstLine="709"/>
        <w:jc w:val="both"/>
        <w:rPr>
          <w:sz w:val="28"/>
          <w:szCs w:val="28"/>
        </w:rPr>
      </w:pPr>
      <w:r w:rsidRPr="005C1D87">
        <w:rPr>
          <w:color w:val="000000"/>
          <w:sz w:val="28"/>
          <w:szCs w:val="28"/>
        </w:rPr>
        <w:t xml:space="preserve">Федеральный закон Российской Федерации от 24 июля </w:t>
      </w:r>
      <w:smartTag w:uri="urn:schemas-microsoft-com:office:smarttags" w:element="metricconverter">
        <w:smartTagPr>
          <w:attr w:name="ProductID" w:val="2007 г"/>
        </w:smartTagPr>
        <w:r w:rsidRPr="005C1D87">
          <w:rPr>
            <w:color w:val="000000"/>
            <w:sz w:val="28"/>
            <w:szCs w:val="28"/>
          </w:rPr>
          <w:t>2007 г</w:t>
        </w:r>
      </w:smartTag>
      <w:r w:rsidRPr="005C1D87">
        <w:rPr>
          <w:color w:val="000000"/>
          <w:sz w:val="28"/>
          <w:szCs w:val="28"/>
        </w:rPr>
        <w:t>. N 221-ФЗ "О государственном кадастре недвижимости";</w:t>
      </w:r>
    </w:p>
    <w:p w:rsidR="007E0A13" w:rsidRPr="005C1D87" w:rsidRDefault="007E0A13" w:rsidP="00951F6A">
      <w:pPr>
        <w:ind w:right="37" w:firstLine="709"/>
        <w:jc w:val="both"/>
        <w:rPr>
          <w:sz w:val="28"/>
          <w:szCs w:val="28"/>
        </w:rPr>
      </w:pPr>
      <w:r w:rsidRPr="005C1D87">
        <w:rPr>
          <w:sz w:val="28"/>
          <w:szCs w:val="28"/>
        </w:rPr>
        <w:t>СП 42.13330.10.</w:t>
      </w:r>
      <w:r>
        <w:rPr>
          <w:sz w:val="28"/>
          <w:szCs w:val="28"/>
        </w:rPr>
        <w:t xml:space="preserve"> Градостроительство.</w:t>
      </w:r>
      <w:r w:rsidRPr="005C1D87">
        <w:rPr>
          <w:sz w:val="28"/>
          <w:szCs w:val="28"/>
        </w:rPr>
        <w:t xml:space="preserve"> Актуализированная редакция СНиП 2.07.01-89* Градостроительство. Планировка и застройка городских и сельских поселений;</w:t>
      </w:r>
    </w:p>
    <w:p w:rsidR="007E0A13" w:rsidRPr="005C1D87" w:rsidRDefault="007E0A13" w:rsidP="00951F6A">
      <w:pPr>
        <w:ind w:right="37" w:firstLine="709"/>
        <w:jc w:val="both"/>
        <w:rPr>
          <w:sz w:val="28"/>
          <w:szCs w:val="28"/>
        </w:rPr>
      </w:pPr>
      <w:r w:rsidRPr="005C1D87">
        <w:rPr>
          <w:sz w:val="28"/>
          <w:szCs w:val="28"/>
        </w:rPr>
        <w:t>Методические рекомендации по разработке проектов генеральных планов поселений и городских округов, утверждённые Приказом Министерства регионального развития Российской Федерации № 244 от 26.05.20011 г.;</w:t>
      </w:r>
    </w:p>
    <w:p w:rsidR="007E0A13" w:rsidRDefault="007E0A13" w:rsidP="00951F6A">
      <w:pPr>
        <w:ind w:right="37" w:firstLine="709"/>
        <w:jc w:val="both"/>
        <w:rPr>
          <w:sz w:val="28"/>
          <w:szCs w:val="28"/>
        </w:rPr>
      </w:pPr>
      <w:r w:rsidRPr="005C1D87">
        <w:rPr>
          <w:sz w:val="28"/>
          <w:szCs w:val="28"/>
        </w:rPr>
        <w:t xml:space="preserve">Необходимость разработки проекта генерального плана </w:t>
      </w:r>
      <w:r>
        <w:rPr>
          <w:sz w:val="28"/>
          <w:szCs w:val="28"/>
        </w:rPr>
        <w:t>Варламовского сельсовета</w:t>
      </w:r>
      <w:r w:rsidRPr="005C1D87">
        <w:rPr>
          <w:sz w:val="28"/>
          <w:szCs w:val="28"/>
        </w:rPr>
        <w:t xml:space="preserve">, </w:t>
      </w:r>
      <w:r>
        <w:rPr>
          <w:sz w:val="28"/>
          <w:szCs w:val="28"/>
        </w:rPr>
        <w:t>Болотнин</w:t>
      </w:r>
      <w:r w:rsidRPr="005C1D87">
        <w:rPr>
          <w:sz w:val="28"/>
          <w:szCs w:val="28"/>
        </w:rPr>
        <w:t xml:space="preserve">ского района </w:t>
      </w:r>
      <w:r>
        <w:rPr>
          <w:sz w:val="28"/>
          <w:szCs w:val="28"/>
        </w:rPr>
        <w:t>Новосибир</w:t>
      </w:r>
      <w:r w:rsidRPr="005C1D87">
        <w:rPr>
          <w:sz w:val="28"/>
          <w:szCs w:val="28"/>
        </w:rPr>
        <w:t xml:space="preserve">ской области обусловлена отсутствием данного документа. Настоящий проект является дальнейшей конкретизацией схемы территориального планирования </w:t>
      </w:r>
      <w:r>
        <w:rPr>
          <w:sz w:val="28"/>
          <w:szCs w:val="28"/>
        </w:rPr>
        <w:t xml:space="preserve">Болотнинского района Новосибирской </w:t>
      </w:r>
      <w:r w:rsidRPr="005C1D87">
        <w:rPr>
          <w:sz w:val="28"/>
          <w:szCs w:val="28"/>
        </w:rPr>
        <w:t xml:space="preserve">области, выполненной </w:t>
      </w:r>
      <w:r>
        <w:rPr>
          <w:sz w:val="28"/>
          <w:szCs w:val="28"/>
        </w:rPr>
        <w:t xml:space="preserve">проектным институтом </w:t>
      </w:r>
      <w:r w:rsidRPr="005C1D87">
        <w:rPr>
          <w:sz w:val="28"/>
          <w:szCs w:val="28"/>
        </w:rPr>
        <w:t>ООО «</w:t>
      </w:r>
      <w:r>
        <w:rPr>
          <w:sz w:val="28"/>
          <w:szCs w:val="28"/>
        </w:rPr>
        <w:t>ЗапСибНИПИАгроПром» » в 2012</w:t>
      </w:r>
      <w:r w:rsidRPr="005C1D87">
        <w:rPr>
          <w:sz w:val="28"/>
          <w:szCs w:val="28"/>
        </w:rPr>
        <w:t xml:space="preserve"> году, и в свою очередь служит основой для проектирования последующих стадий проектирования – генеральных планов</w:t>
      </w:r>
      <w:r>
        <w:rPr>
          <w:sz w:val="28"/>
          <w:szCs w:val="28"/>
        </w:rPr>
        <w:t xml:space="preserve"> населенных пунктов</w:t>
      </w:r>
      <w:r w:rsidRPr="005C1D87">
        <w:rPr>
          <w:sz w:val="28"/>
          <w:szCs w:val="28"/>
        </w:rPr>
        <w:t>, проектов планировки, проведения кадастровых работ, проектов размещения объектов строительства.</w:t>
      </w:r>
    </w:p>
    <w:p w:rsidR="007E0A13" w:rsidRPr="003D5EF1" w:rsidRDefault="007E0A13" w:rsidP="00951F6A">
      <w:pPr>
        <w:ind w:right="37" w:firstLine="709"/>
        <w:jc w:val="both"/>
        <w:rPr>
          <w:sz w:val="28"/>
          <w:szCs w:val="28"/>
        </w:rPr>
      </w:pPr>
      <w:r w:rsidRPr="003D5EF1">
        <w:rPr>
          <w:sz w:val="28"/>
          <w:szCs w:val="28"/>
        </w:rPr>
        <w:t>В соответствии с Градостроительным кодексом РФ, «…территориальное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 (гл. 3, ст. 9).</w:t>
      </w:r>
    </w:p>
    <w:p w:rsidR="007E0A13" w:rsidRPr="003D5EF1" w:rsidRDefault="007E0A13" w:rsidP="00951F6A">
      <w:pPr>
        <w:ind w:right="37" w:firstLine="709"/>
        <w:jc w:val="both"/>
        <w:rPr>
          <w:sz w:val="28"/>
          <w:szCs w:val="28"/>
        </w:rPr>
      </w:pPr>
      <w:r w:rsidRPr="003D5EF1">
        <w:rPr>
          <w:sz w:val="28"/>
          <w:szCs w:val="28"/>
        </w:rPr>
        <w:t xml:space="preserve">«Положения о территориальном планировании </w:t>
      </w:r>
      <w:r>
        <w:rPr>
          <w:sz w:val="28"/>
          <w:szCs w:val="28"/>
        </w:rPr>
        <w:t>Варламовского сельсовета</w:t>
      </w:r>
      <w:r w:rsidRPr="005C1D87">
        <w:rPr>
          <w:sz w:val="28"/>
          <w:szCs w:val="28"/>
        </w:rPr>
        <w:t xml:space="preserve">, </w:t>
      </w:r>
      <w:r>
        <w:rPr>
          <w:sz w:val="28"/>
          <w:szCs w:val="28"/>
        </w:rPr>
        <w:t>Болотнин</w:t>
      </w:r>
      <w:r w:rsidRPr="005C1D87">
        <w:rPr>
          <w:sz w:val="28"/>
          <w:szCs w:val="28"/>
        </w:rPr>
        <w:t xml:space="preserve">ского района </w:t>
      </w:r>
      <w:r>
        <w:rPr>
          <w:sz w:val="28"/>
          <w:szCs w:val="28"/>
        </w:rPr>
        <w:t>Новосибир</w:t>
      </w:r>
      <w:r w:rsidRPr="005C1D87">
        <w:rPr>
          <w:sz w:val="28"/>
          <w:szCs w:val="28"/>
        </w:rPr>
        <w:t>ской</w:t>
      </w:r>
      <w:r>
        <w:rPr>
          <w:sz w:val="28"/>
          <w:szCs w:val="28"/>
        </w:rPr>
        <w:t xml:space="preserve"> области</w:t>
      </w:r>
      <w:r w:rsidRPr="003D5EF1">
        <w:rPr>
          <w:sz w:val="28"/>
          <w:szCs w:val="28"/>
        </w:rPr>
        <w:t xml:space="preserve">», в соответствии с Градостроительном кодексом РФ, являются утверждаемой частью проекта и </w:t>
      </w:r>
      <w:r w:rsidRPr="003D5EF1">
        <w:rPr>
          <w:sz w:val="28"/>
          <w:szCs w:val="28"/>
        </w:rPr>
        <w:lastRenderedPageBreak/>
        <w:t>разработаны на основе материалов, входящих в «</w:t>
      </w:r>
      <w:r>
        <w:rPr>
          <w:sz w:val="28"/>
          <w:szCs w:val="28"/>
        </w:rPr>
        <w:t>Материалы по обоснованию генерального плана</w:t>
      </w:r>
      <w:r w:rsidRPr="003D5EF1">
        <w:rPr>
          <w:sz w:val="28"/>
          <w:szCs w:val="28"/>
        </w:rPr>
        <w:t>»:</w:t>
      </w:r>
    </w:p>
    <w:p w:rsidR="007E0A13" w:rsidRPr="003D5EF1" w:rsidRDefault="007E0A13" w:rsidP="00655DD8">
      <w:pPr>
        <w:widowControl w:val="0"/>
        <w:numPr>
          <w:ilvl w:val="0"/>
          <w:numId w:val="27"/>
        </w:numPr>
        <w:tabs>
          <w:tab w:val="clear" w:pos="283"/>
          <w:tab w:val="num" w:pos="1800"/>
        </w:tabs>
        <w:ind w:left="1843" w:right="37"/>
        <w:jc w:val="both"/>
        <w:rPr>
          <w:sz w:val="28"/>
          <w:szCs w:val="28"/>
        </w:rPr>
      </w:pPr>
      <w:r w:rsidRPr="003D5EF1">
        <w:rPr>
          <w:sz w:val="28"/>
          <w:szCs w:val="28"/>
        </w:rPr>
        <w:t xml:space="preserve">анализа материалов, предоставленных органами местного самоуправления,  </w:t>
      </w:r>
    </w:p>
    <w:p w:rsidR="007E0A13" w:rsidRPr="003D5EF1" w:rsidRDefault="007E0A13" w:rsidP="00655DD8">
      <w:pPr>
        <w:widowControl w:val="0"/>
        <w:numPr>
          <w:ilvl w:val="0"/>
          <w:numId w:val="27"/>
        </w:numPr>
        <w:tabs>
          <w:tab w:val="clear" w:pos="283"/>
          <w:tab w:val="num" w:pos="1800"/>
        </w:tabs>
        <w:ind w:left="1843" w:right="37"/>
        <w:jc w:val="both"/>
        <w:rPr>
          <w:sz w:val="28"/>
          <w:szCs w:val="28"/>
        </w:rPr>
      </w:pPr>
      <w:r w:rsidRPr="003D5EF1">
        <w:rPr>
          <w:sz w:val="28"/>
          <w:szCs w:val="28"/>
        </w:rPr>
        <w:t>утвержденных программ по отраслевым направлениям,</w:t>
      </w:r>
    </w:p>
    <w:p w:rsidR="007E0A13" w:rsidRPr="003E62D9" w:rsidRDefault="007E0A13" w:rsidP="00655DD8">
      <w:pPr>
        <w:widowControl w:val="0"/>
        <w:numPr>
          <w:ilvl w:val="0"/>
          <w:numId w:val="27"/>
        </w:numPr>
        <w:tabs>
          <w:tab w:val="clear" w:pos="283"/>
          <w:tab w:val="num" w:pos="1800"/>
        </w:tabs>
        <w:ind w:left="1843" w:right="37"/>
        <w:jc w:val="both"/>
        <w:rPr>
          <w:sz w:val="28"/>
          <w:szCs w:val="28"/>
        </w:rPr>
      </w:pPr>
      <w:r w:rsidRPr="003E62D9">
        <w:rPr>
          <w:sz w:val="28"/>
          <w:szCs w:val="28"/>
        </w:rPr>
        <w:t>утвержденной Стратегии развития Новосибирской области,</w:t>
      </w:r>
    </w:p>
    <w:p w:rsidR="007E0A13" w:rsidRPr="003E62D9" w:rsidRDefault="007E0A13" w:rsidP="00655DD8">
      <w:pPr>
        <w:widowControl w:val="0"/>
        <w:numPr>
          <w:ilvl w:val="0"/>
          <w:numId w:val="27"/>
        </w:numPr>
        <w:tabs>
          <w:tab w:val="clear" w:pos="283"/>
          <w:tab w:val="num" w:pos="1800"/>
        </w:tabs>
        <w:ind w:left="1843" w:right="37"/>
        <w:jc w:val="both"/>
        <w:rPr>
          <w:sz w:val="28"/>
          <w:szCs w:val="28"/>
        </w:rPr>
      </w:pPr>
      <w:r w:rsidRPr="003E62D9">
        <w:rPr>
          <w:sz w:val="28"/>
          <w:szCs w:val="28"/>
        </w:rPr>
        <w:t xml:space="preserve">комплексного территориального анализа </w:t>
      </w:r>
      <w:r>
        <w:rPr>
          <w:sz w:val="28"/>
          <w:szCs w:val="28"/>
        </w:rPr>
        <w:t>Варламовского</w:t>
      </w:r>
      <w:r w:rsidRPr="003E62D9">
        <w:rPr>
          <w:sz w:val="28"/>
          <w:szCs w:val="28"/>
        </w:rPr>
        <w:t xml:space="preserve"> </w:t>
      </w:r>
      <w:r>
        <w:rPr>
          <w:sz w:val="28"/>
          <w:szCs w:val="28"/>
        </w:rPr>
        <w:t>сельского совета</w:t>
      </w:r>
      <w:r w:rsidRPr="003E62D9">
        <w:rPr>
          <w:sz w:val="28"/>
          <w:szCs w:val="28"/>
        </w:rPr>
        <w:t>,</w:t>
      </w:r>
    </w:p>
    <w:p w:rsidR="007E0A13" w:rsidRPr="003E62D9" w:rsidRDefault="007E0A13" w:rsidP="00655DD8">
      <w:pPr>
        <w:widowControl w:val="0"/>
        <w:numPr>
          <w:ilvl w:val="0"/>
          <w:numId w:val="27"/>
        </w:numPr>
        <w:tabs>
          <w:tab w:val="clear" w:pos="283"/>
          <w:tab w:val="num" w:pos="1800"/>
        </w:tabs>
        <w:ind w:left="1843" w:right="37"/>
        <w:jc w:val="both"/>
        <w:rPr>
          <w:sz w:val="28"/>
          <w:szCs w:val="28"/>
        </w:rPr>
      </w:pPr>
      <w:r w:rsidRPr="003E62D9">
        <w:rPr>
          <w:sz w:val="28"/>
          <w:szCs w:val="28"/>
        </w:rPr>
        <w:t>научных и проектных разработок областных организаций</w:t>
      </w:r>
    </w:p>
    <w:p w:rsidR="007E0A13" w:rsidRPr="003E62D9" w:rsidRDefault="007E0A13" w:rsidP="00655DD8">
      <w:pPr>
        <w:widowControl w:val="0"/>
        <w:numPr>
          <w:ilvl w:val="0"/>
          <w:numId w:val="27"/>
        </w:numPr>
        <w:tabs>
          <w:tab w:val="clear" w:pos="283"/>
          <w:tab w:val="num" w:pos="1800"/>
        </w:tabs>
        <w:ind w:left="1843" w:right="37"/>
        <w:jc w:val="both"/>
        <w:rPr>
          <w:sz w:val="28"/>
          <w:szCs w:val="28"/>
        </w:rPr>
      </w:pPr>
      <w:r w:rsidRPr="003E62D9">
        <w:rPr>
          <w:sz w:val="28"/>
          <w:szCs w:val="28"/>
        </w:rPr>
        <w:t>и  прочих документов.</w:t>
      </w:r>
    </w:p>
    <w:p w:rsidR="007E0A13" w:rsidRPr="003E62D9" w:rsidRDefault="007E0A13" w:rsidP="00951F6A">
      <w:pPr>
        <w:ind w:right="37" w:firstLine="709"/>
        <w:jc w:val="both"/>
        <w:rPr>
          <w:sz w:val="28"/>
          <w:szCs w:val="28"/>
        </w:rPr>
      </w:pPr>
      <w:r w:rsidRPr="003E62D9">
        <w:rPr>
          <w:sz w:val="28"/>
          <w:szCs w:val="28"/>
        </w:rPr>
        <w:t xml:space="preserve">Исходными материалами для выполнения проекта генерального плана </w:t>
      </w:r>
      <w:r>
        <w:rPr>
          <w:sz w:val="28"/>
          <w:szCs w:val="28"/>
        </w:rPr>
        <w:t>Варламовского сельсовета</w:t>
      </w:r>
      <w:r w:rsidRPr="005C1D87">
        <w:rPr>
          <w:sz w:val="28"/>
          <w:szCs w:val="28"/>
        </w:rPr>
        <w:t xml:space="preserve">, </w:t>
      </w:r>
      <w:r>
        <w:rPr>
          <w:sz w:val="28"/>
          <w:szCs w:val="28"/>
        </w:rPr>
        <w:t>Болотнин</w:t>
      </w:r>
      <w:r w:rsidRPr="005C1D87">
        <w:rPr>
          <w:sz w:val="28"/>
          <w:szCs w:val="28"/>
        </w:rPr>
        <w:t xml:space="preserve">ского района </w:t>
      </w:r>
      <w:r>
        <w:rPr>
          <w:sz w:val="28"/>
          <w:szCs w:val="28"/>
        </w:rPr>
        <w:t>Новосибир</w:t>
      </w:r>
      <w:r w:rsidRPr="005C1D87">
        <w:rPr>
          <w:sz w:val="28"/>
          <w:szCs w:val="28"/>
        </w:rPr>
        <w:t>ской</w:t>
      </w:r>
      <w:r>
        <w:rPr>
          <w:sz w:val="28"/>
          <w:szCs w:val="28"/>
        </w:rPr>
        <w:t xml:space="preserve"> области</w:t>
      </w:r>
      <w:r w:rsidRPr="003E62D9">
        <w:rPr>
          <w:sz w:val="28"/>
          <w:szCs w:val="28"/>
        </w:rPr>
        <w:t xml:space="preserve"> являются полученные по запросам официальные данные подразделений администрации и организаций </w:t>
      </w:r>
      <w:r>
        <w:rPr>
          <w:sz w:val="28"/>
          <w:szCs w:val="28"/>
        </w:rPr>
        <w:t>Варламовского</w:t>
      </w:r>
      <w:r w:rsidRPr="003E62D9">
        <w:rPr>
          <w:sz w:val="28"/>
          <w:szCs w:val="28"/>
        </w:rPr>
        <w:t xml:space="preserve"> </w:t>
      </w:r>
      <w:r>
        <w:rPr>
          <w:sz w:val="28"/>
          <w:szCs w:val="28"/>
        </w:rPr>
        <w:t>сельского</w:t>
      </w:r>
      <w:r w:rsidRPr="003E62D9">
        <w:rPr>
          <w:sz w:val="28"/>
          <w:szCs w:val="28"/>
        </w:rPr>
        <w:t xml:space="preserve"> поселения, </w:t>
      </w:r>
      <w:r>
        <w:rPr>
          <w:sz w:val="28"/>
          <w:szCs w:val="28"/>
        </w:rPr>
        <w:t>Болотнинского муниципального района Новосибирской</w:t>
      </w:r>
      <w:r w:rsidRPr="003E62D9">
        <w:rPr>
          <w:sz w:val="28"/>
          <w:szCs w:val="28"/>
        </w:rPr>
        <w:t xml:space="preserve"> области.</w:t>
      </w:r>
    </w:p>
    <w:p w:rsidR="007E0A13" w:rsidRPr="003E62D9" w:rsidRDefault="007E0A13" w:rsidP="00951F6A">
      <w:pPr>
        <w:ind w:right="37" w:firstLine="709"/>
        <w:jc w:val="both"/>
        <w:rPr>
          <w:sz w:val="28"/>
          <w:szCs w:val="28"/>
        </w:rPr>
      </w:pPr>
      <w:r w:rsidRPr="003E62D9">
        <w:rPr>
          <w:sz w:val="28"/>
          <w:szCs w:val="28"/>
        </w:rPr>
        <w:t>Проект выполнен с выделением трёх этапов реализации:</w:t>
      </w:r>
    </w:p>
    <w:p w:rsidR="007E0A13" w:rsidRPr="003E62D9" w:rsidRDefault="007E0A13" w:rsidP="00951F6A">
      <w:pPr>
        <w:ind w:right="37" w:firstLine="709"/>
        <w:jc w:val="both"/>
        <w:rPr>
          <w:sz w:val="28"/>
          <w:szCs w:val="28"/>
        </w:rPr>
      </w:pPr>
      <w:r w:rsidRPr="003E62D9">
        <w:rPr>
          <w:sz w:val="28"/>
          <w:szCs w:val="28"/>
          <w:lang w:val="en-US"/>
        </w:rPr>
        <w:t>I</w:t>
      </w:r>
      <w:r w:rsidRPr="003E62D9">
        <w:rPr>
          <w:sz w:val="28"/>
          <w:szCs w:val="28"/>
        </w:rPr>
        <w:t xml:space="preserve"> очередь строительства – 2022 год;</w:t>
      </w:r>
    </w:p>
    <w:p w:rsidR="007E0A13" w:rsidRPr="003E62D9" w:rsidRDefault="007E0A13" w:rsidP="00951F6A">
      <w:pPr>
        <w:ind w:right="37" w:firstLine="709"/>
        <w:jc w:val="both"/>
        <w:rPr>
          <w:sz w:val="28"/>
          <w:szCs w:val="28"/>
        </w:rPr>
      </w:pPr>
      <w:r w:rsidRPr="003E62D9">
        <w:rPr>
          <w:sz w:val="28"/>
          <w:szCs w:val="28"/>
        </w:rPr>
        <w:t>Расчетный срок               - 2032 год;</w:t>
      </w:r>
    </w:p>
    <w:p w:rsidR="007E0A13" w:rsidRPr="008E6B1F" w:rsidRDefault="007E0A13" w:rsidP="00951F6A">
      <w:pPr>
        <w:ind w:right="37" w:firstLine="709"/>
        <w:jc w:val="both"/>
        <w:rPr>
          <w:sz w:val="28"/>
          <w:szCs w:val="28"/>
          <w:highlight w:val="lightGray"/>
        </w:rPr>
      </w:pPr>
    </w:p>
    <w:p w:rsidR="007E0A13" w:rsidRPr="00951F6A" w:rsidRDefault="007E0A13" w:rsidP="00951F6A">
      <w:pPr>
        <w:pStyle w:val="af5"/>
        <w:spacing w:after="0" w:line="240" w:lineRule="auto"/>
        <w:ind w:left="709" w:right="37"/>
        <w:jc w:val="center"/>
        <w:rPr>
          <w:rFonts w:ascii="Times New Roman" w:hAnsi="Times New Roman"/>
          <w:b/>
          <w:sz w:val="32"/>
          <w:szCs w:val="32"/>
        </w:rPr>
      </w:pPr>
      <w:r w:rsidRPr="00951F6A">
        <w:rPr>
          <w:rFonts w:ascii="Times New Roman" w:hAnsi="Times New Roman"/>
          <w:b/>
          <w:sz w:val="32"/>
          <w:szCs w:val="32"/>
        </w:rPr>
        <w:t xml:space="preserve">1. Цели и задачи генерального плана </w:t>
      </w:r>
      <w:r>
        <w:rPr>
          <w:rFonts w:ascii="Times New Roman" w:hAnsi="Times New Roman"/>
          <w:b/>
          <w:sz w:val="32"/>
          <w:szCs w:val="32"/>
        </w:rPr>
        <w:t>Варламовского</w:t>
      </w:r>
      <w:r w:rsidRPr="00951F6A">
        <w:rPr>
          <w:rFonts w:ascii="Times New Roman" w:hAnsi="Times New Roman"/>
          <w:b/>
          <w:sz w:val="32"/>
          <w:szCs w:val="32"/>
        </w:rPr>
        <w:t xml:space="preserve"> сельского поселения</w:t>
      </w:r>
    </w:p>
    <w:p w:rsidR="007E0A13" w:rsidRPr="0034060A" w:rsidRDefault="007E0A13" w:rsidP="00951F6A">
      <w:pPr>
        <w:pStyle w:val="af5"/>
        <w:spacing w:after="0" w:line="240" w:lineRule="auto"/>
        <w:ind w:left="709" w:right="37"/>
        <w:jc w:val="center"/>
        <w:rPr>
          <w:rFonts w:ascii="Times New Roman" w:hAnsi="Times New Roman"/>
          <w:b/>
          <w:sz w:val="28"/>
          <w:szCs w:val="28"/>
        </w:rPr>
      </w:pPr>
    </w:p>
    <w:p w:rsidR="007E0A13" w:rsidRPr="00A66DBB" w:rsidRDefault="007E0A13" w:rsidP="00951F6A">
      <w:pPr>
        <w:pStyle w:val="affa"/>
        <w:spacing w:line="240" w:lineRule="auto"/>
        <w:rPr>
          <w:szCs w:val="28"/>
        </w:rPr>
      </w:pPr>
      <w:r>
        <w:rPr>
          <w:szCs w:val="28"/>
        </w:rPr>
        <w:t xml:space="preserve">Комплексной программой </w:t>
      </w:r>
      <w:r w:rsidRPr="00204741">
        <w:rPr>
          <w:szCs w:val="28"/>
        </w:rPr>
        <w:t xml:space="preserve">развития определена </w:t>
      </w:r>
      <w:r w:rsidRPr="00204741">
        <w:rPr>
          <w:b/>
          <w:szCs w:val="28"/>
        </w:rPr>
        <w:t>цель</w:t>
      </w:r>
      <w:r w:rsidRPr="00204741">
        <w:rPr>
          <w:szCs w:val="28"/>
        </w:rPr>
        <w:t xml:space="preserve"> </w:t>
      </w:r>
      <w:r w:rsidRPr="00204741">
        <w:rPr>
          <w:bCs/>
          <w:szCs w:val="28"/>
        </w:rPr>
        <w:t>социально-экономического</w:t>
      </w:r>
      <w:r w:rsidRPr="00204741">
        <w:rPr>
          <w:szCs w:val="28"/>
        </w:rPr>
        <w:t xml:space="preserve"> развития </w:t>
      </w:r>
      <w:r>
        <w:rPr>
          <w:szCs w:val="28"/>
        </w:rPr>
        <w:t>Варламовского сельсовета</w:t>
      </w:r>
      <w:r w:rsidRPr="00204741">
        <w:rPr>
          <w:szCs w:val="28"/>
        </w:rPr>
        <w:t xml:space="preserve"> на </w:t>
      </w:r>
      <w:r w:rsidRPr="004316C9">
        <w:rPr>
          <w:szCs w:val="28"/>
        </w:rPr>
        <w:t>2011-2025 - обеспечение</w:t>
      </w:r>
      <w:r w:rsidRPr="00A66DBB">
        <w:rPr>
          <w:szCs w:val="28"/>
        </w:rPr>
        <w:t xml:space="preserve"> условий  для повышения уровня и качес</w:t>
      </w:r>
      <w:r>
        <w:rPr>
          <w:szCs w:val="28"/>
        </w:rPr>
        <w:t>тва жизни населения, проживающего</w:t>
      </w:r>
      <w:r w:rsidRPr="00A66DBB">
        <w:rPr>
          <w:szCs w:val="28"/>
        </w:rPr>
        <w:t xml:space="preserve"> на территории муниципального образования.</w:t>
      </w:r>
    </w:p>
    <w:p w:rsidR="007E0A13" w:rsidRPr="00B94659" w:rsidRDefault="007E0A13" w:rsidP="00951F6A">
      <w:pPr>
        <w:ind w:right="37" w:firstLine="709"/>
        <w:jc w:val="both"/>
        <w:rPr>
          <w:sz w:val="28"/>
          <w:szCs w:val="28"/>
        </w:rPr>
      </w:pPr>
      <w:r w:rsidRPr="007E2B06">
        <w:rPr>
          <w:rStyle w:val="22"/>
          <w:b/>
          <w:bCs/>
          <w:i/>
          <w:sz w:val="28"/>
          <w:szCs w:val="28"/>
        </w:rPr>
        <w:t>Задачи</w:t>
      </w:r>
      <w:r w:rsidRPr="00B94659">
        <w:rPr>
          <w:rStyle w:val="22"/>
          <w:i/>
          <w:sz w:val="28"/>
          <w:szCs w:val="28"/>
        </w:rPr>
        <w:t xml:space="preserve"> </w:t>
      </w:r>
      <w:r w:rsidRPr="00B94659">
        <w:rPr>
          <w:sz w:val="28"/>
          <w:szCs w:val="28"/>
        </w:rPr>
        <w:t xml:space="preserve">генерального плана </w:t>
      </w:r>
      <w:r>
        <w:rPr>
          <w:sz w:val="28"/>
          <w:szCs w:val="28"/>
        </w:rPr>
        <w:t>Варламовского</w:t>
      </w:r>
      <w:r>
        <w:rPr>
          <w:rStyle w:val="22"/>
          <w:sz w:val="28"/>
          <w:szCs w:val="28"/>
        </w:rPr>
        <w:t xml:space="preserve"> сельсовета</w:t>
      </w:r>
      <w:r w:rsidRPr="00B94659">
        <w:rPr>
          <w:sz w:val="28"/>
          <w:szCs w:val="28"/>
        </w:rPr>
        <w:t xml:space="preserve"> предполагают</w:t>
      </w:r>
      <w:r>
        <w:rPr>
          <w:sz w:val="28"/>
          <w:szCs w:val="28"/>
        </w:rPr>
        <w:t>:</w:t>
      </w:r>
    </w:p>
    <w:p w:rsidR="007E0A13" w:rsidRPr="00B94659" w:rsidRDefault="007E0A13" w:rsidP="00951F6A">
      <w:pPr>
        <w:pStyle w:val="affa"/>
        <w:spacing w:line="240" w:lineRule="auto"/>
        <w:rPr>
          <w:szCs w:val="28"/>
        </w:rPr>
      </w:pPr>
      <w:r>
        <w:rPr>
          <w:i/>
          <w:szCs w:val="28"/>
        </w:rPr>
        <w:t>- э</w:t>
      </w:r>
      <w:r w:rsidRPr="00B94659">
        <w:rPr>
          <w:i/>
          <w:szCs w:val="28"/>
        </w:rPr>
        <w:t>кономическое развитие</w:t>
      </w:r>
      <w:r w:rsidRPr="00B94659">
        <w:rPr>
          <w:szCs w:val="28"/>
        </w:rPr>
        <w:t>, связанное с повышением эффектив</w:t>
      </w:r>
      <w:r>
        <w:rPr>
          <w:szCs w:val="28"/>
        </w:rPr>
        <w:t>ности   муниципальной экономики -</w:t>
      </w:r>
      <w:r w:rsidRPr="000B1E8C">
        <w:rPr>
          <w:szCs w:val="28"/>
        </w:rPr>
        <w:t xml:space="preserve"> </w:t>
      </w:r>
      <w:r w:rsidRPr="00A66DBB">
        <w:rPr>
          <w:szCs w:val="28"/>
        </w:rPr>
        <w:t>обеспечение динамического развития сельского хозяйства, торговли и социальной сферы.</w:t>
      </w:r>
      <w:r w:rsidRPr="000B1E8C">
        <w:rPr>
          <w:szCs w:val="28"/>
        </w:rPr>
        <w:t xml:space="preserve"> </w:t>
      </w:r>
      <w:r w:rsidRPr="00A66DBB">
        <w:rPr>
          <w:szCs w:val="28"/>
        </w:rPr>
        <w:t>Повышение и использование потенциала сельскохозяйственного производства</w:t>
      </w:r>
      <w:r>
        <w:rPr>
          <w:szCs w:val="28"/>
        </w:rPr>
        <w:t xml:space="preserve"> за счёт повышение п</w:t>
      </w:r>
      <w:r w:rsidRPr="00A66DBB">
        <w:rPr>
          <w:szCs w:val="28"/>
        </w:rPr>
        <w:t>роизводство валовой продукции сельского хозяйства</w:t>
      </w:r>
      <w:r>
        <w:rPr>
          <w:szCs w:val="28"/>
        </w:rPr>
        <w:t xml:space="preserve"> </w:t>
      </w:r>
      <w:r w:rsidRPr="00A66DBB">
        <w:rPr>
          <w:szCs w:val="28"/>
        </w:rPr>
        <w:t>будет обеспечен увеличением объемов продукции растениеводства за счет роста производства зерна,</w:t>
      </w:r>
      <w:r>
        <w:rPr>
          <w:szCs w:val="28"/>
        </w:rPr>
        <w:t xml:space="preserve"> для чего </w:t>
      </w:r>
      <w:r w:rsidRPr="00A66DBB">
        <w:rPr>
          <w:szCs w:val="28"/>
        </w:rPr>
        <w:t>необходимо закупить сортовые  семена зерновых культур</w:t>
      </w:r>
      <w:r>
        <w:rPr>
          <w:szCs w:val="28"/>
        </w:rPr>
        <w:t xml:space="preserve">, запланировать </w:t>
      </w:r>
      <w:r w:rsidRPr="00A66DBB">
        <w:rPr>
          <w:szCs w:val="28"/>
        </w:rPr>
        <w:t>размещение зерновых культур только по парам и зяби, строгое соблюдение севооборотов и технологии возделывание зерновых культур, применение удобрений и средств защиты растений, проведение работ</w:t>
      </w:r>
      <w:r>
        <w:rPr>
          <w:szCs w:val="28"/>
        </w:rPr>
        <w:t xml:space="preserve"> в лучшие агротехнические сроки; в</w:t>
      </w:r>
      <w:r w:rsidRPr="00A66DBB">
        <w:rPr>
          <w:szCs w:val="28"/>
        </w:rPr>
        <w:t xml:space="preserve"> области животноводства предусматривается увелич</w:t>
      </w:r>
      <w:r>
        <w:rPr>
          <w:szCs w:val="28"/>
        </w:rPr>
        <w:t>ение производства</w:t>
      </w:r>
      <w:r w:rsidRPr="00A66DBB">
        <w:rPr>
          <w:szCs w:val="28"/>
        </w:rPr>
        <w:t xml:space="preserve"> молока на 10 %, мяса 10 % к уровню 2010 года</w:t>
      </w:r>
      <w:r>
        <w:rPr>
          <w:szCs w:val="28"/>
        </w:rPr>
        <w:t xml:space="preserve">, </w:t>
      </w:r>
      <w:r w:rsidRPr="00A66DBB">
        <w:rPr>
          <w:szCs w:val="28"/>
        </w:rPr>
        <w:t>за счет максимального использования в летне-пастб</w:t>
      </w:r>
      <w:r>
        <w:rPr>
          <w:szCs w:val="28"/>
        </w:rPr>
        <w:t>ищный период зеленого конвейера</w:t>
      </w:r>
      <w:r w:rsidRPr="00A66DBB">
        <w:rPr>
          <w:szCs w:val="28"/>
        </w:rPr>
        <w:t>, а также за счет обогащения концентрированных кормов минеральными и витаминными добавками Качественное улучшение породистого  состава основного стада будет улучшено за сче</w:t>
      </w:r>
      <w:r>
        <w:rPr>
          <w:szCs w:val="28"/>
        </w:rPr>
        <w:t>т приобретения породистых коров; в</w:t>
      </w:r>
      <w:r w:rsidRPr="00A66DBB">
        <w:rPr>
          <w:szCs w:val="28"/>
        </w:rPr>
        <w:t xml:space="preserve">сестороннее развитие личного подсобного хозяйства, выдача сельскохозяйственных кредитов на развитие личного подсобного </w:t>
      </w:r>
      <w:r w:rsidRPr="00A66DBB">
        <w:rPr>
          <w:szCs w:val="28"/>
        </w:rPr>
        <w:lastRenderedPageBreak/>
        <w:t>хозяйства</w:t>
      </w:r>
      <w:r>
        <w:rPr>
          <w:szCs w:val="28"/>
        </w:rPr>
        <w:t>, о</w:t>
      </w:r>
      <w:r w:rsidRPr="00A66DBB">
        <w:rPr>
          <w:szCs w:val="28"/>
        </w:rPr>
        <w:t>каз</w:t>
      </w:r>
      <w:r>
        <w:rPr>
          <w:szCs w:val="28"/>
        </w:rPr>
        <w:t>ание помощи</w:t>
      </w:r>
      <w:r w:rsidRPr="00A66DBB">
        <w:rPr>
          <w:szCs w:val="28"/>
        </w:rPr>
        <w:t xml:space="preserve"> в реализации с</w:t>
      </w:r>
      <w:r>
        <w:rPr>
          <w:szCs w:val="28"/>
        </w:rPr>
        <w:t>ельскохозяйственной продукции (</w:t>
      </w:r>
      <w:r w:rsidRPr="00A66DBB">
        <w:rPr>
          <w:szCs w:val="28"/>
        </w:rPr>
        <w:t>установка стационарных приемных пунктов), что позволит укрепить личное подворье, дать возможность получить дополнител</w:t>
      </w:r>
      <w:r>
        <w:rPr>
          <w:szCs w:val="28"/>
        </w:rPr>
        <w:t>ьные доходы сельскому населению;</w:t>
      </w:r>
    </w:p>
    <w:p w:rsidR="007E0A13" w:rsidRDefault="007E0A13" w:rsidP="00951F6A">
      <w:pPr>
        <w:tabs>
          <w:tab w:val="num" w:pos="1440"/>
        </w:tabs>
        <w:ind w:right="37" w:firstLine="709"/>
        <w:jc w:val="both"/>
        <w:rPr>
          <w:sz w:val="28"/>
          <w:szCs w:val="28"/>
        </w:rPr>
      </w:pPr>
      <w:r>
        <w:rPr>
          <w:i/>
          <w:sz w:val="28"/>
          <w:szCs w:val="28"/>
        </w:rPr>
        <w:t>- д</w:t>
      </w:r>
      <w:r w:rsidRPr="00B94659">
        <w:rPr>
          <w:i/>
          <w:sz w:val="28"/>
          <w:szCs w:val="28"/>
        </w:rPr>
        <w:t>остижение социальной стабильности</w:t>
      </w:r>
      <w:r w:rsidRPr="00B94659">
        <w:rPr>
          <w:sz w:val="28"/>
          <w:szCs w:val="28"/>
        </w:rPr>
        <w:t>, заключающееся в развитии человеческого потенциала, обеспечении конституционных, социальных прав гарантий населению с использовани</w:t>
      </w:r>
      <w:r>
        <w:rPr>
          <w:sz w:val="28"/>
          <w:szCs w:val="28"/>
        </w:rPr>
        <w:t>ем социальных стандартов и норм:</w:t>
      </w:r>
    </w:p>
    <w:p w:rsidR="007E0A13" w:rsidRPr="00D41A6C" w:rsidRDefault="007E0A13" w:rsidP="00951F6A">
      <w:pPr>
        <w:tabs>
          <w:tab w:val="num" w:pos="1440"/>
        </w:tabs>
        <w:ind w:right="37" w:firstLine="709"/>
        <w:jc w:val="both"/>
        <w:rPr>
          <w:sz w:val="28"/>
          <w:szCs w:val="28"/>
        </w:rPr>
      </w:pPr>
      <w:r w:rsidRPr="00D41A6C">
        <w:rPr>
          <w:sz w:val="28"/>
          <w:szCs w:val="28"/>
        </w:rPr>
        <w:t xml:space="preserve"> развитие потребительского рынка и услуг;</w:t>
      </w:r>
    </w:p>
    <w:p w:rsidR="007E0A13" w:rsidRPr="00D41A6C" w:rsidRDefault="007E0A13" w:rsidP="00951F6A">
      <w:pPr>
        <w:tabs>
          <w:tab w:val="num" w:pos="1440"/>
        </w:tabs>
        <w:ind w:right="37" w:firstLine="709"/>
        <w:jc w:val="both"/>
        <w:rPr>
          <w:sz w:val="28"/>
          <w:szCs w:val="28"/>
        </w:rPr>
      </w:pPr>
      <w:r w:rsidRPr="00D41A6C">
        <w:rPr>
          <w:sz w:val="28"/>
          <w:szCs w:val="28"/>
        </w:rPr>
        <w:t xml:space="preserve"> развитие муниципального сектора экономики;</w:t>
      </w:r>
    </w:p>
    <w:p w:rsidR="007E0A13" w:rsidRPr="00D41A6C" w:rsidRDefault="007E0A13" w:rsidP="00951F6A">
      <w:pPr>
        <w:tabs>
          <w:tab w:val="num" w:pos="1440"/>
        </w:tabs>
        <w:ind w:right="37" w:firstLine="709"/>
        <w:jc w:val="both"/>
        <w:rPr>
          <w:sz w:val="28"/>
          <w:szCs w:val="28"/>
        </w:rPr>
      </w:pPr>
      <w:r w:rsidRPr="00D41A6C">
        <w:rPr>
          <w:sz w:val="28"/>
          <w:szCs w:val="28"/>
        </w:rPr>
        <w:t xml:space="preserve"> развитие жилищно-коммунального комплекса;</w:t>
      </w:r>
    </w:p>
    <w:p w:rsidR="007E0A13" w:rsidRPr="00B94659" w:rsidRDefault="007E0A13" w:rsidP="00951F6A">
      <w:pPr>
        <w:tabs>
          <w:tab w:val="num" w:pos="1440"/>
        </w:tabs>
        <w:ind w:right="37" w:firstLine="709"/>
        <w:jc w:val="both"/>
        <w:rPr>
          <w:sz w:val="28"/>
          <w:szCs w:val="28"/>
        </w:rPr>
      </w:pPr>
      <w:r>
        <w:rPr>
          <w:i/>
          <w:sz w:val="28"/>
          <w:szCs w:val="28"/>
        </w:rPr>
        <w:t>- ф</w:t>
      </w:r>
      <w:r w:rsidRPr="00B94659">
        <w:rPr>
          <w:i/>
          <w:sz w:val="28"/>
          <w:szCs w:val="28"/>
        </w:rPr>
        <w:t>ормирование благоприятной среды обитания</w:t>
      </w:r>
      <w:r w:rsidRPr="00B94659">
        <w:rPr>
          <w:sz w:val="28"/>
          <w:szCs w:val="28"/>
        </w:rPr>
        <w:t>, то есть улучшение застройки и планировки районов и поселения, рациональная прокладка инженерных и транспортных коммуникаций, охрана и улучшение окружающей среды, инженерная защита поселений и коммуникаций от опасных природно-техногенных процессов.</w:t>
      </w:r>
    </w:p>
    <w:p w:rsidR="007E0A13" w:rsidRDefault="007E0A13" w:rsidP="00951F6A">
      <w:pPr>
        <w:ind w:right="37" w:firstLine="709"/>
        <w:jc w:val="both"/>
        <w:rPr>
          <w:sz w:val="28"/>
          <w:szCs w:val="28"/>
        </w:rPr>
      </w:pPr>
      <w:r>
        <w:rPr>
          <w:i/>
          <w:sz w:val="28"/>
          <w:szCs w:val="28"/>
        </w:rPr>
        <w:t>- р</w:t>
      </w:r>
      <w:r w:rsidRPr="00B94659">
        <w:rPr>
          <w:i/>
          <w:sz w:val="28"/>
          <w:szCs w:val="28"/>
        </w:rPr>
        <w:t>ациональное природопользование</w:t>
      </w:r>
      <w:r w:rsidRPr="00B94659">
        <w:rPr>
          <w:sz w:val="28"/>
          <w:szCs w:val="28"/>
        </w:rPr>
        <w:t xml:space="preserve"> – комплексное использование земельных, водных, лесных и сырьевых ресурсов.</w:t>
      </w:r>
    </w:p>
    <w:p w:rsidR="007E0A13" w:rsidRPr="00B94659" w:rsidRDefault="007E0A13" w:rsidP="00951F6A">
      <w:pPr>
        <w:ind w:right="37" w:firstLine="709"/>
        <w:jc w:val="both"/>
        <w:rPr>
          <w:rStyle w:val="22"/>
          <w:sz w:val="28"/>
          <w:szCs w:val="28"/>
        </w:rPr>
      </w:pPr>
      <w:r w:rsidRPr="00B94659">
        <w:rPr>
          <w:rStyle w:val="22"/>
          <w:sz w:val="28"/>
          <w:szCs w:val="28"/>
        </w:rPr>
        <w:t>Цели и задачи генерального плана строго ориентированы на максимально эффективное использование всех ресурсов, с целью повышения качества жизни, уровня предоставляемых населению социальных благ и повышения рейтинга территории</w:t>
      </w:r>
      <w:r>
        <w:rPr>
          <w:rStyle w:val="22"/>
          <w:sz w:val="28"/>
          <w:szCs w:val="28"/>
        </w:rPr>
        <w:t xml:space="preserve"> </w:t>
      </w:r>
      <w:r>
        <w:rPr>
          <w:sz w:val="28"/>
          <w:szCs w:val="28"/>
        </w:rPr>
        <w:t>Варламовского</w:t>
      </w:r>
      <w:r>
        <w:rPr>
          <w:rStyle w:val="22"/>
          <w:sz w:val="28"/>
          <w:szCs w:val="28"/>
        </w:rPr>
        <w:t xml:space="preserve"> сельсовета Болотнинского района Новосибир</w:t>
      </w:r>
      <w:r w:rsidRPr="00B94659">
        <w:rPr>
          <w:rStyle w:val="22"/>
          <w:sz w:val="28"/>
          <w:szCs w:val="28"/>
        </w:rPr>
        <w:t>ской области.</w:t>
      </w:r>
    </w:p>
    <w:p w:rsidR="007E0A13" w:rsidRDefault="007E0A13" w:rsidP="00951F6A">
      <w:pPr>
        <w:ind w:right="37" w:firstLine="709"/>
        <w:jc w:val="both"/>
        <w:rPr>
          <w:sz w:val="28"/>
          <w:szCs w:val="28"/>
        </w:rPr>
      </w:pPr>
      <w:r w:rsidRPr="00B94659">
        <w:rPr>
          <w:sz w:val="28"/>
          <w:szCs w:val="28"/>
        </w:rPr>
        <w:t>В проекте проведен системный пофакторный анализ ресурсного потенциала территории области во всех его аспектах (экономическом, природно-экологическом, территориальном, историко-культурном, поселенческом, транспортно-коммуникационном), в результате, которого сформированы функциональные приоритеты развития поселения, намечены узлы ускоренного развития – инвестиционные узлы, определены мероприятия по совершенствованию транспортно-коммуникационной инфраструктуры,</w:t>
      </w:r>
    </w:p>
    <w:p w:rsidR="007E0A13" w:rsidRDefault="007E0A13" w:rsidP="00951F6A">
      <w:pPr>
        <w:tabs>
          <w:tab w:val="left" w:leader="dot" w:pos="9000"/>
        </w:tabs>
        <w:ind w:right="37" w:firstLine="709"/>
        <w:jc w:val="center"/>
        <w:rPr>
          <w:b/>
          <w:sz w:val="28"/>
          <w:szCs w:val="28"/>
        </w:rPr>
      </w:pPr>
    </w:p>
    <w:p w:rsidR="007E0A13" w:rsidRDefault="007E0A13" w:rsidP="00951F6A">
      <w:pPr>
        <w:tabs>
          <w:tab w:val="left" w:leader="dot" w:pos="9000"/>
        </w:tabs>
        <w:ind w:right="37"/>
        <w:jc w:val="center"/>
        <w:rPr>
          <w:b/>
          <w:sz w:val="32"/>
          <w:szCs w:val="32"/>
        </w:rPr>
      </w:pPr>
      <w:r w:rsidRPr="00951F6A">
        <w:rPr>
          <w:b/>
          <w:sz w:val="32"/>
          <w:szCs w:val="32"/>
        </w:rPr>
        <w:t>2. Пространственная организация территории</w:t>
      </w:r>
    </w:p>
    <w:p w:rsidR="007E0A13" w:rsidRPr="00951F6A" w:rsidRDefault="007E0A13" w:rsidP="00951F6A">
      <w:pPr>
        <w:tabs>
          <w:tab w:val="left" w:leader="dot" w:pos="9000"/>
        </w:tabs>
        <w:ind w:right="37"/>
        <w:jc w:val="center"/>
        <w:rPr>
          <w:b/>
          <w:sz w:val="32"/>
          <w:szCs w:val="32"/>
        </w:rPr>
      </w:pPr>
    </w:p>
    <w:p w:rsidR="007E0A13" w:rsidRDefault="007E0A13" w:rsidP="00951F6A">
      <w:pPr>
        <w:tabs>
          <w:tab w:val="left" w:leader="dot" w:pos="9000"/>
        </w:tabs>
        <w:ind w:right="37"/>
        <w:jc w:val="center"/>
        <w:rPr>
          <w:b/>
          <w:sz w:val="28"/>
          <w:szCs w:val="28"/>
        </w:rPr>
      </w:pPr>
      <w:r>
        <w:rPr>
          <w:b/>
          <w:sz w:val="28"/>
          <w:szCs w:val="28"/>
        </w:rPr>
        <w:t xml:space="preserve">2.1. Планировочная структура территории и планировочная </w:t>
      </w:r>
      <w:r w:rsidRPr="00A2081A">
        <w:rPr>
          <w:b/>
          <w:sz w:val="28"/>
          <w:szCs w:val="28"/>
        </w:rPr>
        <w:t xml:space="preserve">организация </w:t>
      </w:r>
      <w:r w:rsidRPr="004032CC">
        <w:rPr>
          <w:b/>
          <w:sz w:val="28"/>
          <w:szCs w:val="28"/>
        </w:rPr>
        <w:t>территории</w:t>
      </w:r>
    </w:p>
    <w:p w:rsidR="007E0A13" w:rsidRDefault="007E0A13" w:rsidP="00951F6A">
      <w:pPr>
        <w:tabs>
          <w:tab w:val="left" w:leader="dot" w:pos="9000"/>
        </w:tabs>
        <w:ind w:right="37" w:firstLine="709"/>
        <w:jc w:val="center"/>
        <w:rPr>
          <w:b/>
          <w:sz w:val="28"/>
          <w:szCs w:val="28"/>
        </w:rPr>
      </w:pPr>
    </w:p>
    <w:p w:rsidR="007E0A13" w:rsidRDefault="007E0A13" w:rsidP="00951F6A">
      <w:pPr>
        <w:ind w:right="37" w:firstLine="709"/>
        <w:jc w:val="both"/>
        <w:rPr>
          <w:sz w:val="28"/>
          <w:szCs w:val="28"/>
        </w:rPr>
      </w:pPr>
      <w:r w:rsidRPr="00350F0B">
        <w:rPr>
          <w:sz w:val="28"/>
          <w:szCs w:val="28"/>
        </w:rPr>
        <w:t>Организующая основа планировочной структуры – это природно-ландшафтный и урбанизированный каркас территории области, который создается на основе анализа существующей планировочной структуры с учетом результатов комплексной оценки территории.</w:t>
      </w:r>
    </w:p>
    <w:p w:rsidR="007E0A13" w:rsidRDefault="007E0A13" w:rsidP="00825C86">
      <w:pPr>
        <w:ind w:firstLine="851"/>
        <w:jc w:val="both"/>
        <w:rPr>
          <w:sz w:val="28"/>
          <w:szCs w:val="28"/>
        </w:rPr>
      </w:pPr>
      <w:r w:rsidRPr="00825C86">
        <w:rPr>
          <w:sz w:val="28"/>
          <w:szCs w:val="28"/>
        </w:rPr>
        <w:t>Планировочная структура обусловлена природными, экономическими и историческими особенностями. Основой планировочной структуры является административно-территориальное деление Болотнинского района.</w:t>
      </w:r>
    </w:p>
    <w:p w:rsidR="007E0A13" w:rsidRPr="000E612F" w:rsidRDefault="007E0A13" w:rsidP="000E612F">
      <w:pPr>
        <w:ind w:firstLine="851"/>
        <w:jc w:val="both"/>
        <w:rPr>
          <w:sz w:val="28"/>
          <w:szCs w:val="28"/>
        </w:rPr>
      </w:pPr>
      <w:r w:rsidRPr="000E612F">
        <w:rPr>
          <w:sz w:val="28"/>
          <w:szCs w:val="28"/>
        </w:rPr>
        <w:t xml:space="preserve">Главными принципами деления территории Болотнинского района на подрайоны, помимо их производственных, хозяйственных связей, специализации сельского хозяйства, организации обслуживания населения </w:t>
      </w:r>
      <w:r w:rsidRPr="000E612F">
        <w:rPr>
          <w:sz w:val="28"/>
          <w:szCs w:val="28"/>
        </w:rPr>
        <w:lastRenderedPageBreak/>
        <w:t>являются максимальная доступность основных путей сообщения (с выходом, прежде всего, на главную планировочную ось - федеральную трассу и второстепенную ось – районную автодорогу (Болотное - Тогучин), обеспечивающие в перспективе внешние и транзитные связи с Кемеровской, Томской областью и районами Новосибирской области. Одним из направлений развития района является строительство дорог в наиболее востребованные части территории – рекреационная зона Приобья и рекреационная зона на границе с Томской областью. Структурой предусматривается обеспечение этого выхода через центры муниципальных образований или непосредственно.</w:t>
      </w:r>
    </w:p>
    <w:p w:rsidR="007E0A13" w:rsidRPr="000E612F" w:rsidRDefault="007E0A13" w:rsidP="000E612F">
      <w:pPr>
        <w:ind w:firstLine="851"/>
        <w:jc w:val="both"/>
        <w:rPr>
          <w:sz w:val="28"/>
          <w:szCs w:val="28"/>
        </w:rPr>
      </w:pPr>
      <w:r w:rsidRPr="000E612F">
        <w:rPr>
          <w:sz w:val="28"/>
          <w:szCs w:val="28"/>
        </w:rPr>
        <w:t>В итоге выделены три подрайона:</w:t>
      </w:r>
    </w:p>
    <w:p w:rsidR="007E0A13" w:rsidRDefault="007E0A13" w:rsidP="000E612F">
      <w:pPr>
        <w:numPr>
          <w:ilvl w:val="0"/>
          <w:numId w:val="45"/>
        </w:numPr>
        <w:ind w:left="1418" w:hanging="284"/>
        <w:jc w:val="both"/>
        <w:rPr>
          <w:sz w:val="28"/>
          <w:szCs w:val="28"/>
        </w:rPr>
      </w:pPr>
      <w:r w:rsidRPr="000E612F">
        <w:rPr>
          <w:i/>
          <w:color w:val="000000"/>
          <w:sz w:val="28"/>
          <w:szCs w:val="28"/>
        </w:rPr>
        <w:t>Центральный</w:t>
      </w:r>
      <w:r w:rsidRPr="005E5A9D">
        <w:rPr>
          <w:color w:val="000000"/>
          <w:sz w:val="28"/>
          <w:szCs w:val="28"/>
        </w:rPr>
        <w:t xml:space="preserve"> наиболее стабильно развивающийся подрайон охватывает территории восьми муниципальных образований и г. Болотное</w:t>
      </w:r>
      <w:r>
        <w:rPr>
          <w:color w:val="000000"/>
          <w:sz w:val="28"/>
          <w:szCs w:val="28"/>
        </w:rPr>
        <w:t>;</w:t>
      </w:r>
    </w:p>
    <w:p w:rsidR="007E0A13" w:rsidRPr="000E612F" w:rsidRDefault="007E0A13" w:rsidP="000E612F">
      <w:pPr>
        <w:numPr>
          <w:ilvl w:val="0"/>
          <w:numId w:val="45"/>
        </w:numPr>
        <w:ind w:left="1418" w:hanging="284"/>
        <w:jc w:val="both"/>
        <w:rPr>
          <w:sz w:val="28"/>
          <w:szCs w:val="28"/>
        </w:rPr>
      </w:pPr>
      <w:r w:rsidRPr="000E612F">
        <w:rPr>
          <w:i/>
          <w:color w:val="000000"/>
          <w:sz w:val="28"/>
          <w:szCs w:val="28"/>
        </w:rPr>
        <w:t>Западный</w:t>
      </w:r>
      <w:r w:rsidRPr="005E5A9D">
        <w:rPr>
          <w:color w:val="000000"/>
          <w:sz w:val="28"/>
          <w:szCs w:val="28"/>
        </w:rPr>
        <w:t xml:space="preserve"> подрайон наиболее динамично развивается. Малолюдные территории расположены вдоль реки Оби</w:t>
      </w:r>
      <w:r>
        <w:rPr>
          <w:color w:val="000000"/>
          <w:sz w:val="28"/>
          <w:szCs w:val="28"/>
        </w:rPr>
        <w:t>;</w:t>
      </w:r>
    </w:p>
    <w:p w:rsidR="007E0A13" w:rsidRPr="000E612F" w:rsidRDefault="007E0A13" w:rsidP="000E612F">
      <w:pPr>
        <w:numPr>
          <w:ilvl w:val="0"/>
          <w:numId w:val="45"/>
        </w:numPr>
        <w:ind w:left="1418" w:hanging="284"/>
        <w:jc w:val="both"/>
        <w:rPr>
          <w:sz w:val="28"/>
          <w:szCs w:val="28"/>
        </w:rPr>
      </w:pPr>
      <w:r w:rsidRPr="000E612F">
        <w:rPr>
          <w:i/>
          <w:color w:val="000000"/>
          <w:sz w:val="28"/>
          <w:szCs w:val="28"/>
        </w:rPr>
        <w:t>Северный</w:t>
      </w:r>
      <w:r w:rsidRPr="005E5A9D">
        <w:rPr>
          <w:color w:val="000000"/>
          <w:sz w:val="28"/>
          <w:szCs w:val="28"/>
        </w:rPr>
        <w:t xml:space="preserve"> подрайон расположен у границ Томской и Кемеровской областей. Этот подрайон имеет населённые пункты сконцентриров</w:t>
      </w:r>
      <w:r>
        <w:rPr>
          <w:color w:val="000000"/>
          <w:sz w:val="28"/>
          <w:szCs w:val="28"/>
        </w:rPr>
        <w:t>анные вблизи «центрального» подр</w:t>
      </w:r>
      <w:r w:rsidRPr="005E5A9D">
        <w:rPr>
          <w:color w:val="000000"/>
          <w:sz w:val="28"/>
          <w:szCs w:val="28"/>
        </w:rPr>
        <w:t>айона . Остальные территории малолюдны. Северная часть территории не заселена.</w:t>
      </w:r>
    </w:p>
    <w:p w:rsidR="007E0A13" w:rsidRDefault="007E0A13" w:rsidP="000E612F">
      <w:pPr>
        <w:ind w:right="37"/>
        <w:jc w:val="both"/>
        <w:rPr>
          <w:sz w:val="28"/>
          <w:szCs w:val="28"/>
        </w:rPr>
      </w:pPr>
    </w:p>
    <w:p w:rsidR="007E0A13" w:rsidRDefault="007E0A13" w:rsidP="00825C86">
      <w:pPr>
        <w:ind w:right="37" w:firstLine="709"/>
        <w:jc w:val="both"/>
        <w:rPr>
          <w:sz w:val="28"/>
          <w:szCs w:val="28"/>
        </w:rPr>
      </w:pPr>
      <w:r>
        <w:rPr>
          <w:sz w:val="28"/>
          <w:szCs w:val="28"/>
        </w:rPr>
        <w:t>Варламовского сельское поселение входит в состав Серверного подрайона.</w:t>
      </w:r>
    </w:p>
    <w:p w:rsidR="007E0A13" w:rsidRPr="00825C86" w:rsidRDefault="007E0A13" w:rsidP="00825C86">
      <w:pPr>
        <w:ind w:right="37" w:firstLine="709"/>
        <w:jc w:val="both"/>
        <w:rPr>
          <w:sz w:val="28"/>
          <w:szCs w:val="28"/>
        </w:rPr>
      </w:pPr>
      <w:r w:rsidRPr="005E5A9D">
        <w:rPr>
          <w:color w:val="000000"/>
          <w:sz w:val="28"/>
          <w:szCs w:val="28"/>
        </w:rPr>
        <w:t>Северный подрайон расположен у границ Томской и Кемеровской областей. Этот подрайон имеет населённые пункты сконцентриров</w:t>
      </w:r>
      <w:r>
        <w:rPr>
          <w:color w:val="000000"/>
          <w:sz w:val="28"/>
          <w:szCs w:val="28"/>
        </w:rPr>
        <w:t>анные вблизи «центрального» подрайона</w:t>
      </w:r>
      <w:r w:rsidRPr="005E5A9D">
        <w:rPr>
          <w:color w:val="000000"/>
          <w:sz w:val="28"/>
          <w:szCs w:val="28"/>
        </w:rPr>
        <w:t>. Остальные территории малолюдны. Северная часть территории не заселена. В него входит:</w:t>
      </w:r>
    </w:p>
    <w:p w:rsidR="007E0A13" w:rsidRPr="005E5A9D" w:rsidRDefault="007E0A13" w:rsidP="00825C86">
      <w:pPr>
        <w:ind w:firstLine="851"/>
        <w:jc w:val="both"/>
        <w:rPr>
          <w:color w:val="000000"/>
          <w:sz w:val="28"/>
          <w:szCs w:val="28"/>
        </w:rPr>
      </w:pPr>
      <w:r w:rsidRPr="005E5A9D">
        <w:rPr>
          <w:color w:val="000000"/>
          <w:sz w:val="28"/>
          <w:szCs w:val="28"/>
        </w:rPr>
        <w:t xml:space="preserve">- </w:t>
      </w:r>
      <w:r w:rsidRPr="000307E6">
        <w:rPr>
          <w:color w:val="000000"/>
          <w:sz w:val="28"/>
          <w:szCs w:val="28"/>
          <w:u w:val="single"/>
        </w:rPr>
        <w:t>МО Варламовский сельсовет</w:t>
      </w:r>
      <w:r w:rsidRPr="005E5A9D">
        <w:rPr>
          <w:color w:val="000000"/>
          <w:sz w:val="28"/>
          <w:szCs w:val="28"/>
        </w:rPr>
        <w:t>,</w:t>
      </w:r>
    </w:p>
    <w:p w:rsidR="007E0A13" w:rsidRPr="005E5A9D" w:rsidRDefault="007E0A13" w:rsidP="00825C86">
      <w:pPr>
        <w:ind w:firstLine="851"/>
        <w:jc w:val="both"/>
        <w:rPr>
          <w:color w:val="000000"/>
          <w:sz w:val="28"/>
          <w:szCs w:val="28"/>
        </w:rPr>
      </w:pPr>
      <w:r w:rsidRPr="005E5A9D">
        <w:rPr>
          <w:color w:val="000000"/>
          <w:sz w:val="28"/>
          <w:szCs w:val="28"/>
        </w:rPr>
        <w:t>- МО Кунчурукский сельсовет,</w:t>
      </w:r>
    </w:p>
    <w:p w:rsidR="007E0A13" w:rsidRPr="005E5A9D" w:rsidRDefault="007E0A13" w:rsidP="00825C86">
      <w:pPr>
        <w:ind w:firstLine="851"/>
        <w:jc w:val="both"/>
        <w:rPr>
          <w:color w:val="000000"/>
          <w:sz w:val="28"/>
          <w:szCs w:val="28"/>
        </w:rPr>
      </w:pPr>
      <w:r w:rsidRPr="005E5A9D">
        <w:rPr>
          <w:color w:val="000000"/>
          <w:sz w:val="28"/>
          <w:szCs w:val="28"/>
        </w:rPr>
        <w:t xml:space="preserve">- МО </w:t>
      </w:r>
      <w:r>
        <w:rPr>
          <w:color w:val="000000"/>
          <w:sz w:val="28"/>
          <w:szCs w:val="28"/>
        </w:rPr>
        <w:t>Варламовский</w:t>
      </w:r>
      <w:r w:rsidRPr="005E5A9D">
        <w:rPr>
          <w:color w:val="000000"/>
          <w:sz w:val="28"/>
          <w:szCs w:val="28"/>
        </w:rPr>
        <w:t xml:space="preserve"> сельсовет.</w:t>
      </w:r>
    </w:p>
    <w:p w:rsidR="007E0A13" w:rsidRDefault="007E0A13" w:rsidP="00951F6A">
      <w:pPr>
        <w:ind w:right="37" w:firstLine="709"/>
        <w:jc w:val="both"/>
        <w:rPr>
          <w:sz w:val="28"/>
          <w:szCs w:val="28"/>
        </w:rPr>
      </w:pPr>
    </w:p>
    <w:p w:rsidR="007E0A13" w:rsidRPr="00753E7C" w:rsidRDefault="007E0A13" w:rsidP="00753E7C">
      <w:pPr>
        <w:ind w:firstLine="709"/>
        <w:jc w:val="both"/>
        <w:rPr>
          <w:sz w:val="28"/>
          <w:szCs w:val="28"/>
        </w:rPr>
      </w:pPr>
      <w:r w:rsidRPr="00753E7C">
        <w:rPr>
          <w:sz w:val="28"/>
          <w:szCs w:val="28"/>
        </w:rPr>
        <w:t>Западный и Центральный подрайоны связаны между собой автомагистра</w:t>
      </w:r>
      <w:r>
        <w:rPr>
          <w:sz w:val="28"/>
          <w:szCs w:val="28"/>
        </w:rPr>
        <w:t>лью Р-255 «Сибирь» и Транссибом</w:t>
      </w:r>
      <w:r w:rsidRPr="00753E7C">
        <w:rPr>
          <w:sz w:val="28"/>
          <w:szCs w:val="28"/>
        </w:rPr>
        <w:t xml:space="preserve">, соединяющим главный центр </w:t>
      </w:r>
      <w:r w:rsidRPr="00753E7C">
        <w:rPr>
          <w:sz w:val="28"/>
          <w:szCs w:val="28"/>
          <w:lang w:val="en-US"/>
        </w:rPr>
        <w:t>I</w:t>
      </w:r>
      <w:r w:rsidRPr="00753E7C">
        <w:rPr>
          <w:sz w:val="28"/>
          <w:szCs w:val="28"/>
        </w:rPr>
        <w:t xml:space="preserve"> ранга Болотнинского района г. Болотное, как центр Южного подрайона и центр восточного подрайона с. Вьюны. Северный подрайон связан с Восточным и южным автодорогой местного значения, в перспективе районной, связывающей р.п. Колывань и центр Северного подрайона – с. Пихтовку.</w:t>
      </w:r>
    </w:p>
    <w:p w:rsidR="007E0A13" w:rsidRPr="00350F0B" w:rsidRDefault="007E0A13" w:rsidP="00951F6A">
      <w:pPr>
        <w:ind w:right="37" w:firstLine="709"/>
        <w:jc w:val="both"/>
        <w:rPr>
          <w:sz w:val="28"/>
          <w:szCs w:val="28"/>
        </w:rPr>
      </w:pPr>
    </w:p>
    <w:p w:rsidR="007E0A13" w:rsidRPr="00350F0B" w:rsidRDefault="007E0A13" w:rsidP="00951F6A">
      <w:pPr>
        <w:tabs>
          <w:tab w:val="left" w:leader="dot" w:pos="9000"/>
        </w:tabs>
        <w:ind w:right="37" w:firstLine="709"/>
        <w:jc w:val="both"/>
        <w:rPr>
          <w:sz w:val="28"/>
          <w:szCs w:val="28"/>
        </w:rPr>
      </w:pPr>
      <w:r w:rsidRPr="00350F0B">
        <w:rPr>
          <w:sz w:val="28"/>
          <w:szCs w:val="28"/>
        </w:rPr>
        <w:t xml:space="preserve">Основу урбанизированного каркаса составляют планировочные оси различного порядка и система планировочных центров различных категорий. </w:t>
      </w:r>
    </w:p>
    <w:p w:rsidR="007E0A13" w:rsidRPr="00350F0B" w:rsidRDefault="007E0A13" w:rsidP="00951F6A">
      <w:pPr>
        <w:ind w:firstLine="709"/>
        <w:jc w:val="both"/>
        <w:rPr>
          <w:sz w:val="28"/>
          <w:szCs w:val="28"/>
        </w:rPr>
      </w:pPr>
      <w:r w:rsidRPr="00350F0B">
        <w:rPr>
          <w:sz w:val="28"/>
          <w:szCs w:val="28"/>
        </w:rPr>
        <w:t xml:space="preserve">Дополняют урбанизированный каркас в направлении г. Болотное – с. </w:t>
      </w:r>
      <w:r>
        <w:rPr>
          <w:sz w:val="28"/>
          <w:szCs w:val="28"/>
        </w:rPr>
        <w:t>Варламово</w:t>
      </w:r>
      <w:r w:rsidRPr="00350F0B">
        <w:rPr>
          <w:sz w:val="28"/>
          <w:szCs w:val="28"/>
        </w:rPr>
        <w:t xml:space="preserve"> </w:t>
      </w:r>
      <w:r w:rsidRPr="00350F0B">
        <w:rPr>
          <w:b/>
          <w:sz w:val="28"/>
          <w:szCs w:val="28"/>
        </w:rPr>
        <w:t>дополнительные коммуникационные оси</w:t>
      </w:r>
      <w:r w:rsidRPr="00350F0B">
        <w:rPr>
          <w:sz w:val="28"/>
          <w:szCs w:val="28"/>
        </w:rPr>
        <w:t xml:space="preserve"> на</w:t>
      </w:r>
      <w:r>
        <w:rPr>
          <w:sz w:val="28"/>
          <w:szCs w:val="28"/>
        </w:rPr>
        <w:t xml:space="preserve"> деревни</w:t>
      </w:r>
      <w:r w:rsidRPr="00350F0B">
        <w:rPr>
          <w:sz w:val="28"/>
          <w:szCs w:val="28"/>
        </w:rPr>
        <w:t xml:space="preserve"> </w:t>
      </w:r>
      <w:r>
        <w:rPr>
          <w:sz w:val="28"/>
          <w:szCs w:val="28"/>
        </w:rPr>
        <w:t>Кандереп, Краснознаменку и Большая Чёрная</w:t>
      </w:r>
      <w:r w:rsidRPr="00350F0B">
        <w:rPr>
          <w:sz w:val="28"/>
          <w:szCs w:val="28"/>
        </w:rPr>
        <w:t>.</w:t>
      </w:r>
    </w:p>
    <w:p w:rsidR="007E0A13" w:rsidRPr="00350F0B" w:rsidRDefault="007E0A13" w:rsidP="00951F6A">
      <w:pPr>
        <w:ind w:right="37" w:firstLine="709"/>
        <w:jc w:val="both"/>
        <w:rPr>
          <w:sz w:val="28"/>
          <w:szCs w:val="28"/>
        </w:rPr>
      </w:pPr>
      <w:r w:rsidRPr="00350F0B">
        <w:rPr>
          <w:sz w:val="28"/>
          <w:szCs w:val="28"/>
        </w:rPr>
        <w:lastRenderedPageBreak/>
        <w:t xml:space="preserve">Кроме планировочных осей  в Схеме территориального планирования Болотнинского района «Схеме» показана система планировочных центров, ранжированных по значимости и функциям. </w:t>
      </w:r>
    </w:p>
    <w:p w:rsidR="007E0A13" w:rsidRPr="00350F0B" w:rsidRDefault="007E0A13" w:rsidP="00951F6A">
      <w:pPr>
        <w:ind w:firstLine="709"/>
        <w:jc w:val="both"/>
        <w:rPr>
          <w:sz w:val="28"/>
          <w:szCs w:val="28"/>
        </w:rPr>
      </w:pPr>
      <w:r w:rsidRPr="00350F0B">
        <w:rPr>
          <w:sz w:val="28"/>
          <w:szCs w:val="28"/>
        </w:rPr>
        <w:t>В данном генеральном плане с.</w:t>
      </w:r>
      <w:r>
        <w:rPr>
          <w:sz w:val="28"/>
          <w:szCs w:val="28"/>
        </w:rPr>
        <w:t xml:space="preserve"> Варламово определёно, как </w:t>
      </w:r>
      <w:r w:rsidRPr="00350F0B">
        <w:rPr>
          <w:sz w:val="28"/>
          <w:szCs w:val="28"/>
        </w:rPr>
        <w:t xml:space="preserve"> </w:t>
      </w:r>
      <w:r>
        <w:rPr>
          <w:b/>
          <w:sz w:val="28"/>
          <w:szCs w:val="28"/>
        </w:rPr>
        <w:t>центр планировочного подрайона</w:t>
      </w:r>
      <w:r w:rsidRPr="00350F0B">
        <w:rPr>
          <w:sz w:val="28"/>
          <w:szCs w:val="28"/>
        </w:rPr>
        <w:t xml:space="preserve">  Болотнинского района</w:t>
      </w:r>
      <w:r>
        <w:rPr>
          <w:sz w:val="28"/>
          <w:szCs w:val="28"/>
        </w:rPr>
        <w:t xml:space="preserve"> </w:t>
      </w:r>
      <w:r w:rsidRPr="00350F0B">
        <w:rPr>
          <w:sz w:val="28"/>
          <w:szCs w:val="28"/>
        </w:rPr>
        <w:t xml:space="preserve">(г. Болотное) и </w:t>
      </w:r>
      <w:r>
        <w:rPr>
          <w:sz w:val="28"/>
          <w:szCs w:val="28"/>
        </w:rPr>
        <w:t>Варламовского</w:t>
      </w:r>
      <w:r w:rsidRPr="00350F0B">
        <w:rPr>
          <w:sz w:val="28"/>
          <w:szCs w:val="28"/>
        </w:rPr>
        <w:t xml:space="preserve"> сельсовета и опорный центр межселенного социального и культурно-бытового обслуживания.</w:t>
      </w:r>
    </w:p>
    <w:p w:rsidR="007E0A13" w:rsidRDefault="007E0A13" w:rsidP="00951F6A">
      <w:pPr>
        <w:pStyle w:val="a3"/>
        <w:spacing w:after="0" w:line="240" w:lineRule="auto"/>
        <w:ind w:left="0" w:firstLine="709"/>
        <w:jc w:val="both"/>
        <w:rPr>
          <w:rFonts w:ascii="Times New Roman" w:hAnsi="Times New Roman"/>
          <w:sz w:val="28"/>
          <w:szCs w:val="28"/>
        </w:rPr>
      </w:pPr>
      <w:r w:rsidRPr="00350F0B">
        <w:rPr>
          <w:rFonts w:ascii="Times New Roman" w:hAnsi="Times New Roman"/>
          <w:sz w:val="28"/>
          <w:szCs w:val="28"/>
        </w:rPr>
        <w:t>Развитие опорных центров и коммуникаций сети – линейных и узловых элементов пространственного каркаса, является базовым, необходимым условием развития экономики территорий.</w:t>
      </w:r>
      <w:r>
        <w:rPr>
          <w:rFonts w:ascii="Times New Roman" w:hAnsi="Times New Roman"/>
          <w:sz w:val="28"/>
          <w:szCs w:val="28"/>
        </w:rPr>
        <w:t xml:space="preserve"> </w:t>
      </w:r>
    </w:p>
    <w:p w:rsidR="007E0A13" w:rsidRDefault="007E0A13" w:rsidP="00951F6A">
      <w:pPr>
        <w:ind w:left="1655" w:firstLine="709"/>
        <w:jc w:val="center"/>
        <w:rPr>
          <w:sz w:val="28"/>
          <w:szCs w:val="28"/>
        </w:rPr>
      </w:pPr>
    </w:p>
    <w:p w:rsidR="007E0A13" w:rsidRPr="00951F6A" w:rsidRDefault="007E0A13" w:rsidP="00951F6A">
      <w:pPr>
        <w:jc w:val="center"/>
        <w:rPr>
          <w:b/>
          <w:sz w:val="28"/>
          <w:szCs w:val="28"/>
        </w:rPr>
      </w:pPr>
      <w:r w:rsidRPr="00951F6A">
        <w:rPr>
          <w:b/>
          <w:sz w:val="28"/>
          <w:szCs w:val="28"/>
        </w:rPr>
        <w:t>Планировочная структура территории</w:t>
      </w:r>
    </w:p>
    <w:p w:rsidR="007E0A13" w:rsidRPr="00A10A2B" w:rsidRDefault="007E0A13" w:rsidP="00951F6A">
      <w:pPr>
        <w:ind w:left="1655" w:firstLine="709"/>
        <w:jc w:val="center"/>
        <w:rPr>
          <w:sz w:val="28"/>
          <w:szCs w:val="28"/>
        </w:rPr>
      </w:pPr>
    </w:p>
    <w:p w:rsidR="007E0A13" w:rsidRPr="00DC0BA7" w:rsidRDefault="007E0A13" w:rsidP="00951F6A">
      <w:pPr>
        <w:ind w:firstLine="709"/>
        <w:jc w:val="both"/>
        <w:rPr>
          <w:sz w:val="28"/>
          <w:szCs w:val="28"/>
        </w:rPr>
      </w:pPr>
      <w:r w:rsidRPr="00DC0BA7">
        <w:rPr>
          <w:sz w:val="28"/>
          <w:szCs w:val="28"/>
        </w:rPr>
        <w:t xml:space="preserve">Планировочные оси (и Новособирской области и </w:t>
      </w:r>
      <w:r>
        <w:rPr>
          <w:sz w:val="28"/>
          <w:szCs w:val="28"/>
        </w:rPr>
        <w:t>Варламовского</w:t>
      </w:r>
      <w:r w:rsidRPr="00DC0BA7">
        <w:rPr>
          <w:sz w:val="28"/>
          <w:szCs w:val="28"/>
        </w:rPr>
        <w:t xml:space="preserve"> сельсовета):</w:t>
      </w:r>
    </w:p>
    <w:p w:rsidR="007E0A13" w:rsidRPr="00DC0BA7" w:rsidRDefault="007E0A13" w:rsidP="00951F6A">
      <w:pPr>
        <w:numPr>
          <w:ilvl w:val="0"/>
          <w:numId w:val="40"/>
        </w:numPr>
        <w:jc w:val="both"/>
        <w:rPr>
          <w:sz w:val="28"/>
          <w:szCs w:val="28"/>
        </w:rPr>
      </w:pPr>
      <w:r w:rsidRPr="00DC0BA7">
        <w:rPr>
          <w:sz w:val="28"/>
          <w:szCs w:val="28"/>
        </w:rPr>
        <w:t xml:space="preserve">главная планировочная ось – по автомагистрали г.Новосибирск – г. Кемерово; </w:t>
      </w:r>
    </w:p>
    <w:p w:rsidR="007E0A13" w:rsidRPr="00DC0BA7" w:rsidRDefault="007E0A13" w:rsidP="00951F6A">
      <w:pPr>
        <w:numPr>
          <w:ilvl w:val="0"/>
          <w:numId w:val="40"/>
        </w:numPr>
        <w:jc w:val="both"/>
        <w:rPr>
          <w:sz w:val="28"/>
          <w:szCs w:val="28"/>
        </w:rPr>
      </w:pPr>
      <w:r w:rsidRPr="00DC0BA7">
        <w:rPr>
          <w:sz w:val="28"/>
          <w:szCs w:val="28"/>
        </w:rPr>
        <w:t xml:space="preserve">дополнительные планировочные оси – </w:t>
      </w:r>
      <w:r>
        <w:rPr>
          <w:sz w:val="28"/>
          <w:szCs w:val="28"/>
        </w:rPr>
        <w:t>Варламово - Козловка, Варламово – Краснознаменка, Варламово – Большая Чёрная</w:t>
      </w:r>
      <w:r w:rsidRPr="00DC0BA7">
        <w:rPr>
          <w:sz w:val="28"/>
          <w:szCs w:val="28"/>
        </w:rPr>
        <w:t>;</w:t>
      </w:r>
    </w:p>
    <w:p w:rsidR="007E0A13" w:rsidRPr="00DC0BA7" w:rsidRDefault="007E0A13" w:rsidP="00951F6A">
      <w:pPr>
        <w:numPr>
          <w:ilvl w:val="0"/>
          <w:numId w:val="40"/>
        </w:numPr>
        <w:jc w:val="both"/>
        <w:rPr>
          <w:sz w:val="28"/>
          <w:szCs w:val="28"/>
        </w:rPr>
      </w:pPr>
      <w:r>
        <w:rPr>
          <w:sz w:val="28"/>
          <w:szCs w:val="28"/>
        </w:rPr>
        <w:t>центр планировочного подрайона</w:t>
      </w:r>
      <w:r w:rsidRPr="00DC0BA7">
        <w:rPr>
          <w:sz w:val="28"/>
          <w:szCs w:val="28"/>
        </w:rPr>
        <w:t xml:space="preserve"> – село </w:t>
      </w:r>
      <w:r>
        <w:rPr>
          <w:sz w:val="28"/>
          <w:szCs w:val="28"/>
        </w:rPr>
        <w:t>Варламово</w:t>
      </w:r>
      <w:r w:rsidRPr="00DC0BA7">
        <w:rPr>
          <w:sz w:val="28"/>
          <w:szCs w:val="28"/>
        </w:rPr>
        <w:t>.</w:t>
      </w:r>
    </w:p>
    <w:p w:rsidR="007E0A13" w:rsidRDefault="007E0A13" w:rsidP="00951F6A">
      <w:pPr>
        <w:ind w:firstLine="709"/>
        <w:jc w:val="both"/>
        <w:rPr>
          <w:sz w:val="28"/>
          <w:szCs w:val="28"/>
        </w:rPr>
      </w:pPr>
    </w:p>
    <w:p w:rsidR="007E0A13" w:rsidRDefault="007E0A13" w:rsidP="00951F6A">
      <w:pPr>
        <w:ind w:firstLine="709"/>
        <w:jc w:val="both"/>
        <w:rPr>
          <w:sz w:val="28"/>
          <w:szCs w:val="28"/>
        </w:rPr>
      </w:pPr>
      <w:r w:rsidRPr="00E87E1D">
        <w:rPr>
          <w:sz w:val="28"/>
          <w:szCs w:val="28"/>
        </w:rPr>
        <w:t xml:space="preserve">Определяющая роль в стратегии пространственного развития </w:t>
      </w:r>
      <w:r>
        <w:rPr>
          <w:sz w:val="28"/>
          <w:szCs w:val="28"/>
        </w:rPr>
        <w:t>сельсовета</w:t>
      </w:r>
      <w:r w:rsidRPr="00E87E1D">
        <w:rPr>
          <w:sz w:val="28"/>
          <w:szCs w:val="28"/>
        </w:rPr>
        <w:t xml:space="preserve"> в проекте отводится проблеме усиления, совершенствования транспортной системы, являющейся базовой коммуникационной основой пространственного каркаса и расширения внешних связей </w:t>
      </w:r>
      <w:r>
        <w:rPr>
          <w:sz w:val="28"/>
          <w:szCs w:val="28"/>
        </w:rPr>
        <w:t>сельсовета</w:t>
      </w:r>
      <w:r w:rsidRPr="00E87E1D">
        <w:rPr>
          <w:sz w:val="28"/>
          <w:szCs w:val="28"/>
        </w:rPr>
        <w:t>, и развития узловых</w:t>
      </w:r>
      <w:r>
        <w:rPr>
          <w:sz w:val="28"/>
          <w:szCs w:val="28"/>
        </w:rPr>
        <w:t xml:space="preserve"> элементов каркаса. Они – центр</w:t>
      </w:r>
      <w:r w:rsidRPr="00E87E1D">
        <w:rPr>
          <w:sz w:val="28"/>
          <w:szCs w:val="28"/>
        </w:rPr>
        <w:t xml:space="preserve"> сельсовет</w:t>
      </w:r>
      <w:r>
        <w:rPr>
          <w:sz w:val="28"/>
          <w:szCs w:val="28"/>
        </w:rPr>
        <w:t>а, село</w:t>
      </w:r>
      <w:r w:rsidRPr="00E87E1D">
        <w:rPr>
          <w:sz w:val="28"/>
          <w:szCs w:val="28"/>
        </w:rPr>
        <w:t xml:space="preserve"> и деревни - опорная сеть </w:t>
      </w:r>
      <w:r>
        <w:rPr>
          <w:sz w:val="28"/>
          <w:szCs w:val="28"/>
        </w:rPr>
        <w:t xml:space="preserve">системы </w:t>
      </w:r>
      <w:r w:rsidRPr="00E87E1D">
        <w:rPr>
          <w:sz w:val="28"/>
          <w:szCs w:val="28"/>
        </w:rPr>
        <w:t>расселения, развития экономики и обслуживания района в соответствии с планировочным районированием его территории.</w:t>
      </w:r>
    </w:p>
    <w:p w:rsidR="007E0A13" w:rsidRPr="00A10A2B" w:rsidRDefault="007E0A13" w:rsidP="00951F6A">
      <w:pPr>
        <w:ind w:left="-142" w:firstLine="709"/>
        <w:jc w:val="both"/>
        <w:rPr>
          <w:sz w:val="28"/>
          <w:szCs w:val="28"/>
        </w:rPr>
      </w:pPr>
      <w:r w:rsidRPr="00E87E1D">
        <w:rPr>
          <w:sz w:val="28"/>
          <w:szCs w:val="28"/>
        </w:rPr>
        <w:t xml:space="preserve">Исходным положением концепции </w:t>
      </w:r>
      <w:r>
        <w:rPr>
          <w:sz w:val="28"/>
          <w:szCs w:val="28"/>
        </w:rPr>
        <w:t xml:space="preserve">проекта </w:t>
      </w:r>
      <w:r w:rsidRPr="00E87E1D">
        <w:rPr>
          <w:sz w:val="28"/>
          <w:szCs w:val="28"/>
        </w:rPr>
        <w:t>является сохранение</w:t>
      </w:r>
      <w:r>
        <w:rPr>
          <w:sz w:val="28"/>
          <w:szCs w:val="28"/>
        </w:rPr>
        <w:t xml:space="preserve"> и развитие</w:t>
      </w:r>
      <w:r w:rsidRPr="00E87E1D">
        <w:rPr>
          <w:sz w:val="28"/>
          <w:szCs w:val="28"/>
        </w:rPr>
        <w:t xml:space="preserve"> исторически сложившейся сети сёл и деревень</w:t>
      </w:r>
      <w:r w:rsidRPr="000177D6">
        <w:rPr>
          <w:sz w:val="28"/>
          <w:szCs w:val="28"/>
        </w:rPr>
        <w:t xml:space="preserve"> </w:t>
      </w:r>
      <w:r w:rsidRPr="00A10A2B">
        <w:rPr>
          <w:sz w:val="28"/>
          <w:szCs w:val="28"/>
        </w:rPr>
        <w:t>ориентировано</w:t>
      </w:r>
      <w:r>
        <w:rPr>
          <w:sz w:val="28"/>
          <w:szCs w:val="28"/>
        </w:rPr>
        <w:t>е</w:t>
      </w:r>
      <w:r w:rsidRPr="00A10A2B">
        <w:rPr>
          <w:sz w:val="28"/>
          <w:szCs w:val="28"/>
        </w:rPr>
        <w:t xml:space="preserve"> в основном на </w:t>
      </w:r>
      <w:r w:rsidRPr="00A10A2B">
        <w:rPr>
          <w:b/>
          <w:sz w:val="28"/>
          <w:szCs w:val="28"/>
        </w:rPr>
        <w:t xml:space="preserve">комплексную реконструкцию уже освоенных территорий и центральных частей </w:t>
      </w:r>
      <w:r>
        <w:rPr>
          <w:b/>
          <w:sz w:val="28"/>
          <w:szCs w:val="28"/>
        </w:rPr>
        <w:t>села Варламово</w:t>
      </w:r>
      <w:r w:rsidRPr="00A10A2B">
        <w:rPr>
          <w:b/>
          <w:sz w:val="28"/>
          <w:szCs w:val="28"/>
        </w:rPr>
        <w:t xml:space="preserve"> и деревень</w:t>
      </w:r>
      <w:r>
        <w:rPr>
          <w:b/>
          <w:sz w:val="28"/>
          <w:szCs w:val="28"/>
        </w:rPr>
        <w:t xml:space="preserve"> Кандереп, Краснознаменка и Большая Чёрная</w:t>
      </w:r>
      <w:r w:rsidRPr="00E87E1D">
        <w:rPr>
          <w:sz w:val="28"/>
          <w:szCs w:val="28"/>
        </w:rPr>
        <w:t>, с выявлением точек роста и предложениями их развития</w:t>
      </w:r>
      <w:r w:rsidRPr="00A10A2B">
        <w:rPr>
          <w:sz w:val="28"/>
          <w:szCs w:val="28"/>
        </w:rPr>
        <w:t>:</w:t>
      </w:r>
    </w:p>
    <w:p w:rsidR="007E0A13" w:rsidRPr="00A10A2B" w:rsidRDefault="007E0A13" w:rsidP="00951F6A">
      <w:pPr>
        <w:ind w:right="37" w:firstLine="709"/>
        <w:jc w:val="both"/>
        <w:rPr>
          <w:sz w:val="28"/>
          <w:szCs w:val="28"/>
        </w:rPr>
      </w:pPr>
      <w:r w:rsidRPr="00A10A2B">
        <w:rPr>
          <w:sz w:val="28"/>
          <w:szCs w:val="28"/>
        </w:rPr>
        <w:t xml:space="preserve">Проектная планировочная структура сформирована планировочными осями разного порядка, в основе которых приняты трассы основных автомобильных дорог, связанных с транспортным каркасом прилегающих к </w:t>
      </w:r>
      <w:r>
        <w:rPr>
          <w:sz w:val="28"/>
          <w:szCs w:val="28"/>
        </w:rPr>
        <w:t>сельсовету</w:t>
      </w:r>
      <w:r w:rsidRPr="00A10A2B">
        <w:rPr>
          <w:sz w:val="28"/>
          <w:szCs w:val="28"/>
        </w:rPr>
        <w:t xml:space="preserve"> территорий.</w:t>
      </w:r>
    </w:p>
    <w:p w:rsidR="007E0A13" w:rsidRPr="00A10A2B" w:rsidRDefault="007E0A13" w:rsidP="00951F6A">
      <w:pPr>
        <w:ind w:right="37" w:firstLine="709"/>
        <w:jc w:val="both"/>
        <w:rPr>
          <w:sz w:val="28"/>
          <w:szCs w:val="28"/>
        </w:rPr>
      </w:pPr>
      <w:r w:rsidRPr="00A10A2B">
        <w:rPr>
          <w:sz w:val="28"/>
          <w:szCs w:val="28"/>
        </w:rPr>
        <w:t>Усовершенствование планировочной структуры предполагает дальнейшее ее развитие за счет повышения уже сложившихся осей, присвоения ряду из них более высокого порядка, и также за счет перевода части дорог в более высокую  техническую категорию</w:t>
      </w:r>
    </w:p>
    <w:p w:rsidR="007E0A13" w:rsidRDefault="007E0A13" w:rsidP="00951F6A">
      <w:pPr>
        <w:tabs>
          <w:tab w:val="left" w:leader="dot" w:pos="9000"/>
        </w:tabs>
        <w:ind w:right="37" w:firstLine="709"/>
        <w:jc w:val="center"/>
        <w:rPr>
          <w:b/>
          <w:sz w:val="28"/>
          <w:szCs w:val="28"/>
        </w:rPr>
      </w:pPr>
    </w:p>
    <w:p w:rsidR="007E0A13" w:rsidRDefault="007E0A13" w:rsidP="000307E6">
      <w:pPr>
        <w:tabs>
          <w:tab w:val="left" w:leader="dot" w:pos="9000"/>
        </w:tabs>
        <w:ind w:right="37"/>
        <w:jc w:val="center"/>
        <w:rPr>
          <w:b/>
          <w:sz w:val="28"/>
          <w:szCs w:val="28"/>
        </w:rPr>
      </w:pPr>
      <w:r>
        <w:rPr>
          <w:b/>
          <w:sz w:val="28"/>
          <w:szCs w:val="28"/>
        </w:rPr>
        <w:t>2.2. Функциональное зонирование</w:t>
      </w:r>
    </w:p>
    <w:p w:rsidR="007E0A13" w:rsidRDefault="007E0A13" w:rsidP="00951F6A">
      <w:pPr>
        <w:tabs>
          <w:tab w:val="left" w:leader="dot" w:pos="9000"/>
        </w:tabs>
        <w:ind w:right="37" w:firstLine="709"/>
        <w:jc w:val="center"/>
        <w:rPr>
          <w:b/>
          <w:sz w:val="28"/>
          <w:szCs w:val="28"/>
        </w:rPr>
      </w:pPr>
    </w:p>
    <w:p w:rsidR="007E0A13" w:rsidRDefault="007E0A13" w:rsidP="00951F6A">
      <w:pPr>
        <w:tabs>
          <w:tab w:val="left" w:leader="dot" w:pos="9000"/>
        </w:tabs>
        <w:ind w:right="37" w:firstLine="709"/>
        <w:jc w:val="both"/>
        <w:rPr>
          <w:sz w:val="28"/>
          <w:szCs w:val="28"/>
        </w:rPr>
      </w:pPr>
      <w:r>
        <w:rPr>
          <w:sz w:val="28"/>
          <w:szCs w:val="28"/>
        </w:rPr>
        <w:lastRenderedPageBreak/>
        <w:t>Современная п</w:t>
      </w:r>
      <w:r w:rsidRPr="00201CAD">
        <w:rPr>
          <w:sz w:val="28"/>
          <w:szCs w:val="28"/>
        </w:rPr>
        <w:t>ланировочная</w:t>
      </w:r>
      <w:r>
        <w:rPr>
          <w:sz w:val="28"/>
          <w:szCs w:val="28"/>
        </w:rPr>
        <w:t xml:space="preserve"> организация территории и ф</w:t>
      </w:r>
      <w:r w:rsidRPr="004032CC">
        <w:rPr>
          <w:sz w:val="28"/>
          <w:szCs w:val="28"/>
        </w:rPr>
        <w:t xml:space="preserve">ункциональное зонирование </w:t>
      </w:r>
      <w:r>
        <w:rPr>
          <w:sz w:val="28"/>
          <w:szCs w:val="28"/>
        </w:rPr>
        <w:t>основаны</w:t>
      </w:r>
      <w:r w:rsidRPr="004032CC">
        <w:rPr>
          <w:sz w:val="28"/>
          <w:szCs w:val="28"/>
        </w:rPr>
        <w:t xml:space="preserve"> на воздействии природного и</w:t>
      </w:r>
      <w:r>
        <w:rPr>
          <w:sz w:val="28"/>
          <w:szCs w:val="28"/>
        </w:rPr>
        <w:t xml:space="preserve"> социального факторов:</w:t>
      </w:r>
    </w:p>
    <w:p w:rsidR="007E0A13" w:rsidRPr="00F9515A" w:rsidRDefault="007E0A13" w:rsidP="00951F6A">
      <w:pPr>
        <w:numPr>
          <w:ilvl w:val="0"/>
          <w:numId w:val="10"/>
        </w:numPr>
        <w:tabs>
          <w:tab w:val="clear" w:pos="1710"/>
          <w:tab w:val="num" w:pos="1260"/>
        </w:tabs>
        <w:ind w:left="0" w:right="37" w:firstLine="709"/>
        <w:jc w:val="both"/>
        <w:rPr>
          <w:sz w:val="28"/>
          <w:szCs w:val="28"/>
        </w:rPr>
      </w:pPr>
      <w:r w:rsidRPr="00F9515A">
        <w:rPr>
          <w:sz w:val="28"/>
          <w:szCs w:val="28"/>
        </w:rPr>
        <w:t xml:space="preserve">экономико-географического положения территории </w:t>
      </w:r>
      <w:r>
        <w:rPr>
          <w:sz w:val="28"/>
          <w:szCs w:val="28"/>
        </w:rPr>
        <w:t>поселения</w:t>
      </w:r>
      <w:r w:rsidRPr="00F9515A">
        <w:rPr>
          <w:sz w:val="28"/>
          <w:szCs w:val="28"/>
        </w:rPr>
        <w:t>;</w:t>
      </w:r>
    </w:p>
    <w:p w:rsidR="007E0A13" w:rsidRPr="00F9515A" w:rsidRDefault="007E0A13" w:rsidP="00951F6A">
      <w:pPr>
        <w:numPr>
          <w:ilvl w:val="0"/>
          <w:numId w:val="10"/>
        </w:numPr>
        <w:tabs>
          <w:tab w:val="clear" w:pos="1710"/>
          <w:tab w:val="num" w:pos="1260"/>
        </w:tabs>
        <w:ind w:left="0" w:right="37" w:firstLine="709"/>
        <w:jc w:val="both"/>
        <w:rPr>
          <w:sz w:val="28"/>
          <w:szCs w:val="28"/>
        </w:rPr>
      </w:pPr>
      <w:r w:rsidRPr="00F9515A">
        <w:rPr>
          <w:sz w:val="28"/>
          <w:szCs w:val="28"/>
        </w:rPr>
        <w:t>природных, промышленных, демографических ресурсов;</w:t>
      </w:r>
    </w:p>
    <w:p w:rsidR="007E0A13" w:rsidRPr="00F9515A" w:rsidRDefault="007E0A13" w:rsidP="00951F6A">
      <w:pPr>
        <w:numPr>
          <w:ilvl w:val="0"/>
          <w:numId w:val="10"/>
        </w:numPr>
        <w:tabs>
          <w:tab w:val="clear" w:pos="1710"/>
          <w:tab w:val="num" w:pos="1260"/>
        </w:tabs>
        <w:ind w:left="0" w:right="37" w:firstLine="709"/>
        <w:jc w:val="both"/>
        <w:rPr>
          <w:sz w:val="28"/>
          <w:szCs w:val="28"/>
        </w:rPr>
      </w:pPr>
      <w:r w:rsidRPr="00F9515A">
        <w:rPr>
          <w:sz w:val="28"/>
          <w:szCs w:val="28"/>
        </w:rPr>
        <w:t>агропромышленного, лесного комплексов;</w:t>
      </w:r>
    </w:p>
    <w:p w:rsidR="007E0A13" w:rsidRDefault="007E0A13" w:rsidP="00951F6A">
      <w:pPr>
        <w:numPr>
          <w:ilvl w:val="0"/>
          <w:numId w:val="10"/>
        </w:numPr>
        <w:tabs>
          <w:tab w:val="clear" w:pos="1710"/>
          <w:tab w:val="num" w:pos="1260"/>
        </w:tabs>
        <w:ind w:left="0" w:right="37" w:firstLine="709"/>
        <w:jc w:val="both"/>
        <w:rPr>
          <w:sz w:val="28"/>
          <w:szCs w:val="28"/>
        </w:rPr>
      </w:pPr>
      <w:r w:rsidRPr="00F9515A">
        <w:rPr>
          <w:sz w:val="28"/>
          <w:szCs w:val="28"/>
        </w:rPr>
        <w:t>экологического состояния и прочих факторов</w:t>
      </w:r>
      <w:r>
        <w:rPr>
          <w:sz w:val="28"/>
          <w:szCs w:val="28"/>
        </w:rPr>
        <w:t>;</w:t>
      </w:r>
    </w:p>
    <w:p w:rsidR="007E0A13" w:rsidRDefault="007E0A13" w:rsidP="00951F6A">
      <w:pPr>
        <w:numPr>
          <w:ilvl w:val="0"/>
          <w:numId w:val="10"/>
        </w:numPr>
        <w:tabs>
          <w:tab w:val="clear" w:pos="1710"/>
          <w:tab w:val="num" w:pos="1260"/>
        </w:tabs>
        <w:ind w:left="0" w:right="37" w:firstLine="709"/>
        <w:jc w:val="both"/>
        <w:rPr>
          <w:sz w:val="28"/>
          <w:szCs w:val="28"/>
        </w:rPr>
      </w:pPr>
      <w:r>
        <w:rPr>
          <w:sz w:val="28"/>
          <w:szCs w:val="28"/>
        </w:rPr>
        <w:t>функциональном использовании территорий различных категорий и форм собственности.</w:t>
      </w:r>
    </w:p>
    <w:p w:rsidR="007E0A13" w:rsidRDefault="007E0A13" w:rsidP="00951F6A">
      <w:pPr>
        <w:ind w:right="37" w:firstLine="709"/>
        <w:jc w:val="both"/>
        <w:rPr>
          <w:sz w:val="28"/>
          <w:szCs w:val="28"/>
        </w:rPr>
      </w:pPr>
    </w:p>
    <w:p w:rsidR="007E0A13" w:rsidRDefault="007E0A13" w:rsidP="00951F6A">
      <w:pPr>
        <w:ind w:right="37" w:firstLine="709"/>
        <w:jc w:val="both"/>
        <w:rPr>
          <w:sz w:val="28"/>
          <w:szCs w:val="28"/>
        </w:rPr>
      </w:pPr>
      <w:r>
        <w:rPr>
          <w:sz w:val="28"/>
          <w:szCs w:val="28"/>
        </w:rPr>
        <w:t>Таким образом, в результате анализа современного использования территории и перспектив экономического развития на территории Варламовского сельсовета определены следующие функциональные зоны:</w:t>
      </w:r>
    </w:p>
    <w:p w:rsidR="007E0A13" w:rsidRDefault="007E0A13" w:rsidP="00951F6A">
      <w:pPr>
        <w:ind w:right="37" w:firstLine="709"/>
        <w:jc w:val="both"/>
        <w:rPr>
          <w:sz w:val="28"/>
          <w:szCs w:val="28"/>
        </w:rPr>
      </w:pPr>
      <w:r>
        <w:rPr>
          <w:sz w:val="28"/>
          <w:szCs w:val="28"/>
        </w:rPr>
        <w:t>1. Зона градостроительного использования.</w:t>
      </w:r>
    </w:p>
    <w:p w:rsidR="007E0A13" w:rsidRDefault="007E0A13" w:rsidP="00951F6A">
      <w:pPr>
        <w:ind w:right="37" w:firstLine="709"/>
        <w:jc w:val="both"/>
        <w:rPr>
          <w:sz w:val="28"/>
          <w:szCs w:val="28"/>
        </w:rPr>
      </w:pPr>
      <w:r>
        <w:rPr>
          <w:sz w:val="28"/>
          <w:szCs w:val="28"/>
        </w:rPr>
        <w:t>2. Зона производственного использования.</w:t>
      </w:r>
    </w:p>
    <w:p w:rsidR="007E0A13" w:rsidRDefault="007E0A13" w:rsidP="00951F6A">
      <w:pPr>
        <w:ind w:right="37" w:firstLine="709"/>
        <w:jc w:val="both"/>
        <w:rPr>
          <w:sz w:val="28"/>
          <w:szCs w:val="28"/>
        </w:rPr>
      </w:pPr>
      <w:r>
        <w:rPr>
          <w:sz w:val="28"/>
          <w:szCs w:val="28"/>
        </w:rPr>
        <w:t>3. Зона инженерной и транспортной инфраструктуры.</w:t>
      </w:r>
    </w:p>
    <w:p w:rsidR="007E0A13" w:rsidRDefault="007E0A13" w:rsidP="00951F6A">
      <w:pPr>
        <w:ind w:right="37" w:firstLine="709"/>
        <w:jc w:val="both"/>
        <w:rPr>
          <w:sz w:val="28"/>
          <w:szCs w:val="28"/>
        </w:rPr>
      </w:pPr>
      <w:r>
        <w:rPr>
          <w:sz w:val="28"/>
          <w:szCs w:val="28"/>
        </w:rPr>
        <w:t>4. Зона сельскохозяйственного использования.</w:t>
      </w:r>
    </w:p>
    <w:p w:rsidR="007E0A13" w:rsidRDefault="007E0A13" w:rsidP="00951F6A">
      <w:pPr>
        <w:ind w:right="37" w:firstLine="709"/>
        <w:jc w:val="both"/>
        <w:rPr>
          <w:sz w:val="28"/>
          <w:szCs w:val="28"/>
        </w:rPr>
      </w:pPr>
      <w:r>
        <w:rPr>
          <w:sz w:val="28"/>
          <w:szCs w:val="28"/>
        </w:rPr>
        <w:t>5. Зона рекреационного назначения</w:t>
      </w:r>
    </w:p>
    <w:p w:rsidR="007E0A13" w:rsidRDefault="007E0A13" w:rsidP="00951F6A">
      <w:pPr>
        <w:ind w:right="37" w:firstLine="709"/>
        <w:jc w:val="both"/>
        <w:rPr>
          <w:sz w:val="28"/>
          <w:szCs w:val="28"/>
        </w:rPr>
      </w:pPr>
    </w:p>
    <w:p w:rsidR="007E0A13" w:rsidRPr="00A10A2B" w:rsidRDefault="007E0A13" w:rsidP="00951F6A">
      <w:pPr>
        <w:ind w:right="37" w:firstLine="709"/>
        <w:jc w:val="both"/>
        <w:rPr>
          <w:sz w:val="28"/>
          <w:szCs w:val="28"/>
        </w:rPr>
      </w:pPr>
      <w:r w:rsidRPr="00A10A2B">
        <w:rPr>
          <w:sz w:val="28"/>
          <w:szCs w:val="28"/>
        </w:rPr>
        <w:t>Предложения по функциональному зонированию основаны на результатах комплексной оценки территории с учетом сложившейся и перспективной планировочной структуры области</w:t>
      </w:r>
      <w:r>
        <w:rPr>
          <w:sz w:val="28"/>
          <w:szCs w:val="28"/>
        </w:rPr>
        <w:t xml:space="preserve"> и района</w:t>
      </w:r>
      <w:r w:rsidRPr="00A10A2B">
        <w:rPr>
          <w:sz w:val="28"/>
          <w:szCs w:val="28"/>
        </w:rPr>
        <w:t>. При этом на уровне области</w:t>
      </w:r>
      <w:r w:rsidRPr="003155F6">
        <w:rPr>
          <w:sz w:val="28"/>
          <w:szCs w:val="28"/>
        </w:rPr>
        <w:t xml:space="preserve"> </w:t>
      </w:r>
      <w:r>
        <w:rPr>
          <w:sz w:val="28"/>
          <w:szCs w:val="28"/>
        </w:rPr>
        <w:t>и района</w:t>
      </w:r>
      <w:r w:rsidRPr="00A10A2B">
        <w:rPr>
          <w:sz w:val="28"/>
          <w:szCs w:val="28"/>
        </w:rPr>
        <w:t xml:space="preserve"> должны </w:t>
      </w:r>
      <w:r>
        <w:rPr>
          <w:sz w:val="28"/>
          <w:szCs w:val="28"/>
        </w:rPr>
        <w:t xml:space="preserve"> </w:t>
      </w:r>
      <w:r w:rsidRPr="00A10A2B">
        <w:rPr>
          <w:sz w:val="28"/>
          <w:szCs w:val="28"/>
        </w:rPr>
        <w:t>быть сбалансированы интересы сельского и лесного хозяйства, добывающих отраслей и организации природоохранных комплексов, сохранение зон и объектов культурного наследия с учетом территориального развития населенных пунктов и необходимости дальнейшего развития экономики инновационного типа в данном регионе.</w:t>
      </w:r>
    </w:p>
    <w:p w:rsidR="007E0A13" w:rsidRPr="00A10A2B" w:rsidRDefault="007E0A13" w:rsidP="00951F6A">
      <w:pPr>
        <w:tabs>
          <w:tab w:val="left" w:pos="1122"/>
        </w:tabs>
        <w:ind w:right="37" w:firstLine="709"/>
        <w:jc w:val="both"/>
        <w:rPr>
          <w:sz w:val="28"/>
          <w:szCs w:val="28"/>
        </w:rPr>
      </w:pPr>
      <w:r w:rsidRPr="00A10A2B">
        <w:rPr>
          <w:sz w:val="28"/>
          <w:szCs w:val="28"/>
        </w:rPr>
        <w:t xml:space="preserve">Территория </w:t>
      </w:r>
      <w:r>
        <w:rPr>
          <w:sz w:val="28"/>
          <w:szCs w:val="28"/>
        </w:rPr>
        <w:t>Варламовского сельсовета разделена</w:t>
      </w:r>
      <w:r w:rsidRPr="00A10A2B">
        <w:rPr>
          <w:sz w:val="28"/>
          <w:szCs w:val="28"/>
        </w:rPr>
        <w:t xml:space="preserve"> на следующие функциональные зоны:</w:t>
      </w:r>
    </w:p>
    <w:p w:rsidR="007E0A13" w:rsidRDefault="007E0A13" w:rsidP="00951F6A">
      <w:pPr>
        <w:tabs>
          <w:tab w:val="left" w:pos="1122"/>
        </w:tabs>
        <w:ind w:left="1080" w:firstLine="709"/>
        <w:rPr>
          <w:sz w:val="28"/>
          <w:szCs w:val="28"/>
        </w:rPr>
      </w:pPr>
    </w:p>
    <w:p w:rsidR="007E0A13" w:rsidRPr="00951F6A" w:rsidRDefault="007E0A13" w:rsidP="00951F6A">
      <w:pPr>
        <w:tabs>
          <w:tab w:val="left" w:pos="0"/>
        </w:tabs>
        <w:ind w:firstLine="709"/>
        <w:rPr>
          <w:sz w:val="28"/>
          <w:szCs w:val="28"/>
          <w:u w:val="single"/>
        </w:rPr>
      </w:pPr>
      <w:r w:rsidRPr="00951F6A">
        <w:rPr>
          <w:sz w:val="28"/>
          <w:szCs w:val="28"/>
          <w:u w:val="single"/>
        </w:rPr>
        <w:t>1.Зона интенсивного градостроительного освоения</w:t>
      </w:r>
    </w:p>
    <w:p w:rsidR="007E0A13" w:rsidRPr="00D506C9" w:rsidRDefault="007E0A13" w:rsidP="00951F6A">
      <w:pPr>
        <w:tabs>
          <w:tab w:val="left" w:pos="1122"/>
        </w:tabs>
        <w:ind w:left="1080" w:firstLine="709"/>
        <w:rPr>
          <w:sz w:val="28"/>
          <w:szCs w:val="28"/>
        </w:rPr>
      </w:pPr>
    </w:p>
    <w:p w:rsidR="007E0A13" w:rsidRPr="00A10A2B" w:rsidRDefault="007E0A13" w:rsidP="00951F6A">
      <w:pPr>
        <w:tabs>
          <w:tab w:val="left" w:pos="1122"/>
        </w:tabs>
        <w:ind w:firstLine="709"/>
        <w:jc w:val="both"/>
        <w:rPr>
          <w:sz w:val="28"/>
          <w:szCs w:val="28"/>
        </w:rPr>
      </w:pPr>
      <w:r w:rsidRPr="00A10A2B">
        <w:rPr>
          <w:sz w:val="28"/>
          <w:szCs w:val="28"/>
        </w:rPr>
        <w:t xml:space="preserve">К этой зоне, прежде всего, относится территория </w:t>
      </w:r>
      <w:r>
        <w:rPr>
          <w:sz w:val="28"/>
          <w:szCs w:val="28"/>
        </w:rPr>
        <w:t>села Варламово</w:t>
      </w:r>
      <w:r w:rsidRPr="00A10A2B">
        <w:rPr>
          <w:sz w:val="28"/>
          <w:szCs w:val="28"/>
        </w:rPr>
        <w:t xml:space="preserve"> и деревень</w:t>
      </w:r>
      <w:r>
        <w:rPr>
          <w:sz w:val="28"/>
          <w:szCs w:val="28"/>
        </w:rPr>
        <w:t>.</w:t>
      </w:r>
      <w:r w:rsidRPr="00A10A2B">
        <w:rPr>
          <w:sz w:val="28"/>
          <w:szCs w:val="28"/>
        </w:rPr>
        <w:t xml:space="preserve"> </w:t>
      </w:r>
      <w:r>
        <w:rPr>
          <w:sz w:val="28"/>
          <w:szCs w:val="28"/>
        </w:rPr>
        <w:t>Село Варламово определенно</w:t>
      </w:r>
      <w:r w:rsidRPr="00A10A2B">
        <w:rPr>
          <w:sz w:val="28"/>
          <w:szCs w:val="28"/>
        </w:rPr>
        <w:t xml:space="preserve"> в планировочной структуре, как дополнительный центр </w:t>
      </w:r>
      <w:r>
        <w:rPr>
          <w:sz w:val="28"/>
          <w:szCs w:val="28"/>
          <w:lang w:val="en-US"/>
        </w:rPr>
        <w:t>II</w:t>
      </w:r>
      <w:r w:rsidRPr="00B91AFC">
        <w:rPr>
          <w:sz w:val="28"/>
          <w:szCs w:val="28"/>
        </w:rPr>
        <w:t xml:space="preserve"> </w:t>
      </w:r>
      <w:r>
        <w:rPr>
          <w:sz w:val="28"/>
          <w:szCs w:val="28"/>
        </w:rPr>
        <w:t xml:space="preserve">ранга (главный центр системы расселения </w:t>
      </w:r>
      <w:r>
        <w:rPr>
          <w:sz w:val="28"/>
          <w:szCs w:val="28"/>
          <w:lang w:val="en-US"/>
        </w:rPr>
        <w:t>I</w:t>
      </w:r>
      <w:r w:rsidRPr="00B91AFC">
        <w:rPr>
          <w:sz w:val="28"/>
          <w:szCs w:val="28"/>
        </w:rPr>
        <w:t xml:space="preserve"> </w:t>
      </w:r>
      <w:r>
        <w:rPr>
          <w:sz w:val="28"/>
          <w:szCs w:val="28"/>
        </w:rPr>
        <w:t xml:space="preserve">ранга - город Болотное) </w:t>
      </w:r>
      <w:r w:rsidRPr="00A10A2B">
        <w:rPr>
          <w:sz w:val="28"/>
          <w:szCs w:val="28"/>
        </w:rPr>
        <w:t>в систем</w:t>
      </w:r>
      <w:r>
        <w:rPr>
          <w:sz w:val="28"/>
          <w:szCs w:val="28"/>
        </w:rPr>
        <w:t>е</w:t>
      </w:r>
      <w:r w:rsidRPr="00A10A2B">
        <w:rPr>
          <w:sz w:val="28"/>
          <w:szCs w:val="28"/>
        </w:rPr>
        <w:t xml:space="preserve"> расселения </w:t>
      </w:r>
      <w:r>
        <w:rPr>
          <w:sz w:val="28"/>
          <w:szCs w:val="28"/>
        </w:rPr>
        <w:t xml:space="preserve">сельсовета </w:t>
      </w:r>
      <w:r w:rsidRPr="00A10A2B">
        <w:rPr>
          <w:sz w:val="28"/>
          <w:szCs w:val="28"/>
        </w:rPr>
        <w:t xml:space="preserve">и </w:t>
      </w:r>
      <w:r w:rsidRPr="00EC5402">
        <w:rPr>
          <w:b/>
          <w:sz w:val="28"/>
          <w:szCs w:val="28"/>
        </w:rPr>
        <w:t>центр стабилизации и развития экономики сельсовета</w:t>
      </w:r>
      <w:r w:rsidRPr="00A10A2B">
        <w:rPr>
          <w:sz w:val="28"/>
          <w:szCs w:val="28"/>
        </w:rPr>
        <w:t xml:space="preserve">. Это </w:t>
      </w:r>
      <w:r>
        <w:rPr>
          <w:sz w:val="28"/>
          <w:szCs w:val="28"/>
        </w:rPr>
        <w:t>село</w:t>
      </w:r>
      <w:r w:rsidRPr="00A10A2B">
        <w:rPr>
          <w:sz w:val="28"/>
          <w:szCs w:val="28"/>
        </w:rPr>
        <w:t xml:space="preserve"> обладает территориальными и трудовыми ресурсами, имеет промышленный потенциал, расположен на </w:t>
      </w:r>
      <w:r>
        <w:rPr>
          <w:sz w:val="28"/>
          <w:szCs w:val="28"/>
        </w:rPr>
        <w:t>глав</w:t>
      </w:r>
      <w:r w:rsidRPr="00A10A2B">
        <w:rPr>
          <w:sz w:val="28"/>
          <w:szCs w:val="28"/>
        </w:rPr>
        <w:t>ной планировочной оси.</w:t>
      </w:r>
    </w:p>
    <w:p w:rsidR="007E0A13" w:rsidRDefault="007E0A13" w:rsidP="00951F6A">
      <w:pPr>
        <w:tabs>
          <w:tab w:val="left" w:pos="0"/>
        </w:tabs>
        <w:ind w:firstLine="709"/>
        <w:jc w:val="both"/>
        <w:rPr>
          <w:sz w:val="28"/>
          <w:szCs w:val="28"/>
          <w:u w:val="single"/>
        </w:rPr>
      </w:pPr>
    </w:p>
    <w:p w:rsidR="007E0A13" w:rsidRPr="00A10A2B" w:rsidRDefault="007E0A13" w:rsidP="00951F6A">
      <w:pPr>
        <w:tabs>
          <w:tab w:val="left" w:pos="0"/>
        </w:tabs>
        <w:ind w:firstLine="709"/>
        <w:jc w:val="both"/>
        <w:rPr>
          <w:sz w:val="28"/>
          <w:szCs w:val="28"/>
        </w:rPr>
      </w:pPr>
      <w:r w:rsidRPr="00951F6A">
        <w:rPr>
          <w:sz w:val="28"/>
          <w:szCs w:val="28"/>
          <w:u w:val="single"/>
        </w:rPr>
        <w:t>2. Зона производственного использования,  инженерной и транспортной инфраструктуры</w:t>
      </w:r>
      <w:r>
        <w:rPr>
          <w:sz w:val="28"/>
          <w:szCs w:val="28"/>
        </w:rPr>
        <w:t xml:space="preserve"> занимает различные территории внутри населенных пунктов и вне их территории.</w:t>
      </w:r>
    </w:p>
    <w:p w:rsidR="007E0A13" w:rsidRDefault="007E0A13" w:rsidP="00951F6A">
      <w:pPr>
        <w:tabs>
          <w:tab w:val="left" w:pos="1122"/>
        </w:tabs>
        <w:ind w:firstLine="709"/>
        <w:jc w:val="both"/>
        <w:rPr>
          <w:sz w:val="28"/>
          <w:szCs w:val="28"/>
        </w:rPr>
      </w:pPr>
      <w:r w:rsidRPr="00A10A2B">
        <w:rPr>
          <w:sz w:val="28"/>
          <w:szCs w:val="28"/>
        </w:rPr>
        <w:t xml:space="preserve">           </w:t>
      </w:r>
    </w:p>
    <w:p w:rsidR="007E0A13" w:rsidRPr="00951F6A" w:rsidRDefault="007E0A13" w:rsidP="00951F6A">
      <w:pPr>
        <w:tabs>
          <w:tab w:val="left" w:pos="1122"/>
        </w:tabs>
        <w:ind w:firstLine="709"/>
        <w:jc w:val="both"/>
        <w:rPr>
          <w:sz w:val="28"/>
          <w:szCs w:val="28"/>
          <w:u w:val="single"/>
        </w:rPr>
      </w:pPr>
      <w:r w:rsidRPr="00951F6A">
        <w:rPr>
          <w:sz w:val="28"/>
          <w:szCs w:val="28"/>
          <w:u w:val="single"/>
        </w:rPr>
        <w:t>3. Зона сельскохозяйственного использования.</w:t>
      </w:r>
    </w:p>
    <w:p w:rsidR="007E0A13" w:rsidRDefault="007E0A13" w:rsidP="00951F6A">
      <w:pPr>
        <w:tabs>
          <w:tab w:val="left" w:pos="1122"/>
        </w:tabs>
        <w:ind w:firstLine="709"/>
        <w:jc w:val="both"/>
        <w:rPr>
          <w:sz w:val="28"/>
          <w:szCs w:val="28"/>
        </w:rPr>
      </w:pPr>
    </w:p>
    <w:p w:rsidR="007E0A13" w:rsidRPr="00A10A2B" w:rsidRDefault="007E0A13" w:rsidP="00951F6A">
      <w:pPr>
        <w:tabs>
          <w:tab w:val="left" w:pos="1122"/>
        </w:tabs>
        <w:ind w:firstLine="709"/>
        <w:jc w:val="both"/>
        <w:rPr>
          <w:sz w:val="28"/>
          <w:szCs w:val="28"/>
        </w:rPr>
      </w:pPr>
      <w:r w:rsidRPr="00A10A2B">
        <w:rPr>
          <w:sz w:val="28"/>
          <w:szCs w:val="28"/>
        </w:rPr>
        <w:lastRenderedPageBreak/>
        <w:t xml:space="preserve">Данная зона расположена вокруг всех населенных пунктов на территории сельскохозяйственного </w:t>
      </w:r>
      <w:r>
        <w:rPr>
          <w:sz w:val="28"/>
          <w:szCs w:val="28"/>
        </w:rPr>
        <w:t>назнач</w:t>
      </w:r>
      <w:r w:rsidRPr="00A10A2B">
        <w:rPr>
          <w:sz w:val="28"/>
          <w:szCs w:val="28"/>
        </w:rPr>
        <w:t>ения. Среди сельскохозяйственных земель выделены земли наиболее ценные, на которых предусмотрено растениеводство, выращивание зерновых культур. На менее ценных сельхозземлях предусматривается развитие животноводства;</w:t>
      </w:r>
    </w:p>
    <w:p w:rsidR="007E0A13" w:rsidRPr="00A10A2B" w:rsidRDefault="007E0A13" w:rsidP="00951F6A">
      <w:pPr>
        <w:tabs>
          <w:tab w:val="left" w:pos="1122"/>
        </w:tabs>
        <w:ind w:firstLine="709"/>
        <w:jc w:val="both"/>
        <w:rPr>
          <w:sz w:val="28"/>
          <w:szCs w:val="28"/>
        </w:rPr>
      </w:pPr>
      <w:r w:rsidRPr="00A10A2B">
        <w:rPr>
          <w:sz w:val="28"/>
          <w:szCs w:val="28"/>
        </w:rPr>
        <w:t xml:space="preserve">Зона сельскохозяйственного использования, </w:t>
      </w:r>
      <w:r>
        <w:rPr>
          <w:sz w:val="28"/>
          <w:szCs w:val="28"/>
        </w:rPr>
        <w:t>расположена вокруг села Варламово и с юга деревни Большая Чёрная.</w:t>
      </w:r>
    </w:p>
    <w:p w:rsidR="007E0A13" w:rsidRPr="00A10A2B" w:rsidRDefault="007E0A13" w:rsidP="00951F6A">
      <w:pPr>
        <w:tabs>
          <w:tab w:val="left" w:pos="1122"/>
        </w:tabs>
        <w:ind w:firstLine="709"/>
        <w:jc w:val="both"/>
        <w:rPr>
          <w:sz w:val="28"/>
          <w:szCs w:val="28"/>
        </w:rPr>
      </w:pPr>
      <w:r w:rsidRPr="00A10A2B">
        <w:rPr>
          <w:sz w:val="28"/>
          <w:szCs w:val="28"/>
        </w:rPr>
        <w:t xml:space="preserve">В отношении зон сельскохозяйственного назначения </w:t>
      </w:r>
      <w:r>
        <w:rPr>
          <w:sz w:val="28"/>
          <w:szCs w:val="28"/>
        </w:rPr>
        <w:t xml:space="preserve">проектом </w:t>
      </w:r>
      <w:r w:rsidRPr="00A10A2B">
        <w:rPr>
          <w:sz w:val="28"/>
          <w:szCs w:val="28"/>
        </w:rPr>
        <w:t>предлагается</w:t>
      </w:r>
      <w:r>
        <w:rPr>
          <w:sz w:val="28"/>
          <w:szCs w:val="28"/>
        </w:rPr>
        <w:t xml:space="preserve"> проектирование новых площадок сельхоз назначения и</w:t>
      </w:r>
      <w:r w:rsidRPr="00A10A2B">
        <w:rPr>
          <w:sz w:val="28"/>
          <w:szCs w:val="28"/>
        </w:rPr>
        <w:t xml:space="preserve"> окультуривания ныне заброшенных сельскохозяйственных земель.</w:t>
      </w:r>
    </w:p>
    <w:p w:rsidR="007E0A13" w:rsidRDefault="007E0A13" w:rsidP="00951F6A">
      <w:pPr>
        <w:tabs>
          <w:tab w:val="left" w:pos="1122"/>
        </w:tabs>
        <w:ind w:firstLine="709"/>
        <w:jc w:val="both"/>
        <w:rPr>
          <w:sz w:val="28"/>
          <w:szCs w:val="28"/>
          <w:u w:val="single"/>
        </w:rPr>
      </w:pPr>
    </w:p>
    <w:p w:rsidR="007E0A13" w:rsidRPr="00951F6A" w:rsidRDefault="007E0A13" w:rsidP="00951F6A">
      <w:pPr>
        <w:tabs>
          <w:tab w:val="left" w:pos="1122"/>
        </w:tabs>
        <w:ind w:firstLine="709"/>
        <w:jc w:val="both"/>
        <w:rPr>
          <w:sz w:val="28"/>
          <w:szCs w:val="28"/>
          <w:u w:val="single"/>
        </w:rPr>
      </w:pPr>
      <w:r w:rsidRPr="00951F6A">
        <w:rPr>
          <w:sz w:val="28"/>
          <w:szCs w:val="28"/>
          <w:u w:val="single"/>
        </w:rPr>
        <w:t>4. Зона рекреационного назначения и туристической инфраструктуры.</w:t>
      </w:r>
    </w:p>
    <w:p w:rsidR="007E0A13" w:rsidRDefault="007E0A13" w:rsidP="00951F6A">
      <w:pPr>
        <w:tabs>
          <w:tab w:val="left" w:pos="1122"/>
        </w:tabs>
        <w:ind w:firstLine="709"/>
        <w:jc w:val="both"/>
        <w:rPr>
          <w:sz w:val="28"/>
          <w:szCs w:val="28"/>
        </w:rPr>
      </w:pPr>
    </w:p>
    <w:p w:rsidR="007E0A13" w:rsidRPr="00A10A2B" w:rsidRDefault="007E0A13" w:rsidP="00951F6A">
      <w:pPr>
        <w:tabs>
          <w:tab w:val="left" w:pos="1122"/>
        </w:tabs>
        <w:ind w:firstLine="709"/>
        <w:jc w:val="both"/>
        <w:rPr>
          <w:sz w:val="28"/>
          <w:szCs w:val="28"/>
        </w:rPr>
      </w:pPr>
      <w:r w:rsidRPr="00A10A2B">
        <w:rPr>
          <w:sz w:val="28"/>
          <w:szCs w:val="28"/>
        </w:rPr>
        <w:t>Это, прежде всего, залесённые территории, а также прибрежные зоны</w:t>
      </w:r>
      <w:r>
        <w:rPr>
          <w:sz w:val="28"/>
          <w:szCs w:val="28"/>
        </w:rPr>
        <w:t xml:space="preserve"> вдоль</w:t>
      </w:r>
      <w:r w:rsidRPr="00A10A2B">
        <w:rPr>
          <w:sz w:val="28"/>
          <w:szCs w:val="28"/>
        </w:rPr>
        <w:t xml:space="preserve"> крупных р</w:t>
      </w:r>
      <w:r>
        <w:rPr>
          <w:sz w:val="28"/>
          <w:szCs w:val="28"/>
        </w:rPr>
        <w:t>ек и охотничье хозяйство «Северное» на севере сельского поселения.</w:t>
      </w:r>
    </w:p>
    <w:p w:rsidR="007E0A13" w:rsidRPr="00A10A2B" w:rsidRDefault="007E0A13" w:rsidP="00951F6A">
      <w:pPr>
        <w:tabs>
          <w:tab w:val="left" w:pos="1122"/>
        </w:tabs>
        <w:ind w:firstLine="709"/>
        <w:jc w:val="both"/>
        <w:rPr>
          <w:sz w:val="28"/>
          <w:szCs w:val="28"/>
        </w:rPr>
      </w:pPr>
      <w:r w:rsidRPr="00A10A2B">
        <w:rPr>
          <w:sz w:val="28"/>
          <w:szCs w:val="28"/>
        </w:rPr>
        <w:t>Новые площадки для рекреационного освоения выявлены на основании комплексной оценки территории с учетом имеющегося в области рекреационного потенциала и уникальных природных комплексов.</w:t>
      </w:r>
    </w:p>
    <w:p w:rsidR="007E0A13" w:rsidRDefault="007E0A13" w:rsidP="00951F6A">
      <w:pPr>
        <w:tabs>
          <w:tab w:val="left" w:pos="1122"/>
        </w:tabs>
        <w:ind w:firstLine="709"/>
        <w:jc w:val="both"/>
        <w:rPr>
          <w:sz w:val="28"/>
          <w:szCs w:val="28"/>
        </w:rPr>
      </w:pPr>
    </w:p>
    <w:p w:rsidR="007E0A13" w:rsidRPr="00951F6A" w:rsidRDefault="007E0A13" w:rsidP="00951F6A">
      <w:pPr>
        <w:tabs>
          <w:tab w:val="left" w:pos="1122"/>
        </w:tabs>
        <w:ind w:firstLine="709"/>
        <w:jc w:val="both"/>
        <w:rPr>
          <w:sz w:val="28"/>
          <w:szCs w:val="28"/>
          <w:u w:val="single"/>
        </w:rPr>
      </w:pPr>
      <w:r>
        <w:rPr>
          <w:sz w:val="28"/>
          <w:szCs w:val="28"/>
          <w:u w:val="single"/>
        </w:rPr>
        <w:t>5</w:t>
      </w:r>
      <w:r w:rsidRPr="00951F6A">
        <w:rPr>
          <w:sz w:val="28"/>
          <w:szCs w:val="28"/>
          <w:u w:val="single"/>
        </w:rPr>
        <w:t xml:space="preserve">. Зоны специального назначения. </w:t>
      </w:r>
    </w:p>
    <w:p w:rsidR="007E0A13" w:rsidRDefault="007E0A13" w:rsidP="00951F6A">
      <w:pPr>
        <w:tabs>
          <w:tab w:val="left" w:pos="1122"/>
        </w:tabs>
        <w:ind w:firstLine="709"/>
        <w:jc w:val="both"/>
        <w:rPr>
          <w:sz w:val="28"/>
          <w:szCs w:val="28"/>
        </w:rPr>
      </w:pPr>
    </w:p>
    <w:p w:rsidR="007E0A13" w:rsidRPr="00A10A2B" w:rsidRDefault="007E0A13" w:rsidP="00951F6A">
      <w:pPr>
        <w:tabs>
          <w:tab w:val="left" w:pos="1122"/>
        </w:tabs>
        <w:ind w:firstLine="709"/>
        <w:jc w:val="both"/>
        <w:rPr>
          <w:sz w:val="28"/>
          <w:szCs w:val="28"/>
        </w:rPr>
      </w:pPr>
      <w:r w:rsidRPr="00A10A2B">
        <w:rPr>
          <w:sz w:val="28"/>
          <w:szCs w:val="28"/>
        </w:rPr>
        <w:t>Режимы использования и функционирования данных территорий определяются отдельными проектами.</w:t>
      </w:r>
    </w:p>
    <w:p w:rsidR="007E0A13" w:rsidRPr="00477C5D" w:rsidRDefault="007E0A13" w:rsidP="00F54170">
      <w:pPr>
        <w:spacing w:before="60" w:line="276" w:lineRule="auto"/>
        <w:ind w:right="37" w:firstLine="567"/>
        <w:jc w:val="both"/>
        <w:sectPr w:rsidR="007E0A13" w:rsidRPr="00477C5D" w:rsidSect="00E807AC">
          <w:footerReference w:type="even" r:id="rId8"/>
          <w:footerReference w:type="default" r:id="rId9"/>
          <w:pgSz w:w="11906" w:h="16838"/>
          <w:pgMar w:top="851" w:right="851" w:bottom="851" w:left="1418" w:header="709" w:footer="709" w:gutter="0"/>
          <w:cols w:space="708"/>
          <w:titlePg/>
          <w:docGrid w:linePitch="360"/>
        </w:sectPr>
      </w:pPr>
    </w:p>
    <w:p w:rsidR="007E0A13" w:rsidRPr="00951F6A" w:rsidRDefault="007E0A13" w:rsidP="00951F6A">
      <w:pPr>
        <w:ind w:right="37"/>
        <w:jc w:val="center"/>
        <w:rPr>
          <w:b/>
          <w:sz w:val="32"/>
          <w:szCs w:val="32"/>
        </w:rPr>
      </w:pPr>
      <w:r w:rsidRPr="00951F6A">
        <w:rPr>
          <w:b/>
          <w:sz w:val="32"/>
          <w:szCs w:val="32"/>
        </w:rPr>
        <w:lastRenderedPageBreak/>
        <w:t>3. Гипотеза экономического и социального развития городского поселения</w:t>
      </w:r>
    </w:p>
    <w:p w:rsidR="007E0A13" w:rsidRPr="00B633F1" w:rsidRDefault="007E0A13" w:rsidP="00951F6A">
      <w:pPr>
        <w:ind w:right="37" w:firstLine="709"/>
        <w:jc w:val="center"/>
        <w:rPr>
          <w:b/>
          <w:sz w:val="28"/>
          <w:szCs w:val="28"/>
        </w:rPr>
      </w:pPr>
    </w:p>
    <w:p w:rsidR="007E0A13" w:rsidRPr="00305936" w:rsidRDefault="007E0A13" w:rsidP="00951F6A">
      <w:pPr>
        <w:ind w:right="37" w:firstLine="709"/>
        <w:jc w:val="both"/>
        <w:rPr>
          <w:sz w:val="28"/>
          <w:szCs w:val="28"/>
        </w:rPr>
      </w:pPr>
      <w:r w:rsidRPr="00305936">
        <w:rPr>
          <w:sz w:val="28"/>
          <w:szCs w:val="28"/>
        </w:rPr>
        <w:t xml:space="preserve">Настоящая гипотеза излагает принципиальное видение отражения социально-экономического развития </w:t>
      </w:r>
      <w:r>
        <w:rPr>
          <w:sz w:val="28"/>
          <w:szCs w:val="28"/>
        </w:rPr>
        <w:t>Варламовского сельсовета</w:t>
      </w:r>
      <w:r w:rsidRPr="00305936">
        <w:rPr>
          <w:sz w:val="28"/>
          <w:szCs w:val="28"/>
        </w:rPr>
        <w:t xml:space="preserve"> на долгосрочную перспективу и направлена, прежде всего, на повышение качества жизни населения.</w:t>
      </w:r>
    </w:p>
    <w:p w:rsidR="007E0A13" w:rsidRPr="00305936" w:rsidRDefault="007E0A13" w:rsidP="00951F6A">
      <w:pPr>
        <w:ind w:right="37" w:firstLine="709"/>
        <w:jc w:val="both"/>
        <w:rPr>
          <w:sz w:val="28"/>
          <w:szCs w:val="28"/>
        </w:rPr>
      </w:pPr>
      <w:r w:rsidRPr="00305936">
        <w:rPr>
          <w:sz w:val="28"/>
          <w:szCs w:val="28"/>
        </w:rPr>
        <w:t xml:space="preserve">Для решения этой задачи необходимо формирование макроэкономической политики устойчивого экономического роста </w:t>
      </w:r>
      <w:r>
        <w:rPr>
          <w:sz w:val="28"/>
          <w:szCs w:val="28"/>
        </w:rPr>
        <w:t>сельского поселения</w:t>
      </w:r>
      <w:r w:rsidRPr="00305936">
        <w:rPr>
          <w:sz w:val="28"/>
          <w:szCs w:val="28"/>
        </w:rPr>
        <w:t>, как гармоничного взаимодействия хозяйствующих субъектов поселения с интересами населения.</w:t>
      </w:r>
    </w:p>
    <w:p w:rsidR="007E0A13" w:rsidRPr="00305936" w:rsidRDefault="007E0A13" w:rsidP="00951F6A">
      <w:pPr>
        <w:ind w:right="37" w:firstLine="709"/>
        <w:jc w:val="both"/>
        <w:rPr>
          <w:sz w:val="28"/>
          <w:szCs w:val="28"/>
        </w:rPr>
      </w:pPr>
      <w:r w:rsidRPr="00305936">
        <w:rPr>
          <w:sz w:val="28"/>
          <w:szCs w:val="28"/>
        </w:rPr>
        <w:t xml:space="preserve">В перспективе </w:t>
      </w:r>
      <w:r>
        <w:rPr>
          <w:sz w:val="28"/>
          <w:szCs w:val="28"/>
        </w:rPr>
        <w:t>Варламовское сельское</w:t>
      </w:r>
      <w:r w:rsidRPr="00305936">
        <w:rPr>
          <w:sz w:val="28"/>
          <w:szCs w:val="28"/>
        </w:rPr>
        <w:t xml:space="preserve"> поселение, в первую очередь, должно развиваться, как территория для удобной, безопасной и комфортной жизни людей.</w:t>
      </w:r>
    </w:p>
    <w:p w:rsidR="007E0A13" w:rsidRDefault="007E0A13" w:rsidP="00951F6A">
      <w:pPr>
        <w:widowControl w:val="0"/>
        <w:tabs>
          <w:tab w:val="num" w:pos="0"/>
        </w:tabs>
        <w:autoSpaceDE w:val="0"/>
        <w:autoSpaceDN w:val="0"/>
        <w:adjustRightInd w:val="0"/>
        <w:ind w:firstLine="709"/>
        <w:jc w:val="center"/>
        <w:rPr>
          <w:b/>
          <w:sz w:val="28"/>
          <w:szCs w:val="28"/>
        </w:rPr>
      </w:pPr>
    </w:p>
    <w:p w:rsidR="007E0A13" w:rsidRDefault="007E0A13" w:rsidP="00951F6A">
      <w:pPr>
        <w:widowControl w:val="0"/>
        <w:tabs>
          <w:tab w:val="num" w:pos="0"/>
        </w:tabs>
        <w:autoSpaceDE w:val="0"/>
        <w:autoSpaceDN w:val="0"/>
        <w:adjustRightInd w:val="0"/>
        <w:ind w:firstLine="709"/>
        <w:jc w:val="center"/>
        <w:rPr>
          <w:b/>
          <w:sz w:val="28"/>
          <w:szCs w:val="28"/>
        </w:rPr>
      </w:pPr>
      <w:r>
        <w:rPr>
          <w:b/>
          <w:sz w:val="28"/>
          <w:szCs w:val="28"/>
        </w:rPr>
        <w:t xml:space="preserve">3.1. </w:t>
      </w:r>
      <w:r w:rsidRPr="00305936">
        <w:rPr>
          <w:b/>
          <w:sz w:val="28"/>
          <w:szCs w:val="28"/>
        </w:rPr>
        <w:t>Развитие новых отрасле</w:t>
      </w:r>
      <w:r>
        <w:rPr>
          <w:b/>
          <w:sz w:val="28"/>
          <w:szCs w:val="28"/>
        </w:rPr>
        <w:t>й и производств – «точек роста»</w:t>
      </w:r>
    </w:p>
    <w:p w:rsidR="007E0A13" w:rsidRDefault="007E0A13" w:rsidP="00951F6A">
      <w:pPr>
        <w:widowControl w:val="0"/>
        <w:tabs>
          <w:tab w:val="num" w:pos="0"/>
        </w:tabs>
        <w:autoSpaceDE w:val="0"/>
        <w:autoSpaceDN w:val="0"/>
        <w:adjustRightInd w:val="0"/>
        <w:ind w:firstLine="709"/>
        <w:jc w:val="center"/>
        <w:rPr>
          <w:b/>
          <w:sz w:val="28"/>
          <w:szCs w:val="28"/>
        </w:rPr>
      </w:pPr>
    </w:p>
    <w:p w:rsidR="007E0A13" w:rsidRDefault="007E0A13" w:rsidP="00951F6A">
      <w:pPr>
        <w:ind w:firstLine="709"/>
        <w:jc w:val="both"/>
        <w:rPr>
          <w:sz w:val="28"/>
          <w:szCs w:val="28"/>
        </w:rPr>
      </w:pPr>
      <w:r w:rsidRPr="002F2AAB">
        <w:rPr>
          <w:sz w:val="28"/>
          <w:szCs w:val="28"/>
        </w:rPr>
        <w:t xml:space="preserve">      Для решения поставленных </w:t>
      </w:r>
      <w:r>
        <w:rPr>
          <w:sz w:val="28"/>
          <w:szCs w:val="28"/>
        </w:rPr>
        <w:t xml:space="preserve">программных </w:t>
      </w:r>
      <w:r w:rsidRPr="002F2AAB">
        <w:rPr>
          <w:sz w:val="28"/>
          <w:szCs w:val="28"/>
        </w:rPr>
        <w:t xml:space="preserve">задач на территории </w:t>
      </w:r>
      <w:r>
        <w:rPr>
          <w:sz w:val="28"/>
          <w:szCs w:val="28"/>
        </w:rPr>
        <w:t>района и сельсовета</w:t>
      </w:r>
      <w:r w:rsidRPr="002F2AAB">
        <w:rPr>
          <w:sz w:val="28"/>
          <w:szCs w:val="28"/>
        </w:rPr>
        <w:t xml:space="preserve"> реализуются следующие программы</w:t>
      </w:r>
      <w:r>
        <w:rPr>
          <w:sz w:val="28"/>
          <w:szCs w:val="28"/>
        </w:rPr>
        <w:t xml:space="preserve"> – точки экономического роста</w:t>
      </w:r>
      <w:r w:rsidRPr="002F2AAB">
        <w:rPr>
          <w:sz w:val="28"/>
          <w:szCs w:val="28"/>
        </w:rPr>
        <w:t>:</w:t>
      </w:r>
    </w:p>
    <w:p w:rsidR="007E0A13" w:rsidRDefault="007E0A13" w:rsidP="00951F6A">
      <w:pPr>
        <w:ind w:firstLine="709"/>
        <w:jc w:val="both"/>
        <w:rPr>
          <w:sz w:val="28"/>
          <w:szCs w:val="28"/>
        </w:rPr>
      </w:pPr>
    </w:p>
    <w:p w:rsidR="007E0A13" w:rsidRPr="002C5CC1" w:rsidRDefault="007E0A13" w:rsidP="002C5CC1">
      <w:pPr>
        <w:ind w:firstLine="709"/>
        <w:jc w:val="right"/>
        <w:rPr>
          <w:i/>
        </w:rPr>
      </w:pPr>
      <w:r w:rsidRPr="002C5CC1">
        <w:rPr>
          <w:i/>
        </w:rPr>
        <w:t>Таблица 3.1-1</w:t>
      </w:r>
    </w:p>
    <w:p w:rsidR="007E0A13" w:rsidRPr="002F2AAB" w:rsidRDefault="007E0A13" w:rsidP="00951F6A">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69"/>
        <w:gridCol w:w="6201"/>
      </w:tblGrid>
      <w:tr w:rsidR="007E0A13" w:rsidRPr="002C5CC1" w:rsidTr="00154154">
        <w:trPr>
          <w:trHeight w:val="465"/>
        </w:trPr>
        <w:tc>
          <w:tcPr>
            <w:tcW w:w="1760" w:type="pct"/>
          </w:tcPr>
          <w:p w:rsidR="007E0A13" w:rsidRPr="002C5CC1" w:rsidRDefault="007E0A13" w:rsidP="00920F49">
            <w:pPr>
              <w:jc w:val="center"/>
              <w:rPr>
                <w:b/>
              </w:rPr>
            </w:pPr>
            <w:r w:rsidRPr="002C5CC1">
              <w:rPr>
                <w:b/>
              </w:rPr>
              <w:t>Наименование целевой программы</w:t>
            </w:r>
          </w:p>
        </w:tc>
        <w:tc>
          <w:tcPr>
            <w:tcW w:w="3240" w:type="pct"/>
          </w:tcPr>
          <w:p w:rsidR="007E0A13" w:rsidRPr="002C5CC1" w:rsidRDefault="007E0A13" w:rsidP="00920F49">
            <w:pPr>
              <w:jc w:val="center"/>
              <w:rPr>
                <w:b/>
              </w:rPr>
            </w:pPr>
            <w:r w:rsidRPr="002C5CC1">
              <w:rPr>
                <w:b/>
              </w:rPr>
              <w:t>Цель программы</w:t>
            </w:r>
          </w:p>
          <w:p w:rsidR="007E0A13" w:rsidRPr="002C5CC1" w:rsidRDefault="007E0A13" w:rsidP="00920F49">
            <w:pPr>
              <w:jc w:val="center"/>
              <w:rPr>
                <w:b/>
              </w:rPr>
            </w:pPr>
          </w:p>
        </w:tc>
      </w:tr>
      <w:tr w:rsidR="007E0A13" w:rsidRPr="002C5CC1" w:rsidTr="00154154">
        <w:trPr>
          <w:trHeight w:val="465"/>
        </w:trPr>
        <w:tc>
          <w:tcPr>
            <w:tcW w:w="1760" w:type="pct"/>
            <w:vAlign w:val="center"/>
          </w:tcPr>
          <w:p w:rsidR="007E0A13" w:rsidRPr="00154154" w:rsidRDefault="007E0A13" w:rsidP="00154154">
            <w:pPr>
              <w:pStyle w:val="13"/>
              <w:spacing w:line="228" w:lineRule="auto"/>
              <w:jc w:val="left"/>
              <w:rPr>
                <w:i w:val="0"/>
                <w:sz w:val="24"/>
                <w:szCs w:val="24"/>
              </w:rPr>
            </w:pPr>
            <w:r w:rsidRPr="00154154">
              <w:rPr>
                <w:i w:val="0"/>
                <w:sz w:val="24"/>
                <w:szCs w:val="24"/>
              </w:rPr>
              <w:t xml:space="preserve">Комплексная программа </w:t>
            </w:r>
          </w:p>
          <w:p w:rsidR="007E0A13" w:rsidRPr="00154154" w:rsidRDefault="007E0A13" w:rsidP="00154154">
            <w:pPr>
              <w:pStyle w:val="13"/>
              <w:spacing w:line="228" w:lineRule="auto"/>
              <w:jc w:val="left"/>
              <w:rPr>
                <w:i w:val="0"/>
                <w:sz w:val="24"/>
                <w:szCs w:val="24"/>
              </w:rPr>
            </w:pPr>
            <w:r w:rsidRPr="00154154">
              <w:rPr>
                <w:i w:val="0"/>
                <w:sz w:val="24"/>
                <w:szCs w:val="24"/>
              </w:rPr>
              <w:t xml:space="preserve">социально-экономического развития муниципального образования </w:t>
            </w:r>
            <w:r>
              <w:rPr>
                <w:i w:val="0"/>
                <w:sz w:val="24"/>
                <w:szCs w:val="24"/>
              </w:rPr>
              <w:t>Варламовского</w:t>
            </w:r>
            <w:r w:rsidRPr="00154154">
              <w:rPr>
                <w:i w:val="0"/>
                <w:sz w:val="24"/>
                <w:szCs w:val="24"/>
              </w:rPr>
              <w:t xml:space="preserve"> сельсовета на  2011 -2025</w:t>
            </w:r>
            <w:r>
              <w:rPr>
                <w:i w:val="0"/>
                <w:sz w:val="24"/>
                <w:szCs w:val="24"/>
              </w:rPr>
              <w:t xml:space="preserve"> </w:t>
            </w:r>
            <w:r w:rsidRPr="00154154">
              <w:rPr>
                <w:i w:val="0"/>
                <w:sz w:val="24"/>
                <w:szCs w:val="24"/>
              </w:rPr>
              <w:t xml:space="preserve">годы. </w:t>
            </w:r>
          </w:p>
          <w:p w:rsidR="007E0A13" w:rsidRPr="002C5CC1" w:rsidRDefault="007E0A13" w:rsidP="00154154"/>
        </w:tc>
        <w:tc>
          <w:tcPr>
            <w:tcW w:w="3240" w:type="pct"/>
          </w:tcPr>
          <w:p w:rsidR="007E0A13" w:rsidRPr="00B9510D" w:rsidRDefault="007E0A13" w:rsidP="00B9510D">
            <w:pPr>
              <w:spacing w:line="228" w:lineRule="auto"/>
            </w:pPr>
            <w:r w:rsidRPr="00B9510D">
              <w:t>Главная цель:</w:t>
            </w:r>
          </w:p>
          <w:p w:rsidR="007E0A13" w:rsidRPr="00B9510D" w:rsidRDefault="007E0A13" w:rsidP="00B9510D">
            <w:pPr>
              <w:spacing w:line="228" w:lineRule="auto"/>
            </w:pPr>
            <w:r w:rsidRPr="00B9510D">
              <w:t xml:space="preserve"> -Обеспечение роста благосостояния и качества жизни населения</w:t>
            </w:r>
          </w:p>
          <w:p w:rsidR="007E0A13" w:rsidRPr="00B9510D" w:rsidRDefault="007E0A13" w:rsidP="00B9510D">
            <w:pPr>
              <w:spacing w:line="228" w:lineRule="auto"/>
            </w:pPr>
            <w:r w:rsidRPr="00B9510D">
              <w:t>- Создание условий для роста экономики за счет эффективного использования природного и производственного потенциала территории.</w:t>
            </w:r>
          </w:p>
          <w:p w:rsidR="007E0A13" w:rsidRPr="00B9510D" w:rsidRDefault="007E0A13" w:rsidP="00B9510D">
            <w:pPr>
              <w:spacing w:line="228" w:lineRule="auto"/>
            </w:pPr>
          </w:p>
          <w:p w:rsidR="007E0A13" w:rsidRPr="00B9510D" w:rsidRDefault="007E0A13" w:rsidP="00B9510D">
            <w:pPr>
              <w:spacing w:line="228" w:lineRule="auto"/>
            </w:pPr>
            <w:r w:rsidRPr="00B9510D">
              <w:t>Цели программы:</w:t>
            </w:r>
          </w:p>
          <w:p w:rsidR="007E0A13" w:rsidRPr="00B9510D" w:rsidRDefault="007E0A13" w:rsidP="00B9510D">
            <w:pPr>
              <w:numPr>
                <w:ilvl w:val="0"/>
                <w:numId w:val="46"/>
              </w:numPr>
              <w:tabs>
                <w:tab w:val="left" w:pos="317"/>
              </w:tabs>
              <w:autoSpaceDE w:val="0"/>
              <w:autoSpaceDN w:val="0"/>
              <w:spacing w:line="228" w:lineRule="auto"/>
              <w:ind w:left="0" w:firstLine="34"/>
            </w:pPr>
            <w:r w:rsidRPr="00B9510D">
              <w:t>Обеспечение роста доходов населения</w:t>
            </w:r>
          </w:p>
          <w:p w:rsidR="007E0A13" w:rsidRPr="00B9510D" w:rsidRDefault="007E0A13" w:rsidP="00B9510D">
            <w:pPr>
              <w:numPr>
                <w:ilvl w:val="0"/>
                <w:numId w:val="46"/>
              </w:numPr>
              <w:tabs>
                <w:tab w:val="left" w:pos="317"/>
              </w:tabs>
              <w:autoSpaceDE w:val="0"/>
              <w:autoSpaceDN w:val="0"/>
              <w:spacing w:line="228" w:lineRule="auto"/>
              <w:ind w:left="0" w:firstLine="34"/>
            </w:pPr>
            <w:r w:rsidRPr="00B9510D">
              <w:t>Создание условий для развития ЛПХ.</w:t>
            </w:r>
          </w:p>
          <w:p w:rsidR="007E0A13" w:rsidRPr="00B9510D" w:rsidRDefault="007E0A13" w:rsidP="00B9510D">
            <w:pPr>
              <w:numPr>
                <w:ilvl w:val="0"/>
                <w:numId w:val="46"/>
              </w:numPr>
              <w:tabs>
                <w:tab w:val="left" w:pos="317"/>
              </w:tabs>
              <w:autoSpaceDE w:val="0"/>
              <w:autoSpaceDN w:val="0"/>
              <w:spacing w:line="228" w:lineRule="auto"/>
              <w:ind w:left="0" w:firstLine="34"/>
            </w:pPr>
            <w:r w:rsidRPr="00B9510D">
              <w:t>Создание условий для общественной инфраструктуры.</w:t>
            </w:r>
          </w:p>
          <w:p w:rsidR="007E0A13" w:rsidRPr="00B9510D" w:rsidRDefault="007E0A13" w:rsidP="00B9510D">
            <w:pPr>
              <w:numPr>
                <w:ilvl w:val="0"/>
                <w:numId w:val="46"/>
              </w:numPr>
              <w:tabs>
                <w:tab w:val="left" w:pos="317"/>
              </w:tabs>
              <w:autoSpaceDE w:val="0"/>
              <w:autoSpaceDN w:val="0"/>
              <w:spacing w:line="228" w:lineRule="auto"/>
              <w:ind w:left="0" w:firstLine="34"/>
            </w:pPr>
            <w:r w:rsidRPr="00B9510D">
              <w:t>Обеспечение безопасности жизнедеятельности граждан.</w:t>
            </w:r>
          </w:p>
          <w:p w:rsidR="007E0A13" w:rsidRPr="002C5CC1" w:rsidRDefault="007E0A13" w:rsidP="00B9510D">
            <w:r w:rsidRPr="00B9510D">
              <w:t>Создание условий по увеличению налогового потенциала и росту собственных доходов местного бюджета.</w:t>
            </w:r>
          </w:p>
        </w:tc>
      </w:tr>
    </w:tbl>
    <w:p w:rsidR="007E0A13" w:rsidRDefault="007E0A13" w:rsidP="00AC78F2">
      <w:pPr>
        <w:widowControl w:val="0"/>
        <w:tabs>
          <w:tab w:val="num" w:pos="0"/>
        </w:tabs>
        <w:autoSpaceDE w:val="0"/>
        <w:autoSpaceDN w:val="0"/>
        <w:adjustRightInd w:val="0"/>
        <w:spacing w:before="60"/>
        <w:rPr>
          <w:sz w:val="28"/>
          <w:szCs w:val="28"/>
        </w:rPr>
      </w:pPr>
    </w:p>
    <w:p w:rsidR="007E0A13" w:rsidRPr="00305936" w:rsidRDefault="007E0A13" w:rsidP="009F0CA5">
      <w:pPr>
        <w:widowControl w:val="0"/>
        <w:tabs>
          <w:tab w:val="num" w:pos="0"/>
        </w:tabs>
        <w:autoSpaceDE w:val="0"/>
        <w:autoSpaceDN w:val="0"/>
        <w:adjustRightInd w:val="0"/>
        <w:spacing w:before="60"/>
        <w:ind w:firstLine="567"/>
        <w:jc w:val="both"/>
        <w:rPr>
          <w:sz w:val="28"/>
          <w:szCs w:val="28"/>
        </w:rPr>
      </w:pPr>
      <w:r w:rsidRPr="00305936">
        <w:rPr>
          <w:sz w:val="28"/>
          <w:szCs w:val="28"/>
        </w:rPr>
        <w:t xml:space="preserve">Перспективными «точками роста» в </w:t>
      </w:r>
      <w:r>
        <w:rPr>
          <w:sz w:val="28"/>
          <w:szCs w:val="28"/>
        </w:rPr>
        <w:t>поселении</w:t>
      </w:r>
      <w:r w:rsidRPr="00305936">
        <w:rPr>
          <w:sz w:val="28"/>
          <w:szCs w:val="28"/>
        </w:rPr>
        <w:t xml:space="preserve"> являются:</w:t>
      </w:r>
    </w:p>
    <w:p w:rsidR="007E0A13" w:rsidRPr="00305936" w:rsidRDefault="007E0A13" w:rsidP="009F0CA5">
      <w:pPr>
        <w:widowControl w:val="0"/>
        <w:numPr>
          <w:ilvl w:val="0"/>
          <w:numId w:val="14"/>
        </w:numPr>
        <w:autoSpaceDE w:val="0"/>
        <w:autoSpaceDN w:val="0"/>
        <w:adjustRightInd w:val="0"/>
        <w:spacing w:before="60"/>
        <w:ind w:left="0" w:firstLine="567"/>
        <w:jc w:val="both"/>
        <w:rPr>
          <w:sz w:val="28"/>
          <w:szCs w:val="28"/>
        </w:rPr>
      </w:pPr>
      <w:r>
        <w:rPr>
          <w:sz w:val="28"/>
          <w:szCs w:val="28"/>
        </w:rPr>
        <w:t>р</w:t>
      </w:r>
      <w:r w:rsidRPr="0008600C">
        <w:rPr>
          <w:sz w:val="28"/>
          <w:szCs w:val="28"/>
        </w:rPr>
        <w:t>азвитие агропромышленного комплекса, рост производства</w:t>
      </w:r>
      <w:r>
        <w:rPr>
          <w:sz w:val="28"/>
          <w:szCs w:val="28"/>
        </w:rPr>
        <w:t xml:space="preserve"> сельскохозяйственной продукции</w:t>
      </w:r>
      <w:r w:rsidRPr="00305936">
        <w:rPr>
          <w:sz w:val="28"/>
          <w:szCs w:val="28"/>
        </w:rPr>
        <w:t>;</w:t>
      </w:r>
    </w:p>
    <w:p w:rsidR="007E0A13" w:rsidRDefault="007E0A13" w:rsidP="009F0CA5">
      <w:pPr>
        <w:widowControl w:val="0"/>
        <w:numPr>
          <w:ilvl w:val="0"/>
          <w:numId w:val="15"/>
        </w:numPr>
        <w:autoSpaceDE w:val="0"/>
        <w:autoSpaceDN w:val="0"/>
        <w:adjustRightInd w:val="0"/>
        <w:spacing w:before="60"/>
        <w:ind w:left="0" w:firstLine="567"/>
        <w:jc w:val="both"/>
        <w:rPr>
          <w:sz w:val="28"/>
          <w:szCs w:val="28"/>
        </w:rPr>
      </w:pPr>
      <w:r>
        <w:rPr>
          <w:sz w:val="28"/>
          <w:szCs w:val="28"/>
        </w:rPr>
        <w:t>р</w:t>
      </w:r>
      <w:r w:rsidRPr="0008600C">
        <w:rPr>
          <w:sz w:val="28"/>
          <w:szCs w:val="28"/>
        </w:rPr>
        <w:t>азвитие</w:t>
      </w:r>
      <w:r>
        <w:rPr>
          <w:sz w:val="28"/>
          <w:szCs w:val="28"/>
        </w:rPr>
        <w:t xml:space="preserve"> жилищно-коммунального, дорожного хозяйства</w:t>
      </w:r>
      <w:r w:rsidRPr="0008600C">
        <w:rPr>
          <w:sz w:val="28"/>
          <w:szCs w:val="28"/>
        </w:rPr>
        <w:t>, благоустройство территории</w:t>
      </w:r>
      <w:r>
        <w:rPr>
          <w:sz w:val="28"/>
          <w:szCs w:val="28"/>
        </w:rPr>
        <w:t>;</w:t>
      </w:r>
      <w:r w:rsidRPr="00305936">
        <w:rPr>
          <w:sz w:val="28"/>
          <w:szCs w:val="28"/>
        </w:rPr>
        <w:t xml:space="preserve"> </w:t>
      </w:r>
    </w:p>
    <w:p w:rsidR="007E0A13" w:rsidRDefault="007E0A13" w:rsidP="009F0CA5">
      <w:pPr>
        <w:widowControl w:val="0"/>
        <w:numPr>
          <w:ilvl w:val="0"/>
          <w:numId w:val="15"/>
        </w:numPr>
        <w:autoSpaceDE w:val="0"/>
        <w:autoSpaceDN w:val="0"/>
        <w:adjustRightInd w:val="0"/>
        <w:spacing w:before="60"/>
        <w:ind w:left="0" w:firstLine="567"/>
        <w:jc w:val="both"/>
        <w:rPr>
          <w:sz w:val="28"/>
          <w:szCs w:val="28"/>
        </w:rPr>
      </w:pPr>
      <w:r>
        <w:rPr>
          <w:sz w:val="28"/>
          <w:szCs w:val="28"/>
        </w:rPr>
        <w:t>обеспечение безопасности</w:t>
      </w:r>
      <w:r w:rsidRPr="0008600C">
        <w:rPr>
          <w:sz w:val="28"/>
          <w:szCs w:val="28"/>
        </w:rPr>
        <w:t xml:space="preserve"> жизнедеятельности</w:t>
      </w:r>
      <w:r w:rsidRPr="00305936">
        <w:rPr>
          <w:sz w:val="28"/>
          <w:szCs w:val="28"/>
        </w:rPr>
        <w:t>;</w:t>
      </w:r>
    </w:p>
    <w:p w:rsidR="007E0A13" w:rsidRPr="00305936" w:rsidRDefault="007E0A13" w:rsidP="009F0CA5">
      <w:pPr>
        <w:widowControl w:val="0"/>
        <w:numPr>
          <w:ilvl w:val="0"/>
          <w:numId w:val="15"/>
        </w:numPr>
        <w:autoSpaceDE w:val="0"/>
        <w:autoSpaceDN w:val="0"/>
        <w:adjustRightInd w:val="0"/>
        <w:spacing w:before="60"/>
        <w:ind w:left="0" w:firstLine="567"/>
        <w:jc w:val="both"/>
        <w:rPr>
          <w:sz w:val="28"/>
          <w:szCs w:val="28"/>
        </w:rPr>
      </w:pPr>
      <w:r>
        <w:rPr>
          <w:sz w:val="28"/>
          <w:szCs w:val="28"/>
        </w:rPr>
        <w:t>материально-техническое оснащение социальных объектов.</w:t>
      </w:r>
    </w:p>
    <w:p w:rsidR="007E0A13" w:rsidRPr="00887546" w:rsidRDefault="007E0A13" w:rsidP="000307E6">
      <w:pPr>
        <w:pStyle w:val="12"/>
        <w:spacing w:before="60" w:after="0"/>
        <w:ind w:firstLine="709"/>
        <w:jc w:val="both"/>
        <w:rPr>
          <w:sz w:val="28"/>
          <w:szCs w:val="28"/>
        </w:rPr>
      </w:pPr>
      <w:r w:rsidRPr="00887546">
        <w:rPr>
          <w:sz w:val="28"/>
          <w:szCs w:val="28"/>
        </w:rPr>
        <w:lastRenderedPageBreak/>
        <w:t>Проектом предусмотрена важная возможность сохранять и развивать потенциал, который был создан ещё до начала 1990-х годов. Подъём экономики России, связанный с высокими мировыми ценами на сырьё, неизбежно приведет к возрождению и развитию</w:t>
      </w:r>
      <w:r>
        <w:rPr>
          <w:sz w:val="28"/>
          <w:szCs w:val="28"/>
        </w:rPr>
        <w:t xml:space="preserve"> экономики</w:t>
      </w:r>
      <w:r w:rsidRPr="00887546">
        <w:rPr>
          <w:sz w:val="28"/>
          <w:szCs w:val="28"/>
        </w:rPr>
        <w:t xml:space="preserve"> уже в ближайшее годы. Важно понять эти тенденции, найти востребованные сегменты рынка и подготовиться к росту спроса на промышленную продукцию.</w:t>
      </w:r>
    </w:p>
    <w:p w:rsidR="007E0A13" w:rsidRDefault="007E0A13" w:rsidP="000307E6">
      <w:pPr>
        <w:pStyle w:val="12"/>
        <w:spacing w:before="60" w:after="0"/>
        <w:ind w:firstLine="709"/>
        <w:jc w:val="both"/>
        <w:rPr>
          <w:b/>
          <w:sz w:val="28"/>
          <w:szCs w:val="28"/>
        </w:rPr>
      </w:pPr>
    </w:p>
    <w:p w:rsidR="007E0A13" w:rsidRPr="009F0CA5" w:rsidRDefault="007E0A13" w:rsidP="000307E6">
      <w:pPr>
        <w:pStyle w:val="12"/>
        <w:spacing w:before="60" w:after="0"/>
        <w:ind w:firstLine="709"/>
        <w:jc w:val="both"/>
        <w:rPr>
          <w:b/>
          <w:sz w:val="28"/>
          <w:szCs w:val="28"/>
        </w:rPr>
      </w:pPr>
      <w:r w:rsidRPr="009F0CA5">
        <w:rPr>
          <w:b/>
          <w:sz w:val="28"/>
          <w:szCs w:val="28"/>
        </w:rPr>
        <w:t xml:space="preserve">На территории </w:t>
      </w:r>
      <w:r>
        <w:rPr>
          <w:b/>
          <w:sz w:val="28"/>
          <w:szCs w:val="28"/>
        </w:rPr>
        <w:t>Варламовского</w:t>
      </w:r>
      <w:r w:rsidRPr="009F0CA5">
        <w:rPr>
          <w:b/>
          <w:sz w:val="28"/>
          <w:szCs w:val="28"/>
        </w:rPr>
        <w:t xml:space="preserve"> сельского поселения возможно размещение предприятия по переработке сельскохозяйственной продукции и крестьянско-фермерского хозяйства</w:t>
      </w:r>
      <w:r>
        <w:rPr>
          <w:b/>
          <w:sz w:val="28"/>
          <w:szCs w:val="28"/>
        </w:rPr>
        <w:t>.</w:t>
      </w:r>
    </w:p>
    <w:p w:rsidR="007E0A13" w:rsidRPr="00887546" w:rsidRDefault="007E0A13" w:rsidP="000307E6">
      <w:pPr>
        <w:spacing w:before="60"/>
        <w:ind w:firstLine="709"/>
        <w:jc w:val="both"/>
        <w:rPr>
          <w:sz w:val="28"/>
          <w:szCs w:val="28"/>
        </w:rPr>
      </w:pPr>
      <w:r w:rsidRPr="00887546">
        <w:rPr>
          <w:sz w:val="28"/>
          <w:szCs w:val="28"/>
        </w:rPr>
        <w:t xml:space="preserve">Одной из основных задач территориального планирования является развитие производственной сферы, создание высоко оплачиваемых рабочих мест, повышения уровня жизни населения. </w:t>
      </w:r>
    </w:p>
    <w:p w:rsidR="007E0A13" w:rsidRDefault="007E0A13" w:rsidP="000307E6">
      <w:pPr>
        <w:spacing w:before="60"/>
        <w:ind w:firstLine="709"/>
        <w:jc w:val="both"/>
        <w:rPr>
          <w:sz w:val="28"/>
          <w:szCs w:val="28"/>
        </w:rPr>
      </w:pPr>
      <w:r w:rsidRPr="00887546">
        <w:rPr>
          <w:sz w:val="28"/>
          <w:szCs w:val="28"/>
        </w:rPr>
        <w:t xml:space="preserve">Реализация намеченных мероприятий позволит повысить </w:t>
      </w:r>
      <w:r>
        <w:rPr>
          <w:sz w:val="28"/>
          <w:szCs w:val="28"/>
        </w:rPr>
        <w:t>качество жизни населения городского поселения.</w:t>
      </w:r>
    </w:p>
    <w:p w:rsidR="007E0A13" w:rsidRPr="00887546" w:rsidRDefault="007E0A13" w:rsidP="009F0CA5">
      <w:pPr>
        <w:spacing w:before="60"/>
        <w:ind w:firstLine="567"/>
        <w:jc w:val="both"/>
        <w:rPr>
          <w:sz w:val="28"/>
          <w:szCs w:val="28"/>
        </w:rPr>
      </w:pPr>
    </w:p>
    <w:p w:rsidR="007E0A13" w:rsidRDefault="007E0A13" w:rsidP="000307E6">
      <w:pPr>
        <w:spacing w:before="60"/>
        <w:jc w:val="center"/>
        <w:rPr>
          <w:b/>
          <w:sz w:val="28"/>
          <w:szCs w:val="28"/>
        </w:rPr>
      </w:pPr>
      <w:r>
        <w:rPr>
          <w:b/>
          <w:sz w:val="28"/>
          <w:szCs w:val="28"/>
        </w:rPr>
        <w:t xml:space="preserve">3.2. </w:t>
      </w:r>
      <w:r w:rsidRPr="00AC030A">
        <w:rPr>
          <w:b/>
          <w:sz w:val="28"/>
          <w:szCs w:val="28"/>
        </w:rPr>
        <w:t>Сельское хозяйство</w:t>
      </w:r>
    </w:p>
    <w:p w:rsidR="007E0A13" w:rsidRDefault="007E0A13" w:rsidP="009F0CA5">
      <w:pPr>
        <w:spacing w:before="60"/>
        <w:ind w:firstLine="567"/>
        <w:jc w:val="center"/>
      </w:pPr>
    </w:p>
    <w:p w:rsidR="007E0A13" w:rsidRPr="000307E6" w:rsidRDefault="007E0A13" w:rsidP="000307E6">
      <w:pPr>
        <w:suppressAutoHyphens/>
        <w:ind w:firstLine="709"/>
        <w:jc w:val="both"/>
        <w:rPr>
          <w:kern w:val="1"/>
          <w:sz w:val="28"/>
          <w:szCs w:val="28"/>
          <w:lang w:eastAsia="ar-SA"/>
        </w:rPr>
      </w:pPr>
      <w:r w:rsidRPr="000307E6">
        <w:rPr>
          <w:kern w:val="1"/>
          <w:sz w:val="28"/>
          <w:szCs w:val="28"/>
          <w:lang w:eastAsia="ar-SA"/>
        </w:rPr>
        <w:t xml:space="preserve">Сельское хозяйство представлено предприятием СПК «Больщечерновский» и личными подсобными хозяйствами населения. </w:t>
      </w:r>
    </w:p>
    <w:p w:rsidR="007E0A13" w:rsidRPr="000307E6" w:rsidRDefault="007E0A13" w:rsidP="000307E6">
      <w:pPr>
        <w:suppressAutoHyphens/>
        <w:ind w:firstLine="709"/>
        <w:jc w:val="both"/>
        <w:rPr>
          <w:kern w:val="1"/>
          <w:sz w:val="28"/>
          <w:szCs w:val="28"/>
          <w:lang w:eastAsia="ar-SA"/>
        </w:rPr>
      </w:pPr>
      <w:r w:rsidRPr="000307E6">
        <w:rPr>
          <w:kern w:val="1"/>
          <w:sz w:val="28"/>
          <w:szCs w:val="28"/>
          <w:lang w:eastAsia="ar-SA"/>
        </w:rPr>
        <w:t>Динамично развивается предприятие СПК «Больщечерновский». Основными видами хозяйственной деятельности его являются растениеводство и животноводство. Площадь сельскохозяйственных угодий составляет 4336га, из них 1911га – пашни, под зерновыми культурами занято 900га, валовой сбор зерновых–549 тонн. Посевные площади под многолетними травами составляли 300га, заготовлено сена 650 тонн, выделено зернофуража 250 тонн. На предприятии имеется ферма крупного рогатого скота на 396 голов. В 2011г. производство молока составило 514 тонн, реализовано мяса – 8 тонн. В хозяйстве имеется зерносушильный комплекс, парк сельскохозяйственной техники.</w:t>
      </w:r>
    </w:p>
    <w:p w:rsidR="007E0A13" w:rsidRPr="000307E6" w:rsidRDefault="007E0A13" w:rsidP="000307E6">
      <w:pPr>
        <w:suppressAutoHyphens/>
        <w:ind w:firstLine="709"/>
        <w:jc w:val="both"/>
        <w:rPr>
          <w:kern w:val="1"/>
          <w:sz w:val="28"/>
          <w:szCs w:val="28"/>
          <w:lang w:eastAsia="ar-SA"/>
        </w:rPr>
      </w:pPr>
      <w:r w:rsidRPr="000307E6">
        <w:rPr>
          <w:kern w:val="1"/>
          <w:sz w:val="28"/>
          <w:szCs w:val="28"/>
          <w:lang w:eastAsia="ar-SA"/>
        </w:rPr>
        <w:t xml:space="preserve">В поселении имеется высокий потенциал развития сельскохозяйственного производства. Полное и рациональное использование земель способно обеспечить устойчивое развитие поселения, более полную занятость трудоспособного населения, повышение уровня и качества жизни. </w:t>
      </w:r>
    </w:p>
    <w:p w:rsidR="007E0A13" w:rsidRPr="000307E6" w:rsidRDefault="007E0A13" w:rsidP="000307E6">
      <w:pPr>
        <w:pStyle w:val="110"/>
        <w:ind w:firstLine="709"/>
        <w:jc w:val="both"/>
        <w:rPr>
          <w:szCs w:val="28"/>
        </w:rPr>
      </w:pPr>
      <w:r w:rsidRPr="000307E6">
        <w:rPr>
          <w:kern w:val="0"/>
          <w:szCs w:val="28"/>
          <w:lang w:eastAsia="ru-RU"/>
        </w:rPr>
        <w:t>Общая площадь земель, используемая предприятиями, организациями и гражданами, занимающимися производством сельскохозяйственной продукции на начало 2012 года составила 11217 га</w:t>
      </w:r>
      <w:r w:rsidRPr="000307E6">
        <w:rPr>
          <w:szCs w:val="28"/>
        </w:rPr>
        <w:t xml:space="preserve"> (таблица 3.2-1). </w:t>
      </w:r>
    </w:p>
    <w:p w:rsidR="007E0A13" w:rsidRPr="00013505" w:rsidRDefault="007E0A13" w:rsidP="00013505">
      <w:pPr>
        <w:spacing w:before="60" w:line="276" w:lineRule="auto"/>
        <w:ind w:firstLine="567"/>
        <w:jc w:val="both"/>
        <w:rPr>
          <w:color w:val="FF0000"/>
          <w:sz w:val="28"/>
          <w:szCs w:val="28"/>
        </w:rPr>
      </w:pPr>
    </w:p>
    <w:p w:rsidR="007E0A13" w:rsidRDefault="007E0A13" w:rsidP="002C5CC1">
      <w:pPr>
        <w:jc w:val="center"/>
        <w:rPr>
          <w:i/>
          <w:sz w:val="28"/>
          <w:szCs w:val="28"/>
        </w:rPr>
      </w:pPr>
    </w:p>
    <w:p w:rsidR="007E0A13" w:rsidRDefault="007E0A13" w:rsidP="002C5CC1">
      <w:pPr>
        <w:jc w:val="center"/>
        <w:rPr>
          <w:i/>
          <w:sz w:val="28"/>
          <w:szCs w:val="28"/>
        </w:rPr>
      </w:pPr>
    </w:p>
    <w:p w:rsidR="007E0A13" w:rsidRDefault="007E0A13" w:rsidP="002C5CC1">
      <w:pPr>
        <w:jc w:val="center"/>
        <w:rPr>
          <w:i/>
          <w:sz w:val="28"/>
          <w:szCs w:val="28"/>
        </w:rPr>
      </w:pPr>
    </w:p>
    <w:p w:rsidR="007E0A13" w:rsidRDefault="007E0A13" w:rsidP="002C5CC1">
      <w:pPr>
        <w:jc w:val="center"/>
        <w:rPr>
          <w:i/>
          <w:sz w:val="28"/>
          <w:szCs w:val="28"/>
        </w:rPr>
      </w:pPr>
    </w:p>
    <w:p w:rsidR="007E0A13" w:rsidRDefault="007E0A13" w:rsidP="002C5CC1">
      <w:pPr>
        <w:jc w:val="center"/>
        <w:rPr>
          <w:i/>
          <w:sz w:val="28"/>
          <w:szCs w:val="28"/>
        </w:rPr>
      </w:pPr>
    </w:p>
    <w:p w:rsidR="007E0A13" w:rsidRPr="00ED1CB4" w:rsidRDefault="007E0A13" w:rsidP="002C5CC1">
      <w:pPr>
        <w:jc w:val="center"/>
        <w:rPr>
          <w:i/>
          <w:sz w:val="28"/>
          <w:szCs w:val="28"/>
        </w:rPr>
      </w:pPr>
      <w:r w:rsidRPr="00ED1CB4">
        <w:rPr>
          <w:i/>
          <w:sz w:val="28"/>
          <w:szCs w:val="28"/>
        </w:rPr>
        <w:lastRenderedPageBreak/>
        <w:t>Перечень предприятий Варламовского муниципального образования</w:t>
      </w:r>
    </w:p>
    <w:p w:rsidR="007E0A13" w:rsidRDefault="007E0A13" w:rsidP="002C5CC1">
      <w:pPr>
        <w:jc w:val="center"/>
        <w:rPr>
          <w:sz w:val="28"/>
          <w:szCs w:val="28"/>
        </w:rPr>
      </w:pPr>
    </w:p>
    <w:p w:rsidR="007E0A13" w:rsidRPr="00ED1CB4" w:rsidRDefault="007E0A13" w:rsidP="00ED1CB4">
      <w:pPr>
        <w:jc w:val="right"/>
        <w:rPr>
          <w:i/>
        </w:rPr>
      </w:pPr>
      <w:r>
        <w:rPr>
          <w:i/>
        </w:rPr>
        <w:t>Таблица 3.2-1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8"/>
        <w:gridCol w:w="4270"/>
        <w:gridCol w:w="1460"/>
        <w:gridCol w:w="3022"/>
      </w:tblGrid>
      <w:tr w:rsidR="007E0A13" w:rsidRPr="0013216A" w:rsidTr="009265FB">
        <w:trPr>
          <w:jc w:val="center"/>
        </w:trPr>
        <w:tc>
          <w:tcPr>
            <w:tcW w:w="427" w:type="pct"/>
          </w:tcPr>
          <w:p w:rsidR="007E0A13" w:rsidRPr="0013216A" w:rsidRDefault="007E0A13" w:rsidP="00920F49">
            <w:pPr>
              <w:jc w:val="both"/>
            </w:pPr>
            <w:r w:rsidRPr="0013216A">
              <w:t>№.</w:t>
            </w:r>
          </w:p>
          <w:p w:rsidR="007E0A13" w:rsidRPr="0013216A" w:rsidRDefault="007E0A13" w:rsidP="00920F49">
            <w:pPr>
              <w:jc w:val="both"/>
            </w:pPr>
            <w:r w:rsidRPr="0013216A">
              <w:t>п.п</w:t>
            </w:r>
          </w:p>
        </w:tc>
        <w:tc>
          <w:tcPr>
            <w:tcW w:w="2231" w:type="pct"/>
          </w:tcPr>
          <w:p w:rsidR="007E0A13" w:rsidRPr="0013216A" w:rsidRDefault="007E0A13" w:rsidP="00920F49">
            <w:pPr>
              <w:jc w:val="center"/>
            </w:pPr>
            <w:r w:rsidRPr="0013216A">
              <w:t>Наименование предприятия</w:t>
            </w:r>
          </w:p>
        </w:tc>
        <w:tc>
          <w:tcPr>
            <w:tcW w:w="763" w:type="pct"/>
          </w:tcPr>
          <w:p w:rsidR="007E0A13" w:rsidRPr="0013216A" w:rsidRDefault="007E0A13" w:rsidP="00920F49">
            <w:pPr>
              <w:jc w:val="center"/>
            </w:pPr>
            <w:r w:rsidRPr="0013216A">
              <w:t>Числен</w:t>
            </w:r>
            <w:r>
              <w:t>-</w:t>
            </w:r>
            <w:r w:rsidRPr="0013216A">
              <w:t>ность работаю</w:t>
            </w:r>
            <w:r>
              <w:t>-</w:t>
            </w:r>
            <w:r w:rsidRPr="0013216A">
              <w:t>щих,</w:t>
            </w:r>
          </w:p>
          <w:p w:rsidR="007E0A13" w:rsidRPr="0013216A" w:rsidRDefault="007E0A13" w:rsidP="00920F49">
            <w:pPr>
              <w:jc w:val="center"/>
            </w:pPr>
            <w:r w:rsidRPr="0013216A">
              <w:t>чел.</w:t>
            </w:r>
          </w:p>
        </w:tc>
        <w:tc>
          <w:tcPr>
            <w:tcW w:w="1579" w:type="pct"/>
          </w:tcPr>
          <w:p w:rsidR="007E0A13" w:rsidRPr="0013216A" w:rsidRDefault="007E0A13" w:rsidP="00920F49">
            <w:pPr>
              <w:jc w:val="center"/>
            </w:pPr>
            <w:r w:rsidRPr="0013216A">
              <w:t>Отраслевая специализация</w:t>
            </w:r>
          </w:p>
          <w:p w:rsidR="007E0A13" w:rsidRPr="0013216A" w:rsidRDefault="007E0A13" w:rsidP="00920F49">
            <w:pPr>
              <w:jc w:val="center"/>
            </w:pPr>
          </w:p>
          <w:p w:rsidR="007E0A13" w:rsidRPr="0013216A" w:rsidRDefault="007E0A13" w:rsidP="00920F49">
            <w:pPr>
              <w:jc w:val="center"/>
            </w:pPr>
          </w:p>
        </w:tc>
      </w:tr>
      <w:tr w:rsidR="007E0A13" w:rsidRPr="0013216A" w:rsidTr="009265FB">
        <w:trPr>
          <w:jc w:val="center"/>
        </w:trPr>
        <w:tc>
          <w:tcPr>
            <w:tcW w:w="427" w:type="pct"/>
          </w:tcPr>
          <w:p w:rsidR="007E0A13" w:rsidRPr="0013216A" w:rsidRDefault="007E0A13" w:rsidP="00920F49">
            <w:pPr>
              <w:jc w:val="both"/>
            </w:pPr>
            <w:r>
              <w:t>1</w:t>
            </w:r>
          </w:p>
        </w:tc>
        <w:tc>
          <w:tcPr>
            <w:tcW w:w="2231" w:type="pct"/>
          </w:tcPr>
          <w:p w:rsidR="007E0A13" w:rsidRPr="0013216A" w:rsidRDefault="007E0A13" w:rsidP="00920F49">
            <w:pPr>
              <w:jc w:val="center"/>
            </w:pPr>
            <w:r>
              <w:t>2</w:t>
            </w:r>
          </w:p>
        </w:tc>
        <w:tc>
          <w:tcPr>
            <w:tcW w:w="763" w:type="pct"/>
          </w:tcPr>
          <w:p w:rsidR="007E0A13" w:rsidRPr="0013216A" w:rsidRDefault="007E0A13" w:rsidP="00920F49">
            <w:pPr>
              <w:jc w:val="center"/>
            </w:pPr>
            <w:r>
              <w:t>3</w:t>
            </w:r>
          </w:p>
        </w:tc>
        <w:tc>
          <w:tcPr>
            <w:tcW w:w="1579" w:type="pct"/>
          </w:tcPr>
          <w:p w:rsidR="007E0A13" w:rsidRPr="0013216A" w:rsidRDefault="007E0A13" w:rsidP="00920F49">
            <w:pPr>
              <w:jc w:val="center"/>
            </w:pPr>
            <w:r>
              <w:t>4</w:t>
            </w:r>
          </w:p>
        </w:tc>
      </w:tr>
      <w:tr w:rsidR="007E0A13" w:rsidRPr="00E632CE" w:rsidTr="00106A49">
        <w:trPr>
          <w:jc w:val="center"/>
        </w:trPr>
        <w:tc>
          <w:tcPr>
            <w:tcW w:w="427" w:type="pct"/>
          </w:tcPr>
          <w:p w:rsidR="007E0A13" w:rsidRPr="00217BEA" w:rsidRDefault="007E0A13" w:rsidP="00013505">
            <w:pPr>
              <w:numPr>
                <w:ilvl w:val="0"/>
                <w:numId w:val="35"/>
              </w:numPr>
              <w:jc w:val="both"/>
            </w:pPr>
          </w:p>
        </w:tc>
        <w:tc>
          <w:tcPr>
            <w:tcW w:w="2231" w:type="pct"/>
            <w:vAlign w:val="center"/>
          </w:tcPr>
          <w:p w:rsidR="007E0A13" w:rsidRPr="0013216A" w:rsidRDefault="007E0A13" w:rsidP="00106A49">
            <w:r>
              <w:t>СПК «Большечерновский»</w:t>
            </w:r>
          </w:p>
        </w:tc>
        <w:tc>
          <w:tcPr>
            <w:tcW w:w="763" w:type="pct"/>
            <w:vAlign w:val="center"/>
          </w:tcPr>
          <w:p w:rsidR="007E0A13" w:rsidRPr="0013216A" w:rsidRDefault="007E0A13" w:rsidP="005A091B">
            <w:pPr>
              <w:jc w:val="center"/>
            </w:pPr>
            <w:r>
              <w:t>50</w:t>
            </w:r>
          </w:p>
        </w:tc>
        <w:tc>
          <w:tcPr>
            <w:tcW w:w="1579" w:type="pct"/>
            <w:vAlign w:val="center"/>
          </w:tcPr>
          <w:p w:rsidR="007E0A13" w:rsidRPr="0013216A" w:rsidRDefault="007E0A13" w:rsidP="00106A49">
            <w:r>
              <w:t>Растениеводство, животноводство</w:t>
            </w:r>
          </w:p>
        </w:tc>
      </w:tr>
      <w:tr w:rsidR="007E0A13" w:rsidRPr="0013216A" w:rsidTr="009265FB">
        <w:trPr>
          <w:jc w:val="center"/>
        </w:trPr>
        <w:tc>
          <w:tcPr>
            <w:tcW w:w="427" w:type="pct"/>
          </w:tcPr>
          <w:p w:rsidR="007E0A13" w:rsidRPr="00217BEA" w:rsidRDefault="007E0A13" w:rsidP="00920F49">
            <w:pPr>
              <w:ind w:left="360"/>
              <w:jc w:val="both"/>
            </w:pPr>
          </w:p>
        </w:tc>
        <w:tc>
          <w:tcPr>
            <w:tcW w:w="2231" w:type="pct"/>
          </w:tcPr>
          <w:p w:rsidR="007E0A13" w:rsidRPr="00217BEA" w:rsidRDefault="007E0A13" w:rsidP="00920F49">
            <w:r w:rsidRPr="00217BEA">
              <w:rPr>
                <w:b/>
              </w:rPr>
              <w:t>Новое строительство</w:t>
            </w:r>
          </w:p>
        </w:tc>
        <w:tc>
          <w:tcPr>
            <w:tcW w:w="763" w:type="pct"/>
            <w:vAlign w:val="center"/>
          </w:tcPr>
          <w:p w:rsidR="007E0A13" w:rsidRPr="00217BEA" w:rsidRDefault="007E0A13" w:rsidP="00920F49">
            <w:pPr>
              <w:jc w:val="center"/>
            </w:pPr>
          </w:p>
        </w:tc>
        <w:tc>
          <w:tcPr>
            <w:tcW w:w="1579" w:type="pct"/>
          </w:tcPr>
          <w:p w:rsidR="007E0A13" w:rsidRPr="00217BEA" w:rsidRDefault="007E0A13" w:rsidP="00920F49">
            <w:pPr>
              <w:jc w:val="both"/>
            </w:pPr>
          </w:p>
        </w:tc>
      </w:tr>
      <w:tr w:rsidR="007E0A13" w:rsidRPr="0013216A" w:rsidTr="00106A49">
        <w:trPr>
          <w:jc w:val="center"/>
        </w:trPr>
        <w:tc>
          <w:tcPr>
            <w:tcW w:w="427" w:type="pct"/>
          </w:tcPr>
          <w:p w:rsidR="007E0A13" w:rsidRPr="00217BEA" w:rsidRDefault="007E0A13" w:rsidP="00013505">
            <w:pPr>
              <w:numPr>
                <w:ilvl w:val="0"/>
                <w:numId w:val="35"/>
              </w:numPr>
              <w:jc w:val="both"/>
            </w:pPr>
          </w:p>
        </w:tc>
        <w:tc>
          <w:tcPr>
            <w:tcW w:w="2231" w:type="pct"/>
            <w:vAlign w:val="center"/>
          </w:tcPr>
          <w:p w:rsidR="007E0A13" w:rsidRDefault="007E0A13" w:rsidP="00106A49">
            <w:pPr>
              <w:rPr>
                <w:b/>
              </w:rPr>
            </w:pPr>
            <w:r>
              <w:t>Предприятие по переработке сельскохозяйственной продукции</w:t>
            </w:r>
          </w:p>
        </w:tc>
        <w:tc>
          <w:tcPr>
            <w:tcW w:w="763" w:type="pct"/>
            <w:vAlign w:val="center"/>
          </w:tcPr>
          <w:p w:rsidR="007E0A13" w:rsidRDefault="007E0A13" w:rsidP="00106A49">
            <w:pPr>
              <w:jc w:val="center"/>
            </w:pPr>
            <w:r>
              <w:t>25</w:t>
            </w:r>
          </w:p>
        </w:tc>
        <w:tc>
          <w:tcPr>
            <w:tcW w:w="1579" w:type="pct"/>
            <w:vAlign w:val="center"/>
          </w:tcPr>
          <w:p w:rsidR="007E0A13" w:rsidRDefault="007E0A13" w:rsidP="00106A49">
            <w:r>
              <w:t>Переработка сельскохозяйственной продукции</w:t>
            </w:r>
          </w:p>
        </w:tc>
      </w:tr>
      <w:tr w:rsidR="007E0A13" w:rsidRPr="0013216A" w:rsidTr="00106A49">
        <w:trPr>
          <w:jc w:val="center"/>
        </w:trPr>
        <w:tc>
          <w:tcPr>
            <w:tcW w:w="427" w:type="pct"/>
          </w:tcPr>
          <w:p w:rsidR="007E0A13" w:rsidRPr="0013216A" w:rsidRDefault="007E0A13" w:rsidP="00013505">
            <w:pPr>
              <w:numPr>
                <w:ilvl w:val="0"/>
                <w:numId w:val="35"/>
              </w:numPr>
              <w:jc w:val="both"/>
            </w:pPr>
          </w:p>
        </w:tc>
        <w:tc>
          <w:tcPr>
            <w:tcW w:w="2231" w:type="pct"/>
            <w:vAlign w:val="center"/>
          </w:tcPr>
          <w:p w:rsidR="007E0A13" w:rsidRDefault="007E0A13" w:rsidP="00106A49">
            <w:r>
              <w:t>Предприятие по производству строительных материалов</w:t>
            </w:r>
          </w:p>
        </w:tc>
        <w:tc>
          <w:tcPr>
            <w:tcW w:w="763" w:type="pct"/>
            <w:vAlign w:val="center"/>
          </w:tcPr>
          <w:p w:rsidR="007E0A13" w:rsidRDefault="007E0A13" w:rsidP="00106A49">
            <w:pPr>
              <w:jc w:val="center"/>
            </w:pPr>
            <w:r>
              <w:t>15</w:t>
            </w:r>
          </w:p>
        </w:tc>
        <w:tc>
          <w:tcPr>
            <w:tcW w:w="1579" w:type="pct"/>
            <w:vAlign w:val="center"/>
          </w:tcPr>
          <w:p w:rsidR="007E0A13" w:rsidRDefault="007E0A13" w:rsidP="00106A49">
            <w:r>
              <w:t>Производство строительных материалов</w:t>
            </w:r>
          </w:p>
        </w:tc>
      </w:tr>
      <w:tr w:rsidR="007E0A13" w:rsidRPr="0013216A" w:rsidTr="00106A49">
        <w:trPr>
          <w:jc w:val="center"/>
        </w:trPr>
        <w:tc>
          <w:tcPr>
            <w:tcW w:w="427" w:type="pct"/>
          </w:tcPr>
          <w:p w:rsidR="007E0A13" w:rsidRPr="0013216A" w:rsidRDefault="007E0A13" w:rsidP="00013505">
            <w:pPr>
              <w:numPr>
                <w:ilvl w:val="0"/>
                <w:numId w:val="35"/>
              </w:numPr>
              <w:jc w:val="both"/>
            </w:pPr>
          </w:p>
        </w:tc>
        <w:tc>
          <w:tcPr>
            <w:tcW w:w="2231" w:type="pct"/>
            <w:vAlign w:val="center"/>
          </w:tcPr>
          <w:p w:rsidR="007E0A13" w:rsidRPr="0013216A" w:rsidRDefault="007E0A13" w:rsidP="00106A49">
            <w:r>
              <w:t>Заготовительные предприятия</w:t>
            </w:r>
          </w:p>
        </w:tc>
        <w:tc>
          <w:tcPr>
            <w:tcW w:w="763" w:type="pct"/>
            <w:vAlign w:val="center"/>
          </w:tcPr>
          <w:p w:rsidR="007E0A13" w:rsidRPr="0013216A" w:rsidRDefault="007E0A13" w:rsidP="00106A49">
            <w:pPr>
              <w:jc w:val="center"/>
            </w:pPr>
            <w:r>
              <w:t>10</w:t>
            </w:r>
          </w:p>
        </w:tc>
        <w:tc>
          <w:tcPr>
            <w:tcW w:w="1579" w:type="pct"/>
            <w:vAlign w:val="center"/>
          </w:tcPr>
          <w:p w:rsidR="007E0A13" w:rsidRPr="0013216A" w:rsidRDefault="007E0A13" w:rsidP="00106A49">
            <w:r>
              <w:t>Закуп сельскохозяйственной продукции</w:t>
            </w:r>
          </w:p>
        </w:tc>
      </w:tr>
      <w:tr w:rsidR="007E0A13" w:rsidRPr="0013216A" w:rsidTr="00106A49">
        <w:trPr>
          <w:jc w:val="center"/>
        </w:trPr>
        <w:tc>
          <w:tcPr>
            <w:tcW w:w="427" w:type="pct"/>
          </w:tcPr>
          <w:p w:rsidR="007E0A13" w:rsidRPr="0013216A" w:rsidRDefault="007E0A13" w:rsidP="00013505">
            <w:pPr>
              <w:numPr>
                <w:ilvl w:val="0"/>
                <w:numId w:val="35"/>
              </w:numPr>
              <w:jc w:val="both"/>
            </w:pPr>
          </w:p>
        </w:tc>
        <w:tc>
          <w:tcPr>
            <w:tcW w:w="2231" w:type="pct"/>
            <w:vAlign w:val="center"/>
          </w:tcPr>
          <w:p w:rsidR="007E0A13" w:rsidRDefault="007E0A13" w:rsidP="00106A49">
            <w:r>
              <w:t>Крестьянско-фермерские хозяйства</w:t>
            </w:r>
          </w:p>
        </w:tc>
        <w:tc>
          <w:tcPr>
            <w:tcW w:w="763" w:type="pct"/>
            <w:vAlign w:val="center"/>
          </w:tcPr>
          <w:p w:rsidR="007E0A13" w:rsidRDefault="007E0A13" w:rsidP="00106A49">
            <w:pPr>
              <w:jc w:val="center"/>
            </w:pPr>
            <w:r>
              <w:t>30</w:t>
            </w:r>
          </w:p>
        </w:tc>
        <w:tc>
          <w:tcPr>
            <w:tcW w:w="1579" w:type="pct"/>
            <w:vAlign w:val="center"/>
          </w:tcPr>
          <w:p w:rsidR="007E0A13" w:rsidRDefault="007E0A13" w:rsidP="00106A49">
            <w:r>
              <w:t>Растениеводство, животноводство</w:t>
            </w:r>
          </w:p>
        </w:tc>
      </w:tr>
    </w:tbl>
    <w:p w:rsidR="007E0A13" w:rsidRDefault="007E0A13" w:rsidP="002C5CC1">
      <w:pPr>
        <w:pStyle w:val="110"/>
        <w:ind w:firstLine="709"/>
        <w:jc w:val="center"/>
      </w:pPr>
    </w:p>
    <w:p w:rsidR="007E0A13" w:rsidRPr="00E41980" w:rsidRDefault="007E0A13" w:rsidP="002C5CC1">
      <w:pPr>
        <w:widowControl w:val="0"/>
        <w:autoSpaceDE w:val="0"/>
        <w:autoSpaceDN w:val="0"/>
        <w:adjustRightInd w:val="0"/>
        <w:ind w:firstLine="567"/>
        <w:jc w:val="both"/>
        <w:rPr>
          <w:sz w:val="28"/>
          <w:szCs w:val="28"/>
        </w:rPr>
      </w:pPr>
      <w:r w:rsidRPr="00E41980">
        <w:rPr>
          <w:sz w:val="28"/>
          <w:szCs w:val="28"/>
        </w:rPr>
        <w:t xml:space="preserve">Для устойчивого роста промышленного потенциала </w:t>
      </w:r>
      <w:r>
        <w:rPr>
          <w:sz w:val="28"/>
          <w:szCs w:val="28"/>
        </w:rPr>
        <w:t xml:space="preserve">Варламовского сельского </w:t>
      </w:r>
      <w:r w:rsidRPr="00E41980">
        <w:rPr>
          <w:sz w:val="28"/>
          <w:szCs w:val="28"/>
        </w:rPr>
        <w:t>поселения необходимо создание новых производств, модернизации имеющихся производственных мощностей и освоения выпуска конкурентоспособной промышленной продукции, переработки сельскохозяйственной продукции.</w:t>
      </w:r>
    </w:p>
    <w:p w:rsidR="007E0A13" w:rsidRDefault="007E0A13" w:rsidP="002C5CC1">
      <w:pPr>
        <w:ind w:firstLine="567"/>
        <w:jc w:val="center"/>
        <w:rPr>
          <w:b/>
          <w:sz w:val="28"/>
          <w:szCs w:val="28"/>
        </w:rPr>
      </w:pPr>
    </w:p>
    <w:p w:rsidR="007E0A13" w:rsidRDefault="007E0A13" w:rsidP="002C5CC1">
      <w:pPr>
        <w:ind w:firstLine="567"/>
        <w:jc w:val="center"/>
        <w:rPr>
          <w:b/>
          <w:sz w:val="28"/>
          <w:szCs w:val="28"/>
        </w:rPr>
      </w:pPr>
      <w:r>
        <w:rPr>
          <w:b/>
          <w:sz w:val="28"/>
          <w:szCs w:val="28"/>
        </w:rPr>
        <w:t>3.3. Транспорт и связь</w:t>
      </w:r>
    </w:p>
    <w:p w:rsidR="007E0A13" w:rsidRDefault="007E0A13" w:rsidP="002C5CC1">
      <w:pPr>
        <w:ind w:firstLine="567"/>
        <w:jc w:val="center"/>
        <w:rPr>
          <w:b/>
          <w:sz w:val="28"/>
          <w:szCs w:val="28"/>
        </w:rPr>
      </w:pPr>
    </w:p>
    <w:p w:rsidR="007E0A13" w:rsidRPr="00DB099C" w:rsidRDefault="007E0A13" w:rsidP="004C6512">
      <w:pPr>
        <w:ind w:firstLine="709"/>
        <w:jc w:val="both"/>
        <w:rPr>
          <w:sz w:val="28"/>
          <w:szCs w:val="28"/>
        </w:rPr>
      </w:pPr>
      <w:r w:rsidRPr="00DA781A">
        <w:rPr>
          <w:sz w:val="28"/>
          <w:szCs w:val="28"/>
        </w:rPr>
        <w:t xml:space="preserve">На расчётный срок общая протяжённость дорог по </w:t>
      </w:r>
      <w:r>
        <w:rPr>
          <w:sz w:val="28"/>
          <w:szCs w:val="28"/>
        </w:rPr>
        <w:t xml:space="preserve">сельсовету </w:t>
      </w:r>
      <w:r w:rsidRPr="00DA781A">
        <w:rPr>
          <w:sz w:val="28"/>
          <w:szCs w:val="28"/>
        </w:rPr>
        <w:t>не изменится, изменения предполагаются в части категорийности автодорог.</w:t>
      </w:r>
      <w:r>
        <w:rPr>
          <w:sz w:val="28"/>
          <w:szCs w:val="28"/>
        </w:rPr>
        <w:t xml:space="preserve"> </w:t>
      </w:r>
      <w:r w:rsidRPr="00DA781A">
        <w:rPr>
          <w:sz w:val="28"/>
          <w:szCs w:val="28"/>
        </w:rPr>
        <w:t>Настоящим проектом предполагается увеличение категорийности всех автомобильных дорог, значительное увеличение дорог с усовершенствованным типом покрытия</w:t>
      </w:r>
      <w:r>
        <w:rPr>
          <w:sz w:val="28"/>
          <w:szCs w:val="28"/>
        </w:rPr>
        <w:t xml:space="preserve"> - благоустройство и повышение класса муниципальных дорог без изменения их направления и протяженности. Общая протяжённость дорог – </w:t>
      </w:r>
      <w:r w:rsidRPr="004E47C8">
        <w:rPr>
          <w:sz w:val="28"/>
          <w:szCs w:val="28"/>
          <w:highlight w:val="yellow"/>
        </w:rPr>
        <w:t>20</w:t>
      </w:r>
      <w:r>
        <w:rPr>
          <w:sz w:val="28"/>
          <w:szCs w:val="28"/>
        </w:rPr>
        <w:t xml:space="preserve"> км, из них с твёрдым покрытием – </w:t>
      </w:r>
      <w:r w:rsidRPr="004E47C8">
        <w:rPr>
          <w:sz w:val="28"/>
          <w:szCs w:val="28"/>
          <w:highlight w:val="yellow"/>
        </w:rPr>
        <w:t>12</w:t>
      </w:r>
      <w:r>
        <w:rPr>
          <w:sz w:val="28"/>
          <w:szCs w:val="28"/>
        </w:rPr>
        <w:t xml:space="preserve"> км.</w:t>
      </w:r>
    </w:p>
    <w:p w:rsidR="007E0A13" w:rsidRDefault="007E0A13" w:rsidP="002C5CC1">
      <w:pPr>
        <w:ind w:firstLine="567"/>
        <w:jc w:val="both"/>
        <w:rPr>
          <w:sz w:val="28"/>
          <w:szCs w:val="28"/>
        </w:rPr>
      </w:pPr>
      <w:r w:rsidRPr="007A069D">
        <w:rPr>
          <w:sz w:val="28"/>
          <w:szCs w:val="28"/>
        </w:rPr>
        <w:t xml:space="preserve">Основной целью </w:t>
      </w:r>
      <w:r>
        <w:rPr>
          <w:sz w:val="28"/>
          <w:szCs w:val="28"/>
        </w:rPr>
        <w:t>Варламовского сельского</w:t>
      </w:r>
      <w:r w:rsidRPr="007A069D">
        <w:rPr>
          <w:sz w:val="28"/>
          <w:szCs w:val="28"/>
        </w:rPr>
        <w:t xml:space="preserve"> поселения в сфере развития транспорта, связи и информатизации являются полное и качественное удовлетворение потребностей социальной сферы и секторов экономики в транспортных услугах, сокращение количества дорожно-транспортных происшествий.</w:t>
      </w:r>
    </w:p>
    <w:p w:rsidR="007E0A13" w:rsidRPr="00A75502" w:rsidRDefault="007E0A13" w:rsidP="002C5CC1">
      <w:pPr>
        <w:pStyle w:val="11"/>
        <w:widowControl w:val="0"/>
        <w:tabs>
          <w:tab w:val="left" w:pos="1134"/>
        </w:tabs>
        <w:ind w:left="0" w:firstLine="567"/>
        <w:jc w:val="both"/>
        <w:rPr>
          <w:sz w:val="28"/>
          <w:szCs w:val="28"/>
        </w:rPr>
      </w:pPr>
      <w:r>
        <w:rPr>
          <w:sz w:val="28"/>
          <w:szCs w:val="28"/>
        </w:rPr>
        <w:t>О</w:t>
      </w:r>
      <w:r w:rsidRPr="00A75502">
        <w:rPr>
          <w:sz w:val="28"/>
          <w:szCs w:val="28"/>
        </w:rPr>
        <w:t>сновные направления развития услуг связи</w:t>
      </w:r>
      <w:r>
        <w:rPr>
          <w:sz w:val="28"/>
          <w:szCs w:val="28"/>
        </w:rPr>
        <w:t xml:space="preserve"> на расчетный срок</w:t>
      </w:r>
      <w:r w:rsidRPr="00A75502">
        <w:rPr>
          <w:sz w:val="28"/>
          <w:szCs w:val="28"/>
        </w:rPr>
        <w:t>:</w:t>
      </w:r>
    </w:p>
    <w:p w:rsidR="007E0A13" w:rsidRPr="00A75502" w:rsidRDefault="007E0A13" w:rsidP="002C5CC1">
      <w:pPr>
        <w:pStyle w:val="11"/>
        <w:widowControl w:val="0"/>
        <w:tabs>
          <w:tab w:val="left" w:pos="1134"/>
        </w:tabs>
        <w:ind w:left="0" w:firstLine="567"/>
        <w:jc w:val="both"/>
        <w:rPr>
          <w:sz w:val="28"/>
          <w:szCs w:val="28"/>
        </w:rPr>
      </w:pPr>
      <w:r w:rsidRPr="00A75502">
        <w:rPr>
          <w:sz w:val="28"/>
          <w:szCs w:val="28"/>
        </w:rPr>
        <w:t>- перевод всех существующих АТС на цифровое оборудование;</w:t>
      </w:r>
    </w:p>
    <w:p w:rsidR="007E0A13" w:rsidRPr="00A75502" w:rsidRDefault="007E0A13" w:rsidP="002C5CC1">
      <w:pPr>
        <w:pStyle w:val="11"/>
        <w:widowControl w:val="0"/>
        <w:tabs>
          <w:tab w:val="left" w:pos="1134"/>
        </w:tabs>
        <w:ind w:left="0" w:firstLine="567"/>
        <w:jc w:val="both"/>
        <w:rPr>
          <w:sz w:val="28"/>
          <w:szCs w:val="28"/>
        </w:rPr>
      </w:pPr>
      <w:r w:rsidRPr="00A75502">
        <w:rPr>
          <w:sz w:val="28"/>
          <w:szCs w:val="28"/>
        </w:rPr>
        <w:t xml:space="preserve">- телефонизация удаленных и малонаселенных районов области с </w:t>
      </w:r>
      <w:r w:rsidRPr="00A75502">
        <w:rPr>
          <w:sz w:val="28"/>
          <w:szCs w:val="28"/>
        </w:rPr>
        <w:lastRenderedPageBreak/>
        <w:t>помощью системы DECT, малых цифровых АТС, а так же с помощью технологий спутниковой связи;</w:t>
      </w:r>
    </w:p>
    <w:p w:rsidR="007E0A13" w:rsidRPr="00A75502" w:rsidRDefault="007E0A13" w:rsidP="002C5CC1">
      <w:pPr>
        <w:pStyle w:val="11"/>
        <w:widowControl w:val="0"/>
        <w:tabs>
          <w:tab w:val="left" w:pos="1134"/>
        </w:tabs>
        <w:ind w:left="0" w:firstLine="567"/>
        <w:jc w:val="both"/>
        <w:rPr>
          <w:sz w:val="28"/>
          <w:szCs w:val="28"/>
        </w:rPr>
      </w:pPr>
      <w:r w:rsidRPr="00A75502">
        <w:rPr>
          <w:sz w:val="28"/>
          <w:szCs w:val="28"/>
        </w:rPr>
        <w:t>- использование цифровых радиорелейных станций для телефонизации удаленных населенных пунктов;</w:t>
      </w:r>
    </w:p>
    <w:p w:rsidR="007E0A13" w:rsidRPr="00A75502" w:rsidRDefault="007E0A13" w:rsidP="002C5CC1">
      <w:pPr>
        <w:pStyle w:val="11"/>
        <w:widowControl w:val="0"/>
        <w:tabs>
          <w:tab w:val="left" w:pos="1134"/>
        </w:tabs>
        <w:ind w:left="0" w:firstLine="567"/>
        <w:jc w:val="both"/>
        <w:rPr>
          <w:sz w:val="28"/>
          <w:szCs w:val="28"/>
        </w:rPr>
      </w:pPr>
      <w:r w:rsidRPr="00A75502">
        <w:rPr>
          <w:sz w:val="28"/>
          <w:szCs w:val="28"/>
        </w:rPr>
        <w:t xml:space="preserve">- </w:t>
      </w:r>
      <w:r>
        <w:rPr>
          <w:sz w:val="28"/>
          <w:szCs w:val="28"/>
        </w:rPr>
        <w:t xml:space="preserve">дальнейший </w:t>
      </w:r>
      <w:r w:rsidRPr="00A75502">
        <w:rPr>
          <w:sz w:val="28"/>
          <w:szCs w:val="28"/>
        </w:rPr>
        <w:t xml:space="preserve">переход с радиорелейных линий на оптические линии связи; </w:t>
      </w:r>
    </w:p>
    <w:p w:rsidR="007E0A13" w:rsidRPr="00A75502" w:rsidRDefault="007E0A13" w:rsidP="002C5CC1">
      <w:pPr>
        <w:pStyle w:val="11"/>
        <w:widowControl w:val="0"/>
        <w:tabs>
          <w:tab w:val="left" w:pos="1134"/>
        </w:tabs>
        <w:ind w:left="0" w:firstLine="567"/>
        <w:jc w:val="both"/>
        <w:rPr>
          <w:sz w:val="28"/>
          <w:szCs w:val="28"/>
        </w:rPr>
      </w:pPr>
      <w:r w:rsidRPr="00A75502">
        <w:rPr>
          <w:sz w:val="28"/>
          <w:szCs w:val="28"/>
        </w:rPr>
        <w:t>- создание условий для приема государственных радиопрограмм по эфиру взамен проводных линий связи;</w:t>
      </w:r>
    </w:p>
    <w:p w:rsidR="007E0A13" w:rsidRPr="00A75502" w:rsidRDefault="007E0A13" w:rsidP="002C5CC1">
      <w:pPr>
        <w:pStyle w:val="11"/>
        <w:widowControl w:val="0"/>
        <w:tabs>
          <w:tab w:val="left" w:pos="1134"/>
        </w:tabs>
        <w:ind w:left="0" w:firstLine="567"/>
        <w:jc w:val="both"/>
        <w:rPr>
          <w:sz w:val="28"/>
          <w:szCs w:val="28"/>
        </w:rPr>
      </w:pPr>
      <w:r w:rsidRPr="00A75502">
        <w:rPr>
          <w:sz w:val="28"/>
          <w:szCs w:val="28"/>
        </w:rPr>
        <w:t>- создание сетей сотовой связи третьего поколения, на основе существующей инфраструктуры базовых станций и коммутаторов;</w:t>
      </w:r>
    </w:p>
    <w:p w:rsidR="007E0A13" w:rsidRPr="00A75502" w:rsidRDefault="007E0A13" w:rsidP="002C5CC1">
      <w:pPr>
        <w:pStyle w:val="11"/>
        <w:widowControl w:val="0"/>
        <w:tabs>
          <w:tab w:val="left" w:pos="1134"/>
        </w:tabs>
        <w:ind w:left="0" w:firstLine="567"/>
        <w:jc w:val="both"/>
        <w:rPr>
          <w:sz w:val="28"/>
          <w:szCs w:val="28"/>
        </w:rPr>
      </w:pPr>
      <w:r w:rsidRPr="00A75502">
        <w:rPr>
          <w:sz w:val="28"/>
          <w:szCs w:val="28"/>
        </w:rPr>
        <w:t>- строительство новых базовых станций и расширение зоны охвата;</w:t>
      </w:r>
    </w:p>
    <w:p w:rsidR="007E0A13" w:rsidRPr="00A75502" w:rsidRDefault="007E0A13" w:rsidP="002C5CC1">
      <w:pPr>
        <w:pStyle w:val="11"/>
        <w:widowControl w:val="0"/>
        <w:tabs>
          <w:tab w:val="left" w:pos="1134"/>
        </w:tabs>
        <w:ind w:left="0" w:firstLine="567"/>
        <w:jc w:val="both"/>
        <w:rPr>
          <w:sz w:val="28"/>
          <w:szCs w:val="28"/>
        </w:rPr>
      </w:pPr>
      <w:r w:rsidRPr="00A75502">
        <w:rPr>
          <w:sz w:val="28"/>
          <w:szCs w:val="28"/>
        </w:rPr>
        <w:t>- снижение тарифов и дальнейшее расширение дополнительных мобильных сервисов;</w:t>
      </w:r>
    </w:p>
    <w:p w:rsidR="007E0A13" w:rsidRPr="007A069D" w:rsidRDefault="007E0A13" w:rsidP="002C5CC1">
      <w:pPr>
        <w:pStyle w:val="11"/>
        <w:widowControl w:val="0"/>
        <w:tabs>
          <w:tab w:val="left" w:pos="1134"/>
        </w:tabs>
        <w:ind w:left="0" w:firstLine="567"/>
        <w:jc w:val="both"/>
        <w:rPr>
          <w:sz w:val="28"/>
          <w:szCs w:val="28"/>
        </w:rPr>
      </w:pPr>
      <w:r w:rsidRPr="00A75502">
        <w:rPr>
          <w:sz w:val="28"/>
          <w:szCs w:val="28"/>
        </w:rPr>
        <w:t>- переход на цифровое вещание согласно ФЦП «Концепция развития телерадиовещания в Российской Федерации на 2008-2015 годы».</w:t>
      </w:r>
    </w:p>
    <w:p w:rsidR="007E0A13" w:rsidRDefault="007E0A13" w:rsidP="002C5CC1">
      <w:pPr>
        <w:ind w:firstLine="567"/>
        <w:jc w:val="both"/>
        <w:rPr>
          <w:sz w:val="28"/>
          <w:szCs w:val="28"/>
        </w:rPr>
      </w:pPr>
      <w:r>
        <w:rPr>
          <w:sz w:val="28"/>
          <w:szCs w:val="28"/>
        </w:rPr>
        <w:t>Проектом предполагается н</w:t>
      </w:r>
      <w:r w:rsidRPr="003A487E">
        <w:rPr>
          <w:sz w:val="28"/>
          <w:szCs w:val="28"/>
        </w:rPr>
        <w:t xml:space="preserve">а территории городского поселения </w:t>
      </w:r>
      <w:r>
        <w:rPr>
          <w:sz w:val="28"/>
          <w:szCs w:val="28"/>
        </w:rPr>
        <w:t>развитие  почтовой  связи, системы</w:t>
      </w:r>
      <w:r w:rsidRPr="003A487E">
        <w:rPr>
          <w:sz w:val="28"/>
          <w:szCs w:val="28"/>
        </w:rPr>
        <w:t xml:space="preserve"> </w:t>
      </w:r>
      <w:r>
        <w:rPr>
          <w:sz w:val="28"/>
          <w:szCs w:val="28"/>
        </w:rPr>
        <w:t>сотовой связи</w:t>
      </w:r>
      <w:r w:rsidRPr="003A487E">
        <w:rPr>
          <w:sz w:val="28"/>
          <w:szCs w:val="28"/>
        </w:rPr>
        <w:t>. Наиболее динамичное развитие инфраструктуры мобильной связи обеспечивают операторы сотовой вязи - компании «МТС», «Билайн», «Мегафон», «Теле 2».</w:t>
      </w:r>
    </w:p>
    <w:p w:rsidR="007E0A13" w:rsidRDefault="007E0A13" w:rsidP="002C5CC1">
      <w:pPr>
        <w:ind w:firstLine="567"/>
        <w:jc w:val="center"/>
        <w:rPr>
          <w:b/>
          <w:sz w:val="28"/>
          <w:szCs w:val="28"/>
        </w:rPr>
      </w:pPr>
    </w:p>
    <w:p w:rsidR="007E0A13" w:rsidRDefault="007E0A13" w:rsidP="002C5CC1">
      <w:pPr>
        <w:ind w:firstLine="567"/>
        <w:jc w:val="center"/>
        <w:rPr>
          <w:b/>
          <w:sz w:val="28"/>
          <w:szCs w:val="28"/>
        </w:rPr>
      </w:pPr>
      <w:r>
        <w:rPr>
          <w:b/>
          <w:sz w:val="28"/>
          <w:szCs w:val="28"/>
        </w:rPr>
        <w:t xml:space="preserve">3.4. </w:t>
      </w:r>
      <w:r w:rsidRPr="008B0B5E">
        <w:rPr>
          <w:b/>
          <w:sz w:val="28"/>
          <w:szCs w:val="28"/>
        </w:rPr>
        <w:t>Малое предпринимательство</w:t>
      </w:r>
    </w:p>
    <w:p w:rsidR="007E0A13" w:rsidRPr="008B0B5E" w:rsidRDefault="007E0A13" w:rsidP="002C5CC1">
      <w:pPr>
        <w:ind w:firstLine="567"/>
        <w:jc w:val="center"/>
        <w:rPr>
          <w:b/>
          <w:sz w:val="28"/>
          <w:szCs w:val="28"/>
        </w:rPr>
      </w:pPr>
    </w:p>
    <w:p w:rsidR="007E0A13" w:rsidRDefault="007E0A13" w:rsidP="002C5CC1">
      <w:pPr>
        <w:widowControl w:val="0"/>
        <w:autoSpaceDE w:val="0"/>
        <w:autoSpaceDN w:val="0"/>
        <w:adjustRightInd w:val="0"/>
        <w:ind w:firstLine="567"/>
        <w:jc w:val="both"/>
        <w:rPr>
          <w:sz w:val="28"/>
          <w:szCs w:val="28"/>
        </w:rPr>
      </w:pPr>
      <w:r w:rsidRPr="008B0B5E">
        <w:rPr>
          <w:sz w:val="28"/>
          <w:szCs w:val="28"/>
        </w:rPr>
        <w:t>Развитие малого предпринимательства, является одним из показателей успешности проводимых рыночных реформ и основой для создания стабильной социальной ситуации в обществе.</w:t>
      </w:r>
      <w:r w:rsidRPr="002832ED">
        <w:rPr>
          <w:sz w:val="28"/>
          <w:szCs w:val="28"/>
        </w:rPr>
        <w:t xml:space="preserve"> </w:t>
      </w:r>
      <w:r w:rsidRPr="00AE4782">
        <w:rPr>
          <w:sz w:val="28"/>
          <w:szCs w:val="28"/>
        </w:rPr>
        <w:t xml:space="preserve">Приоритетным направлением политики Администрации </w:t>
      </w:r>
      <w:r>
        <w:rPr>
          <w:sz w:val="28"/>
          <w:szCs w:val="28"/>
        </w:rPr>
        <w:t>Варламовского сельского</w:t>
      </w:r>
      <w:r w:rsidRPr="00AE4782">
        <w:rPr>
          <w:sz w:val="28"/>
          <w:szCs w:val="28"/>
        </w:rPr>
        <w:t xml:space="preserve"> поселения в сфере поддержки и развития малого и среднего предпринимательства является расширение инфраструктуры развития малого и среднего бизнеса.</w:t>
      </w:r>
    </w:p>
    <w:p w:rsidR="007E0A13" w:rsidRPr="00AE4782" w:rsidRDefault="007E0A13" w:rsidP="002C5CC1">
      <w:pPr>
        <w:widowControl w:val="0"/>
        <w:autoSpaceDE w:val="0"/>
        <w:autoSpaceDN w:val="0"/>
        <w:adjustRightInd w:val="0"/>
        <w:ind w:firstLine="567"/>
        <w:jc w:val="both"/>
        <w:rPr>
          <w:sz w:val="28"/>
          <w:szCs w:val="28"/>
        </w:rPr>
      </w:pPr>
      <w:r w:rsidRPr="004E47C8">
        <w:rPr>
          <w:sz w:val="28"/>
          <w:szCs w:val="28"/>
        </w:rPr>
        <w:t>На территории Варламовского сельсовета имеются  малые предприятия, которые занимаются торгово-закупочной деятельностью</w:t>
      </w:r>
      <w:r>
        <w:rPr>
          <w:sz w:val="28"/>
          <w:szCs w:val="28"/>
        </w:rPr>
        <w:t>.</w:t>
      </w:r>
    </w:p>
    <w:p w:rsidR="007E0A13" w:rsidRPr="009C6D63" w:rsidRDefault="007E0A13" w:rsidP="002C5CC1">
      <w:pPr>
        <w:pStyle w:val="33"/>
        <w:spacing w:after="0"/>
        <w:ind w:firstLine="567"/>
        <w:rPr>
          <w:sz w:val="14"/>
        </w:rPr>
      </w:pPr>
    </w:p>
    <w:p w:rsidR="007E0A13" w:rsidRPr="002C5CC1" w:rsidRDefault="007E0A13" w:rsidP="002C5CC1">
      <w:pPr>
        <w:ind w:firstLine="567"/>
        <w:jc w:val="center"/>
        <w:rPr>
          <w:i/>
          <w:sz w:val="28"/>
          <w:szCs w:val="28"/>
        </w:rPr>
      </w:pPr>
      <w:r w:rsidRPr="002C5CC1">
        <w:rPr>
          <w:i/>
          <w:sz w:val="28"/>
          <w:szCs w:val="28"/>
        </w:rPr>
        <w:t xml:space="preserve">Показатели, характеризующие развитие малого предпринимательства </w:t>
      </w:r>
    </w:p>
    <w:p w:rsidR="007E0A13" w:rsidRPr="002C5CC1" w:rsidRDefault="007E0A13" w:rsidP="002C5CC1">
      <w:pPr>
        <w:ind w:firstLine="567"/>
        <w:jc w:val="center"/>
        <w:rPr>
          <w:i/>
          <w:sz w:val="28"/>
          <w:szCs w:val="28"/>
        </w:rPr>
      </w:pPr>
      <w:r w:rsidRPr="002C5CC1">
        <w:rPr>
          <w:i/>
          <w:sz w:val="28"/>
          <w:szCs w:val="28"/>
        </w:rPr>
        <w:t>на территории поселения    (по материалам отчета СЭР)</w:t>
      </w:r>
    </w:p>
    <w:p w:rsidR="007E0A13" w:rsidRPr="002C5CC1" w:rsidRDefault="007E0A13" w:rsidP="002C5CC1">
      <w:pPr>
        <w:ind w:firstLine="567"/>
        <w:jc w:val="center"/>
        <w:rPr>
          <w:sz w:val="28"/>
          <w:szCs w:val="28"/>
          <w:shd w:val="clear" w:color="auto" w:fill="99FF99"/>
        </w:rPr>
      </w:pPr>
    </w:p>
    <w:p w:rsidR="007E0A13" w:rsidRPr="002C5CC1" w:rsidRDefault="007E0A13" w:rsidP="002C5CC1">
      <w:pPr>
        <w:ind w:firstLine="567"/>
        <w:jc w:val="right"/>
        <w:rPr>
          <w:i/>
        </w:rPr>
      </w:pPr>
      <w:r w:rsidRPr="002C5CC1">
        <w:rPr>
          <w:i/>
        </w:rPr>
        <w:t xml:space="preserve">Таблица </w:t>
      </w:r>
      <w:r>
        <w:rPr>
          <w:i/>
        </w:rPr>
        <w:t>3.</w:t>
      </w:r>
      <w:r w:rsidRPr="002C5CC1">
        <w:rPr>
          <w:i/>
        </w:rPr>
        <w:t>4</w:t>
      </w:r>
      <w:r>
        <w:rPr>
          <w:i/>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6"/>
        <w:gridCol w:w="2528"/>
        <w:gridCol w:w="1876"/>
      </w:tblGrid>
      <w:tr w:rsidR="007E0A13" w:rsidRPr="004C6512" w:rsidTr="004C6512">
        <w:trPr>
          <w:cantSplit/>
        </w:trPr>
        <w:tc>
          <w:tcPr>
            <w:tcW w:w="2699" w:type="pct"/>
            <w:vMerge w:val="restart"/>
            <w:vAlign w:val="center"/>
          </w:tcPr>
          <w:p w:rsidR="007E0A13" w:rsidRPr="004C6512" w:rsidRDefault="007E0A13" w:rsidP="004E47C8">
            <w:pPr>
              <w:pStyle w:val="a3"/>
              <w:spacing w:after="0" w:line="240" w:lineRule="exact"/>
              <w:ind w:left="284"/>
              <w:jc w:val="center"/>
              <w:rPr>
                <w:rFonts w:ascii="Times New Roman" w:hAnsi="Times New Roman"/>
                <w:b/>
                <w:sz w:val="24"/>
                <w:szCs w:val="24"/>
              </w:rPr>
            </w:pPr>
            <w:r w:rsidRPr="004C6512">
              <w:rPr>
                <w:rFonts w:ascii="Times New Roman" w:hAnsi="Times New Roman"/>
                <w:b/>
                <w:sz w:val="24"/>
                <w:szCs w:val="24"/>
              </w:rPr>
              <w:t>Показатели</w:t>
            </w:r>
          </w:p>
        </w:tc>
        <w:tc>
          <w:tcPr>
            <w:tcW w:w="2301" w:type="pct"/>
            <w:gridSpan w:val="2"/>
            <w:tcBorders>
              <w:bottom w:val="nil"/>
            </w:tcBorders>
            <w:vAlign w:val="center"/>
          </w:tcPr>
          <w:p w:rsidR="007E0A13" w:rsidRPr="004C6512" w:rsidRDefault="007E0A13" w:rsidP="004E47C8">
            <w:pPr>
              <w:pStyle w:val="a3"/>
              <w:spacing w:after="0" w:line="240" w:lineRule="exact"/>
              <w:ind w:left="284"/>
              <w:jc w:val="center"/>
              <w:rPr>
                <w:rFonts w:ascii="Times New Roman" w:hAnsi="Times New Roman"/>
                <w:b/>
                <w:sz w:val="24"/>
                <w:szCs w:val="24"/>
              </w:rPr>
            </w:pPr>
            <w:r w:rsidRPr="004C6512">
              <w:rPr>
                <w:rFonts w:ascii="Times New Roman" w:hAnsi="Times New Roman"/>
                <w:b/>
                <w:sz w:val="24"/>
                <w:szCs w:val="24"/>
              </w:rPr>
              <w:t>годы:</w:t>
            </w:r>
          </w:p>
        </w:tc>
      </w:tr>
      <w:tr w:rsidR="007E0A13" w:rsidRPr="004C6512" w:rsidTr="004C6512">
        <w:trPr>
          <w:cantSplit/>
        </w:trPr>
        <w:tc>
          <w:tcPr>
            <w:tcW w:w="2699" w:type="pct"/>
            <w:vMerge/>
            <w:vAlign w:val="center"/>
          </w:tcPr>
          <w:p w:rsidR="007E0A13" w:rsidRPr="004C6512" w:rsidRDefault="007E0A13" w:rsidP="004E47C8">
            <w:pPr>
              <w:pStyle w:val="a3"/>
              <w:spacing w:after="0" w:line="240" w:lineRule="exact"/>
              <w:ind w:left="284"/>
              <w:jc w:val="center"/>
              <w:rPr>
                <w:rFonts w:ascii="Times New Roman" w:hAnsi="Times New Roman"/>
                <w:b/>
                <w:sz w:val="24"/>
                <w:szCs w:val="24"/>
              </w:rPr>
            </w:pPr>
          </w:p>
        </w:tc>
        <w:tc>
          <w:tcPr>
            <w:tcW w:w="1321" w:type="pct"/>
            <w:vAlign w:val="center"/>
          </w:tcPr>
          <w:p w:rsidR="007E0A13" w:rsidRPr="004C6512" w:rsidRDefault="007E0A13" w:rsidP="004E47C8">
            <w:pPr>
              <w:pStyle w:val="a3"/>
              <w:spacing w:after="0" w:line="240" w:lineRule="exact"/>
              <w:ind w:left="284"/>
              <w:jc w:val="center"/>
              <w:rPr>
                <w:rFonts w:ascii="Times New Roman" w:hAnsi="Times New Roman"/>
                <w:b/>
                <w:sz w:val="24"/>
                <w:szCs w:val="24"/>
              </w:rPr>
            </w:pPr>
            <w:r w:rsidRPr="004C6512">
              <w:rPr>
                <w:rFonts w:ascii="Times New Roman" w:hAnsi="Times New Roman"/>
                <w:b/>
                <w:sz w:val="24"/>
                <w:szCs w:val="24"/>
              </w:rPr>
              <w:t>2008</w:t>
            </w:r>
          </w:p>
        </w:tc>
        <w:tc>
          <w:tcPr>
            <w:tcW w:w="980" w:type="pct"/>
            <w:vAlign w:val="center"/>
          </w:tcPr>
          <w:p w:rsidR="007E0A13" w:rsidRPr="004C6512" w:rsidRDefault="007E0A13" w:rsidP="004E47C8">
            <w:pPr>
              <w:pStyle w:val="a3"/>
              <w:spacing w:after="0" w:line="240" w:lineRule="exact"/>
              <w:ind w:left="284"/>
              <w:jc w:val="center"/>
              <w:rPr>
                <w:rFonts w:ascii="Times New Roman" w:hAnsi="Times New Roman"/>
                <w:b/>
                <w:sz w:val="24"/>
                <w:szCs w:val="24"/>
              </w:rPr>
            </w:pPr>
            <w:r w:rsidRPr="004C6512">
              <w:rPr>
                <w:rFonts w:ascii="Times New Roman" w:hAnsi="Times New Roman"/>
                <w:b/>
                <w:sz w:val="24"/>
                <w:szCs w:val="24"/>
              </w:rPr>
              <w:t>2009</w:t>
            </w:r>
          </w:p>
        </w:tc>
      </w:tr>
      <w:tr w:rsidR="007E0A13" w:rsidRPr="004C6512" w:rsidTr="004E47C8">
        <w:tc>
          <w:tcPr>
            <w:tcW w:w="2699" w:type="pct"/>
            <w:vAlign w:val="center"/>
          </w:tcPr>
          <w:p w:rsidR="007E0A13" w:rsidRPr="004E47C8" w:rsidRDefault="007E0A13" w:rsidP="004E47C8">
            <w:pPr>
              <w:pStyle w:val="a3"/>
              <w:spacing w:after="0" w:line="240" w:lineRule="exact"/>
              <w:ind w:left="284"/>
              <w:rPr>
                <w:rFonts w:ascii="Times New Roman" w:hAnsi="Times New Roman"/>
                <w:sz w:val="24"/>
                <w:szCs w:val="24"/>
              </w:rPr>
            </w:pPr>
            <w:r w:rsidRPr="004E47C8">
              <w:rPr>
                <w:rFonts w:ascii="Times New Roman" w:hAnsi="Times New Roman"/>
                <w:sz w:val="24"/>
                <w:szCs w:val="24"/>
              </w:rPr>
              <w:t>Количество малых предприятий, ед.</w:t>
            </w:r>
          </w:p>
        </w:tc>
        <w:tc>
          <w:tcPr>
            <w:tcW w:w="1321" w:type="pct"/>
            <w:vAlign w:val="center"/>
          </w:tcPr>
          <w:p w:rsidR="007E0A13" w:rsidRPr="004E47C8" w:rsidRDefault="007E0A13" w:rsidP="004E47C8">
            <w:pPr>
              <w:pStyle w:val="a3"/>
              <w:spacing w:after="0" w:line="240" w:lineRule="exact"/>
              <w:jc w:val="center"/>
              <w:rPr>
                <w:rFonts w:ascii="Times New Roman" w:hAnsi="Times New Roman"/>
                <w:sz w:val="24"/>
                <w:szCs w:val="24"/>
              </w:rPr>
            </w:pPr>
            <w:r w:rsidRPr="004E47C8">
              <w:rPr>
                <w:rFonts w:ascii="Times New Roman" w:hAnsi="Times New Roman"/>
                <w:sz w:val="24"/>
                <w:szCs w:val="24"/>
              </w:rPr>
              <w:t>6</w:t>
            </w:r>
          </w:p>
        </w:tc>
        <w:tc>
          <w:tcPr>
            <w:tcW w:w="980" w:type="pct"/>
            <w:vAlign w:val="center"/>
          </w:tcPr>
          <w:p w:rsidR="007E0A13" w:rsidRPr="004E47C8" w:rsidRDefault="007E0A13" w:rsidP="004E47C8">
            <w:pPr>
              <w:pStyle w:val="a3"/>
              <w:spacing w:after="0" w:line="240" w:lineRule="exact"/>
              <w:jc w:val="center"/>
              <w:rPr>
                <w:rFonts w:ascii="Times New Roman" w:hAnsi="Times New Roman"/>
                <w:sz w:val="24"/>
                <w:szCs w:val="24"/>
              </w:rPr>
            </w:pPr>
            <w:r w:rsidRPr="004E47C8">
              <w:rPr>
                <w:rFonts w:ascii="Times New Roman" w:hAnsi="Times New Roman"/>
                <w:sz w:val="24"/>
                <w:szCs w:val="24"/>
              </w:rPr>
              <w:t>6</w:t>
            </w:r>
          </w:p>
        </w:tc>
      </w:tr>
      <w:tr w:rsidR="007E0A13" w:rsidRPr="004C6512" w:rsidTr="004E47C8">
        <w:tc>
          <w:tcPr>
            <w:tcW w:w="2699" w:type="pct"/>
            <w:vAlign w:val="center"/>
          </w:tcPr>
          <w:p w:rsidR="007E0A13" w:rsidRPr="004E47C8" w:rsidRDefault="007E0A13" w:rsidP="004E47C8">
            <w:pPr>
              <w:pStyle w:val="a3"/>
              <w:spacing w:after="0" w:line="240" w:lineRule="exact"/>
              <w:ind w:left="284"/>
              <w:rPr>
                <w:rFonts w:ascii="Times New Roman" w:hAnsi="Times New Roman"/>
                <w:sz w:val="24"/>
                <w:szCs w:val="24"/>
              </w:rPr>
            </w:pPr>
            <w:r w:rsidRPr="004E47C8">
              <w:rPr>
                <w:rFonts w:ascii="Times New Roman" w:hAnsi="Times New Roman"/>
                <w:sz w:val="24"/>
                <w:szCs w:val="24"/>
              </w:rPr>
              <w:t>Среднесписочная численность работающих, чел</w:t>
            </w:r>
          </w:p>
        </w:tc>
        <w:tc>
          <w:tcPr>
            <w:tcW w:w="1321" w:type="pct"/>
            <w:vAlign w:val="center"/>
          </w:tcPr>
          <w:p w:rsidR="007E0A13" w:rsidRPr="004E47C8" w:rsidRDefault="007E0A13" w:rsidP="004E47C8">
            <w:pPr>
              <w:pStyle w:val="a3"/>
              <w:spacing w:after="0" w:line="240" w:lineRule="exact"/>
              <w:jc w:val="center"/>
              <w:rPr>
                <w:rFonts w:ascii="Times New Roman" w:hAnsi="Times New Roman"/>
                <w:sz w:val="24"/>
                <w:szCs w:val="24"/>
              </w:rPr>
            </w:pPr>
            <w:r w:rsidRPr="004E47C8">
              <w:rPr>
                <w:rFonts w:ascii="Times New Roman" w:hAnsi="Times New Roman"/>
                <w:sz w:val="24"/>
                <w:szCs w:val="24"/>
              </w:rPr>
              <w:t>7</w:t>
            </w:r>
          </w:p>
        </w:tc>
        <w:tc>
          <w:tcPr>
            <w:tcW w:w="980" w:type="pct"/>
            <w:vAlign w:val="center"/>
          </w:tcPr>
          <w:p w:rsidR="007E0A13" w:rsidRPr="004E47C8" w:rsidRDefault="007E0A13" w:rsidP="004E47C8">
            <w:pPr>
              <w:pStyle w:val="a3"/>
              <w:spacing w:after="0" w:line="240" w:lineRule="exact"/>
              <w:jc w:val="center"/>
              <w:rPr>
                <w:rFonts w:ascii="Times New Roman" w:hAnsi="Times New Roman"/>
                <w:sz w:val="24"/>
                <w:szCs w:val="24"/>
              </w:rPr>
            </w:pPr>
            <w:r w:rsidRPr="004E47C8">
              <w:rPr>
                <w:rFonts w:ascii="Times New Roman" w:hAnsi="Times New Roman"/>
                <w:sz w:val="24"/>
                <w:szCs w:val="24"/>
              </w:rPr>
              <w:t>8</w:t>
            </w:r>
          </w:p>
        </w:tc>
      </w:tr>
      <w:tr w:rsidR="007E0A13" w:rsidRPr="004C6512" w:rsidTr="004E47C8">
        <w:tc>
          <w:tcPr>
            <w:tcW w:w="2699" w:type="pct"/>
            <w:vAlign w:val="center"/>
          </w:tcPr>
          <w:p w:rsidR="007E0A13" w:rsidRPr="004E47C8" w:rsidRDefault="007E0A13" w:rsidP="004E47C8">
            <w:pPr>
              <w:pStyle w:val="a3"/>
              <w:spacing w:after="0" w:line="240" w:lineRule="exact"/>
              <w:ind w:left="284"/>
              <w:rPr>
                <w:rFonts w:ascii="Times New Roman" w:hAnsi="Times New Roman"/>
                <w:sz w:val="24"/>
                <w:szCs w:val="24"/>
              </w:rPr>
            </w:pPr>
            <w:r w:rsidRPr="004E47C8">
              <w:rPr>
                <w:rFonts w:ascii="Times New Roman" w:hAnsi="Times New Roman"/>
                <w:sz w:val="24"/>
                <w:szCs w:val="24"/>
              </w:rPr>
              <w:t>Выпуск продукции, работ, услуг, млн. руб.</w:t>
            </w:r>
          </w:p>
        </w:tc>
        <w:tc>
          <w:tcPr>
            <w:tcW w:w="1321" w:type="pct"/>
            <w:vAlign w:val="center"/>
          </w:tcPr>
          <w:p w:rsidR="007E0A13" w:rsidRPr="004E47C8" w:rsidRDefault="007E0A13" w:rsidP="004E47C8">
            <w:pPr>
              <w:pStyle w:val="a3"/>
              <w:spacing w:after="0" w:line="240" w:lineRule="exact"/>
              <w:jc w:val="center"/>
              <w:rPr>
                <w:rFonts w:ascii="Times New Roman" w:hAnsi="Times New Roman"/>
                <w:sz w:val="24"/>
                <w:szCs w:val="24"/>
              </w:rPr>
            </w:pPr>
            <w:r w:rsidRPr="004E47C8">
              <w:rPr>
                <w:rFonts w:ascii="Times New Roman" w:hAnsi="Times New Roman"/>
                <w:sz w:val="24"/>
                <w:szCs w:val="24"/>
              </w:rPr>
              <w:t>3,8</w:t>
            </w:r>
          </w:p>
        </w:tc>
        <w:tc>
          <w:tcPr>
            <w:tcW w:w="980" w:type="pct"/>
            <w:vAlign w:val="center"/>
          </w:tcPr>
          <w:p w:rsidR="007E0A13" w:rsidRPr="004E47C8" w:rsidRDefault="007E0A13" w:rsidP="004E47C8">
            <w:pPr>
              <w:pStyle w:val="a3"/>
              <w:spacing w:after="0" w:line="240" w:lineRule="exact"/>
              <w:jc w:val="center"/>
              <w:rPr>
                <w:rFonts w:ascii="Times New Roman" w:hAnsi="Times New Roman"/>
                <w:sz w:val="24"/>
                <w:szCs w:val="24"/>
              </w:rPr>
            </w:pPr>
            <w:r w:rsidRPr="004E47C8">
              <w:rPr>
                <w:rFonts w:ascii="Times New Roman" w:hAnsi="Times New Roman"/>
                <w:sz w:val="24"/>
                <w:szCs w:val="24"/>
              </w:rPr>
              <w:t>4,1</w:t>
            </w:r>
          </w:p>
        </w:tc>
      </w:tr>
      <w:tr w:rsidR="007E0A13" w:rsidRPr="004C6512" w:rsidTr="004E47C8">
        <w:tc>
          <w:tcPr>
            <w:tcW w:w="2699" w:type="pct"/>
            <w:vAlign w:val="center"/>
          </w:tcPr>
          <w:p w:rsidR="007E0A13" w:rsidRPr="004E47C8" w:rsidRDefault="007E0A13" w:rsidP="004E47C8">
            <w:pPr>
              <w:pStyle w:val="a3"/>
              <w:spacing w:after="0" w:line="240" w:lineRule="exact"/>
              <w:ind w:left="284"/>
              <w:rPr>
                <w:rFonts w:ascii="Times New Roman" w:hAnsi="Times New Roman"/>
                <w:sz w:val="24"/>
                <w:szCs w:val="24"/>
              </w:rPr>
            </w:pPr>
            <w:r w:rsidRPr="004E47C8">
              <w:rPr>
                <w:rFonts w:ascii="Times New Roman" w:hAnsi="Times New Roman"/>
                <w:sz w:val="24"/>
                <w:szCs w:val="24"/>
              </w:rPr>
              <w:t>Численность индивидуальных предпринимателей, чел.</w:t>
            </w:r>
          </w:p>
        </w:tc>
        <w:tc>
          <w:tcPr>
            <w:tcW w:w="1321" w:type="pct"/>
            <w:vAlign w:val="center"/>
          </w:tcPr>
          <w:p w:rsidR="007E0A13" w:rsidRPr="004E47C8" w:rsidRDefault="007E0A13" w:rsidP="004E47C8">
            <w:pPr>
              <w:pStyle w:val="a3"/>
              <w:spacing w:after="0" w:line="240" w:lineRule="exact"/>
              <w:jc w:val="center"/>
              <w:rPr>
                <w:rFonts w:ascii="Times New Roman" w:hAnsi="Times New Roman"/>
                <w:sz w:val="24"/>
                <w:szCs w:val="24"/>
              </w:rPr>
            </w:pPr>
            <w:r w:rsidRPr="004E47C8">
              <w:rPr>
                <w:rFonts w:ascii="Times New Roman" w:hAnsi="Times New Roman"/>
                <w:sz w:val="24"/>
                <w:szCs w:val="24"/>
              </w:rPr>
              <w:t>2</w:t>
            </w:r>
          </w:p>
        </w:tc>
        <w:tc>
          <w:tcPr>
            <w:tcW w:w="980" w:type="pct"/>
            <w:vAlign w:val="center"/>
          </w:tcPr>
          <w:p w:rsidR="007E0A13" w:rsidRPr="004E47C8" w:rsidRDefault="007E0A13" w:rsidP="004E47C8">
            <w:pPr>
              <w:pStyle w:val="a3"/>
              <w:spacing w:after="0" w:line="240" w:lineRule="exact"/>
              <w:jc w:val="center"/>
              <w:rPr>
                <w:rFonts w:ascii="Times New Roman" w:hAnsi="Times New Roman"/>
                <w:sz w:val="24"/>
                <w:szCs w:val="24"/>
              </w:rPr>
            </w:pPr>
            <w:r w:rsidRPr="004E47C8">
              <w:rPr>
                <w:rFonts w:ascii="Times New Roman" w:hAnsi="Times New Roman"/>
                <w:sz w:val="24"/>
                <w:szCs w:val="24"/>
              </w:rPr>
              <w:t>2</w:t>
            </w:r>
          </w:p>
        </w:tc>
      </w:tr>
    </w:tbl>
    <w:p w:rsidR="007E0A13" w:rsidRDefault="007E0A13" w:rsidP="002C5CC1">
      <w:pPr>
        <w:ind w:firstLine="567"/>
        <w:jc w:val="center"/>
        <w:rPr>
          <w:b/>
          <w:sz w:val="20"/>
          <w:szCs w:val="20"/>
          <w:shd w:val="clear" w:color="auto" w:fill="99FF99"/>
        </w:rPr>
      </w:pPr>
    </w:p>
    <w:p w:rsidR="007E0A13" w:rsidRDefault="007E0A13" w:rsidP="002C5CC1">
      <w:pPr>
        <w:ind w:firstLine="567"/>
        <w:jc w:val="both"/>
        <w:rPr>
          <w:sz w:val="28"/>
          <w:szCs w:val="28"/>
        </w:rPr>
      </w:pPr>
      <w:r w:rsidRPr="00211740">
        <w:rPr>
          <w:sz w:val="28"/>
          <w:szCs w:val="28"/>
        </w:rPr>
        <w:t>Развитие малого бизнеса на селе является определяющим фактором для сохранения человеческого ресурса в сельской местности, а, следовательно, и поддержания устойчивой системы расселения</w:t>
      </w:r>
      <w:r>
        <w:rPr>
          <w:sz w:val="28"/>
          <w:szCs w:val="28"/>
        </w:rPr>
        <w:t>.</w:t>
      </w:r>
    </w:p>
    <w:p w:rsidR="007E0A13" w:rsidRDefault="007E0A13" w:rsidP="004E47C8">
      <w:pPr>
        <w:rPr>
          <w:b/>
          <w:sz w:val="28"/>
          <w:szCs w:val="28"/>
        </w:rPr>
      </w:pPr>
    </w:p>
    <w:p w:rsidR="007E0A13" w:rsidRDefault="007E0A13" w:rsidP="002C5CC1">
      <w:pPr>
        <w:ind w:firstLine="567"/>
        <w:jc w:val="center"/>
        <w:rPr>
          <w:b/>
          <w:sz w:val="28"/>
          <w:szCs w:val="28"/>
        </w:rPr>
      </w:pPr>
      <w:r>
        <w:rPr>
          <w:b/>
          <w:sz w:val="28"/>
          <w:szCs w:val="28"/>
        </w:rPr>
        <w:lastRenderedPageBreak/>
        <w:t>3</w:t>
      </w:r>
      <w:r w:rsidRPr="00CC3B27">
        <w:rPr>
          <w:b/>
          <w:sz w:val="28"/>
          <w:szCs w:val="28"/>
        </w:rPr>
        <w:t>.</w:t>
      </w:r>
      <w:r>
        <w:rPr>
          <w:b/>
          <w:sz w:val="28"/>
          <w:szCs w:val="28"/>
        </w:rPr>
        <w:t>5</w:t>
      </w:r>
      <w:r w:rsidRPr="00CC3B27">
        <w:rPr>
          <w:b/>
          <w:sz w:val="28"/>
          <w:szCs w:val="28"/>
        </w:rPr>
        <w:t>. Население</w:t>
      </w:r>
    </w:p>
    <w:p w:rsidR="007E0A13" w:rsidRDefault="007E0A13" w:rsidP="002C5CC1">
      <w:pPr>
        <w:ind w:firstLine="567"/>
        <w:jc w:val="center"/>
        <w:rPr>
          <w:b/>
          <w:sz w:val="28"/>
          <w:szCs w:val="28"/>
        </w:rPr>
      </w:pPr>
    </w:p>
    <w:p w:rsidR="007E0A13" w:rsidRDefault="007E0A13" w:rsidP="002C5CC1">
      <w:pPr>
        <w:ind w:firstLine="567"/>
        <w:jc w:val="center"/>
        <w:rPr>
          <w:b/>
          <w:sz w:val="28"/>
          <w:szCs w:val="28"/>
        </w:rPr>
      </w:pPr>
      <w:r>
        <w:rPr>
          <w:b/>
          <w:sz w:val="28"/>
          <w:szCs w:val="28"/>
        </w:rPr>
        <w:t>3.5.1. Прогноз численности населения</w:t>
      </w:r>
    </w:p>
    <w:p w:rsidR="007E0A13" w:rsidRDefault="007E0A13" w:rsidP="002C5CC1">
      <w:pPr>
        <w:ind w:firstLine="567"/>
        <w:jc w:val="center"/>
        <w:rPr>
          <w:b/>
          <w:sz w:val="28"/>
          <w:szCs w:val="28"/>
        </w:rPr>
      </w:pPr>
    </w:p>
    <w:p w:rsidR="007E0A13" w:rsidRDefault="007E0A13" w:rsidP="00AE449C">
      <w:pPr>
        <w:ind w:firstLine="567"/>
        <w:jc w:val="both"/>
        <w:rPr>
          <w:sz w:val="28"/>
          <w:szCs w:val="28"/>
        </w:rPr>
      </w:pPr>
      <w:r w:rsidRPr="003827E1">
        <w:rPr>
          <w:sz w:val="28"/>
          <w:szCs w:val="28"/>
        </w:rPr>
        <w:t xml:space="preserve">Численность населения </w:t>
      </w:r>
      <w:r>
        <w:rPr>
          <w:sz w:val="28"/>
          <w:szCs w:val="28"/>
        </w:rPr>
        <w:t>Варламовского сельсовета</w:t>
      </w:r>
      <w:r w:rsidRPr="003827E1">
        <w:rPr>
          <w:sz w:val="28"/>
          <w:szCs w:val="28"/>
        </w:rPr>
        <w:t xml:space="preserve"> на 01.01.201</w:t>
      </w:r>
      <w:r>
        <w:rPr>
          <w:sz w:val="28"/>
          <w:szCs w:val="28"/>
        </w:rPr>
        <w:t>2</w:t>
      </w:r>
      <w:r w:rsidRPr="003827E1">
        <w:rPr>
          <w:sz w:val="28"/>
          <w:szCs w:val="28"/>
        </w:rPr>
        <w:t xml:space="preserve"> г. составила </w:t>
      </w:r>
      <w:r>
        <w:rPr>
          <w:sz w:val="28"/>
          <w:szCs w:val="28"/>
        </w:rPr>
        <w:t>900</w:t>
      </w:r>
      <w:r w:rsidRPr="003827E1">
        <w:rPr>
          <w:sz w:val="28"/>
          <w:szCs w:val="28"/>
        </w:rPr>
        <w:t xml:space="preserve"> человек.</w:t>
      </w:r>
    </w:p>
    <w:p w:rsidR="007E0A13" w:rsidRPr="008A436F" w:rsidRDefault="007E0A13" w:rsidP="00AE449C">
      <w:pPr>
        <w:ind w:firstLine="567"/>
        <w:jc w:val="both"/>
        <w:rPr>
          <w:sz w:val="28"/>
          <w:szCs w:val="28"/>
        </w:rPr>
      </w:pPr>
      <w:r w:rsidRPr="00B5497A">
        <w:rPr>
          <w:sz w:val="28"/>
          <w:szCs w:val="28"/>
        </w:rPr>
        <w:t xml:space="preserve">Учитывая тенденции социально-экономических преобразований в </w:t>
      </w:r>
      <w:r>
        <w:rPr>
          <w:sz w:val="28"/>
          <w:szCs w:val="28"/>
        </w:rPr>
        <w:t>Новосибирской области</w:t>
      </w:r>
      <w:r w:rsidRPr="00B5497A">
        <w:rPr>
          <w:sz w:val="28"/>
          <w:szCs w:val="28"/>
        </w:rPr>
        <w:t xml:space="preserve"> и </w:t>
      </w:r>
      <w:r>
        <w:rPr>
          <w:sz w:val="28"/>
          <w:szCs w:val="28"/>
        </w:rPr>
        <w:t xml:space="preserve">Болотнинском районе, </w:t>
      </w:r>
      <w:r w:rsidRPr="008A436F">
        <w:rPr>
          <w:sz w:val="28"/>
          <w:szCs w:val="28"/>
        </w:rPr>
        <w:t xml:space="preserve">ожидаемая величина численности </w:t>
      </w:r>
      <w:r>
        <w:rPr>
          <w:sz w:val="28"/>
          <w:szCs w:val="28"/>
        </w:rPr>
        <w:t>населения муниципального образования Варламовского</w:t>
      </w:r>
      <w:r w:rsidRPr="008A436F">
        <w:rPr>
          <w:sz w:val="28"/>
          <w:szCs w:val="28"/>
        </w:rPr>
        <w:t xml:space="preserve"> принята:</w:t>
      </w:r>
    </w:p>
    <w:p w:rsidR="007E0A13" w:rsidRPr="008A436F" w:rsidRDefault="007E0A13" w:rsidP="00AE449C">
      <w:pPr>
        <w:numPr>
          <w:ilvl w:val="0"/>
          <w:numId w:val="42"/>
        </w:numPr>
        <w:jc w:val="both"/>
        <w:rPr>
          <w:sz w:val="28"/>
          <w:szCs w:val="28"/>
        </w:rPr>
      </w:pPr>
      <w:r w:rsidRPr="008A436F">
        <w:rPr>
          <w:sz w:val="28"/>
          <w:szCs w:val="28"/>
        </w:rPr>
        <w:t xml:space="preserve">на </w:t>
      </w:r>
      <w:r w:rsidRPr="008A436F">
        <w:rPr>
          <w:sz w:val="28"/>
          <w:szCs w:val="28"/>
          <w:lang w:val="en-US"/>
        </w:rPr>
        <w:t>I</w:t>
      </w:r>
      <w:r>
        <w:rPr>
          <w:sz w:val="28"/>
          <w:szCs w:val="28"/>
        </w:rPr>
        <w:t>-ю очередь - 920 ч</w:t>
      </w:r>
      <w:r w:rsidRPr="008A436F">
        <w:rPr>
          <w:sz w:val="28"/>
          <w:szCs w:val="28"/>
        </w:rPr>
        <w:t>еловек;</w:t>
      </w:r>
    </w:p>
    <w:p w:rsidR="007E0A13" w:rsidRDefault="007E0A13" w:rsidP="00AE449C">
      <w:pPr>
        <w:numPr>
          <w:ilvl w:val="0"/>
          <w:numId w:val="42"/>
        </w:numPr>
        <w:jc w:val="both"/>
        <w:rPr>
          <w:sz w:val="28"/>
          <w:szCs w:val="28"/>
        </w:rPr>
      </w:pPr>
      <w:r>
        <w:rPr>
          <w:sz w:val="28"/>
          <w:szCs w:val="28"/>
        </w:rPr>
        <w:t>на расчетный срок - 970</w:t>
      </w:r>
      <w:r w:rsidRPr="008A436F">
        <w:rPr>
          <w:sz w:val="28"/>
          <w:szCs w:val="28"/>
        </w:rPr>
        <w:t xml:space="preserve"> человек</w:t>
      </w:r>
      <w:r>
        <w:rPr>
          <w:sz w:val="28"/>
          <w:szCs w:val="28"/>
        </w:rPr>
        <w:t>.</w:t>
      </w:r>
    </w:p>
    <w:p w:rsidR="007E0A13" w:rsidRDefault="007E0A13" w:rsidP="00AE449C">
      <w:pPr>
        <w:ind w:firstLine="567"/>
        <w:jc w:val="both"/>
        <w:rPr>
          <w:sz w:val="28"/>
          <w:szCs w:val="28"/>
        </w:rPr>
      </w:pPr>
      <w:r>
        <w:rPr>
          <w:sz w:val="28"/>
          <w:szCs w:val="28"/>
        </w:rPr>
        <w:t>Распределение проектной численности населения по поселениям приведено в таблице 3.5.1-1.</w:t>
      </w:r>
    </w:p>
    <w:p w:rsidR="007E0A13" w:rsidRDefault="007E0A13" w:rsidP="0054123B">
      <w:pPr>
        <w:ind w:firstLine="993"/>
        <w:jc w:val="center"/>
        <w:rPr>
          <w:i/>
          <w:sz w:val="28"/>
          <w:szCs w:val="28"/>
        </w:rPr>
      </w:pPr>
    </w:p>
    <w:p w:rsidR="007E0A13" w:rsidRDefault="007E0A13" w:rsidP="0054123B">
      <w:pPr>
        <w:ind w:firstLine="993"/>
        <w:jc w:val="center"/>
        <w:rPr>
          <w:i/>
          <w:sz w:val="28"/>
          <w:szCs w:val="28"/>
        </w:rPr>
      </w:pPr>
      <w:r w:rsidRPr="00EF06D4">
        <w:rPr>
          <w:i/>
          <w:sz w:val="28"/>
          <w:szCs w:val="28"/>
        </w:rPr>
        <w:t>Проектная численность населения</w:t>
      </w:r>
    </w:p>
    <w:p w:rsidR="007E0A13" w:rsidRPr="00EF06D4" w:rsidRDefault="007E0A13" w:rsidP="00EF06D4">
      <w:pPr>
        <w:ind w:firstLine="993"/>
        <w:jc w:val="right"/>
        <w:rPr>
          <w:i/>
        </w:rPr>
      </w:pPr>
      <w:r w:rsidRPr="002C5CC1">
        <w:rPr>
          <w:i/>
        </w:rPr>
        <w:t>Таблица 3.5.1-1</w:t>
      </w:r>
    </w:p>
    <w:tbl>
      <w:tblPr>
        <w:tblW w:w="50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4007"/>
        <w:gridCol w:w="2403"/>
        <w:gridCol w:w="2305"/>
      </w:tblGrid>
      <w:tr w:rsidR="007E0A13" w:rsidTr="005743F6">
        <w:trPr>
          <w:trHeight w:val="409"/>
        </w:trPr>
        <w:tc>
          <w:tcPr>
            <w:tcW w:w="496" w:type="pct"/>
            <w:vMerge w:val="restart"/>
            <w:vAlign w:val="center"/>
          </w:tcPr>
          <w:p w:rsidR="007E0A13" w:rsidRPr="00AE449C" w:rsidRDefault="007E0A13" w:rsidP="00AE449C">
            <w:pPr>
              <w:spacing w:line="240" w:lineRule="exact"/>
              <w:jc w:val="center"/>
              <w:rPr>
                <w:b/>
              </w:rPr>
            </w:pPr>
            <w:r w:rsidRPr="00AE449C">
              <w:rPr>
                <w:b/>
              </w:rPr>
              <w:t>№п.п.</w:t>
            </w:r>
          </w:p>
        </w:tc>
        <w:tc>
          <w:tcPr>
            <w:tcW w:w="2071" w:type="pct"/>
            <w:vMerge w:val="restart"/>
            <w:vAlign w:val="center"/>
          </w:tcPr>
          <w:p w:rsidR="007E0A13" w:rsidRPr="00AE449C" w:rsidRDefault="007E0A13" w:rsidP="00AE449C">
            <w:pPr>
              <w:spacing w:line="240" w:lineRule="exact"/>
              <w:jc w:val="center"/>
              <w:rPr>
                <w:b/>
              </w:rPr>
            </w:pPr>
            <w:r w:rsidRPr="00AE449C">
              <w:rPr>
                <w:b/>
              </w:rPr>
              <w:t>Наименование поселений</w:t>
            </w:r>
          </w:p>
        </w:tc>
        <w:tc>
          <w:tcPr>
            <w:tcW w:w="2434" w:type="pct"/>
            <w:gridSpan w:val="2"/>
            <w:vAlign w:val="center"/>
          </w:tcPr>
          <w:p w:rsidR="007E0A13" w:rsidRPr="00AE449C" w:rsidRDefault="007E0A13" w:rsidP="00AE449C">
            <w:pPr>
              <w:spacing w:line="240" w:lineRule="exact"/>
              <w:jc w:val="center"/>
              <w:rPr>
                <w:b/>
              </w:rPr>
            </w:pPr>
            <w:r w:rsidRPr="00AE449C">
              <w:rPr>
                <w:b/>
              </w:rPr>
              <w:t>Численность населения, чел.</w:t>
            </w:r>
          </w:p>
        </w:tc>
      </w:tr>
      <w:tr w:rsidR="007E0A13" w:rsidTr="005743F6">
        <w:trPr>
          <w:trHeight w:val="480"/>
        </w:trPr>
        <w:tc>
          <w:tcPr>
            <w:tcW w:w="496" w:type="pct"/>
            <w:vMerge/>
            <w:vAlign w:val="center"/>
          </w:tcPr>
          <w:p w:rsidR="007E0A13" w:rsidRPr="00AE449C" w:rsidRDefault="007E0A13" w:rsidP="00AE449C">
            <w:pPr>
              <w:spacing w:line="240" w:lineRule="exact"/>
              <w:jc w:val="center"/>
              <w:rPr>
                <w:b/>
              </w:rPr>
            </w:pPr>
          </w:p>
        </w:tc>
        <w:tc>
          <w:tcPr>
            <w:tcW w:w="2071" w:type="pct"/>
            <w:vMerge/>
            <w:vAlign w:val="center"/>
          </w:tcPr>
          <w:p w:rsidR="007E0A13" w:rsidRPr="00AE449C" w:rsidRDefault="007E0A13" w:rsidP="00AE449C">
            <w:pPr>
              <w:spacing w:line="240" w:lineRule="exact"/>
              <w:jc w:val="center"/>
              <w:rPr>
                <w:b/>
              </w:rPr>
            </w:pPr>
          </w:p>
        </w:tc>
        <w:tc>
          <w:tcPr>
            <w:tcW w:w="1242" w:type="pct"/>
            <w:vAlign w:val="center"/>
          </w:tcPr>
          <w:p w:rsidR="007E0A13" w:rsidRPr="00AE449C" w:rsidRDefault="007E0A13" w:rsidP="00AE449C">
            <w:pPr>
              <w:spacing w:line="240" w:lineRule="exact"/>
              <w:jc w:val="center"/>
              <w:rPr>
                <w:b/>
              </w:rPr>
            </w:pPr>
            <w:r w:rsidRPr="00AE449C">
              <w:rPr>
                <w:b/>
              </w:rPr>
              <w:t>Первая очередь</w:t>
            </w:r>
          </w:p>
        </w:tc>
        <w:tc>
          <w:tcPr>
            <w:tcW w:w="1192" w:type="pct"/>
            <w:vAlign w:val="center"/>
          </w:tcPr>
          <w:p w:rsidR="007E0A13" w:rsidRPr="00AE449C" w:rsidRDefault="007E0A13" w:rsidP="00AE449C">
            <w:pPr>
              <w:spacing w:line="240" w:lineRule="exact"/>
              <w:jc w:val="center"/>
              <w:rPr>
                <w:b/>
              </w:rPr>
            </w:pPr>
            <w:r w:rsidRPr="00AE449C">
              <w:rPr>
                <w:b/>
              </w:rPr>
              <w:t>Расчетный срок</w:t>
            </w:r>
          </w:p>
        </w:tc>
      </w:tr>
      <w:tr w:rsidR="007E0A13" w:rsidTr="005743F6">
        <w:trPr>
          <w:trHeight w:val="480"/>
        </w:trPr>
        <w:tc>
          <w:tcPr>
            <w:tcW w:w="496" w:type="pct"/>
          </w:tcPr>
          <w:p w:rsidR="007E0A13" w:rsidRDefault="007E0A13" w:rsidP="005743F6">
            <w:pPr>
              <w:jc w:val="both"/>
            </w:pPr>
          </w:p>
        </w:tc>
        <w:tc>
          <w:tcPr>
            <w:tcW w:w="2071" w:type="pct"/>
            <w:vAlign w:val="center"/>
          </w:tcPr>
          <w:p w:rsidR="007E0A13" w:rsidRPr="00E96BFE" w:rsidRDefault="007E0A13" w:rsidP="005743F6">
            <w:pPr>
              <w:rPr>
                <w:b/>
                <w:bCs/>
              </w:rPr>
            </w:pPr>
            <w:r>
              <w:rPr>
                <w:b/>
                <w:bCs/>
              </w:rPr>
              <w:t>Варламовское МО</w:t>
            </w:r>
          </w:p>
        </w:tc>
        <w:tc>
          <w:tcPr>
            <w:tcW w:w="1242" w:type="pct"/>
            <w:vAlign w:val="center"/>
          </w:tcPr>
          <w:p w:rsidR="007E0A13" w:rsidRDefault="007E0A13" w:rsidP="005743F6">
            <w:pPr>
              <w:jc w:val="center"/>
            </w:pPr>
            <w:r>
              <w:t>920</w:t>
            </w:r>
          </w:p>
        </w:tc>
        <w:tc>
          <w:tcPr>
            <w:tcW w:w="1192" w:type="pct"/>
            <w:vAlign w:val="center"/>
          </w:tcPr>
          <w:p w:rsidR="007E0A13" w:rsidRDefault="007E0A13" w:rsidP="005743F6">
            <w:pPr>
              <w:jc w:val="center"/>
            </w:pPr>
            <w:r>
              <w:t>970</w:t>
            </w:r>
          </w:p>
        </w:tc>
      </w:tr>
      <w:tr w:rsidR="007E0A13" w:rsidTr="005743F6">
        <w:trPr>
          <w:trHeight w:val="480"/>
        </w:trPr>
        <w:tc>
          <w:tcPr>
            <w:tcW w:w="496" w:type="pct"/>
            <w:vAlign w:val="center"/>
          </w:tcPr>
          <w:p w:rsidR="007E0A13" w:rsidRPr="004807DC" w:rsidRDefault="007E0A13" w:rsidP="005743F6">
            <w:pPr>
              <w:pStyle w:val="af5"/>
              <w:ind w:left="0" w:right="-9"/>
              <w:jc w:val="center"/>
              <w:rPr>
                <w:sz w:val="24"/>
                <w:szCs w:val="24"/>
              </w:rPr>
            </w:pPr>
            <w:r>
              <w:rPr>
                <w:sz w:val="24"/>
                <w:szCs w:val="24"/>
              </w:rPr>
              <w:t>1</w:t>
            </w:r>
          </w:p>
        </w:tc>
        <w:tc>
          <w:tcPr>
            <w:tcW w:w="2071" w:type="pct"/>
            <w:vAlign w:val="center"/>
          </w:tcPr>
          <w:p w:rsidR="007E0A13" w:rsidRPr="00261352" w:rsidRDefault="007E0A13" w:rsidP="005743F6">
            <w:r>
              <w:t>с</w:t>
            </w:r>
            <w:r w:rsidRPr="00261352">
              <w:t>.</w:t>
            </w:r>
            <w:r>
              <w:t>Варламово</w:t>
            </w:r>
          </w:p>
        </w:tc>
        <w:tc>
          <w:tcPr>
            <w:tcW w:w="1242" w:type="pct"/>
            <w:vAlign w:val="center"/>
          </w:tcPr>
          <w:p w:rsidR="007E0A13" w:rsidRDefault="007E0A13" w:rsidP="005743F6">
            <w:pPr>
              <w:jc w:val="center"/>
            </w:pPr>
            <w:r>
              <w:t>465</w:t>
            </w:r>
          </w:p>
        </w:tc>
        <w:tc>
          <w:tcPr>
            <w:tcW w:w="1192" w:type="pct"/>
            <w:vAlign w:val="center"/>
          </w:tcPr>
          <w:p w:rsidR="007E0A13" w:rsidRDefault="007E0A13" w:rsidP="005743F6">
            <w:pPr>
              <w:jc w:val="center"/>
            </w:pPr>
            <w:r>
              <w:t>500</w:t>
            </w:r>
          </w:p>
        </w:tc>
      </w:tr>
      <w:tr w:rsidR="007E0A13" w:rsidTr="005743F6">
        <w:trPr>
          <w:trHeight w:val="480"/>
        </w:trPr>
        <w:tc>
          <w:tcPr>
            <w:tcW w:w="496" w:type="pct"/>
            <w:vAlign w:val="center"/>
          </w:tcPr>
          <w:p w:rsidR="007E0A13" w:rsidRPr="004807DC" w:rsidRDefault="007E0A13" w:rsidP="005743F6">
            <w:pPr>
              <w:pStyle w:val="af5"/>
              <w:ind w:left="0" w:right="-9"/>
              <w:jc w:val="center"/>
              <w:rPr>
                <w:sz w:val="24"/>
                <w:szCs w:val="24"/>
              </w:rPr>
            </w:pPr>
            <w:r>
              <w:rPr>
                <w:sz w:val="24"/>
                <w:szCs w:val="24"/>
              </w:rPr>
              <w:t>2</w:t>
            </w:r>
          </w:p>
        </w:tc>
        <w:tc>
          <w:tcPr>
            <w:tcW w:w="2071" w:type="pct"/>
            <w:vAlign w:val="center"/>
          </w:tcPr>
          <w:p w:rsidR="007E0A13" w:rsidRPr="00261352" w:rsidRDefault="007E0A13" w:rsidP="005743F6">
            <w:r>
              <w:t>д.Б-Черное</w:t>
            </w:r>
          </w:p>
        </w:tc>
        <w:tc>
          <w:tcPr>
            <w:tcW w:w="1242" w:type="pct"/>
            <w:vAlign w:val="center"/>
          </w:tcPr>
          <w:p w:rsidR="007E0A13" w:rsidRDefault="007E0A13" w:rsidP="005743F6">
            <w:pPr>
              <w:jc w:val="center"/>
            </w:pPr>
            <w:r>
              <w:t>366</w:t>
            </w:r>
          </w:p>
        </w:tc>
        <w:tc>
          <w:tcPr>
            <w:tcW w:w="1192" w:type="pct"/>
            <w:vAlign w:val="center"/>
          </w:tcPr>
          <w:p w:rsidR="007E0A13" w:rsidRDefault="007E0A13" w:rsidP="005743F6">
            <w:pPr>
              <w:jc w:val="center"/>
            </w:pPr>
            <w:r>
              <w:t>380</w:t>
            </w:r>
          </w:p>
        </w:tc>
      </w:tr>
      <w:tr w:rsidR="007E0A13" w:rsidTr="005743F6">
        <w:trPr>
          <w:trHeight w:val="480"/>
        </w:trPr>
        <w:tc>
          <w:tcPr>
            <w:tcW w:w="496" w:type="pct"/>
            <w:vAlign w:val="center"/>
          </w:tcPr>
          <w:p w:rsidR="007E0A13" w:rsidRPr="004807DC" w:rsidRDefault="007E0A13" w:rsidP="005743F6">
            <w:pPr>
              <w:pStyle w:val="af5"/>
              <w:ind w:left="0" w:right="-9"/>
              <w:jc w:val="center"/>
              <w:rPr>
                <w:sz w:val="24"/>
                <w:szCs w:val="24"/>
              </w:rPr>
            </w:pPr>
            <w:r>
              <w:rPr>
                <w:sz w:val="24"/>
                <w:szCs w:val="24"/>
              </w:rPr>
              <w:t>3</w:t>
            </w:r>
          </w:p>
        </w:tc>
        <w:tc>
          <w:tcPr>
            <w:tcW w:w="2071" w:type="pct"/>
            <w:vAlign w:val="center"/>
          </w:tcPr>
          <w:p w:rsidR="007E0A13" w:rsidRPr="00261352" w:rsidRDefault="007E0A13" w:rsidP="005743F6">
            <w:r>
              <w:t>д.Кандереп</w:t>
            </w:r>
          </w:p>
        </w:tc>
        <w:tc>
          <w:tcPr>
            <w:tcW w:w="1242" w:type="pct"/>
            <w:vAlign w:val="center"/>
          </w:tcPr>
          <w:p w:rsidR="007E0A13" w:rsidRDefault="007E0A13" w:rsidP="005743F6">
            <w:pPr>
              <w:jc w:val="center"/>
            </w:pPr>
            <w:r>
              <w:t>36</w:t>
            </w:r>
          </w:p>
        </w:tc>
        <w:tc>
          <w:tcPr>
            <w:tcW w:w="1192" w:type="pct"/>
            <w:vAlign w:val="center"/>
          </w:tcPr>
          <w:p w:rsidR="007E0A13" w:rsidRDefault="007E0A13" w:rsidP="005743F6">
            <w:pPr>
              <w:jc w:val="center"/>
            </w:pPr>
            <w:r>
              <w:t>36</w:t>
            </w:r>
          </w:p>
        </w:tc>
      </w:tr>
      <w:tr w:rsidR="007E0A13" w:rsidTr="005743F6">
        <w:trPr>
          <w:trHeight w:val="480"/>
        </w:trPr>
        <w:tc>
          <w:tcPr>
            <w:tcW w:w="496" w:type="pct"/>
            <w:vAlign w:val="center"/>
          </w:tcPr>
          <w:p w:rsidR="007E0A13" w:rsidRPr="004807DC" w:rsidRDefault="007E0A13" w:rsidP="005743F6">
            <w:pPr>
              <w:pStyle w:val="af5"/>
              <w:ind w:left="0" w:right="-9"/>
              <w:jc w:val="center"/>
              <w:rPr>
                <w:sz w:val="24"/>
                <w:szCs w:val="24"/>
              </w:rPr>
            </w:pPr>
            <w:r>
              <w:rPr>
                <w:sz w:val="24"/>
                <w:szCs w:val="24"/>
              </w:rPr>
              <w:t>4</w:t>
            </w:r>
          </w:p>
        </w:tc>
        <w:tc>
          <w:tcPr>
            <w:tcW w:w="2071" w:type="pct"/>
            <w:vAlign w:val="center"/>
          </w:tcPr>
          <w:p w:rsidR="007E0A13" w:rsidRDefault="007E0A13" w:rsidP="005743F6">
            <w:r>
              <w:t>д.Краснознаменка</w:t>
            </w:r>
          </w:p>
        </w:tc>
        <w:tc>
          <w:tcPr>
            <w:tcW w:w="1242" w:type="pct"/>
            <w:vAlign w:val="center"/>
          </w:tcPr>
          <w:p w:rsidR="007E0A13" w:rsidRDefault="007E0A13" w:rsidP="005743F6">
            <w:pPr>
              <w:jc w:val="center"/>
            </w:pPr>
            <w:r>
              <w:t>53</w:t>
            </w:r>
          </w:p>
        </w:tc>
        <w:tc>
          <w:tcPr>
            <w:tcW w:w="1192" w:type="pct"/>
            <w:vAlign w:val="center"/>
          </w:tcPr>
          <w:p w:rsidR="007E0A13" w:rsidRDefault="007E0A13" w:rsidP="005743F6">
            <w:pPr>
              <w:jc w:val="center"/>
            </w:pPr>
            <w:r>
              <w:t>54</w:t>
            </w:r>
          </w:p>
        </w:tc>
      </w:tr>
    </w:tbl>
    <w:p w:rsidR="007E0A13" w:rsidRDefault="007E0A13" w:rsidP="002C5CC1">
      <w:pPr>
        <w:ind w:firstLine="709"/>
        <w:jc w:val="both"/>
        <w:rPr>
          <w:sz w:val="28"/>
          <w:szCs w:val="28"/>
        </w:rPr>
      </w:pPr>
    </w:p>
    <w:p w:rsidR="007E0A13" w:rsidRPr="003827E1" w:rsidRDefault="007E0A13" w:rsidP="002C5CC1">
      <w:pPr>
        <w:ind w:firstLine="709"/>
        <w:jc w:val="both"/>
        <w:rPr>
          <w:sz w:val="28"/>
          <w:szCs w:val="28"/>
        </w:rPr>
      </w:pPr>
      <w:r w:rsidRPr="008A436F">
        <w:rPr>
          <w:sz w:val="28"/>
          <w:szCs w:val="28"/>
        </w:rPr>
        <w:t>Исходя из данной численности населения определены основные параметры развития сельского поселения: селитебная территория, объемы жилищного строительства и учреждений обслуживания, система инженерных и транспортных коммуникаций.</w:t>
      </w:r>
    </w:p>
    <w:p w:rsidR="007E0A13" w:rsidRPr="000E7E6D" w:rsidRDefault="007E0A13" w:rsidP="002C5CC1">
      <w:pPr>
        <w:ind w:firstLine="709"/>
        <w:jc w:val="both"/>
        <w:rPr>
          <w:sz w:val="28"/>
          <w:szCs w:val="28"/>
        </w:rPr>
      </w:pPr>
      <w:r w:rsidRPr="000E7E6D">
        <w:rPr>
          <w:sz w:val="28"/>
          <w:szCs w:val="28"/>
        </w:rPr>
        <w:t>Расчет численности населения произведен согласно СП 42.13330.2011 «СНиП 2.07.01-89* «Градостроительство. Планировка и застройка городских сельских поселений» при соблюдении следующих условий:</w:t>
      </w:r>
    </w:p>
    <w:p w:rsidR="007E0A13" w:rsidRPr="000E7E6D" w:rsidRDefault="007E0A13" w:rsidP="002C5CC1">
      <w:pPr>
        <w:ind w:firstLine="709"/>
        <w:jc w:val="both"/>
        <w:rPr>
          <w:sz w:val="28"/>
          <w:szCs w:val="28"/>
        </w:rPr>
      </w:pPr>
      <w:r w:rsidRPr="000E7E6D">
        <w:rPr>
          <w:sz w:val="28"/>
          <w:szCs w:val="28"/>
        </w:rPr>
        <w:tab/>
        <w:t>- строительство жилых домов преимущественно усадебного типа с приусадебными и приквартирными участками;</w:t>
      </w:r>
    </w:p>
    <w:p w:rsidR="007E0A13" w:rsidRPr="000E7E6D" w:rsidRDefault="007E0A13" w:rsidP="002C5CC1">
      <w:pPr>
        <w:ind w:firstLine="709"/>
        <w:jc w:val="both"/>
        <w:rPr>
          <w:sz w:val="28"/>
          <w:szCs w:val="28"/>
        </w:rPr>
      </w:pPr>
      <w:r w:rsidRPr="000E7E6D">
        <w:rPr>
          <w:sz w:val="28"/>
          <w:szCs w:val="28"/>
        </w:rPr>
        <w:tab/>
        <w:t xml:space="preserve">- увеличение показателя обеспеченности населения общей площадью жилого фонда до </w:t>
      </w:r>
      <w:r>
        <w:rPr>
          <w:sz w:val="28"/>
          <w:szCs w:val="28"/>
        </w:rPr>
        <w:t>25,0</w:t>
      </w:r>
      <w:r w:rsidRPr="000E7E6D">
        <w:rPr>
          <w:sz w:val="28"/>
          <w:szCs w:val="28"/>
        </w:rPr>
        <w:t xml:space="preserve"> м</w:t>
      </w:r>
      <w:r w:rsidRPr="000E7E6D">
        <w:rPr>
          <w:sz w:val="28"/>
          <w:szCs w:val="28"/>
          <w:vertAlign w:val="superscript"/>
        </w:rPr>
        <w:t xml:space="preserve">2 </w:t>
      </w:r>
      <w:r w:rsidRPr="000E7E6D">
        <w:rPr>
          <w:sz w:val="28"/>
          <w:szCs w:val="28"/>
        </w:rPr>
        <w:t>на 1 человека;</w:t>
      </w:r>
    </w:p>
    <w:p w:rsidR="007E0A13" w:rsidRDefault="007E0A13" w:rsidP="002C5CC1">
      <w:pPr>
        <w:ind w:firstLine="709"/>
        <w:jc w:val="both"/>
        <w:rPr>
          <w:sz w:val="28"/>
          <w:szCs w:val="28"/>
        </w:rPr>
      </w:pPr>
      <w:r w:rsidRPr="000E7E6D">
        <w:rPr>
          <w:sz w:val="28"/>
          <w:szCs w:val="28"/>
        </w:rPr>
        <w:tab/>
        <w:t xml:space="preserve">- средняя площадь участков для индивидуального жилищного строительства составляет около 1000 </w:t>
      </w:r>
      <w:r>
        <w:rPr>
          <w:sz w:val="28"/>
          <w:szCs w:val="28"/>
        </w:rPr>
        <w:t xml:space="preserve">– 1500 </w:t>
      </w:r>
      <w:r w:rsidRPr="000E7E6D">
        <w:rPr>
          <w:sz w:val="28"/>
          <w:szCs w:val="28"/>
        </w:rPr>
        <w:t>м</w:t>
      </w:r>
      <w:r w:rsidRPr="000E7E6D">
        <w:rPr>
          <w:sz w:val="28"/>
          <w:szCs w:val="28"/>
          <w:vertAlign w:val="superscript"/>
        </w:rPr>
        <w:t>2</w:t>
      </w:r>
      <w:r w:rsidRPr="000E7E6D">
        <w:rPr>
          <w:sz w:val="28"/>
          <w:szCs w:val="28"/>
        </w:rPr>
        <w:t>.</w:t>
      </w:r>
    </w:p>
    <w:p w:rsidR="007E0A13" w:rsidRPr="000E7E6D" w:rsidRDefault="007E0A13" w:rsidP="002C5CC1">
      <w:pPr>
        <w:ind w:firstLine="709"/>
        <w:jc w:val="both"/>
        <w:rPr>
          <w:sz w:val="28"/>
          <w:szCs w:val="28"/>
        </w:rPr>
      </w:pPr>
    </w:p>
    <w:p w:rsidR="007E0A13" w:rsidRDefault="007E0A13" w:rsidP="002C5CC1">
      <w:pPr>
        <w:ind w:firstLine="709"/>
        <w:jc w:val="center"/>
        <w:rPr>
          <w:b/>
          <w:sz w:val="28"/>
          <w:szCs w:val="28"/>
        </w:rPr>
      </w:pPr>
    </w:p>
    <w:p w:rsidR="007E0A13" w:rsidRDefault="007E0A13" w:rsidP="002C5CC1">
      <w:pPr>
        <w:ind w:firstLine="709"/>
        <w:jc w:val="center"/>
        <w:rPr>
          <w:b/>
          <w:sz w:val="28"/>
          <w:szCs w:val="28"/>
        </w:rPr>
      </w:pPr>
    </w:p>
    <w:p w:rsidR="007E0A13" w:rsidRDefault="007E0A13" w:rsidP="002C5CC1">
      <w:pPr>
        <w:ind w:firstLine="709"/>
        <w:jc w:val="center"/>
        <w:rPr>
          <w:b/>
          <w:sz w:val="28"/>
          <w:szCs w:val="28"/>
        </w:rPr>
      </w:pPr>
      <w:r>
        <w:rPr>
          <w:b/>
          <w:sz w:val="28"/>
          <w:szCs w:val="28"/>
        </w:rPr>
        <w:lastRenderedPageBreak/>
        <w:t xml:space="preserve">3.5.2. </w:t>
      </w:r>
      <w:r w:rsidRPr="0075105E">
        <w:rPr>
          <w:b/>
          <w:sz w:val="28"/>
          <w:szCs w:val="28"/>
        </w:rPr>
        <w:t>Система расселения</w:t>
      </w:r>
    </w:p>
    <w:p w:rsidR="007E0A13" w:rsidRPr="0075105E" w:rsidRDefault="007E0A13" w:rsidP="002C5CC1">
      <w:pPr>
        <w:ind w:firstLine="709"/>
        <w:jc w:val="center"/>
        <w:rPr>
          <w:b/>
          <w:sz w:val="28"/>
          <w:szCs w:val="28"/>
        </w:rPr>
      </w:pPr>
    </w:p>
    <w:p w:rsidR="007E0A13" w:rsidRPr="0075105E" w:rsidRDefault="007E0A13" w:rsidP="002C5CC1">
      <w:pPr>
        <w:ind w:firstLine="709"/>
        <w:jc w:val="both"/>
        <w:rPr>
          <w:sz w:val="28"/>
          <w:szCs w:val="28"/>
        </w:rPr>
      </w:pPr>
      <w:r w:rsidRPr="0075105E">
        <w:rPr>
          <w:sz w:val="28"/>
          <w:szCs w:val="28"/>
        </w:rPr>
        <w:t xml:space="preserve">Формирование структуры расселения </w:t>
      </w:r>
      <w:r>
        <w:rPr>
          <w:sz w:val="28"/>
          <w:szCs w:val="28"/>
        </w:rPr>
        <w:t>Новосибир</w:t>
      </w:r>
      <w:r w:rsidRPr="0075105E">
        <w:rPr>
          <w:sz w:val="28"/>
          <w:szCs w:val="28"/>
        </w:rPr>
        <w:t xml:space="preserve">ской области складывалось на протяжении столетий в процессах постепенного заселения свободных территорий.  Население северной, притаёжной зоны в ранний период по-прежнему занималось традиционной охотой, рыболовством и лесными промыслами с незначительным участием в экономическом укладе элементов сельского хозяйства. </w:t>
      </w:r>
    </w:p>
    <w:p w:rsidR="007E0A13" w:rsidRPr="0075105E" w:rsidRDefault="007E0A13" w:rsidP="002C5CC1">
      <w:pPr>
        <w:ind w:firstLine="709"/>
        <w:jc w:val="both"/>
        <w:rPr>
          <w:sz w:val="28"/>
          <w:szCs w:val="28"/>
        </w:rPr>
      </w:pPr>
      <w:r w:rsidRPr="0075105E">
        <w:rPr>
          <w:sz w:val="28"/>
          <w:szCs w:val="28"/>
        </w:rPr>
        <w:t>По состоянию на 01.01.201</w:t>
      </w:r>
      <w:r>
        <w:rPr>
          <w:sz w:val="28"/>
          <w:szCs w:val="28"/>
        </w:rPr>
        <w:t>2</w:t>
      </w:r>
      <w:r w:rsidRPr="0075105E">
        <w:rPr>
          <w:sz w:val="28"/>
          <w:szCs w:val="28"/>
        </w:rPr>
        <w:t xml:space="preserve"> года в </w:t>
      </w:r>
      <w:r>
        <w:rPr>
          <w:sz w:val="28"/>
          <w:szCs w:val="28"/>
        </w:rPr>
        <w:t>Варламовском сельсовете</w:t>
      </w:r>
      <w:r w:rsidRPr="0075105E">
        <w:rPr>
          <w:sz w:val="28"/>
          <w:szCs w:val="28"/>
        </w:rPr>
        <w:t xml:space="preserve"> имеется 1 центр муниципального образования </w:t>
      </w:r>
      <w:r>
        <w:rPr>
          <w:sz w:val="28"/>
          <w:szCs w:val="28"/>
        </w:rPr>
        <w:t>–</w:t>
      </w:r>
      <w:r w:rsidRPr="0075105E">
        <w:rPr>
          <w:sz w:val="28"/>
          <w:szCs w:val="28"/>
        </w:rPr>
        <w:t xml:space="preserve"> </w:t>
      </w:r>
      <w:r>
        <w:rPr>
          <w:sz w:val="28"/>
          <w:szCs w:val="28"/>
        </w:rPr>
        <w:t>село Варламово и 3</w:t>
      </w:r>
      <w:r w:rsidRPr="0075105E">
        <w:rPr>
          <w:sz w:val="28"/>
          <w:szCs w:val="28"/>
        </w:rPr>
        <w:t xml:space="preserve"> деревни – </w:t>
      </w:r>
      <w:r>
        <w:rPr>
          <w:sz w:val="28"/>
          <w:szCs w:val="28"/>
        </w:rPr>
        <w:t>Кандереп, Краснознаменка и Большая Чёрная.</w:t>
      </w:r>
      <w:r w:rsidRPr="0075105E">
        <w:rPr>
          <w:sz w:val="28"/>
          <w:szCs w:val="28"/>
        </w:rPr>
        <w:t xml:space="preserve"> Плотность населения составляет </w:t>
      </w:r>
      <w:r>
        <w:rPr>
          <w:sz w:val="28"/>
          <w:szCs w:val="28"/>
        </w:rPr>
        <w:t xml:space="preserve">1 – 6 </w:t>
      </w:r>
      <w:r w:rsidRPr="0075105E">
        <w:rPr>
          <w:sz w:val="28"/>
          <w:szCs w:val="28"/>
        </w:rPr>
        <w:t xml:space="preserve">человек на </w:t>
      </w:r>
      <w:r>
        <w:rPr>
          <w:sz w:val="28"/>
          <w:szCs w:val="28"/>
        </w:rPr>
        <w:t>га</w:t>
      </w:r>
      <w:r w:rsidRPr="0075105E">
        <w:rPr>
          <w:sz w:val="28"/>
          <w:szCs w:val="28"/>
        </w:rPr>
        <w:t>.</w:t>
      </w:r>
    </w:p>
    <w:p w:rsidR="007E0A13" w:rsidRPr="0075105E" w:rsidRDefault="007E0A13" w:rsidP="002C5CC1">
      <w:pPr>
        <w:ind w:firstLine="709"/>
        <w:jc w:val="both"/>
        <w:rPr>
          <w:sz w:val="28"/>
          <w:szCs w:val="28"/>
        </w:rPr>
      </w:pPr>
      <w:r>
        <w:rPr>
          <w:sz w:val="28"/>
          <w:szCs w:val="28"/>
        </w:rPr>
        <w:t xml:space="preserve">         </w:t>
      </w:r>
      <w:r w:rsidRPr="0075105E">
        <w:rPr>
          <w:sz w:val="28"/>
          <w:szCs w:val="28"/>
        </w:rPr>
        <w:t>Численность населения за последние 3 года относительно стабильна, незначительно у</w:t>
      </w:r>
      <w:r>
        <w:rPr>
          <w:sz w:val="28"/>
          <w:szCs w:val="28"/>
        </w:rPr>
        <w:t>величивается</w:t>
      </w:r>
      <w:r w:rsidRPr="0075105E">
        <w:rPr>
          <w:sz w:val="28"/>
          <w:szCs w:val="28"/>
        </w:rPr>
        <w:t>.</w:t>
      </w:r>
    </w:p>
    <w:p w:rsidR="007E0A13" w:rsidRDefault="007E0A13" w:rsidP="002C5CC1">
      <w:pPr>
        <w:pStyle w:val="3TimesNewRoman"/>
        <w:spacing w:before="0" w:after="0"/>
        <w:jc w:val="center"/>
        <w:rPr>
          <w:sz w:val="28"/>
          <w:szCs w:val="28"/>
        </w:rPr>
      </w:pPr>
    </w:p>
    <w:p w:rsidR="007E0A13" w:rsidRDefault="007E0A13" w:rsidP="002C5CC1">
      <w:pPr>
        <w:pStyle w:val="3TimesNewRoman"/>
        <w:spacing w:before="0" w:after="0"/>
        <w:jc w:val="center"/>
        <w:rPr>
          <w:sz w:val="28"/>
          <w:szCs w:val="28"/>
        </w:rPr>
      </w:pPr>
      <w:r>
        <w:rPr>
          <w:sz w:val="28"/>
          <w:szCs w:val="28"/>
        </w:rPr>
        <w:t xml:space="preserve">3.5.3. </w:t>
      </w:r>
      <w:r w:rsidRPr="0075105E">
        <w:rPr>
          <w:sz w:val="28"/>
          <w:szCs w:val="28"/>
        </w:rPr>
        <w:t>Перспективы развития системы расселения</w:t>
      </w:r>
    </w:p>
    <w:p w:rsidR="007E0A13" w:rsidRPr="0075105E" w:rsidRDefault="007E0A13" w:rsidP="002C5CC1">
      <w:pPr>
        <w:pStyle w:val="3TimesNewRoman"/>
        <w:spacing w:before="0" w:after="0"/>
        <w:jc w:val="center"/>
        <w:rPr>
          <w:sz w:val="28"/>
          <w:szCs w:val="28"/>
        </w:rPr>
      </w:pPr>
    </w:p>
    <w:p w:rsidR="007E0A13" w:rsidRDefault="007E0A13" w:rsidP="002C5CC1">
      <w:pPr>
        <w:ind w:firstLine="709"/>
        <w:jc w:val="both"/>
        <w:rPr>
          <w:sz w:val="28"/>
          <w:szCs w:val="28"/>
        </w:rPr>
      </w:pPr>
      <w:r>
        <w:rPr>
          <w:sz w:val="28"/>
          <w:szCs w:val="28"/>
        </w:rPr>
        <w:t>В Варламовском сельсовете</w:t>
      </w:r>
      <w:r w:rsidRPr="0075105E">
        <w:rPr>
          <w:sz w:val="28"/>
          <w:szCs w:val="28"/>
        </w:rPr>
        <w:t xml:space="preserve"> процесс урбанизации</w:t>
      </w:r>
      <w:r>
        <w:rPr>
          <w:sz w:val="28"/>
          <w:szCs w:val="28"/>
        </w:rPr>
        <w:t>,</w:t>
      </w:r>
      <w:r w:rsidRPr="0075105E">
        <w:rPr>
          <w:sz w:val="28"/>
          <w:szCs w:val="28"/>
        </w:rPr>
        <w:t xml:space="preserve"> который продолжается в связи с растущей дифференциацией между городом и селом по уровню жизни, является причиной сокращения и старения сельского населения.</w:t>
      </w:r>
    </w:p>
    <w:p w:rsidR="007E0A13" w:rsidRDefault="007E0A13" w:rsidP="002C5CC1">
      <w:pPr>
        <w:ind w:firstLine="709"/>
        <w:jc w:val="both"/>
        <w:rPr>
          <w:sz w:val="28"/>
          <w:szCs w:val="28"/>
        </w:rPr>
      </w:pPr>
      <w:r w:rsidRPr="0075105E">
        <w:rPr>
          <w:sz w:val="28"/>
          <w:szCs w:val="28"/>
        </w:rPr>
        <w:t xml:space="preserve">В связи с этим, проектом генерального плана </w:t>
      </w:r>
      <w:r>
        <w:rPr>
          <w:sz w:val="28"/>
          <w:szCs w:val="28"/>
        </w:rPr>
        <w:t>Варламовского сельсовета</w:t>
      </w:r>
      <w:r w:rsidRPr="0075105E">
        <w:rPr>
          <w:sz w:val="28"/>
          <w:szCs w:val="28"/>
        </w:rPr>
        <w:t xml:space="preserve"> определяются основные направления развития системы расселения.</w:t>
      </w:r>
    </w:p>
    <w:p w:rsidR="007E0A13" w:rsidRDefault="007E0A13" w:rsidP="002C5CC1">
      <w:pPr>
        <w:ind w:firstLine="709"/>
        <w:jc w:val="both"/>
        <w:rPr>
          <w:sz w:val="28"/>
          <w:szCs w:val="28"/>
        </w:rPr>
      </w:pPr>
      <w:r>
        <w:rPr>
          <w:sz w:val="28"/>
          <w:szCs w:val="28"/>
        </w:rPr>
        <w:t>Согласно прогнозу «С</w:t>
      </w:r>
      <w:r w:rsidRPr="0075105E">
        <w:rPr>
          <w:sz w:val="28"/>
          <w:szCs w:val="28"/>
        </w:rPr>
        <w:t>хемы</w:t>
      </w:r>
      <w:r>
        <w:rPr>
          <w:sz w:val="28"/>
          <w:szCs w:val="28"/>
        </w:rPr>
        <w:t>»</w:t>
      </w:r>
      <w:r w:rsidRPr="0075105E">
        <w:rPr>
          <w:sz w:val="28"/>
          <w:szCs w:val="28"/>
        </w:rPr>
        <w:t xml:space="preserve"> все деревни </w:t>
      </w:r>
      <w:r>
        <w:rPr>
          <w:sz w:val="28"/>
          <w:szCs w:val="28"/>
        </w:rPr>
        <w:t>Варламовского сельсовета</w:t>
      </w:r>
      <w:r w:rsidRPr="0075105E">
        <w:rPr>
          <w:sz w:val="28"/>
          <w:szCs w:val="28"/>
        </w:rPr>
        <w:t xml:space="preserve"> отличаются положительной демографической динамикой, благоприятной пол</w:t>
      </w:r>
      <w:r>
        <w:rPr>
          <w:sz w:val="28"/>
          <w:szCs w:val="28"/>
        </w:rPr>
        <w:t>овозрастной структурой и имеют</w:t>
      </w:r>
      <w:r w:rsidRPr="0075105E">
        <w:rPr>
          <w:sz w:val="28"/>
          <w:szCs w:val="28"/>
        </w:rPr>
        <w:t xml:space="preserve"> реальные шансы для увеличения численности населения к расчётного сроку, хотя и находятся на территории стабилизации демографического потенциала.</w:t>
      </w:r>
    </w:p>
    <w:p w:rsidR="007E0A13" w:rsidRPr="00920F49" w:rsidRDefault="007E0A13" w:rsidP="002C5CC1">
      <w:pPr>
        <w:ind w:firstLine="709"/>
        <w:jc w:val="both"/>
        <w:rPr>
          <w:b/>
          <w:sz w:val="28"/>
          <w:szCs w:val="28"/>
        </w:rPr>
      </w:pPr>
      <w:r w:rsidRPr="00DB55DB">
        <w:rPr>
          <w:sz w:val="28"/>
          <w:szCs w:val="28"/>
        </w:rPr>
        <w:t xml:space="preserve">В перспективе, </w:t>
      </w:r>
      <w:r>
        <w:rPr>
          <w:sz w:val="28"/>
          <w:szCs w:val="28"/>
        </w:rPr>
        <w:t>«</w:t>
      </w:r>
      <w:r w:rsidRPr="00DB55DB">
        <w:rPr>
          <w:sz w:val="28"/>
          <w:szCs w:val="28"/>
        </w:rPr>
        <w:t>Схемой</w:t>
      </w:r>
      <w:r>
        <w:rPr>
          <w:sz w:val="28"/>
          <w:szCs w:val="28"/>
        </w:rPr>
        <w:t>»</w:t>
      </w:r>
      <w:r w:rsidRPr="00DB55DB">
        <w:rPr>
          <w:sz w:val="28"/>
          <w:szCs w:val="28"/>
        </w:rPr>
        <w:t xml:space="preserve"> выявляется ряд основных проблем, которые необходимо решить. Одна из них - </w:t>
      </w:r>
      <w:r w:rsidRPr="00920F49">
        <w:rPr>
          <w:b/>
          <w:sz w:val="28"/>
          <w:szCs w:val="28"/>
        </w:rPr>
        <w:t>формирование каркаса опорных центров, обеспечивающего сравнительную устойчивость системы расселения.</w:t>
      </w:r>
    </w:p>
    <w:p w:rsidR="007E0A13" w:rsidRPr="00DB55DB" w:rsidRDefault="007E0A13" w:rsidP="002C5CC1">
      <w:pPr>
        <w:ind w:firstLine="709"/>
        <w:jc w:val="both"/>
        <w:rPr>
          <w:sz w:val="28"/>
          <w:szCs w:val="28"/>
        </w:rPr>
      </w:pPr>
      <w:r>
        <w:rPr>
          <w:sz w:val="28"/>
          <w:szCs w:val="28"/>
        </w:rPr>
        <w:t>Таким опорным центром каркаса территории поселения является село Варламово.</w:t>
      </w:r>
    </w:p>
    <w:p w:rsidR="007E0A13" w:rsidRPr="00DB55DB" w:rsidRDefault="007E0A13" w:rsidP="002C5CC1">
      <w:pPr>
        <w:ind w:firstLine="709"/>
        <w:jc w:val="both"/>
        <w:rPr>
          <w:sz w:val="28"/>
          <w:szCs w:val="28"/>
        </w:rPr>
      </w:pPr>
      <w:r w:rsidRPr="00DB55DB">
        <w:rPr>
          <w:sz w:val="28"/>
          <w:szCs w:val="28"/>
        </w:rPr>
        <w:t>При этом эти центры выступают активными организаторами всего пространства области и оказывают влияние на развитие тяготеющих к ним территорий. Организуются основные и второстепенные оси экономического развития.</w:t>
      </w:r>
    </w:p>
    <w:p w:rsidR="007E0A13" w:rsidRDefault="007E0A13" w:rsidP="002C5CC1">
      <w:pPr>
        <w:ind w:firstLine="709"/>
        <w:jc w:val="both"/>
        <w:rPr>
          <w:sz w:val="28"/>
          <w:szCs w:val="28"/>
        </w:rPr>
      </w:pPr>
      <w:r w:rsidRPr="00DB55DB">
        <w:rPr>
          <w:sz w:val="28"/>
          <w:szCs w:val="28"/>
        </w:rPr>
        <w:t xml:space="preserve">Населенные пункты и инженерно-транспортная инфраструктура вдоль них усиливаются в первую очередь. В </w:t>
      </w:r>
      <w:r>
        <w:rPr>
          <w:sz w:val="28"/>
          <w:szCs w:val="28"/>
        </w:rPr>
        <w:t>село Варламово</w:t>
      </w:r>
      <w:r w:rsidRPr="00DB55DB">
        <w:rPr>
          <w:sz w:val="28"/>
          <w:szCs w:val="28"/>
        </w:rPr>
        <w:t xml:space="preserve"> передается часть районных функций, что повысит качество жизни сельского населения.</w:t>
      </w:r>
    </w:p>
    <w:p w:rsidR="007E0A13" w:rsidRPr="00DB55DB" w:rsidRDefault="007E0A13" w:rsidP="002C5CC1">
      <w:pPr>
        <w:ind w:firstLine="709"/>
        <w:jc w:val="both"/>
        <w:rPr>
          <w:sz w:val="28"/>
          <w:szCs w:val="28"/>
        </w:rPr>
      </w:pPr>
      <w:r>
        <w:rPr>
          <w:sz w:val="28"/>
          <w:szCs w:val="28"/>
        </w:rPr>
        <w:t xml:space="preserve">В </w:t>
      </w:r>
      <w:r w:rsidRPr="00DB55DB">
        <w:rPr>
          <w:sz w:val="28"/>
          <w:szCs w:val="28"/>
        </w:rPr>
        <w:t xml:space="preserve">данной работе за основу определения внешней границы </w:t>
      </w:r>
      <w:r>
        <w:rPr>
          <w:sz w:val="28"/>
          <w:szCs w:val="28"/>
        </w:rPr>
        <w:t xml:space="preserve">Варламовской системы расселения </w:t>
      </w:r>
      <w:r w:rsidRPr="00DB55DB">
        <w:rPr>
          <w:sz w:val="28"/>
          <w:szCs w:val="28"/>
        </w:rPr>
        <w:t xml:space="preserve">принимается не более чем 15 – 20 минутная транспортная доступность от центра </w:t>
      </w:r>
      <w:r>
        <w:rPr>
          <w:sz w:val="28"/>
          <w:szCs w:val="28"/>
        </w:rPr>
        <w:t>села Варламово</w:t>
      </w:r>
      <w:r w:rsidRPr="00DB55DB">
        <w:rPr>
          <w:sz w:val="28"/>
          <w:szCs w:val="28"/>
        </w:rPr>
        <w:t xml:space="preserve">. В качестве </w:t>
      </w:r>
      <w:r w:rsidRPr="00DB55DB">
        <w:rPr>
          <w:sz w:val="28"/>
          <w:szCs w:val="28"/>
        </w:rPr>
        <w:lastRenderedPageBreak/>
        <w:t xml:space="preserve">основы такого решения были приняты, как </w:t>
      </w:r>
      <w:r w:rsidRPr="00DB55DB">
        <w:rPr>
          <w:sz w:val="28"/>
          <w:szCs w:val="28"/>
          <w:u w:val="single"/>
        </w:rPr>
        <w:t>экономические соображения</w:t>
      </w:r>
      <w:r w:rsidRPr="00DB55DB">
        <w:rPr>
          <w:sz w:val="28"/>
          <w:szCs w:val="28"/>
        </w:rPr>
        <w:t xml:space="preserve">, так и </w:t>
      </w:r>
      <w:r w:rsidRPr="00DB55DB">
        <w:rPr>
          <w:sz w:val="28"/>
          <w:szCs w:val="28"/>
          <w:u w:val="single"/>
        </w:rPr>
        <w:t>схема основных транспортных осей</w:t>
      </w:r>
      <w:r w:rsidRPr="00DB55DB">
        <w:rPr>
          <w:sz w:val="28"/>
          <w:szCs w:val="28"/>
        </w:rPr>
        <w:t xml:space="preserve">, расходящихся из города </w:t>
      </w:r>
      <w:r>
        <w:rPr>
          <w:sz w:val="28"/>
          <w:szCs w:val="28"/>
        </w:rPr>
        <w:t>Болотное</w:t>
      </w:r>
      <w:r w:rsidRPr="00DB55DB">
        <w:rPr>
          <w:sz w:val="28"/>
          <w:szCs w:val="28"/>
        </w:rPr>
        <w:t xml:space="preserve">, а так же существующая </w:t>
      </w:r>
      <w:r w:rsidRPr="00DB55DB">
        <w:rPr>
          <w:sz w:val="28"/>
          <w:szCs w:val="28"/>
          <w:u w:val="single"/>
        </w:rPr>
        <w:t>схема пригородного общественного транспорта</w:t>
      </w:r>
      <w:r w:rsidRPr="00DB55DB">
        <w:rPr>
          <w:sz w:val="28"/>
          <w:szCs w:val="28"/>
        </w:rPr>
        <w:t xml:space="preserve"> (с интенсивностью сообщения) от областного центра</w:t>
      </w:r>
      <w:r>
        <w:rPr>
          <w:sz w:val="28"/>
          <w:szCs w:val="28"/>
        </w:rPr>
        <w:t xml:space="preserve"> – города Новосибирска.</w:t>
      </w:r>
    </w:p>
    <w:p w:rsidR="007E0A13" w:rsidRDefault="007E0A13" w:rsidP="002C5CC1">
      <w:pPr>
        <w:ind w:firstLine="709"/>
        <w:jc w:val="center"/>
        <w:rPr>
          <w:b/>
          <w:sz w:val="28"/>
          <w:szCs w:val="28"/>
        </w:rPr>
      </w:pPr>
    </w:p>
    <w:p w:rsidR="007E0A13" w:rsidRDefault="007E0A13" w:rsidP="002C5CC1">
      <w:pPr>
        <w:ind w:firstLine="709"/>
        <w:jc w:val="center"/>
        <w:rPr>
          <w:b/>
          <w:sz w:val="28"/>
          <w:szCs w:val="28"/>
        </w:rPr>
      </w:pPr>
      <w:r>
        <w:rPr>
          <w:b/>
          <w:sz w:val="28"/>
          <w:szCs w:val="28"/>
        </w:rPr>
        <w:t xml:space="preserve">3.6. </w:t>
      </w:r>
      <w:r w:rsidRPr="00EC344C">
        <w:rPr>
          <w:b/>
          <w:sz w:val="28"/>
          <w:szCs w:val="28"/>
        </w:rPr>
        <w:t>Социальная инфраструктура и жилищный фонд</w:t>
      </w:r>
    </w:p>
    <w:p w:rsidR="007E0A13" w:rsidRDefault="007E0A13" w:rsidP="002C5CC1">
      <w:pPr>
        <w:ind w:firstLine="709"/>
        <w:jc w:val="center"/>
        <w:rPr>
          <w:b/>
          <w:sz w:val="28"/>
          <w:szCs w:val="28"/>
        </w:rPr>
      </w:pPr>
    </w:p>
    <w:p w:rsidR="007E0A13" w:rsidRDefault="007E0A13" w:rsidP="002C5CC1">
      <w:pPr>
        <w:ind w:firstLine="709"/>
        <w:jc w:val="center"/>
        <w:rPr>
          <w:b/>
          <w:sz w:val="28"/>
          <w:szCs w:val="28"/>
        </w:rPr>
      </w:pPr>
      <w:r>
        <w:rPr>
          <w:b/>
          <w:sz w:val="28"/>
          <w:szCs w:val="28"/>
        </w:rPr>
        <w:t>3.6.1. Жилищный фонд</w:t>
      </w:r>
    </w:p>
    <w:p w:rsidR="007E0A13" w:rsidRDefault="007E0A13" w:rsidP="002C5CC1">
      <w:pPr>
        <w:ind w:firstLine="709"/>
        <w:jc w:val="center"/>
        <w:rPr>
          <w:b/>
          <w:sz w:val="28"/>
          <w:szCs w:val="28"/>
        </w:rPr>
      </w:pPr>
    </w:p>
    <w:p w:rsidR="007E0A13" w:rsidRPr="00DF581C" w:rsidRDefault="007E0A13" w:rsidP="00DF581C">
      <w:pPr>
        <w:pStyle w:val="21"/>
        <w:spacing w:after="0" w:line="240" w:lineRule="auto"/>
        <w:ind w:firstLine="709"/>
        <w:jc w:val="both"/>
        <w:rPr>
          <w:snapToGrid w:val="0"/>
          <w:sz w:val="28"/>
          <w:szCs w:val="28"/>
        </w:rPr>
      </w:pPr>
      <w:r w:rsidRPr="00E201C7">
        <w:rPr>
          <w:sz w:val="28"/>
          <w:szCs w:val="28"/>
        </w:rPr>
        <w:t xml:space="preserve">Проектом предусмотрено увеличение площади жилищного фонда на расчётный срок до </w:t>
      </w:r>
      <w:r>
        <w:rPr>
          <w:sz w:val="28"/>
          <w:szCs w:val="28"/>
        </w:rPr>
        <w:t>24,2</w:t>
      </w:r>
      <w:r w:rsidRPr="00990172">
        <w:rPr>
          <w:sz w:val="28"/>
          <w:szCs w:val="28"/>
        </w:rPr>
        <w:t xml:space="preserve"> тыс.м</w:t>
      </w:r>
      <w:r w:rsidRPr="00990172">
        <w:rPr>
          <w:sz w:val="28"/>
          <w:szCs w:val="28"/>
          <w:vertAlign w:val="superscript"/>
        </w:rPr>
        <w:t>2</w:t>
      </w:r>
      <w:r w:rsidRPr="00990172">
        <w:rPr>
          <w:sz w:val="28"/>
          <w:szCs w:val="28"/>
        </w:rPr>
        <w:t xml:space="preserve"> общей площади </w:t>
      </w:r>
      <w:r w:rsidRPr="0048362A">
        <w:rPr>
          <w:sz w:val="28"/>
          <w:szCs w:val="28"/>
        </w:rPr>
        <w:t xml:space="preserve">или </w:t>
      </w:r>
      <w:r>
        <w:rPr>
          <w:sz w:val="28"/>
          <w:szCs w:val="28"/>
        </w:rPr>
        <w:t>358</w:t>
      </w:r>
      <w:r w:rsidRPr="00FA523F">
        <w:rPr>
          <w:sz w:val="28"/>
          <w:szCs w:val="28"/>
        </w:rPr>
        <w:t>квартир (с учетом</w:t>
      </w:r>
      <w:r w:rsidRPr="00990172">
        <w:rPr>
          <w:sz w:val="28"/>
          <w:szCs w:val="28"/>
        </w:rPr>
        <w:t xml:space="preserve"> обеспечения существующего населения нормативной жилой площадью</w:t>
      </w:r>
      <w:r>
        <w:rPr>
          <w:sz w:val="28"/>
          <w:szCs w:val="28"/>
        </w:rPr>
        <w:t xml:space="preserve">). </w:t>
      </w:r>
      <w:r w:rsidRPr="00E201C7">
        <w:rPr>
          <w:snapToGrid w:val="0"/>
          <w:sz w:val="28"/>
          <w:szCs w:val="28"/>
        </w:rPr>
        <w:t xml:space="preserve">Новое жилищное строительство на расчетный срок предусматривается в объеме </w:t>
      </w:r>
      <w:r w:rsidRPr="00DF581C">
        <w:rPr>
          <w:snapToGrid w:val="0"/>
          <w:sz w:val="28"/>
          <w:szCs w:val="28"/>
        </w:rPr>
        <w:t xml:space="preserve"> 7,4тыс. м</w:t>
      </w:r>
      <w:r w:rsidRPr="00DF581C">
        <w:rPr>
          <w:snapToGrid w:val="0"/>
          <w:sz w:val="28"/>
          <w:szCs w:val="28"/>
          <w:vertAlign w:val="superscript"/>
        </w:rPr>
        <w:t xml:space="preserve">2 </w:t>
      </w:r>
      <w:r w:rsidRPr="00DF581C">
        <w:rPr>
          <w:snapToGrid w:val="0"/>
          <w:sz w:val="28"/>
          <w:szCs w:val="28"/>
        </w:rPr>
        <w:t>общей площади, из них на свободной территории – 3,0 тыс. м</w:t>
      </w:r>
      <w:r w:rsidRPr="00DF581C">
        <w:rPr>
          <w:snapToGrid w:val="0"/>
          <w:sz w:val="28"/>
          <w:szCs w:val="28"/>
          <w:vertAlign w:val="superscript"/>
        </w:rPr>
        <w:t>2</w:t>
      </w:r>
      <w:r>
        <w:rPr>
          <w:snapToGrid w:val="0"/>
          <w:sz w:val="28"/>
          <w:szCs w:val="28"/>
        </w:rPr>
        <w:t>.</w:t>
      </w:r>
    </w:p>
    <w:p w:rsidR="007E0A13" w:rsidRPr="00E201C7" w:rsidRDefault="007E0A13" w:rsidP="00E201C7">
      <w:pPr>
        <w:pStyle w:val="21"/>
        <w:spacing w:after="0" w:line="240" w:lineRule="auto"/>
        <w:ind w:firstLine="709"/>
        <w:jc w:val="both"/>
        <w:rPr>
          <w:snapToGrid w:val="0"/>
          <w:sz w:val="28"/>
          <w:szCs w:val="28"/>
        </w:rPr>
      </w:pPr>
      <w:r w:rsidRPr="00E201C7">
        <w:rPr>
          <w:snapToGrid w:val="0"/>
          <w:sz w:val="28"/>
          <w:szCs w:val="28"/>
        </w:rPr>
        <w:t>Проектом предусматривается, что во всех существующих кварталах с малоэтажной усадебной застройкой будет осуществляться реконструкция ветхого жилого фонда.</w:t>
      </w:r>
    </w:p>
    <w:p w:rsidR="007E0A13" w:rsidRDefault="007E0A13" w:rsidP="002C5CC1">
      <w:pPr>
        <w:pStyle w:val="21"/>
        <w:spacing w:after="0" w:line="240" w:lineRule="auto"/>
        <w:jc w:val="center"/>
        <w:rPr>
          <w:i/>
          <w:snapToGrid w:val="0"/>
          <w:sz w:val="28"/>
          <w:szCs w:val="28"/>
        </w:rPr>
      </w:pPr>
    </w:p>
    <w:p w:rsidR="007E0A13" w:rsidRPr="002C5CC1" w:rsidRDefault="007E0A13" w:rsidP="002C5CC1">
      <w:pPr>
        <w:pStyle w:val="21"/>
        <w:spacing w:after="0" w:line="240" w:lineRule="auto"/>
        <w:jc w:val="center"/>
        <w:rPr>
          <w:i/>
          <w:snapToGrid w:val="0"/>
          <w:sz w:val="28"/>
          <w:szCs w:val="28"/>
        </w:rPr>
      </w:pPr>
      <w:r w:rsidRPr="002C5CC1">
        <w:rPr>
          <w:i/>
          <w:snapToGrid w:val="0"/>
          <w:sz w:val="28"/>
          <w:szCs w:val="28"/>
        </w:rPr>
        <w:t xml:space="preserve">Распределение жилого фонда и населения </w:t>
      </w:r>
    </w:p>
    <w:p w:rsidR="007E0A13" w:rsidRDefault="007E0A13" w:rsidP="002C5CC1">
      <w:pPr>
        <w:pStyle w:val="21"/>
        <w:spacing w:after="0" w:line="240" w:lineRule="auto"/>
        <w:jc w:val="center"/>
        <w:rPr>
          <w:i/>
          <w:snapToGrid w:val="0"/>
          <w:sz w:val="28"/>
          <w:szCs w:val="28"/>
        </w:rPr>
      </w:pPr>
      <w:r w:rsidRPr="002C5CC1">
        <w:rPr>
          <w:i/>
          <w:snapToGrid w:val="0"/>
          <w:sz w:val="28"/>
          <w:szCs w:val="28"/>
        </w:rPr>
        <w:t>на расчетный срок</w:t>
      </w:r>
    </w:p>
    <w:p w:rsidR="007E0A13" w:rsidRPr="00D50154" w:rsidRDefault="007E0A13" w:rsidP="00D50154">
      <w:pPr>
        <w:pStyle w:val="21"/>
        <w:spacing w:after="0" w:line="240" w:lineRule="auto"/>
        <w:jc w:val="right"/>
        <w:rPr>
          <w:i/>
          <w:snapToGrid w:val="0"/>
        </w:rPr>
      </w:pPr>
      <w:r>
        <w:rPr>
          <w:i/>
          <w:snapToGrid w:val="0"/>
        </w:rPr>
        <w:t>Таблица 3.6.1-1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1979"/>
        <w:gridCol w:w="1793"/>
        <w:gridCol w:w="1248"/>
        <w:gridCol w:w="1532"/>
        <w:gridCol w:w="1532"/>
        <w:gridCol w:w="1384"/>
      </w:tblGrid>
      <w:tr w:rsidR="007E0A13" w:rsidRPr="00E8551F" w:rsidTr="00D50154">
        <w:trPr>
          <w:trHeight w:val="1730"/>
        </w:trPr>
        <w:tc>
          <w:tcPr>
            <w:tcW w:w="1045" w:type="pct"/>
            <w:vAlign w:val="center"/>
          </w:tcPr>
          <w:p w:rsidR="007E0A13" w:rsidRPr="00E201C7" w:rsidRDefault="007E0A13" w:rsidP="00D50154">
            <w:pPr>
              <w:pStyle w:val="21"/>
              <w:spacing w:after="0" w:line="240" w:lineRule="exact"/>
              <w:jc w:val="center"/>
              <w:rPr>
                <w:b/>
                <w:snapToGrid w:val="0"/>
              </w:rPr>
            </w:pPr>
            <w:r w:rsidRPr="00E201C7">
              <w:rPr>
                <w:b/>
                <w:snapToGrid w:val="0"/>
              </w:rPr>
              <w:t>Наименование поселений</w:t>
            </w:r>
          </w:p>
        </w:tc>
        <w:tc>
          <w:tcPr>
            <w:tcW w:w="947" w:type="pct"/>
            <w:vAlign w:val="center"/>
          </w:tcPr>
          <w:p w:rsidR="007E0A13" w:rsidRPr="00E201C7" w:rsidRDefault="007E0A13" w:rsidP="00D50154">
            <w:pPr>
              <w:pStyle w:val="21"/>
              <w:spacing w:after="0" w:line="240" w:lineRule="exact"/>
              <w:jc w:val="center"/>
              <w:rPr>
                <w:b/>
                <w:snapToGrid w:val="0"/>
              </w:rPr>
            </w:pPr>
            <w:r w:rsidRPr="00E201C7">
              <w:rPr>
                <w:b/>
                <w:snapToGrid w:val="0"/>
              </w:rPr>
              <w:t>Территория под жилой</w:t>
            </w:r>
          </w:p>
          <w:p w:rsidR="007E0A13" w:rsidRPr="00E201C7" w:rsidRDefault="007E0A13" w:rsidP="00D50154">
            <w:pPr>
              <w:pStyle w:val="21"/>
              <w:spacing w:after="0" w:line="240" w:lineRule="exact"/>
              <w:jc w:val="center"/>
              <w:rPr>
                <w:b/>
                <w:snapToGrid w:val="0"/>
              </w:rPr>
            </w:pPr>
            <w:r w:rsidRPr="00E201C7">
              <w:rPr>
                <w:b/>
                <w:snapToGrid w:val="0"/>
              </w:rPr>
              <w:t>застройкой</w:t>
            </w:r>
          </w:p>
          <w:p w:rsidR="007E0A13" w:rsidRPr="00E201C7" w:rsidRDefault="007E0A13" w:rsidP="00D50154">
            <w:pPr>
              <w:pStyle w:val="21"/>
              <w:spacing w:after="0" w:line="240" w:lineRule="exact"/>
              <w:jc w:val="center"/>
              <w:rPr>
                <w:b/>
                <w:snapToGrid w:val="0"/>
              </w:rPr>
            </w:pPr>
            <w:r w:rsidRPr="00E201C7">
              <w:rPr>
                <w:b/>
                <w:snapToGrid w:val="0"/>
              </w:rPr>
              <w:t>га</w:t>
            </w:r>
          </w:p>
        </w:tc>
        <w:tc>
          <w:tcPr>
            <w:tcW w:w="659" w:type="pct"/>
            <w:vAlign w:val="center"/>
          </w:tcPr>
          <w:p w:rsidR="007E0A13" w:rsidRPr="00E201C7" w:rsidRDefault="007E0A13" w:rsidP="00D50154">
            <w:pPr>
              <w:pStyle w:val="21"/>
              <w:spacing w:after="0" w:line="240" w:lineRule="exact"/>
              <w:jc w:val="center"/>
              <w:rPr>
                <w:b/>
                <w:snapToGrid w:val="0"/>
              </w:rPr>
            </w:pPr>
            <w:r w:rsidRPr="00E201C7">
              <w:rPr>
                <w:b/>
                <w:snapToGrid w:val="0"/>
              </w:rPr>
              <w:t>Жилой фонд</w:t>
            </w:r>
          </w:p>
          <w:p w:rsidR="007E0A13" w:rsidRPr="00E201C7" w:rsidRDefault="007E0A13" w:rsidP="00D50154">
            <w:pPr>
              <w:pStyle w:val="21"/>
              <w:spacing w:after="0" w:line="240" w:lineRule="exact"/>
              <w:jc w:val="center"/>
              <w:rPr>
                <w:b/>
                <w:snapToGrid w:val="0"/>
                <w:vertAlign w:val="superscript"/>
              </w:rPr>
            </w:pPr>
            <w:r w:rsidRPr="00E201C7">
              <w:rPr>
                <w:b/>
                <w:snapToGrid w:val="0"/>
              </w:rPr>
              <w:t>тыс.м</w:t>
            </w:r>
            <w:r w:rsidRPr="00E201C7">
              <w:rPr>
                <w:b/>
                <w:snapToGrid w:val="0"/>
                <w:vertAlign w:val="superscript"/>
              </w:rPr>
              <w:t>2</w:t>
            </w:r>
          </w:p>
          <w:p w:rsidR="007E0A13" w:rsidRPr="00E201C7" w:rsidRDefault="007E0A13" w:rsidP="00D50154">
            <w:pPr>
              <w:pStyle w:val="21"/>
              <w:spacing w:after="0" w:line="240" w:lineRule="exact"/>
              <w:jc w:val="center"/>
              <w:rPr>
                <w:b/>
                <w:snapToGrid w:val="0"/>
              </w:rPr>
            </w:pPr>
            <w:r w:rsidRPr="00E201C7">
              <w:rPr>
                <w:b/>
                <w:snapToGrid w:val="0"/>
              </w:rPr>
              <w:t>общей площади</w:t>
            </w:r>
          </w:p>
        </w:tc>
        <w:tc>
          <w:tcPr>
            <w:tcW w:w="809" w:type="pct"/>
            <w:vAlign w:val="center"/>
          </w:tcPr>
          <w:p w:rsidR="007E0A13" w:rsidRPr="00E201C7" w:rsidRDefault="007E0A13" w:rsidP="00D50154">
            <w:pPr>
              <w:pStyle w:val="21"/>
              <w:spacing w:after="0" w:line="240" w:lineRule="exact"/>
              <w:jc w:val="center"/>
              <w:rPr>
                <w:b/>
                <w:snapToGrid w:val="0"/>
              </w:rPr>
            </w:pPr>
          </w:p>
          <w:p w:rsidR="007E0A13" w:rsidRPr="00E201C7" w:rsidRDefault="007E0A13" w:rsidP="00D50154">
            <w:pPr>
              <w:pStyle w:val="21"/>
              <w:spacing w:after="0" w:line="240" w:lineRule="exact"/>
              <w:jc w:val="center"/>
              <w:rPr>
                <w:b/>
                <w:snapToGrid w:val="0"/>
              </w:rPr>
            </w:pPr>
            <w:r w:rsidRPr="00E201C7">
              <w:rPr>
                <w:b/>
                <w:snapToGrid w:val="0"/>
              </w:rPr>
              <w:t>Количество усадеб</w:t>
            </w:r>
          </w:p>
        </w:tc>
        <w:tc>
          <w:tcPr>
            <w:tcW w:w="809" w:type="pct"/>
            <w:tcBorders>
              <w:right w:val="nil"/>
            </w:tcBorders>
            <w:vAlign w:val="center"/>
          </w:tcPr>
          <w:p w:rsidR="007E0A13" w:rsidRPr="00E201C7" w:rsidRDefault="007E0A13" w:rsidP="00D50154">
            <w:pPr>
              <w:pStyle w:val="21"/>
              <w:spacing w:after="0" w:line="240" w:lineRule="exact"/>
              <w:jc w:val="center"/>
              <w:rPr>
                <w:b/>
                <w:snapToGrid w:val="0"/>
              </w:rPr>
            </w:pPr>
            <w:r w:rsidRPr="00E201C7">
              <w:rPr>
                <w:b/>
                <w:snapToGrid w:val="0"/>
              </w:rPr>
              <w:t>Население</w:t>
            </w:r>
          </w:p>
          <w:p w:rsidR="007E0A13" w:rsidRPr="00E201C7" w:rsidRDefault="007E0A13" w:rsidP="00D50154">
            <w:pPr>
              <w:pStyle w:val="21"/>
              <w:spacing w:after="0" w:line="240" w:lineRule="exact"/>
              <w:jc w:val="center"/>
              <w:rPr>
                <w:b/>
                <w:snapToGrid w:val="0"/>
              </w:rPr>
            </w:pPr>
            <w:r w:rsidRPr="00E201C7">
              <w:rPr>
                <w:b/>
                <w:snapToGrid w:val="0"/>
              </w:rPr>
              <w:t>человек</w:t>
            </w:r>
          </w:p>
        </w:tc>
        <w:tc>
          <w:tcPr>
            <w:tcW w:w="731" w:type="pct"/>
            <w:vAlign w:val="center"/>
          </w:tcPr>
          <w:p w:rsidR="007E0A13" w:rsidRPr="00E201C7" w:rsidRDefault="007E0A13" w:rsidP="00D50154">
            <w:pPr>
              <w:pStyle w:val="21"/>
              <w:spacing w:after="0" w:line="240" w:lineRule="exact"/>
              <w:jc w:val="center"/>
              <w:rPr>
                <w:b/>
                <w:snapToGrid w:val="0"/>
              </w:rPr>
            </w:pPr>
            <w:r w:rsidRPr="00E201C7">
              <w:rPr>
                <w:b/>
                <w:snapToGrid w:val="0"/>
              </w:rPr>
              <w:t>Плотность населения</w:t>
            </w:r>
          </w:p>
          <w:p w:rsidR="007E0A13" w:rsidRPr="00E201C7" w:rsidRDefault="007E0A13" w:rsidP="00D50154">
            <w:pPr>
              <w:pStyle w:val="21"/>
              <w:spacing w:after="0" w:line="240" w:lineRule="exact"/>
              <w:jc w:val="center"/>
              <w:rPr>
                <w:b/>
                <w:snapToGrid w:val="0"/>
              </w:rPr>
            </w:pPr>
            <w:r w:rsidRPr="00E201C7">
              <w:rPr>
                <w:b/>
                <w:snapToGrid w:val="0"/>
              </w:rPr>
              <w:t>чел./га</w:t>
            </w:r>
          </w:p>
        </w:tc>
      </w:tr>
      <w:tr w:rsidR="007E0A13" w:rsidRPr="00E8551F" w:rsidTr="00D50154">
        <w:trPr>
          <w:trHeight w:val="540"/>
        </w:trPr>
        <w:tc>
          <w:tcPr>
            <w:tcW w:w="1045" w:type="pct"/>
            <w:vAlign w:val="center"/>
          </w:tcPr>
          <w:p w:rsidR="007E0A13" w:rsidRPr="00E96BFE" w:rsidRDefault="007E0A13" w:rsidP="00D50154">
            <w:pPr>
              <w:spacing w:line="240" w:lineRule="exact"/>
              <w:rPr>
                <w:b/>
                <w:bCs/>
              </w:rPr>
            </w:pPr>
            <w:r>
              <w:rPr>
                <w:b/>
                <w:bCs/>
              </w:rPr>
              <w:t>Варламовское МО</w:t>
            </w:r>
          </w:p>
        </w:tc>
        <w:tc>
          <w:tcPr>
            <w:tcW w:w="947" w:type="pct"/>
            <w:vAlign w:val="center"/>
          </w:tcPr>
          <w:p w:rsidR="007E0A13" w:rsidRPr="00E8551F" w:rsidRDefault="007E0A13" w:rsidP="00D50154">
            <w:pPr>
              <w:pStyle w:val="21"/>
              <w:spacing w:after="0" w:line="240" w:lineRule="exact"/>
              <w:jc w:val="center"/>
              <w:rPr>
                <w:snapToGrid w:val="0"/>
              </w:rPr>
            </w:pPr>
            <w:r>
              <w:rPr>
                <w:snapToGrid w:val="0"/>
              </w:rPr>
              <w:t>237,14</w:t>
            </w:r>
          </w:p>
        </w:tc>
        <w:tc>
          <w:tcPr>
            <w:tcW w:w="659" w:type="pct"/>
            <w:vAlign w:val="center"/>
          </w:tcPr>
          <w:p w:rsidR="007E0A13" w:rsidRPr="008C7CDB" w:rsidRDefault="007E0A13" w:rsidP="00D50154">
            <w:pPr>
              <w:spacing w:line="240" w:lineRule="exact"/>
              <w:jc w:val="center"/>
            </w:pPr>
            <w:r>
              <w:t>16,8</w:t>
            </w:r>
          </w:p>
        </w:tc>
        <w:tc>
          <w:tcPr>
            <w:tcW w:w="809" w:type="pct"/>
            <w:vAlign w:val="center"/>
          </w:tcPr>
          <w:p w:rsidR="007E0A13" w:rsidRPr="001A5E5B" w:rsidRDefault="007E0A13" w:rsidP="00D50154">
            <w:pPr>
              <w:spacing w:line="240" w:lineRule="exact"/>
              <w:jc w:val="center"/>
              <w:rPr>
                <w:bCs/>
              </w:rPr>
            </w:pPr>
            <w:r>
              <w:rPr>
                <w:bCs/>
              </w:rPr>
              <w:t>323</w:t>
            </w:r>
          </w:p>
        </w:tc>
        <w:tc>
          <w:tcPr>
            <w:tcW w:w="809" w:type="pct"/>
            <w:vAlign w:val="center"/>
          </w:tcPr>
          <w:p w:rsidR="007E0A13" w:rsidRPr="001A5E5B" w:rsidRDefault="007E0A13" w:rsidP="00D50154">
            <w:pPr>
              <w:spacing w:line="240" w:lineRule="exact"/>
              <w:jc w:val="center"/>
              <w:rPr>
                <w:bCs/>
              </w:rPr>
            </w:pPr>
            <w:r>
              <w:rPr>
                <w:bCs/>
              </w:rPr>
              <w:t>900</w:t>
            </w:r>
          </w:p>
        </w:tc>
        <w:tc>
          <w:tcPr>
            <w:tcW w:w="731" w:type="pct"/>
            <w:vAlign w:val="center"/>
          </w:tcPr>
          <w:p w:rsidR="007E0A13" w:rsidRPr="00E8551F" w:rsidRDefault="007E0A13" w:rsidP="00D50154">
            <w:pPr>
              <w:pStyle w:val="21"/>
              <w:spacing w:after="0" w:line="240" w:lineRule="exact"/>
              <w:jc w:val="center"/>
              <w:rPr>
                <w:snapToGrid w:val="0"/>
              </w:rPr>
            </w:pPr>
            <w:r>
              <w:rPr>
                <w:snapToGrid w:val="0"/>
              </w:rPr>
              <w:t>4</w:t>
            </w:r>
          </w:p>
        </w:tc>
      </w:tr>
      <w:tr w:rsidR="007E0A13" w:rsidRPr="00E8551F" w:rsidTr="00D50154">
        <w:trPr>
          <w:trHeight w:val="540"/>
        </w:trPr>
        <w:tc>
          <w:tcPr>
            <w:tcW w:w="1045" w:type="pct"/>
            <w:vAlign w:val="center"/>
          </w:tcPr>
          <w:p w:rsidR="007E0A13" w:rsidRPr="00261352" w:rsidRDefault="007E0A13" w:rsidP="00D50154">
            <w:pPr>
              <w:spacing w:line="240" w:lineRule="exact"/>
            </w:pPr>
            <w:r>
              <w:t>с</w:t>
            </w:r>
            <w:r w:rsidRPr="00261352">
              <w:t>.</w:t>
            </w:r>
            <w:r>
              <w:t>Варламово</w:t>
            </w:r>
          </w:p>
        </w:tc>
        <w:tc>
          <w:tcPr>
            <w:tcW w:w="947" w:type="pct"/>
            <w:vAlign w:val="center"/>
          </w:tcPr>
          <w:p w:rsidR="007E0A13" w:rsidRPr="00E8551F" w:rsidRDefault="007E0A13" w:rsidP="00D50154">
            <w:pPr>
              <w:pStyle w:val="21"/>
              <w:spacing w:after="0" w:line="240" w:lineRule="exact"/>
              <w:jc w:val="center"/>
              <w:rPr>
                <w:snapToGrid w:val="0"/>
              </w:rPr>
            </w:pPr>
            <w:r>
              <w:rPr>
                <w:snapToGrid w:val="0"/>
              </w:rPr>
              <w:t>77,52</w:t>
            </w:r>
          </w:p>
        </w:tc>
        <w:tc>
          <w:tcPr>
            <w:tcW w:w="659" w:type="pct"/>
            <w:vAlign w:val="center"/>
          </w:tcPr>
          <w:p w:rsidR="007E0A13" w:rsidRPr="008C7CDB" w:rsidRDefault="007E0A13" w:rsidP="00D50154">
            <w:pPr>
              <w:spacing w:line="240" w:lineRule="exact"/>
              <w:jc w:val="center"/>
            </w:pPr>
            <w:r>
              <w:t>8,4</w:t>
            </w:r>
          </w:p>
        </w:tc>
        <w:tc>
          <w:tcPr>
            <w:tcW w:w="809" w:type="pct"/>
            <w:vAlign w:val="center"/>
          </w:tcPr>
          <w:p w:rsidR="007E0A13" w:rsidRPr="00261352" w:rsidRDefault="007E0A13" w:rsidP="00D50154">
            <w:pPr>
              <w:spacing w:line="240" w:lineRule="exact"/>
              <w:jc w:val="center"/>
            </w:pPr>
            <w:r>
              <w:t>157</w:t>
            </w:r>
          </w:p>
        </w:tc>
        <w:tc>
          <w:tcPr>
            <w:tcW w:w="809" w:type="pct"/>
            <w:vAlign w:val="center"/>
          </w:tcPr>
          <w:p w:rsidR="007E0A13" w:rsidRPr="00261352" w:rsidRDefault="007E0A13" w:rsidP="00D50154">
            <w:pPr>
              <w:spacing w:line="240" w:lineRule="exact"/>
              <w:jc w:val="center"/>
              <w:rPr>
                <w:color w:val="000000"/>
              </w:rPr>
            </w:pPr>
            <w:r>
              <w:rPr>
                <w:color w:val="000000"/>
              </w:rPr>
              <w:t>450</w:t>
            </w:r>
          </w:p>
        </w:tc>
        <w:tc>
          <w:tcPr>
            <w:tcW w:w="731" w:type="pct"/>
            <w:vAlign w:val="center"/>
          </w:tcPr>
          <w:p w:rsidR="007E0A13" w:rsidRPr="00E8551F" w:rsidRDefault="007E0A13" w:rsidP="00D50154">
            <w:pPr>
              <w:pStyle w:val="21"/>
              <w:spacing w:after="0" w:line="240" w:lineRule="exact"/>
              <w:jc w:val="center"/>
              <w:rPr>
                <w:snapToGrid w:val="0"/>
              </w:rPr>
            </w:pPr>
            <w:r>
              <w:rPr>
                <w:snapToGrid w:val="0"/>
              </w:rPr>
              <w:t>6</w:t>
            </w:r>
          </w:p>
        </w:tc>
      </w:tr>
      <w:tr w:rsidR="007E0A13" w:rsidRPr="00E8551F" w:rsidTr="00D50154">
        <w:trPr>
          <w:trHeight w:val="540"/>
        </w:trPr>
        <w:tc>
          <w:tcPr>
            <w:tcW w:w="1045" w:type="pct"/>
            <w:vAlign w:val="center"/>
          </w:tcPr>
          <w:p w:rsidR="007E0A13" w:rsidRPr="00261352" w:rsidRDefault="007E0A13" w:rsidP="00D50154">
            <w:pPr>
              <w:spacing w:line="240" w:lineRule="exact"/>
            </w:pPr>
            <w:r>
              <w:t>д.Б-Черное</w:t>
            </w:r>
          </w:p>
        </w:tc>
        <w:tc>
          <w:tcPr>
            <w:tcW w:w="947" w:type="pct"/>
            <w:vAlign w:val="center"/>
          </w:tcPr>
          <w:p w:rsidR="007E0A13" w:rsidRPr="00E8551F" w:rsidRDefault="007E0A13" w:rsidP="00D50154">
            <w:pPr>
              <w:pStyle w:val="21"/>
              <w:spacing w:after="0" w:line="240" w:lineRule="exact"/>
              <w:jc w:val="center"/>
              <w:rPr>
                <w:snapToGrid w:val="0"/>
              </w:rPr>
            </w:pPr>
            <w:r>
              <w:rPr>
                <w:snapToGrid w:val="0"/>
              </w:rPr>
              <w:t>64,50</w:t>
            </w:r>
          </w:p>
        </w:tc>
        <w:tc>
          <w:tcPr>
            <w:tcW w:w="659" w:type="pct"/>
            <w:vAlign w:val="center"/>
          </w:tcPr>
          <w:p w:rsidR="007E0A13" w:rsidRPr="008C7CDB" w:rsidRDefault="007E0A13" w:rsidP="00D50154">
            <w:pPr>
              <w:spacing w:line="240" w:lineRule="exact"/>
              <w:jc w:val="center"/>
            </w:pPr>
            <w:r>
              <w:t>6,7</w:t>
            </w:r>
          </w:p>
        </w:tc>
        <w:tc>
          <w:tcPr>
            <w:tcW w:w="809" w:type="pct"/>
            <w:vAlign w:val="center"/>
          </w:tcPr>
          <w:p w:rsidR="007E0A13" w:rsidRPr="00261352" w:rsidRDefault="007E0A13" w:rsidP="00D50154">
            <w:pPr>
              <w:spacing w:line="240" w:lineRule="exact"/>
              <w:jc w:val="center"/>
            </w:pPr>
            <w:r>
              <w:t>130</w:t>
            </w:r>
          </w:p>
        </w:tc>
        <w:tc>
          <w:tcPr>
            <w:tcW w:w="809" w:type="pct"/>
            <w:vAlign w:val="center"/>
          </w:tcPr>
          <w:p w:rsidR="007E0A13" w:rsidRPr="00261352" w:rsidRDefault="007E0A13" w:rsidP="00D50154">
            <w:pPr>
              <w:spacing w:line="240" w:lineRule="exact"/>
              <w:jc w:val="center"/>
              <w:rPr>
                <w:color w:val="000000"/>
              </w:rPr>
            </w:pPr>
            <w:r>
              <w:rPr>
                <w:color w:val="000000"/>
              </w:rPr>
              <w:t>361</w:t>
            </w:r>
          </w:p>
        </w:tc>
        <w:tc>
          <w:tcPr>
            <w:tcW w:w="731" w:type="pct"/>
            <w:vAlign w:val="center"/>
          </w:tcPr>
          <w:p w:rsidR="007E0A13" w:rsidRPr="00E8551F" w:rsidRDefault="007E0A13" w:rsidP="00D50154">
            <w:pPr>
              <w:pStyle w:val="21"/>
              <w:spacing w:after="0" w:line="240" w:lineRule="exact"/>
              <w:jc w:val="center"/>
              <w:rPr>
                <w:snapToGrid w:val="0"/>
              </w:rPr>
            </w:pPr>
            <w:r>
              <w:rPr>
                <w:snapToGrid w:val="0"/>
              </w:rPr>
              <w:t>6</w:t>
            </w:r>
          </w:p>
        </w:tc>
      </w:tr>
      <w:tr w:rsidR="007E0A13" w:rsidRPr="00E8551F" w:rsidTr="00D50154">
        <w:trPr>
          <w:trHeight w:val="383"/>
        </w:trPr>
        <w:tc>
          <w:tcPr>
            <w:tcW w:w="1045" w:type="pct"/>
            <w:vAlign w:val="center"/>
          </w:tcPr>
          <w:p w:rsidR="007E0A13" w:rsidRPr="00261352" w:rsidRDefault="007E0A13" w:rsidP="00D50154">
            <w:pPr>
              <w:spacing w:line="240" w:lineRule="exact"/>
            </w:pPr>
            <w:r>
              <w:t>д.Кандереп</w:t>
            </w:r>
          </w:p>
        </w:tc>
        <w:tc>
          <w:tcPr>
            <w:tcW w:w="947" w:type="pct"/>
            <w:vAlign w:val="center"/>
          </w:tcPr>
          <w:p w:rsidR="007E0A13" w:rsidRPr="00E8551F" w:rsidRDefault="007E0A13" w:rsidP="00D50154">
            <w:pPr>
              <w:pStyle w:val="21"/>
              <w:spacing w:after="0" w:line="240" w:lineRule="exact"/>
              <w:jc w:val="center"/>
              <w:rPr>
                <w:snapToGrid w:val="0"/>
              </w:rPr>
            </w:pPr>
            <w:r>
              <w:rPr>
                <w:snapToGrid w:val="0"/>
              </w:rPr>
              <w:t>35,87</w:t>
            </w:r>
          </w:p>
        </w:tc>
        <w:tc>
          <w:tcPr>
            <w:tcW w:w="659" w:type="pct"/>
            <w:vAlign w:val="center"/>
          </w:tcPr>
          <w:p w:rsidR="007E0A13" w:rsidRPr="008C7CDB" w:rsidRDefault="007E0A13" w:rsidP="00D50154">
            <w:pPr>
              <w:spacing w:line="240" w:lineRule="exact"/>
              <w:jc w:val="center"/>
            </w:pPr>
            <w:r>
              <w:t>0,6</w:t>
            </w:r>
          </w:p>
        </w:tc>
        <w:tc>
          <w:tcPr>
            <w:tcW w:w="809" w:type="pct"/>
            <w:vAlign w:val="center"/>
          </w:tcPr>
          <w:p w:rsidR="007E0A13" w:rsidRPr="00261352" w:rsidRDefault="007E0A13" w:rsidP="00D50154">
            <w:pPr>
              <w:spacing w:line="240" w:lineRule="exact"/>
              <w:jc w:val="center"/>
            </w:pPr>
            <w:r>
              <w:t>16</w:t>
            </w:r>
          </w:p>
        </w:tc>
        <w:tc>
          <w:tcPr>
            <w:tcW w:w="809" w:type="pct"/>
            <w:vAlign w:val="center"/>
          </w:tcPr>
          <w:p w:rsidR="007E0A13" w:rsidRPr="00261352" w:rsidRDefault="007E0A13" w:rsidP="00D50154">
            <w:pPr>
              <w:spacing w:line="240" w:lineRule="exact"/>
              <w:jc w:val="center"/>
              <w:rPr>
                <w:color w:val="000000"/>
              </w:rPr>
            </w:pPr>
            <w:r>
              <w:rPr>
                <w:color w:val="000000"/>
              </w:rPr>
              <w:t>36</w:t>
            </w:r>
          </w:p>
        </w:tc>
        <w:tc>
          <w:tcPr>
            <w:tcW w:w="731" w:type="pct"/>
            <w:vAlign w:val="center"/>
          </w:tcPr>
          <w:p w:rsidR="007E0A13" w:rsidRPr="00E8551F" w:rsidRDefault="007E0A13" w:rsidP="00D50154">
            <w:pPr>
              <w:pStyle w:val="21"/>
              <w:spacing w:after="0" w:line="240" w:lineRule="exact"/>
              <w:jc w:val="center"/>
              <w:rPr>
                <w:snapToGrid w:val="0"/>
              </w:rPr>
            </w:pPr>
            <w:r>
              <w:rPr>
                <w:snapToGrid w:val="0"/>
              </w:rPr>
              <w:t>1</w:t>
            </w:r>
          </w:p>
        </w:tc>
      </w:tr>
      <w:tr w:rsidR="007E0A13" w:rsidRPr="00E8551F" w:rsidTr="00D50154">
        <w:trPr>
          <w:trHeight w:val="383"/>
        </w:trPr>
        <w:tc>
          <w:tcPr>
            <w:tcW w:w="1045" w:type="pct"/>
            <w:vAlign w:val="center"/>
          </w:tcPr>
          <w:p w:rsidR="007E0A13" w:rsidRDefault="007E0A13" w:rsidP="00D50154">
            <w:pPr>
              <w:spacing w:line="240" w:lineRule="exact"/>
            </w:pPr>
            <w:r>
              <w:t>д.Краснознаменка</w:t>
            </w:r>
          </w:p>
        </w:tc>
        <w:tc>
          <w:tcPr>
            <w:tcW w:w="947" w:type="pct"/>
            <w:vAlign w:val="center"/>
          </w:tcPr>
          <w:p w:rsidR="007E0A13" w:rsidRPr="00E8551F" w:rsidRDefault="007E0A13" w:rsidP="00D50154">
            <w:pPr>
              <w:pStyle w:val="21"/>
              <w:spacing w:after="0" w:line="240" w:lineRule="exact"/>
              <w:jc w:val="center"/>
              <w:rPr>
                <w:snapToGrid w:val="0"/>
              </w:rPr>
            </w:pPr>
            <w:r>
              <w:rPr>
                <w:snapToGrid w:val="0"/>
              </w:rPr>
              <w:t>59,25</w:t>
            </w:r>
          </w:p>
        </w:tc>
        <w:tc>
          <w:tcPr>
            <w:tcW w:w="659" w:type="pct"/>
            <w:vAlign w:val="center"/>
          </w:tcPr>
          <w:p w:rsidR="007E0A13" w:rsidRPr="008C7CDB" w:rsidRDefault="007E0A13" w:rsidP="00D50154">
            <w:pPr>
              <w:spacing w:line="240" w:lineRule="exact"/>
              <w:jc w:val="center"/>
            </w:pPr>
            <w:r>
              <w:t>1,1</w:t>
            </w:r>
          </w:p>
        </w:tc>
        <w:tc>
          <w:tcPr>
            <w:tcW w:w="809" w:type="pct"/>
            <w:vAlign w:val="center"/>
          </w:tcPr>
          <w:p w:rsidR="007E0A13" w:rsidRPr="00261352" w:rsidRDefault="007E0A13" w:rsidP="00D50154">
            <w:pPr>
              <w:spacing w:line="240" w:lineRule="exact"/>
              <w:jc w:val="center"/>
            </w:pPr>
            <w:r>
              <w:t>20</w:t>
            </w:r>
          </w:p>
        </w:tc>
        <w:tc>
          <w:tcPr>
            <w:tcW w:w="809" w:type="pct"/>
            <w:vAlign w:val="center"/>
          </w:tcPr>
          <w:p w:rsidR="007E0A13" w:rsidRPr="00261352" w:rsidRDefault="007E0A13" w:rsidP="00D50154">
            <w:pPr>
              <w:spacing w:line="240" w:lineRule="exact"/>
              <w:jc w:val="center"/>
              <w:rPr>
                <w:color w:val="000000"/>
              </w:rPr>
            </w:pPr>
            <w:r>
              <w:rPr>
                <w:color w:val="000000"/>
              </w:rPr>
              <w:t>53</w:t>
            </w:r>
          </w:p>
        </w:tc>
        <w:tc>
          <w:tcPr>
            <w:tcW w:w="731" w:type="pct"/>
            <w:vAlign w:val="center"/>
          </w:tcPr>
          <w:p w:rsidR="007E0A13" w:rsidRPr="00E8551F" w:rsidRDefault="007E0A13" w:rsidP="00D50154">
            <w:pPr>
              <w:pStyle w:val="21"/>
              <w:spacing w:after="0" w:line="240" w:lineRule="exact"/>
              <w:jc w:val="center"/>
              <w:rPr>
                <w:snapToGrid w:val="0"/>
              </w:rPr>
            </w:pPr>
            <w:r>
              <w:rPr>
                <w:snapToGrid w:val="0"/>
              </w:rPr>
              <w:t>1</w:t>
            </w:r>
          </w:p>
        </w:tc>
      </w:tr>
    </w:tbl>
    <w:p w:rsidR="007E0A13" w:rsidRDefault="007E0A13" w:rsidP="002C5CC1">
      <w:pPr>
        <w:ind w:firstLine="567"/>
        <w:jc w:val="both"/>
        <w:rPr>
          <w:sz w:val="28"/>
          <w:szCs w:val="28"/>
        </w:rPr>
      </w:pPr>
    </w:p>
    <w:p w:rsidR="007E0A13" w:rsidRDefault="007E0A13" w:rsidP="002C5CC1">
      <w:pPr>
        <w:ind w:firstLine="567"/>
        <w:jc w:val="center"/>
        <w:rPr>
          <w:b/>
          <w:sz w:val="28"/>
        </w:rPr>
      </w:pPr>
      <w:r>
        <w:rPr>
          <w:b/>
          <w:sz w:val="28"/>
        </w:rPr>
        <w:t xml:space="preserve">3.6.2. </w:t>
      </w:r>
      <w:r w:rsidRPr="00EC344C">
        <w:rPr>
          <w:b/>
          <w:sz w:val="28"/>
        </w:rPr>
        <w:t>Система социальной инфраструктуры</w:t>
      </w:r>
    </w:p>
    <w:p w:rsidR="007E0A13" w:rsidRDefault="007E0A13" w:rsidP="002C5CC1">
      <w:pPr>
        <w:ind w:firstLine="567"/>
        <w:jc w:val="center"/>
        <w:rPr>
          <w:b/>
          <w:sz w:val="28"/>
          <w:highlight w:val="yellow"/>
        </w:rPr>
      </w:pPr>
    </w:p>
    <w:p w:rsidR="007E0A13" w:rsidRPr="00836E3D" w:rsidRDefault="007E0A13" w:rsidP="002C5CC1">
      <w:pPr>
        <w:ind w:firstLine="567"/>
        <w:jc w:val="both"/>
        <w:rPr>
          <w:sz w:val="28"/>
          <w:szCs w:val="28"/>
        </w:rPr>
      </w:pPr>
      <w:r w:rsidRPr="00836E3D">
        <w:rPr>
          <w:sz w:val="28"/>
          <w:szCs w:val="28"/>
        </w:rPr>
        <w:t>Среди параметров, определяющих уровень развития культурно-бытового обслуживания можно выделить три основных:</w:t>
      </w:r>
    </w:p>
    <w:p w:rsidR="007E0A13" w:rsidRPr="003449CF" w:rsidRDefault="007E0A13" w:rsidP="00920F49">
      <w:pPr>
        <w:pStyle w:val="a6"/>
        <w:autoSpaceDE/>
        <w:autoSpaceDN/>
        <w:spacing w:after="120" w:line="240" w:lineRule="auto"/>
        <w:ind w:firstLine="851"/>
        <w:rPr>
          <w:rFonts w:ascii="Times New Roman" w:eastAsia="Times New Roman" w:hAnsi="Times New Roman" w:cs="Times New Roman"/>
          <w:b w:val="0"/>
          <w:sz w:val="28"/>
          <w:szCs w:val="28"/>
          <w:lang w:val="ru-RU" w:eastAsia="en-US"/>
        </w:rPr>
      </w:pPr>
      <w:r w:rsidRPr="003449CF">
        <w:rPr>
          <w:rFonts w:ascii="Times New Roman" w:eastAsia="Times New Roman" w:hAnsi="Times New Roman" w:cs="Times New Roman"/>
          <w:b w:val="0"/>
          <w:sz w:val="28"/>
          <w:szCs w:val="28"/>
          <w:lang w:val="ru-RU" w:eastAsia="en-US"/>
        </w:rPr>
        <w:t>•</w:t>
      </w:r>
      <w:r w:rsidRPr="003449CF">
        <w:rPr>
          <w:rFonts w:ascii="Times New Roman" w:eastAsia="Times New Roman" w:hAnsi="Times New Roman" w:cs="Times New Roman"/>
          <w:b w:val="0"/>
          <w:sz w:val="28"/>
          <w:szCs w:val="28"/>
          <w:lang w:val="ru-RU" w:eastAsia="en-US"/>
        </w:rPr>
        <w:tab/>
        <w:t>высокий уровень повседневного обслуживания населения;</w:t>
      </w:r>
    </w:p>
    <w:p w:rsidR="007E0A13" w:rsidRPr="003449CF" w:rsidRDefault="007E0A13" w:rsidP="00920F49">
      <w:pPr>
        <w:pStyle w:val="a6"/>
        <w:autoSpaceDE/>
        <w:autoSpaceDN/>
        <w:spacing w:after="120" w:line="240" w:lineRule="auto"/>
        <w:ind w:firstLine="851"/>
        <w:rPr>
          <w:rFonts w:ascii="Times New Roman" w:eastAsia="Times New Roman" w:hAnsi="Times New Roman" w:cs="Times New Roman"/>
          <w:b w:val="0"/>
          <w:sz w:val="28"/>
          <w:szCs w:val="28"/>
          <w:lang w:val="ru-RU" w:eastAsia="en-US"/>
        </w:rPr>
      </w:pPr>
      <w:r w:rsidRPr="003449CF">
        <w:rPr>
          <w:rFonts w:ascii="Times New Roman" w:eastAsia="Times New Roman" w:hAnsi="Times New Roman" w:cs="Times New Roman"/>
          <w:b w:val="0"/>
          <w:sz w:val="28"/>
          <w:szCs w:val="28"/>
          <w:lang w:val="ru-RU" w:eastAsia="en-US"/>
        </w:rPr>
        <w:t>•</w:t>
      </w:r>
      <w:r w:rsidRPr="003449CF">
        <w:rPr>
          <w:rFonts w:ascii="Times New Roman" w:eastAsia="Times New Roman" w:hAnsi="Times New Roman" w:cs="Times New Roman"/>
          <w:b w:val="0"/>
          <w:sz w:val="28"/>
          <w:szCs w:val="28"/>
          <w:lang w:val="ru-RU" w:eastAsia="en-US"/>
        </w:rPr>
        <w:tab/>
        <w:t>минимальные затраты времени на передвижения от жилья до учреждений обслуживания;</w:t>
      </w:r>
    </w:p>
    <w:p w:rsidR="007E0A13" w:rsidRPr="002C5CC1" w:rsidRDefault="007E0A13" w:rsidP="002C5CC1">
      <w:pPr>
        <w:pStyle w:val="a6"/>
        <w:autoSpaceDE/>
        <w:autoSpaceDN/>
        <w:spacing w:after="120" w:line="240" w:lineRule="auto"/>
        <w:ind w:firstLine="851"/>
        <w:rPr>
          <w:rFonts w:ascii="Times New Roman" w:eastAsia="Times New Roman" w:hAnsi="Times New Roman" w:cs="Times New Roman"/>
          <w:b w:val="0"/>
          <w:sz w:val="28"/>
          <w:szCs w:val="28"/>
          <w:lang w:val="ru-RU" w:eastAsia="en-US"/>
        </w:rPr>
        <w:sectPr w:rsidR="007E0A13" w:rsidRPr="002C5CC1" w:rsidSect="00951F6A">
          <w:headerReference w:type="even" r:id="rId10"/>
          <w:headerReference w:type="default" r:id="rId11"/>
          <w:pgSz w:w="11906" w:h="16838"/>
          <w:pgMar w:top="851" w:right="851" w:bottom="851" w:left="1701" w:header="720" w:footer="720" w:gutter="0"/>
          <w:cols w:space="720"/>
          <w:titlePg/>
          <w:docGrid w:linePitch="326"/>
        </w:sectPr>
      </w:pPr>
      <w:r w:rsidRPr="003449CF">
        <w:rPr>
          <w:rFonts w:ascii="Times New Roman" w:eastAsia="Times New Roman" w:hAnsi="Times New Roman" w:cs="Times New Roman"/>
          <w:b w:val="0"/>
          <w:sz w:val="28"/>
          <w:szCs w:val="28"/>
          <w:lang w:val="ru-RU" w:eastAsia="en-US"/>
        </w:rPr>
        <w:t>•</w:t>
      </w:r>
      <w:r w:rsidRPr="003449CF">
        <w:rPr>
          <w:rFonts w:ascii="Times New Roman" w:eastAsia="Times New Roman" w:hAnsi="Times New Roman" w:cs="Times New Roman"/>
          <w:b w:val="0"/>
          <w:sz w:val="28"/>
          <w:szCs w:val="28"/>
          <w:lang w:val="ru-RU" w:eastAsia="en-US"/>
        </w:rPr>
        <w:tab/>
        <w:t>комплексность обслуживания</w:t>
      </w:r>
      <w:r>
        <w:rPr>
          <w:rFonts w:ascii="Times New Roman" w:eastAsia="Times New Roman" w:hAnsi="Times New Roman" w:cs="Times New Roman"/>
          <w:b w:val="0"/>
          <w:sz w:val="28"/>
          <w:szCs w:val="28"/>
          <w:lang w:val="ru-RU" w:eastAsia="en-US"/>
        </w:rPr>
        <w:t>.</w:t>
      </w:r>
    </w:p>
    <w:p w:rsidR="007E0A13" w:rsidRDefault="007E0A13" w:rsidP="002C5CC1">
      <w:pPr>
        <w:pStyle w:val="35"/>
        <w:jc w:val="left"/>
        <w:rPr>
          <w:rFonts w:ascii="Times New Roman" w:hAnsi="Times New Roman" w:cs="Times New Roman"/>
          <w:b w:val="0"/>
          <w:bCs w:val="0"/>
          <w:sz w:val="28"/>
          <w:szCs w:val="28"/>
          <w:u w:val="none"/>
        </w:rPr>
      </w:pPr>
    </w:p>
    <w:p w:rsidR="007E0A13" w:rsidRPr="002C5CC1" w:rsidRDefault="007E0A13" w:rsidP="00920F49">
      <w:pPr>
        <w:pStyle w:val="35"/>
        <w:ind w:left="900"/>
        <w:rPr>
          <w:rFonts w:ascii="Times New Roman" w:hAnsi="Times New Roman" w:cs="Times New Roman"/>
          <w:b w:val="0"/>
          <w:i/>
          <w:sz w:val="28"/>
          <w:szCs w:val="28"/>
          <w:u w:val="none"/>
        </w:rPr>
      </w:pPr>
      <w:r w:rsidRPr="002C5CC1">
        <w:rPr>
          <w:rFonts w:ascii="Times New Roman" w:hAnsi="Times New Roman" w:cs="Times New Roman"/>
          <w:b w:val="0"/>
          <w:bCs w:val="0"/>
          <w:i/>
          <w:sz w:val="28"/>
          <w:szCs w:val="28"/>
          <w:u w:val="none"/>
        </w:rPr>
        <w:t>Расчет</w:t>
      </w:r>
      <w:r w:rsidRPr="002C5CC1">
        <w:rPr>
          <w:rFonts w:ascii="Times New Roman" w:hAnsi="Times New Roman" w:cs="Times New Roman"/>
          <w:b w:val="0"/>
          <w:i/>
          <w:sz w:val="28"/>
          <w:szCs w:val="28"/>
          <w:u w:val="none"/>
        </w:rPr>
        <w:t xml:space="preserve"> культурно-бытового обслуживания</w:t>
      </w:r>
    </w:p>
    <w:p w:rsidR="007E0A13" w:rsidRDefault="007E0A13" w:rsidP="00920F49">
      <w:pPr>
        <w:pStyle w:val="35"/>
        <w:ind w:left="900"/>
        <w:rPr>
          <w:rFonts w:ascii="Times New Roman" w:hAnsi="Times New Roman" w:cs="Times New Roman"/>
          <w:b w:val="0"/>
          <w:sz w:val="28"/>
          <w:szCs w:val="28"/>
          <w:u w:val="none"/>
        </w:rPr>
      </w:pPr>
    </w:p>
    <w:p w:rsidR="007E0A13" w:rsidRPr="007616E2" w:rsidRDefault="007E0A13" w:rsidP="007616E2">
      <w:pPr>
        <w:pStyle w:val="35"/>
        <w:ind w:left="900"/>
        <w:jc w:val="right"/>
        <w:rPr>
          <w:rFonts w:ascii="Times New Roman" w:hAnsi="Times New Roman" w:cs="Times New Roman"/>
          <w:b w:val="0"/>
          <w:i/>
          <w:szCs w:val="24"/>
          <w:u w:val="none"/>
        </w:rPr>
      </w:pPr>
      <w:r>
        <w:rPr>
          <w:rFonts w:ascii="Times New Roman" w:hAnsi="Times New Roman" w:cs="Times New Roman"/>
          <w:b w:val="0"/>
          <w:i/>
          <w:szCs w:val="24"/>
          <w:u w:val="none"/>
        </w:rPr>
        <w:t>Таблица 3.6.2-1</w:t>
      </w:r>
    </w:p>
    <w:tbl>
      <w:tblPr>
        <w:tblW w:w="5000" w:type="pct"/>
        <w:jc w:val="center"/>
        <w:tblInd w:w="1214" w:type="dxa"/>
        <w:tblLook w:val="0000"/>
      </w:tblPr>
      <w:tblGrid>
        <w:gridCol w:w="801"/>
        <w:gridCol w:w="3819"/>
        <w:gridCol w:w="1594"/>
        <w:gridCol w:w="1864"/>
        <w:gridCol w:w="1010"/>
        <w:gridCol w:w="1102"/>
        <w:gridCol w:w="1529"/>
        <w:gridCol w:w="1223"/>
        <w:gridCol w:w="2410"/>
      </w:tblGrid>
      <w:tr w:rsidR="007E0A13" w:rsidRPr="0006755A" w:rsidTr="00884660">
        <w:trPr>
          <w:cantSplit/>
          <w:trHeight w:val="850"/>
          <w:jc w:val="center"/>
        </w:trPr>
        <w:tc>
          <w:tcPr>
            <w:tcW w:w="261" w:type="pct"/>
            <w:vMerge w:val="restart"/>
            <w:tcBorders>
              <w:top w:val="single" w:sz="6" w:space="0" w:color="auto"/>
              <w:left w:val="single" w:sz="6" w:space="0" w:color="auto"/>
              <w:bottom w:val="nil"/>
              <w:right w:val="single" w:sz="6" w:space="0" w:color="auto"/>
            </w:tcBorders>
            <w:vAlign w:val="center"/>
          </w:tcPr>
          <w:p w:rsidR="007E0A13" w:rsidRPr="00E201C7" w:rsidRDefault="007E0A13" w:rsidP="00E201C7">
            <w:pPr>
              <w:spacing w:line="240" w:lineRule="exact"/>
              <w:jc w:val="center"/>
              <w:rPr>
                <w:b/>
              </w:rPr>
            </w:pPr>
            <w:r w:rsidRPr="00E201C7">
              <w:rPr>
                <w:b/>
                <w:sz w:val="22"/>
                <w:szCs w:val="22"/>
              </w:rPr>
              <w:t>№п.п.</w:t>
            </w:r>
          </w:p>
        </w:tc>
        <w:tc>
          <w:tcPr>
            <w:tcW w:w="1244" w:type="pct"/>
            <w:vMerge w:val="restart"/>
            <w:tcBorders>
              <w:top w:val="single" w:sz="6" w:space="0" w:color="auto"/>
              <w:left w:val="single" w:sz="6" w:space="0" w:color="auto"/>
              <w:bottom w:val="nil"/>
              <w:right w:val="single" w:sz="6" w:space="0" w:color="auto"/>
            </w:tcBorders>
            <w:vAlign w:val="center"/>
          </w:tcPr>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r w:rsidRPr="00E201C7">
              <w:rPr>
                <w:b/>
                <w:sz w:val="22"/>
                <w:szCs w:val="22"/>
              </w:rPr>
              <w:t>Наименование учреждений</w:t>
            </w:r>
          </w:p>
        </w:tc>
        <w:tc>
          <w:tcPr>
            <w:tcW w:w="519" w:type="pct"/>
            <w:vMerge w:val="restart"/>
            <w:tcBorders>
              <w:top w:val="single" w:sz="6" w:space="0" w:color="auto"/>
              <w:left w:val="single" w:sz="6" w:space="0" w:color="auto"/>
              <w:bottom w:val="nil"/>
              <w:right w:val="single" w:sz="6" w:space="0" w:color="auto"/>
            </w:tcBorders>
            <w:vAlign w:val="center"/>
          </w:tcPr>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r w:rsidRPr="00E201C7">
              <w:rPr>
                <w:b/>
                <w:sz w:val="22"/>
                <w:szCs w:val="22"/>
              </w:rPr>
              <w:t>Ед.</w:t>
            </w:r>
          </w:p>
          <w:p w:rsidR="007E0A13" w:rsidRPr="00E201C7" w:rsidRDefault="007E0A13" w:rsidP="00E201C7">
            <w:pPr>
              <w:spacing w:line="240" w:lineRule="exact"/>
              <w:jc w:val="center"/>
              <w:rPr>
                <w:b/>
              </w:rPr>
            </w:pPr>
            <w:r w:rsidRPr="00E201C7">
              <w:rPr>
                <w:b/>
                <w:sz w:val="22"/>
                <w:szCs w:val="22"/>
              </w:rPr>
              <w:t>изме-рения</w:t>
            </w:r>
          </w:p>
        </w:tc>
        <w:tc>
          <w:tcPr>
            <w:tcW w:w="607" w:type="pct"/>
            <w:vMerge w:val="restart"/>
            <w:tcBorders>
              <w:top w:val="single" w:sz="6" w:space="0" w:color="auto"/>
              <w:left w:val="single" w:sz="6" w:space="0" w:color="auto"/>
              <w:bottom w:val="nil"/>
              <w:right w:val="single" w:sz="6" w:space="0" w:color="auto"/>
            </w:tcBorders>
            <w:vAlign w:val="center"/>
          </w:tcPr>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r w:rsidRPr="00E201C7">
              <w:rPr>
                <w:b/>
                <w:sz w:val="22"/>
                <w:szCs w:val="22"/>
              </w:rPr>
              <w:t>Норма</w:t>
            </w:r>
          </w:p>
          <w:p w:rsidR="007E0A13" w:rsidRPr="00E201C7" w:rsidRDefault="007E0A13" w:rsidP="00E201C7">
            <w:pPr>
              <w:spacing w:line="240" w:lineRule="exact"/>
              <w:jc w:val="center"/>
              <w:rPr>
                <w:b/>
              </w:rPr>
            </w:pPr>
            <w:r w:rsidRPr="00E201C7">
              <w:rPr>
                <w:b/>
                <w:sz w:val="22"/>
                <w:szCs w:val="22"/>
              </w:rPr>
              <w:t>СНиП</w:t>
            </w:r>
          </w:p>
          <w:p w:rsidR="007E0A13" w:rsidRPr="00E201C7" w:rsidRDefault="007E0A13" w:rsidP="00E201C7">
            <w:pPr>
              <w:spacing w:line="240" w:lineRule="exact"/>
              <w:jc w:val="center"/>
              <w:rPr>
                <w:b/>
              </w:rPr>
            </w:pPr>
            <w:r w:rsidRPr="00E201C7">
              <w:rPr>
                <w:b/>
                <w:sz w:val="22"/>
                <w:szCs w:val="22"/>
              </w:rPr>
              <w:t>на 1000 жителей</w:t>
            </w:r>
          </w:p>
        </w:tc>
        <w:tc>
          <w:tcPr>
            <w:tcW w:w="329" w:type="pct"/>
            <w:vMerge w:val="restart"/>
            <w:tcBorders>
              <w:top w:val="single" w:sz="6" w:space="0" w:color="auto"/>
              <w:left w:val="single" w:sz="6" w:space="0" w:color="auto"/>
              <w:bottom w:val="nil"/>
              <w:right w:val="single" w:sz="6" w:space="0" w:color="auto"/>
            </w:tcBorders>
            <w:vAlign w:val="center"/>
          </w:tcPr>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r w:rsidRPr="00E201C7">
              <w:rPr>
                <w:b/>
                <w:sz w:val="22"/>
                <w:szCs w:val="22"/>
              </w:rPr>
              <w:t>Тре-буется</w:t>
            </w:r>
          </w:p>
          <w:p w:rsidR="007E0A13" w:rsidRPr="00E201C7" w:rsidRDefault="007E0A13" w:rsidP="00E201C7">
            <w:pPr>
              <w:spacing w:line="240" w:lineRule="exact"/>
              <w:jc w:val="center"/>
              <w:rPr>
                <w:b/>
              </w:rPr>
            </w:pPr>
            <w:r w:rsidRPr="00E201C7">
              <w:rPr>
                <w:b/>
                <w:sz w:val="22"/>
                <w:szCs w:val="22"/>
              </w:rPr>
              <w:t>по норме</w:t>
            </w:r>
          </w:p>
        </w:tc>
        <w:tc>
          <w:tcPr>
            <w:tcW w:w="359" w:type="pct"/>
            <w:vMerge w:val="restart"/>
            <w:tcBorders>
              <w:top w:val="single" w:sz="6" w:space="0" w:color="auto"/>
              <w:left w:val="single" w:sz="6" w:space="0" w:color="auto"/>
              <w:bottom w:val="nil"/>
              <w:right w:val="single" w:sz="6" w:space="0" w:color="auto"/>
            </w:tcBorders>
            <w:vAlign w:val="center"/>
          </w:tcPr>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r w:rsidRPr="00E201C7">
              <w:rPr>
                <w:b/>
                <w:sz w:val="22"/>
                <w:szCs w:val="22"/>
              </w:rPr>
              <w:t>Принято в проекте,</w:t>
            </w:r>
          </w:p>
          <w:p w:rsidR="007E0A13" w:rsidRPr="00E201C7" w:rsidRDefault="007E0A13" w:rsidP="00E201C7">
            <w:pPr>
              <w:spacing w:line="240" w:lineRule="exact"/>
              <w:jc w:val="center"/>
              <w:rPr>
                <w:b/>
              </w:rPr>
            </w:pPr>
            <w:r w:rsidRPr="00E201C7">
              <w:rPr>
                <w:b/>
                <w:sz w:val="22"/>
                <w:szCs w:val="22"/>
              </w:rPr>
              <w:t>всего</w:t>
            </w:r>
          </w:p>
        </w:tc>
        <w:tc>
          <w:tcPr>
            <w:tcW w:w="896" w:type="pct"/>
            <w:gridSpan w:val="2"/>
            <w:tcBorders>
              <w:top w:val="single" w:sz="6" w:space="0" w:color="auto"/>
              <w:left w:val="single" w:sz="6" w:space="0" w:color="auto"/>
              <w:bottom w:val="single" w:sz="4" w:space="0" w:color="auto"/>
              <w:right w:val="single" w:sz="6" w:space="0" w:color="auto"/>
            </w:tcBorders>
            <w:vAlign w:val="center"/>
          </w:tcPr>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r w:rsidRPr="00E201C7">
              <w:rPr>
                <w:b/>
                <w:sz w:val="22"/>
                <w:szCs w:val="22"/>
              </w:rPr>
              <w:t>в том числе</w:t>
            </w:r>
          </w:p>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p>
        </w:tc>
        <w:tc>
          <w:tcPr>
            <w:tcW w:w="786" w:type="pct"/>
            <w:vMerge w:val="restart"/>
            <w:tcBorders>
              <w:top w:val="single" w:sz="6" w:space="0" w:color="auto"/>
              <w:left w:val="single" w:sz="6" w:space="0" w:color="auto"/>
              <w:right w:val="single" w:sz="6" w:space="0" w:color="auto"/>
            </w:tcBorders>
          </w:tcPr>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p>
          <w:p w:rsidR="007E0A13" w:rsidRPr="00E201C7" w:rsidRDefault="007E0A13" w:rsidP="00E201C7">
            <w:pPr>
              <w:spacing w:line="240" w:lineRule="exact"/>
              <w:jc w:val="center"/>
              <w:rPr>
                <w:b/>
              </w:rPr>
            </w:pPr>
            <w:r w:rsidRPr="00E201C7">
              <w:rPr>
                <w:b/>
                <w:sz w:val="22"/>
                <w:szCs w:val="22"/>
              </w:rPr>
              <w:t>Примечание</w:t>
            </w:r>
          </w:p>
        </w:tc>
      </w:tr>
      <w:tr w:rsidR="007E0A13" w:rsidRPr="0006755A" w:rsidTr="00884660">
        <w:trPr>
          <w:cantSplit/>
          <w:trHeight w:val="850"/>
          <w:jc w:val="center"/>
        </w:trPr>
        <w:tc>
          <w:tcPr>
            <w:tcW w:w="261" w:type="pct"/>
            <w:vMerge/>
            <w:tcBorders>
              <w:top w:val="nil"/>
              <w:left w:val="single" w:sz="6" w:space="0" w:color="auto"/>
              <w:bottom w:val="single" w:sz="6" w:space="0" w:color="auto"/>
              <w:right w:val="single" w:sz="6" w:space="0" w:color="auto"/>
            </w:tcBorders>
          </w:tcPr>
          <w:p w:rsidR="007E0A13" w:rsidRPr="0006755A" w:rsidRDefault="007E0A13" w:rsidP="00E201C7">
            <w:pPr>
              <w:spacing w:line="240" w:lineRule="exact"/>
              <w:jc w:val="center"/>
            </w:pPr>
          </w:p>
        </w:tc>
        <w:tc>
          <w:tcPr>
            <w:tcW w:w="1244" w:type="pct"/>
            <w:vMerge/>
            <w:tcBorders>
              <w:top w:val="nil"/>
              <w:left w:val="single" w:sz="6" w:space="0" w:color="auto"/>
              <w:bottom w:val="single" w:sz="6" w:space="0" w:color="auto"/>
              <w:right w:val="single" w:sz="6" w:space="0" w:color="auto"/>
            </w:tcBorders>
          </w:tcPr>
          <w:p w:rsidR="007E0A13" w:rsidRPr="0006755A" w:rsidRDefault="007E0A13" w:rsidP="00E201C7">
            <w:pPr>
              <w:spacing w:line="240" w:lineRule="exact"/>
              <w:jc w:val="center"/>
            </w:pPr>
          </w:p>
        </w:tc>
        <w:tc>
          <w:tcPr>
            <w:tcW w:w="519" w:type="pct"/>
            <w:vMerge/>
            <w:tcBorders>
              <w:top w:val="nil"/>
              <w:left w:val="single" w:sz="6" w:space="0" w:color="auto"/>
              <w:bottom w:val="single" w:sz="6" w:space="0" w:color="auto"/>
              <w:right w:val="single" w:sz="6" w:space="0" w:color="auto"/>
            </w:tcBorders>
          </w:tcPr>
          <w:p w:rsidR="007E0A13" w:rsidRPr="0006755A" w:rsidRDefault="007E0A13" w:rsidP="00E201C7">
            <w:pPr>
              <w:spacing w:line="240" w:lineRule="exact"/>
              <w:jc w:val="center"/>
            </w:pPr>
          </w:p>
        </w:tc>
        <w:tc>
          <w:tcPr>
            <w:tcW w:w="607" w:type="pct"/>
            <w:vMerge/>
            <w:tcBorders>
              <w:top w:val="nil"/>
              <w:left w:val="single" w:sz="6" w:space="0" w:color="auto"/>
              <w:bottom w:val="single" w:sz="6" w:space="0" w:color="auto"/>
              <w:right w:val="single" w:sz="6" w:space="0" w:color="auto"/>
            </w:tcBorders>
          </w:tcPr>
          <w:p w:rsidR="007E0A13" w:rsidRPr="0006755A" w:rsidRDefault="007E0A13" w:rsidP="00E201C7">
            <w:pPr>
              <w:spacing w:line="240" w:lineRule="exact"/>
              <w:jc w:val="center"/>
            </w:pPr>
          </w:p>
        </w:tc>
        <w:tc>
          <w:tcPr>
            <w:tcW w:w="329" w:type="pct"/>
            <w:vMerge/>
            <w:tcBorders>
              <w:top w:val="nil"/>
              <w:left w:val="single" w:sz="6" w:space="0" w:color="auto"/>
              <w:bottom w:val="single" w:sz="6" w:space="0" w:color="auto"/>
              <w:right w:val="single" w:sz="6" w:space="0" w:color="auto"/>
            </w:tcBorders>
          </w:tcPr>
          <w:p w:rsidR="007E0A13" w:rsidRPr="0006755A" w:rsidRDefault="007E0A13" w:rsidP="00E201C7">
            <w:pPr>
              <w:spacing w:line="240" w:lineRule="exact"/>
              <w:jc w:val="center"/>
            </w:pPr>
          </w:p>
        </w:tc>
        <w:tc>
          <w:tcPr>
            <w:tcW w:w="359" w:type="pct"/>
            <w:vMerge/>
            <w:tcBorders>
              <w:top w:val="nil"/>
              <w:left w:val="single" w:sz="6" w:space="0" w:color="auto"/>
              <w:bottom w:val="single" w:sz="6" w:space="0" w:color="auto"/>
              <w:right w:val="single" w:sz="6" w:space="0" w:color="auto"/>
            </w:tcBorders>
          </w:tcPr>
          <w:p w:rsidR="007E0A13" w:rsidRPr="0006755A" w:rsidRDefault="007E0A13" w:rsidP="00E201C7">
            <w:pPr>
              <w:spacing w:line="240" w:lineRule="exact"/>
              <w:jc w:val="center"/>
            </w:pPr>
          </w:p>
        </w:tc>
        <w:tc>
          <w:tcPr>
            <w:tcW w:w="498" w:type="pct"/>
            <w:tcBorders>
              <w:top w:val="single" w:sz="4" w:space="0" w:color="auto"/>
              <w:left w:val="single" w:sz="6" w:space="0" w:color="auto"/>
              <w:bottom w:val="single" w:sz="6" w:space="0" w:color="auto"/>
              <w:right w:val="single" w:sz="4" w:space="0" w:color="auto"/>
            </w:tcBorders>
            <w:vAlign w:val="center"/>
          </w:tcPr>
          <w:p w:rsidR="007E0A13" w:rsidRPr="00E201C7" w:rsidRDefault="007E0A13" w:rsidP="00E201C7">
            <w:pPr>
              <w:spacing w:line="240" w:lineRule="exact"/>
              <w:jc w:val="center"/>
              <w:rPr>
                <w:b/>
              </w:rPr>
            </w:pPr>
            <w:r w:rsidRPr="00E201C7">
              <w:rPr>
                <w:b/>
                <w:sz w:val="22"/>
                <w:szCs w:val="22"/>
              </w:rPr>
              <w:t>сохраняемые</w:t>
            </w:r>
          </w:p>
        </w:tc>
        <w:tc>
          <w:tcPr>
            <w:tcW w:w="398" w:type="pct"/>
            <w:tcBorders>
              <w:top w:val="single" w:sz="4" w:space="0" w:color="auto"/>
              <w:left w:val="single" w:sz="4" w:space="0" w:color="auto"/>
              <w:bottom w:val="single" w:sz="6" w:space="0" w:color="auto"/>
              <w:right w:val="single" w:sz="6" w:space="0" w:color="auto"/>
            </w:tcBorders>
            <w:vAlign w:val="center"/>
          </w:tcPr>
          <w:p w:rsidR="007E0A13" w:rsidRPr="00E201C7" w:rsidRDefault="007E0A13" w:rsidP="00E201C7">
            <w:pPr>
              <w:spacing w:line="240" w:lineRule="exact"/>
              <w:jc w:val="center"/>
              <w:rPr>
                <w:b/>
              </w:rPr>
            </w:pPr>
            <w:r w:rsidRPr="00E201C7">
              <w:rPr>
                <w:b/>
                <w:sz w:val="22"/>
                <w:szCs w:val="22"/>
              </w:rPr>
              <w:t>новое стро-ительство</w:t>
            </w:r>
          </w:p>
        </w:tc>
        <w:tc>
          <w:tcPr>
            <w:tcW w:w="786" w:type="pct"/>
            <w:vMerge/>
            <w:tcBorders>
              <w:left w:val="single" w:sz="6" w:space="0" w:color="auto"/>
              <w:bottom w:val="single" w:sz="6" w:space="0" w:color="auto"/>
              <w:right w:val="single" w:sz="6" w:space="0" w:color="auto"/>
            </w:tcBorders>
          </w:tcPr>
          <w:p w:rsidR="007E0A13" w:rsidRPr="0006755A" w:rsidRDefault="007E0A13" w:rsidP="00E201C7">
            <w:pPr>
              <w:spacing w:line="240" w:lineRule="exact"/>
              <w:jc w:val="center"/>
            </w:pPr>
          </w:p>
        </w:tc>
      </w:tr>
      <w:tr w:rsidR="007E0A13" w:rsidRPr="00E201C7" w:rsidTr="00884660">
        <w:tblPrEx>
          <w:tblCellMar>
            <w:left w:w="107" w:type="dxa"/>
            <w:right w:w="107" w:type="dxa"/>
          </w:tblCellMar>
        </w:tblPrEx>
        <w:trPr>
          <w:cantSplit/>
          <w:jc w:val="center"/>
        </w:trPr>
        <w:tc>
          <w:tcPr>
            <w:tcW w:w="261" w:type="pct"/>
            <w:tcBorders>
              <w:top w:val="single" w:sz="6" w:space="0" w:color="auto"/>
              <w:left w:val="single" w:sz="6"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1</w:t>
            </w:r>
          </w:p>
        </w:tc>
        <w:tc>
          <w:tcPr>
            <w:tcW w:w="1244" w:type="pct"/>
            <w:tcBorders>
              <w:top w:val="single" w:sz="6" w:space="0" w:color="auto"/>
              <w:left w:val="single" w:sz="6"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2</w:t>
            </w:r>
          </w:p>
        </w:tc>
        <w:tc>
          <w:tcPr>
            <w:tcW w:w="519" w:type="pct"/>
            <w:tcBorders>
              <w:top w:val="single" w:sz="6" w:space="0" w:color="auto"/>
              <w:left w:val="single" w:sz="6"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3</w:t>
            </w:r>
          </w:p>
        </w:tc>
        <w:tc>
          <w:tcPr>
            <w:tcW w:w="607" w:type="pct"/>
            <w:tcBorders>
              <w:top w:val="single" w:sz="6" w:space="0" w:color="auto"/>
              <w:left w:val="single" w:sz="6"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4</w:t>
            </w:r>
          </w:p>
        </w:tc>
        <w:tc>
          <w:tcPr>
            <w:tcW w:w="329" w:type="pct"/>
            <w:tcBorders>
              <w:top w:val="single" w:sz="6" w:space="0" w:color="auto"/>
              <w:left w:val="single" w:sz="6"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5</w:t>
            </w:r>
          </w:p>
        </w:tc>
        <w:tc>
          <w:tcPr>
            <w:tcW w:w="359" w:type="pct"/>
            <w:tcBorders>
              <w:top w:val="single" w:sz="6" w:space="0" w:color="auto"/>
              <w:left w:val="single" w:sz="6"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6</w:t>
            </w:r>
          </w:p>
        </w:tc>
        <w:tc>
          <w:tcPr>
            <w:tcW w:w="498" w:type="pct"/>
            <w:tcBorders>
              <w:top w:val="single" w:sz="6" w:space="0" w:color="auto"/>
              <w:left w:val="single" w:sz="6" w:space="0" w:color="auto"/>
              <w:bottom w:val="single" w:sz="6" w:space="0" w:color="auto"/>
              <w:right w:val="single" w:sz="4" w:space="0" w:color="auto"/>
            </w:tcBorders>
          </w:tcPr>
          <w:p w:rsidR="007E0A13" w:rsidRPr="00E201C7" w:rsidRDefault="007E0A13" w:rsidP="00E201C7">
            <w:pPr>
              <w:spacing w:line="240" w:lineRule="exact"/>
              <w:jc w:val="center"/>
              <w:rPr>
                <w:b/>
              </w:rPr>
            </w:pPr>
            <w:r w:rsidRPr="00E201C7">
              <w:rPr>
                <w:b/>
              </w:rPr>
              <w:t>7</w:t>
            </w:r>
          </w:p>
        </w:tc>
        <w:tc>
          <w:tcPr>
            <w:tcW w:w="398" w:type="pct"/>
            <w:tcBorders>
              <w:top w:val="single" w:sz="6" w:space="0" w:color="auto"/>
              <w:left w:val="single" w:sz="4"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8</w:t>
            </w:r>
          </w:p>
        </w:tc>
        <w:tc>
          <w:tcPr>
            <w:tcW w:w="786" w:type="pct"/>
            <w:tcBorders>
              <w:top w:val="single" w:sz="6" w:space="0" w:color="auto"/>
              <w:left w:val="single" w:sz="4"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9</w:t>
            </w:r>
          </w:p>
        </w:tc>
      </w:tr>
      <w:tr w:rsidR="007E0A13" w:rsidRPr="0006755A" w:rsidTr="00E201C7">
        <w:tblPrEx>
          <w:tblCellMar>
            <w:left w:w="107" w:type="dxa"/>
            <w:right w:w="107" w:type="dxa"/>
          </w:tblCellMar>
        </w:tblPrEx>
        <w:trPr>
          <w:cantSplit/>
          <w:jc w:val="center"/>
        </w:trPr>
        <w:tc>
          <w:tcPr>
            <w:tcW w:w="5000" w:type="pct"/>
            <w:gridSpan w:val="9"/>
            <w:tcBorders>
              <w:top w:val="single" w:sz="6" w:space="0" w:color="auto"/>
              <w:left w:val="single" w:sz="6"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Учреждения образования</w:t>
            </w:r>
          </w:p>
        </w:tc>
      </w:tr>
      <w:tr w:rsidR="007E0A13" w:rsidRPr="0006755A" w:rsidTr="00884660">
        <w:tblPrEx>
          <w:tblCellMar>
            <w:left w:w="107" w:type="dxa"/>
            <w:right w:w="107" w:type="dxa"/>
          </w:tblCellMar>
        </w:tblPrEx>
        <w:trPr>
          <w:cantSplit/>
          <w:jc w:val="center"/>
        </w:trPr>
        <w:tc>
          <w:tcPr>
            <w:tcW w:w="261"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776D95">
            <w:pPr>
              <w:tabs>
                <w:tab w:val="left" w:pos="360"/>
              </w:tabs>
              <w:spacing w:line="240" w:lineRule="exact"/>
              <w:jc w:val="center"/>
            </w:pPr>
            <w:r>
              <w:t>1</w:t>
            </w:r>
          </w:p>
        </w:tc>
        <w:tc>
          <w:tcPr>
            <w:tcW w:w="1244"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E201C7">
            <w:pPr>
              <w:spacing w:line="240" w:lineRule="exact"/>
            </w:pPr>
            <w:r>
              <w:t>Детские дошкольные учреждения</w:t>
            </w:r>
          </w:p>
        </w:tc>
        <w:tc>
          <w:tcPr>
            <w:tcW w:w="51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E201C7">
            <w:pPr>
              <w:spacing w:line="240" w:lineRule="exact"/>
              <w:jc w:val="center"/>
            </w:pPr>
            <w:r>
              <w:t>мест</w:t>
            </w:r>
          </w:p>
        </w:tc>
        <w:tc>
          <w:tcPr>
            <w:tcW w:w="607" w:type="pct"/>
            <w:tcBorders>
              <w:top w:val="single" w:sz="6" w:space="0" w:color="auto"/>
              <w:left w:val="single" w:sz="6" w:space="0" w:color="auto"/>
              <w:bottom w:val="single" w:sz="6" w:space="0" w:color="auto"/>
              <w:right w:val="single" w:sz="6" w:space="0" w:color="auto"/>
            </w:tcBorders>
            <w:vAlign w:val="center"/>
          </w:tcPr>
          <w:p w:rsidR="007E0A13" w:rsidRPr="00DE65B3" w:rsidRDefault="007E0A13" w:rsidP="00884660">
            <w:pPr>
              <w:spacing w:line="240" w:lineRule="exact"/>
              <w:jc w:val="center"/>
            </w:pPr>
            <w:r w:rsidRPr="00DE65B3">
              <w:t>85% от детей дош.воз.</w:t>
            </w:r>
          </w:p>
        </w:tc>
        <w:tc>
          <w:tcPr>
            <w:tcW w:w="32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75</w:t>
            </w:r>
          </w:p>
        </w:tc>
        <w:tc>
          <w:tcPr>
            <w:tcW w:w="35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75</w:t>
            </w:r>
          </w:p>
        </w:tc>
        <w:tc>
          <w:tcPr>
            <w:tcW w:w="4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25</w:t>
            </w:r>
          </w:p>
        </w:tc>
        <w:tc>
          <w:tcPr>
            <w:tcW w:w="3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50</w:t>
            </w:r>
          </w:p>
        </w:tc>
        <w:tc>
          <w:tcPr>
            <w:tcW w:w="786"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45мест-с.Варламово</w:t>
            </w:r>
          </w:p>
          <w:p w:rsidR="007E0A13" w:rsidRPr="0006755A" w:rsidRDefault="007E0A13" w:rsidP="00884660">
            <w:pPr>
              <w:spacing w:line="240" w:lineRule="exact"/>
              <w:jc w:val="center"/>
            </w:pPr>
            <w:r>
              <w:t>30мест-д.Б-Черное</w:t>
            </w:r>
          </w:p>
        </w:tc>
      </w:tr>
      <w:tr w:rsidR="007E0A13" w:rsidRPr="0006755A" w:rsidTr="00884660">
        <w:tblPrEx>
          <w:tblCellMar>
            <w:left w:w="107" w:type="dxa"/>
            <w:right w:w="107" w:type="dxa"/>
          </w:tblCellMar>
        </w:tblPrEx>
        <w:trPr>
          <w:cantSplit/>
          <w:jc w:val="center"/>
        </w:trPr>
        <w:tc>
          <w:tcPr>
            <w:tcW w:w="261"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776D95">
            <w:pPr>
              <w:tabs>
                <w:tab w:val="left" w:pos="360"/>
              </w:tabs>
              <w:spacing w:line="240" w:lineRule="exact"/>
              <w:jc w:val="center"/>
            </w:pPr>
            <w:r>
              <w:t>2</w:t>
            </w:r>
          </w:p>
        </w:tc>
        <w:tc>
          <w:tcPr>
            <w:tcW w:w="1244"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E201C7">
            <w:pPr>
              <w:spacing w:line="240" w:lineRule="exact"/>
            </w:pPr>
            <w:r>
              <w:t>Общеобразовательная школа</w:t>
            </w:r>
          </w:p>
        </w:tc>
        <w:tc>
          <w:tcPr>
            <w:tcW w:w="519" w:type="pct"/>
            <w:tcBorders>
              <w:top w:val="single" w:sz="6" w:space="0" w:color="auto"/>
              <w:left w:val="single" w:sz="6" w:space="0" w:color="auto"/>
              <w:bottom w:val="single" w:sz="6" w:space="0" w:color="auto"/>
              <w:right w:val="single" w:sz="6" w:space="0" w:color="auto"/>
            </w:tcBorders>
            <w:vAlign w:val="center"/>
          </w:tcPr>
          <w:p w:rsidR="007E0A13" w:rsidRDefault="007E0A13" w:rsidP="00E201C7">
            <w:pPr>
              <w:spacing w:line="240" w:lineRule="exact"/>
              <w:jc w:val="center"/>
            </w:pPr>
            <w:r>
              <w:t>мест</w:t>
            </w:r>
          </w:p>
          <w:p w:rsidR="007E0A13" w:rsidRPr="0006755A" w:rsidRDefault="007E0A13" w:rsidP="00E201C7">
            <w:pPr>
              <w:spacing w:line="240" w:lineRule="exact"/>
              <w:jc w:val="center"/>
            </w:pPr>
          </w:p>
        </w:tc>
        <w:tc>
          <w:tcPr>
            <w:tcW w:w="607" w:type="pct"/>
            <w:tcBorders>
              <w:top w:val="single" w:sz="6" w:space="0" w:color="auto"/>
              <w:left w:val="single" w:sz="6" w:space="0" w:color="auto"/>
              <w:bottom w:val="single" w:sz="6" w:space="0" w:color="auto"/>
              <w:right w:val="single" w:sz="6" w:space="0" w:color="auto"/>
            </w:tcBorders>
            <w:vAlign w:val="center"/>
          </w:tcPr>
          <w:p w:rsidR="007E0A13" w:rsidRPr="00DE65B3" w:rsidRDefault="007E0A13" w:rsidP="00884660">
            <w:pPr>
              <w:spacing w:line="240" w:lineRule="exact"/>
              <w:jc w:val="center"/>
            </w:pPr>
            <w:r w:rsidRPr="00DE65B3">
              <w:t>по демографии</w:t>
            </w:r>
          </w:p>
        </w:tc>
        <w:tc>
          <w:tcPr>
            <w:tcW w:w="32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p>
        </w:tc>
        <w:tc>
          <w:tcPr>
            <w:tcW w:w="35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413</w:t>
            </w:r>
          </w:p>
        </w:tc>
        <w:tc>
          <w:tcPr>
            <w:tcW w:w="4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413</w:t>
            </w:r>
          </w:p>
        </w:tc>
        <w:tc>
          <w:tcPr>
            <w:tcW w:w="3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w:t>
            </w:r>
          </w:p>
        </w:tc>
        <w:tc>
          <w:tcPr>
            <w:tcW w:w="786"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303мест-с.Варламово</w:t>
            </w:r>
          </w:p>
          <w:p w:rsidR="007E0A13" w:rsidRPr="0006755A" w:rsidRDefault="007E0A13" w:rsidP="00884660">
            <w:pPr>
              <w:spacing w:line="240" w:lineRule="exact"/>
              <w:jc w:val="center"/>
            </w:pPr>
            <w:r>
              <w:t>110мест-д.Б-Черное</w:t>
            </w:r>
          </w:p>
        </w:tc>
      </w:tr>
      <w:tr w:rsidR="007E0A13" w:rsidRPr="0006755A" w:rsidTr="00E201C7">
        <w:tblPrEx>
          <w:tblCellMar>
            <w:left w:w="107" w:type="dxa"/>
            <w:right w:w="107" w:type="dxa"/>
          </w:tblCellMar>
        </w:tblPrEx>
        <w:trPr>
          <w:cantSplit/>
          <w:jc w:val="center"/>
        </w:trPr>
        <w:tc>
          <w:tcPr>
            <w:tcW w:w="5000" w:type="pct"/>
            <w:gridSpan w:val="9"/>
            <w:tcBorders>
              <w:top w:val="single" w:sz="6" w:space="0" w:color="auto"/>
              <w:left w:val="single" w:sz="6"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Учреждения здравоохранения</w:t>
            </w:r>
          </w:p>
        </w:tc>
      </w:tr>
      <w:tr w:rsidR="007E0A13" w:rsidRPr="0006755A" w:rsidTr="00884660">
        <w:tblPrEx>
          <w:tblCellMar>
            <w:left w:w="107" w:type="dxa"/>
            <w:right w:w="107" w:type="dxa"/>
          </w:tblCellMar>
        </w:tblPrEx>
        <w:trPr>
          <w:cantSplit/>
          <w:jc w:val="center"/>
        </w:trPr>
        <w:tc>
          <w:tcPr>
            <w:tcW w:w="261"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776D95">
            <w:pPr>
              <w:tabs>
                <w:tab w:val="left" w:pos="360"/>
              </w:tabs>
              <w:spacing w:line="240" w:lineRule="exact"/>
              <w:jc w:val="center"/>
            </w:pPr>
            <w:r>
              <w:t>3</w:t>
            </w:r>
          </w:p>
        </w:tc>
        <w:tc>
          <w:tcPr>
            <w:tcW w:w="1244"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Фельдшерско-акушерский пункт</w:t>
            </w:r>
          </w:p>
        </w:tc>
        <w:tc>
          <w:tcPr>
            <w:tcW w:w="51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объект</w:t>
            </w:r>
          </w:p>
        </w:tc>
        <w:tc>
          <w:tcPr>
            <w:tcW w:w="60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по заданию на проектирование</w:t>
            </w:r>
          </w:p>
        </w:tc>
        <w:tc>
          <w:tcPr>
            <w:tcW w:w="32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4</w:t>
            </w:r>
          </w:p>
        </w:tc>
        <w:tc>
          <w:tcPr>
            <w:tcW w:w="35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4</w:t>
            </w:r>
          </w:p>
        </w:tc>
        <w:tc>
          <w:tcPr>
            <w:tcW w:w="4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2</w:t>
            </w:r>
          </w:p>
        </w:tc>
        <w:tc>
          <w:tcPr>
            <w:tcW w:w="3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2</w:t>
            </w:r>
          </w:p>
        </w:tc>
        <w:tc>
          <w:tcPr>
            <w:tcW w:w="786"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Новое строительство</w:t>
            </w:r>
          </w:p>
          <w:p w:rsidR="007E0A13" w:rsidRPr="0006755A" w:rsidRDefault="007E0A13" w:rsidP="00884660">
            <w:pPr>
              <w:spacing w:line="240" w:lineRule="exact"/>
              <w:jc w:val="center"/>
            </w:pPr>
            <w:r>
              <w:t>д.Кандереп, д. Краснознаменка</w:t>
            </w:r>
          </w:p>
        </w:tc>
      </w:tr>
      <w:tr w:rsidR="007E0A13" w:rsidRPr="0006755A" w:rsidTr="00884660">
        <w:tblPrEx>
          <w:tblCellMar>
            <w:left w:w="107" w:type="dxa"/>
            <w:right w:w="107" w:type="dxa"/>
          </w:tblCellMar>
        </w:tblPrEx>
        <w:trPr>
          <w:cantSplit/>
          <w:jc w:val="center"/>
        </w:trPr>
        <w:tc>
          <w:tcPr>
            <w:tcW w:w="261" w:type="pct"/>
            <w:tcBorders>
              <w:top w:val="single" w:sz="6" w:space="0" w:color="auto"/>
              <w:left w:val="single" w:sz="6" w:space="0" w:color="auto"/>
              <w:bottom w:val="single" w:sz="6" w:space="0" w:color="auto"/>
              <w:right w:val="single" w:sz="6" w:space="0" w:color="auto"/>
            </w:tcBorders>
            <w:vAlign w:val="center"/>
          </w:tcPr>
          <w:p w:rsidR="007E0A13" w:rsidRDefault="007E0A13" w:rsidP="00776D95">
            <w:pPr>
              <w:tabs>
                <w:tab w:val="left" w:pos="360"/>
              </w:tabs>
              <w:spacing w:line="240" w:lineRule="exact"/>
              <w:jc w:val="center"/>
            </w:pPr>
            <w:r>
              <w:t>4</w:t>
            </w:r>
          </w:p>
        </w:tc>
        <w:tc>
          <w:tcPr>
            <w:tcW w:w="1244"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Врачебная амбулатория</w:t>
            </w:r>
          </w:p>
        </w:tc>
        <w:tc>
          <w:tcPr>
            <w:tcW w:w="519"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пос./см.</w:t>
            </w:r>
          </w:p>
        </w:tc>
        <w:tc>
          <w:tcPr>
            <w:tcW w:w="607"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p>
        </w:tc>
        <w:tc>
          <w:tcPr>
            <w:tcW w:w="329"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30</w:t>
            </w:r>
          </w:p>
        </w:tc>
        <w:tc>
          <w:tcPr>
            <w:tcW w:w="359"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30</w:t>
            </w:r>
          </w:p>
        </w:tc>
        <w:tc>
          <w:tcPr>
            <w:tcW w:w="498"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p>
        </w:tc>
        <w:tc>
          <w:tcPr>
            <w:tcW w:w="398"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30</w:t>
            </w:r>
          </w:p>
        </w:tc>
        <w:tc>
          <w:tcPr>
            <w:tcW w:w="786"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с.Варламово</w:t>
            </w:r>
          </w:p>
        </w:tc>
      </w:tr>
      <w:tr w:rsidR="007E0A13" w:rsidRPr="0006755A" w:rsidTr="00E201C7">
        <w:tblPrEx>
          <w:tblCellMar>
            <w:left w:w="107" w:type="dxa"/>
            <w:right w:w="107" w:type="dxa"/>
          </w:tblCellMar>
        </w:tblPrEx>
        <w:trPr>
          <w:cantSplit/>
          <w:jc w:val="center"/>
        </w:trPr>
        <w:tc>
          <w:tcPr>
            <w:tcW w:w="5000" w:type="pct"/>
            <w:gridSpan w:val="9"/>
            <w:tcBorders>
              <w:top w:val="single" w:sz="6" w:space="0" w:color="auto"/>
              <w:left w:val="single" w:sz="6" w:space="0" w:color="auto"/>
              <w:bottom w:val="single" w:sz="6" w:space="0" w:color="auto"/>
              <w:right w:val="single" w:sz="6" w:space="0" w:color="auto"/>
            </w:tcBorders>
          </w:tcPr>
          <w:p w:rsidR="007E0A13" w:rsidRPr="00E201C7" w:rsidRDefault="007E0A13" w:rsidP="00E201C7">
            <w:pPr>
              <w:spacing w:line="240" w:lineRule="exact"/>
              <w:jc w:val="center"/>
              <w:rPr>
                <w:b/>
              </w:rPr>
            </w:pPr>
            <w:r w:rsidRPr="00E201C7">
              <w:rPr>
                <w:b/>
              </w:rPr>
              <w:t>Учреждения культуры</w:t>
            </w:r>
          </w:p>
        </w:tc>
      </w:tr>
      <w:tr w:rsidR="007E0A13" w:rsidRPr="0006755A" w:rsidTr="00884660">
        <w:tblPrEx>
          <w:tblCellMar>
            <w:left w:w="107" w:type="dxa"/>
            <w:right w:w="107" w:type="dxa"/>
          </w:tblCellMar>
        </w:tblPrEx>
        <w:trPr>
          <w:cantSplit/>
          <w:jc w:val="center"/>
        </w:trPr>
        <w:tc>
          <w:tcPr>
            <w:tcW w:w="261"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776D95">
            <w:pPr>
              <w:tabs>
                <w:tab w:val="left" w:pos="360"/>
              </w:tabs>
              <w:spacing w:line="240" w:lineRule="exact"/>
              <w:jc w:val="center"/>
            </w:pPr>
            <w:r>
              <w:t>5</w:t>
            </w:r>
          </w:p>
        </w:tc>
        <w:tc>
          <w:tcPr>
            <w:tcW w:w="1244"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pPr>
            <w:r>
              <w:t>Дом культуры</w:t>
            </w:r>
          </w:p>
        </w:tc>
        <w:tc>
          <w:tcPr>
            <w:tcW w:w="519"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мест</w:t>
            </w:r>
          </w:p>
          <w:p w:rsidR="007E0A13" w:rsidRPr="0006755A" w:rsidRDefault="007E0A13" w:rsidP="00884660">
            <w:pPr>
              <w:spacing w:line="240" w:lineRule="exact"/>
              <w:jc w:val="center"/>
            </w:pPr>
          </w:p>
        </w:tc>
        <w:tc>
          <w:tcPr>
            <w:tcW w:w="60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по заданию на проектирование</w:t>
            </w:r>
          </w:p>
        </w:tc>
        <w:tc>
          <w:tcPr>
            <w:tcW w:w="32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p>
        </w:tc>
        <w:tc>
          <w:tcPr>
            <w:tcW w:w="35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250</w:t>
            </w:r>
          </w:p>
        </w:tc>
        <w:tc>
          <w:tcPr>
            <w:tcW w:w="4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250</w:t>
            </w:r>
          </w:p>
        </w:tc>
        <w:tc>
          <w:tcPr>
            <w:tcW w:w="3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w:t>
            </w:r>
          </w:p>
        </w:tc>
        <w:tc>
          <w:tcPr>
            <w:tcW w:w="786"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с..Варламово</w:t>
            </w:r>
          </w:p>
        </w:tc>
      </w:tr>
      <w:tr w:rsidR="007E0A13" w:rsidRPr="0006755A" w:rsidTr="00884660">
        <w:tblPrEx>
          <w:tblCellMar>
            <w:left w:w="107" w:type="dxa"/>
            <w:right w:w="107" w:type="dxa"/>
          </w:tblCellMar>
        </w:tblPrEx>
        <w:trPr>
          <w:cantSplit/>
          <w:jc w:val="center"/>
        </w:trPr>
        <w:tc>
          <w:tcPr>
            <w:tcW w:w="261"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776D95">
            <w:pPr>
              <w:spacing w:line="240" w:lineRule="exact"/>
              <w:jc w:val="center"/>
            </w:pPr>
            <w:r>
              <w:t>6</w:t>
            </w:r>
          </w:p>
        </w:tc>
        <w:tc>
          <w:tcPr>
            <w:tcW w:w="1244"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pPr>
            <w:r>
              <w:t>Клуб</w:t>
            </w:r>
          </w:p>
        </w:tc>
        <w:tc>
          <w:tcPr>
            <w:tcW w:w="519"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мест</w:t>
            </w:r>
          </w:p>
          <w:p w:rsidR="007E0A13" w:rsidRPr="0006755A" w:rsidRDefault="007E0A13" w:rsidP="00884660">
            <w:pPr>
              <w:spacing w:line="240" w:lineRule="exact"/>
              <w:jc w:val="center"/>
            </w:pPr>
          </w:p>
        </w:tc>
        <w:tc>
          <w:tcPr>
            <w:tcW w:w="60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по заданию на проектирование</w:t>
            </w:r>
          </w:p>
        </w:tc>
        <w:tc>
          <w:tcPr>
            <w:tcW w:w="32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p>
        </w:tc>
        <w:tc>
          <w:tcPr>
            <w:tcW w:w="35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150</w:t>
            </w:r>
          </w:p>
        </w:tc>
        <w:tc>
          <w:tcPr>
            <w:tcW w:w="4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150</w:t>
            </w:r>
          </w:p>
        </w:tc>
        <w:tc>
          <w:tcPr>
            <w:tcW w:w="3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w:t>
            </w:r>
          </w:p>
        </w:tc>
        <w:tc>
          <w:tcPr>
            <w:tcW w:w="786"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д.Б-Черное</w:t>
            </w:r>
          </w:p>
        </w:tc>
      </w:tr>
      <w:tr w:rsidR="007E0A13" w:rsidRPr="0006755A" w:rsidTr="00884660">
        <w:tblPrEx>
          <w:tblCellMar>
            <w:left w:w="107" w:type="dxa"/>
            <w:right w:w="107" w:type="dxa"/>
          </w:tblCellMar>
        </w:tblPrEx>
        <w:trPr>
          <w:cantSplit/>
          <w:jc w:val="center"/>
        </w:trPr>
        <w:tc>
          <w:tcPr>
            <w:tcW w:w="261"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776D95">
            <w:pPr>
              <w:tabs>
                <w:tab w:val="left" w:pos="360"/>
              </w:tabs>
              <w:spacing w:line="240" w:lineRule="exact"/>
              <w:jc w:val="center"/>
            </w:pPr>
            <w:r>
              <w:t>7</w:t>
            </w:r>
          </w:p>
        </w:tc>
        <w:tc>
          <w:tcPr>
            <w:tcW w:w="1244"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pPr>
            <w:r>
              <w:t>Библиотека</w:t>
            </w:r>
          </w:p>
        </w:tc>
        <w:tc>
          <w:tcPr>
            <w:tcW w:w="51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тыс.книг</w:t>
            </w:r>
          </w:p>
        </w:tc>
        <w:tc>
          <w:tcPr>
            <w:tcW w:w="60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4,5</w:t>
            </w:r>
          </w:p>
        </w:tc>
        <w:tc>
          <w:tcPr>
            <w:tcW w:w="32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p>
        </w:tc>
        <w:tc>
          <w:tcPr>
            <w:tcW w:w="35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19,37</w:t>
            </w:r>
          </w:p>
        </w:tc>
        <w:tc>
          <w:tcPr>
            <w:tcW w:w="4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19,37</w:t>
            </w:r>
          </w:p>
        </w:tc>
        <w:tc>
          <w:tcPr>
            <w:tcW w:w="3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p>
        </w:tc>
        <w:tc>
          <w:tcPr>
            <w:tcW w:w="786"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с.Варламово,</w:t>
            </w:r>
          </w:p>
          <w:p w:rsidR="007E0A13" w:rsidRPr="0006755A" w:rsidRDefault="007E0A13" w:rsidP="00884660">
            <w:pPr>
              <w:spacing w:line="240" w:lineRule="exact"/>
              <w:jc w:val="center"/>
            </w:pPr>
            <w:r>
              <w:t>д.Б-Черное</w:t>
            </w:r>
          </w:p>
        </w:tc>
      </w:tr>
      <w:tr w:rsidR="007E0A13" w:rsidRPr="0006755A" w:rsidTr="00884660">
        <w:tblPrEx>
          <w:tblCellMar>
            <w:left w:w="107" w:type="dxa"/>
            <w:right w:w="107" w:type="dxa"/>
          </w:tblCellMar>
        </w:tblPrEx>
        <w:trPr>
          <w:cantSplit/>
          <w:jc w:val="center"/>
        </w:trPr>
        <w:tc>
          <w:tcPr>
            <w:tcW w:w="261" w:type="pct"/>
            <w:tcBorders>
              <w:top w:val="single" w:sz="6" w:space="0" w:color="auto"/>
              <w:left w:val="single" w:sz="6" w:space="0" w:color="auto"/>
              <w:bottom w:val="single" w:sz="6" w:space="0" w:color="auto"/>
              <w:right w:val="single" w:sz="6" w:space="0" w:color="auto"/>
            </w:tcBorders>
            <w:vAlign w:val="center"/>
          </w:tcPr>
          <w:p w:rsidR="007E0A13" w:rsidRDefault="007E0A13" w:rsidP="00776D95">
            <w:pPr>
              <w:tabs>
                <w:tab w:val="left" w:pos="360"/>
              </w:tabs>
              <w:spacing w:line="240" w:lineRule="exact"/>
              <w:jc w:val="center"/>
            </w:pPr>
          </w:p>
        </w:tc>
        <w:tc>
          <w:tcPr>
            <w:tcW w:w="1244"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pPr>
            <w:r>
              <w:t>Спортивное сооружение</w:t>
            </w:r>
          </w:p>
        </w:tc>
        <w:tc>
          <w:tcPr>
            <w:tcW w:w="519"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м</w:t>
            </w:r>
            <w:r>
              <w:rPr>
                <w:vertAlign w:val="superscript"/>
              </w:rPr>
              <w:t>2</w:t>
            </w:r>
            <w:r>
              <w:t>.площ.пола</w:t>
            </w:r>
          </w:p>
        </w:tc>
        <w:tc>
          <w:tcPr>
            <w:tcW w:w="607"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p>
        </w:tc>
        <w:tc>
          <w:tcPr>
            <w:tcW w:w="32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200</w:t>
            </w:r>
          </w:p>
        </w:tc>
        <w:tc>
          <w:tcPr>
            <w:tcW w:w="359"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200</w:t>
            </w:r>
          </w:p>
        </w:tc>
        <w:tc>
          <w:tcPr>
            <w:tcW w:w="498"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r>
              <w:t>-</w:t>
            </w:r>
          </w:p>
        </w:tc>
        <w:tc>
          <w:tcPr>
            <w:tcW w:w="39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884660">
            <w:pPr>
              <w:spacing w:line="240" w:lineRule="exact"/>
              <w:jc w:val="center"/>
            </w:pPr>
            <w:r>
              <w:t>200</w:t>
            </w:r>
          </w:p>
        </w:tc>
        <w:tc>
          <w:tcPr>
            <w:tcW w:w="786" w:type="pct"/>
            <w:tcBorders>
              <w:top w:val="single" w:sz="6" w:space="0" w:color="auto"/>
              <w:left w:val="single" w:sz="6" w:space="0" w:color="auto"/>
              <w:bottom w:val="single" w:sz="6" w:space="0" w:color="auto"/>
              <w:right w:val="single" w:sz="6" w:space="0" w:color="auto"/>
            </w:tcBorders>
            <w:vAlign w:val="center"/>
          </w:tcPr>
          <w:p w:rsidR="007E0A13" w:rsidRDefault="007E0A13" w:rsidP="00884660">
            <w:pPr>
              <w:spacing w:line="240" w:lineRule="exact"/>
              <w:jc w:val="center"/>
            </w:pPr>
          </w:p>
        </w:tc>
      </w:tr>
    </w:tbl>
    <w:p w:rsidR="007E0A13" w:rsidRPr="007616E2" w:rsidRDefault="007E0A13" w:rsidP="007616E2">
      <w:pPr>
        <w:jc w:val="right"/>
        <w:rPr>
          <w:bCs/>
          <w:i/>
        </w:rPr>
      </w:pPr>
      <w:r>
        <w:br w:type="page"/>
      </w:r>
      <w:r>
        <w:lastRenderedPageBreak/>
        <w:t>*</w:t>
      </w:r>
      <w:r>
        <w:rPr>
          <w:i/>
        </w:rPr>
        <w:t>о</w:t>
      </w:r>
      <w:r w:rsidRPr="007616E2">
        <w:rPr>
          <w:i/>
        </w:rPr>
        <w:t xml:space="preserve">кончание таблицы </w:t>
      </w:r>
      <w:r>
        <w:rPr>
          <w:bCs/>
          <w:i/>
        </w:rPr>
        <w:t>т</w:t>
      </w:r>
      <w:r w:rsidRPr="007616E2">
        <w:rPr>
          <w:bCs/>
          <w:i/>
        </w:rPr>
        <w:t>аблица 3.6.2-1</w:t>
      </w:r>
    </w:p>
    <w:p w:rsidR="007E0A13" w:rsidRPr="007616E2" w:rsidRDefault="007E0A13" w:rsidP="00920F49">
      <w:pPr>
        <w:jc w:val="right"/>
        <w:rPr>
          <w:i/>
        </w:rPr>
      </w:pPr>
    </w:p>
    <w:tbl>
      <w:tblPr>
        <w:tblW w:w="5000" w:type="pct"/>
        <w:tblCellMar>
          <w:left w:w="107" w:type="dxa"/>
          <w:right w:w="107" w:type="dxa"/>
        </w:tblCellMar>
        <w:tblLook w:val="0000"/>
      </w:tblPr>
      <w:tblGrid>
        <w:gridCol w:w="880"/>
        <w:gridCol w:w="3982"/>
        <w:gridCol w:w="1628"/>
        <w:gridCol w:w="1655"/>
        <w:gridCol w:w="1191"/>
        <w:gridCol w:w="1191"/>
        <w:gridCol w:w="881"/>
        <w:gridCol w:w="1191"/>
        <w:gridCol w:w="2751"/>
      </w:tblGrid>
      <w:tr w:rsidR="007E0A13" w:rsidRPr="00776D95" w:rsidTr="006D5BE5">
        <w:trPr>
          <w:cantSplit/>
        </w:trPr>
        <w:tc>
          <w:tcPr>
            <w:tcW w:w="287" w:type="pct"/>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rPr>
                <w:b/>
              </w:rPr>
            </w:pPr>
            <w:r w:rsidRPr="00776D95">
              <w:rPr>
                <w:b/>
              </w:rPr>
              <w:t>1</w:t>
            </w:r>
          </w:p>
        </w:tc>
        <w:tc>
          <w:tcPr>
            <w:tcW w:w="1297" w:type="pct"/>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rPr>
                <w:b/>
              </w:rPr>
            </w:pPr>
            <w:r w:rsidRPr="00776D95">
              <w:rPr>
                <w:b/>
              </w:rPr>
              <w:t>2</w:t>
            </w:r>
          </w:p>
        </w:tc>
        <w:tc>
          <w:tcPr>
            <w:tcW w:w="530" w:type="pct"/>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rPr>
                <w:b/>
              </w:rPr>
            </w:pPr>
            <w:r w:rsidRPr="00776D95">
              <w:rPr>
                <w:b/>
              </w:rPr>
              <w:t>3</w:t>
            </w:r>
          </w:p>
        </w:tc>
        <w:tc>
          <w:tcPr>
            <w:tcW w:w="539" w:type="pct"/>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rPr>
                <w:b/>
              </w:rPr>
            </w:pPr>
            <w:r w:rsidRPr="00776D95">
              <w:rPr>
                <w:b/>
              </w:rPr>
              <w:t>4</w:t>
            </w:r>
          </w:p>
        </w:tc>
        <w:tc>
          <w:tcPr>
            <w:tcW w:w="388" w:type="pct"/>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rPr>
                <w:b/>
              </w:rPr>
            </w:pPr>
            <w:r w:rsidRPr="00776D95">
              <w:rPr>
                <w:b/>
              </w:rPr>
              <w:t>5</w:t>
            </w:r>
          </w:p>
        </w:tc>
        <w:tc>
          <w:tcPr>
            <w:tcW w:w="388" w:type="pct"/>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rPr>
                <w:b/>
              </w:rPr>
            </w:pPr>
            <w:r w:rsidRPr="00776D95">
              <w:rPr>
                <w:b/>
              </w:rPr>
              <w:t>6</w:t>
            </w:r>
          </w:p>
        </w:tc>
        <w:tc>
          <w:tcPr>
            <w:tcW w:w="287" w:type="pct"/>
            <w:tcBorders>
              <w:top w:val="single" w:sz="6" w:space="0" w:color="auto"/>
              <w:left w:val="single" w:sz="6" w:space="0" w:color="auto"/>
              <w:bottom w:val="single" w:sz="6" w:space="0" w:color="auto"/>
              <w:right w:val="single" w:sz="4" w:space="0" w:color="auto"/>
            </w:tcBorders>
          </w:tcPr>
          <w:p w:rsidR="007E0A13" w:rsidRPr="00776D95" w:rsidRDefault="007E0A13" w:rsidP="00CB5C0A">
            <w:pPr>
              <w:jc w:val="center"/>
              <w:rPr>
                <w:b/>
              </w:rPr>
            </w:pPr>
            <w:r w:rsidRPr="00776D95">
              <w:rPr>
                <w:b/>
              </w:rPr>
              <w:t>7</w:t>
            </w:r>
          </w:p>
        </w:tc>
        <w:tc>
          <w:tcPr>
            <w:tcW w:w="388" w:type="pct"/>
            <w:tcBorders>
              <w:top w:val="single" w:sz="6" w:space="0" w:color="auto"/>
              <w:left w:val="single" w:sz="4" w:space="0" w:color="auto"/>
              <w:bottom w:val="single" w:sz="6" w:space="0" w:color="auto"/>
              <w:right w:val="single" w:sz="6" w:space="0" w:color="auto"/>
            </w:tcBorders>
          </w:tcPr>
          <w:p w:rsidR="007E0A13" w:rsidRPr="00776D95" w:rsidRDefault="007E0A13" w:rsidP="00CB5C0A">
            <w:pPr>
              <w:jc w:val="center"/>
              <w:rPr>
                <w:b/>
              </w:rPr>
            </w:pPr>
            <w:r w:rsidRPr="00776D95">
              <w:rPr>
                <w:b/>
              </w:rPr>
              <w:t>8</w:t>
            </w:r>
          </w:p>
        </w:tc>
        <w:tc>
          <w:tcPr>
            <w:tcW w:w="896" w:type="pct"/>
            <w:tcBorders>
              <w:top w:val="single" w:sz="6" w:space="0" w:color="auto"/>
              <w:left w:val="single" w:sz="4" w:space="0" w:color="auto"/>
              <w:bottom w:val="single" w:sz="6" w:space="0" w:color="auto"/>
              <w:right w:val="single" w:sz="6" w:space="0" w:color="auto"/>
            </w:tcBorders>
          </w:tcPr>
          <w:p w:rsidR="007E0A13" w:rsidRPr="00776D95" w:rsidRDefault="007E0A13" w:rsidP="00CB5C0A">
            <w:pPr>
              <w:jc w:val="center"/>
              <w:rPr>
                <w:b/>
              </w:rPr>
            </w:pPr>
            <w:r w:rsidRPr="00776D95">
              <w:rPr>
                <w:b/>
              </w:rPr>
              <w:t>9</w:t>
            </w:r>
          </w:p>
        </w:tc>
      </w:tr>
      <w:tr w:rsidR="007E0A13" w:rsidRPr="00776D95" w:rsidTr="00E201C7">
        <w:trPr>
          <w:cantSplit/>
        </w:trPr>
        <w:tc>
          <w:tcPr>
            <w:tcW w:w="5000" w:type="pct"/>
            <w:gridSpan w:val="9"/>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rPr>
                <w:b/>
              </w:rPr>
            </w:pPr>
            <w:r w:rsidRPr="00776D95">
              <w:rPr>
                <w:b/>
              </w:rPr>
              <w:t>Предприятия торговли, общественного питания, бытового обслуживания</w:t>
            </w:r>
          </w:p>
        </w:tc>
      </w:tr>
      <w:tr w:rsidR="007E0A13" w:rsidRPr="00776D95" w:rsidTr="006D5BE5">
        <w:trPr>
          <w:cantSplit/>
        </w:trPr>
        <w:tc>
          <w:tcPr>
            <w:tcW w:w="28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tabs>
                <w:tab w:val="left" w:pos="360"/>
              </w:tabs>
              <w:jc w:val="center"/>
            </w:pPr>
            <w:r>
              <w:t>7</w:t>
            </w:r>
          </w:p>
        </w:tc>
        <w:tc>
          <w:tcPr>
            <w:tcW w:w="129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pPr>
            <w:r>
              <w:t>Магазины продовольственных и непродовольственных товаров</w:t>
            </w:r>
          </w:p>
        </w:tc>
        <w:tc>
          <w:tcPr>
            <w:tcW w:w="530" w:type="pct"/>
            <w:tcBorders>
              <w:top w:val="single" w:sz="6" w:space="0" w:color="auto"/>
              <w:left w:val="single" w:sz="6" w:space="0" w:color="auto"/>
              <w:bottom w:val="single" w:sz="6" w:space="0" w:color="auto"/>
              <w:right w:val="single" w:sz="6" w:space="0" w:color="auto"/>
            </w:tcBorders>
            <w:vAlign w:val="center"/>
          </w:tcPr>
          <w:p w:rsidR="007E0A13" w:rsidRPr="00E16245" w:rsidRDefault="007E0A13" w:rsidP="006D5BE5">
            <w:pPr>
              <w:spacing w:line="240" w:lineRule="exact"/>
              <w:jc w:val="center"/>
            </w:pPr>
            <w:r>
              <w:t>м</w:t>
            </w:r>
            <w:r>
              <w:rPr>
                <w:vertAlign w:val="superscript"/>
              </w:rPr>
              <w:t xml:space="preserve">2 </w:t>
            </w:r>
            <w:r>
              <w:t>торг.площади</w:t>
            </w:r>
          </w:p>
        </w:tc>
        <w:tc>
          <w:tcPr>
            <w:tcW w:w="53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100</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97</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316</w:t>
            </w:r>
          </w:p>
        </w:tc>
        <w:tc>
          <w:tcPr>
            <w:tcW w:w="28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166</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150</w:t>
            </w:r>
          </w:p>
        </w:tc>
        <w:tc>
          <w:tcPr>
            <w:tcW w:w="896"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p>
        </w:tc>
      </w:tr>
      <w:tr w:rsidR="007E0A13" w:rsidRPr="00776D95" w:rsidTr="006D5BE5">
        <w:trPr>
          <w:cantSplit/>
        </w:trPr>
        <w:tc>
          <w:tcPr>
            <w:tcW w:w="28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tabs>
                <w:tab w:val="left" w:pos="360"/>
              </w:tabs>
              <w:jc w:val="center"/>
            </w:pPr>
            <w:r>
              <w:t>8</w:t>
            </w:r>
          </w:p>
        </w:tc>
        <w:tc>
          <w:tcPr>
            <w:tcW w:w="129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pPr>
            <w:r>
              <w:t>Предприятия общественного питания</w:t>
            </w:r>
          </w:p>
        </w:tc>
        <w:tc>
          <w:tcPr>
            <w:tcW w:w="530"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посадочных мест</w:t>
            </w:r>
          </w:p>
        </w:tc>
        <w:tc>
          <w:tcPr>
            <w:tcW w:w="53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40</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39</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50</w:t>
            </w:r>
          </w:p>
        </w:tc>
        <w:tc>
          <w:tcPr>
            <w:tcW w:w="28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50</w:t>
            </w:r>
          </w:p>
        </w:tc>
        <w:tc>
          <w:tcPr>
            <w:tcW w:w="896"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p>
        </w:tc>
      </w:tr>
      <w:tr w:rsidR="007E0A13" w:rsidRPr="00776D95" w:rsidTr="006D5BE5">
        <w:trPr>
          <w:cantSplit/>
        </w:trPr>
        <w:tc>
          <w:tcPr>
            <w:tcW w:w="28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tabs>
                <w:tab w:val="left" w:pos="360"/>
              </w:tabs>
              <w:jc w:val="center"/>
            </w:pPr>
            <w:r>
              <w:t>9</w:t>
            </w:r>
          </w:p>
        </w:tc>
        <w:tc>
          <w:tcPr>
            <w:tcW w:w="129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pPr>
            <w:r>
              <w:t>Предприятия бытового обслуживания</w:t>
            </w:r>
          </w:p>
        </w:tc>
        <w:tc>
          <w:tcPr>
            <w:tcW w:w="530"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раб.мест</w:t>
            </w:r>
          </w:p>
        </w:tc>
        <w:tc>
          <w:tcPr>
            <w:tcW w:w="539"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7</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7</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10</w:t>
            </w:r>
          </w:p>
        </w:tc>
        <w:tc>
          <w:tcPr>
            <w:tcW w:w="287"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r>
              <w:t>10</w:t>
            </w:r>
          </w:p>
        </w:tc>
        <w:tc>
          <w:tcPr>
            <w:tcW w:w="896" w:type="pct"/>
            <w:tcBorders>
              <w:top w:val="single" w:sz="6" w:space="0" w:color="auto"/>
              <w:left w:val="single" w:sz="6" w:space="0" w:color="auto"/>
              <w:bottom w:val="single" w:sz="6" w:space="0" w:color="auto"/>
              <w:right w:val="single" w:sz="6" w:space="0" w:color="auto"/>
            </w:tcBorders>
            <w:vAlign w:val="center"/>
          </w:tcPr>
          <w:p w:rsidR="007E0A13" w:rsidRPr="0006755A" w:rsidRDefault="007E0A13" w:rsidP="006D5BE5">
            <w:pPr>
              <w:spacing w:line="240" w:lineRule="exact"/>
              <w:jc w:val="center"/>
            </w:pPr>
          </w:p>
        </w:tc>
      </w:tr>
      <w:tr w:rsidR="007E0A13" w:rsidRPr="00776D95" w:rsidTr="00E201C7">
        <w:trPr>
          <w:cantSplit/>
        </w:trPr>
        <w:tc>
          <w:tcPr>
            <w:tcW w:w="5000" w:type="pct"/>
            <w:gridSpan w:val="9"/>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rPr>
                <w:b/>
              </w:rPr>
            </w:pPr>
            <w:r w:rsidRPr="00776D95">
              <w:rPr>
                <w:b/>
              </w:rPr>
              <w:t>Предприятия связи</w:t>
            </w:r>
          </w:p>
        </w:tc>
      </w:tr>
      <w:tr w:rsidR="007E0A13" w:rsidRPr="00776D95" w:rsidTr="006D5BE5">
        <w:trPr>
          <w:cantSplit/>
        </w:trPr>
        <w:tc>
          <w:tcPr>
            <w:tcW w:w="28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tabs>
                <w:tab w:val="left" w:pos="360"/>
              </w:tabs>
              <w:jc w:val="center"/>
            </w:pPr>
            <w:r>
              <w:t>10</w:t>
            </w:r>
          </w:p>
        </w:tc>
        <w:tc>
          <w:tcPr>
            <w:tcW w:w="1297" w:type="pct"/>
            <w:tcBorders>
              <w:top w:val="single" w:sz="6" w:space="0" w:color="auto"/>
              <w:left w:val="single" w:sz="6" w:space="0" w:color="auto"/>
              <w:bottom w:val="single" w:sz="6" w:space="0" w:color="auto"/>
              <w:right w:val="single" w:sz="6" w:space="0" w:color="auto"/>
            </w:tcBorders>
          </w:tcPr>
          <w:p w:rsidR="007E0A13" w:rsidRPr="00776D95" w:rsidRDefault="007E0A13" w:rsidP="00CB5C0A">
            <w:r w:rsidRPr="00776D95">
              <w:t>Отделение связи</w:t>
            </w:r>
          </w:p>
        </w:tc>
        <w:tc>
          <w:tcPr>
            <w:tcW w:w="530"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объект</w:t>
            </w:r>
          </w:p>
        </w:tc>
        <w:tc>
          <w:tcPr>
            <w:tcW w:w="539"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1</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2</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2</w:t>
            </w:r>
          </w:p>
        </w:tc>
        <w:tc>
          <w:tcPr>
            <w:tcW w:w="28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1</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t>-</w:t>
            </w:r>
          </w:p>
        </w:tc>
        <w:tc>
          <w:tcPr>
            <w:tcW w:w="896" w:type="pct"/>
            <w:tcBorders>
              <w:top w:val="single" w:sz="6" w:space="0" w:color="auto"/>
              <w:left w:val="single" w:sz="6" w:space="0" w:color="auto"/>
              <w:bottom w:val="single" w:sz="6" w:space="0" w:color="auto"/>
              <w:right w:val="single" w:sz="6" w:space="0" w:color="auto"/>
            </w:tcBorders>
            <w:vAlign w:val="bottom"/>
          </w:tcPr>
          <w:p w:rsidR="007E0A13" w:rsidRPr="00776D95" w:rsidRDefault="007E0A13" w:rsidP="00CB5C0A"/>
        </w:tc>
      </w:tr>
      <w:tr w:rsidR="007E0A13" w:rsidRPr="00776D95" w:rsidTr="00E201C7">
        <w:trPr>
          <w:cantSplit/>
        </w:trPr>
        <w:tc>
          <w:tcPr>
            <w:tcW w:w="5000" w:type="pct"/>
            <w:gridSpan w:val="9"/>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rPr>
                <w:b/>
              </w:rPr>
            </w:pPr>
            <w:r w:rsidRPr="00776D95">
              <w:rPr>
                <w:b/>
              </w:rPr>
              <w:t>Учреждения коммунального хозяйства</w:t>
            </w:r>
          </w:p>
        </w:tc>
      </w:tr>
      <w:tr w:rsidR="007E0A13" w:rsidRPr="00776D95" w:rsidTr="006D5BE5">
        <w:trPr>
          <w:cantSplit/>
        </w:trPr>
        <w:tc>
          <w:tcPr>
            <w:tcW w:w="28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tabs>
                <w:tab w:val="left" w:pos="360"/>
              </w:tabs>
              <w:jc w:val="center"/>
            </w:pPr>
            <w:r>
              <w:t>11</w:t>
            </w:r>
          </w:p>
        </w:tc>
        <w:tc>
          <w:tcPr>
            <w:tcW w:w="129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r w:rsidRPr="00776D95">
              <w:t>Пожарное депо</w:t>
            </w:r>
          </w:p>
        </w:tc>
        <w:tc>
          <w:tcPr>
            <w:tcW w:w="530"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объект</w:t>
            </w:r>
          </w:p>
        </w:tc>
        <w:tc>
          <w:tcPr>
            <w:tcW w:w="539"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1</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p>
        </w:tc>
        <w:tc>
          <w:tcPr>
            <w:tcW w:w="28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p>
        </w:tc>
        <w:tc>
          <w:tcPr>
            <w:tcW w:w="896" w:type="pct"/>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pPr>
          </w:p>
        </w:tc>
      </w:tr>
      <w:tr w:rsidR="007E0A13" w:rsidRPr="00776D95" w:rsidTr="006D5BE5">
        <w:trPr>
          <w:cantSplit/>
        </w:trPr>
        <w:tc>
          <w:tcPr>
            <w:tcW w:w="28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tabs>
                <w:tab w:val="left" w:pos="360"/>
              </w:tabs>
              <w:jc w:val="center"/>
            </w:pPr>
            <w:r>
              <w:t>12</w:t>
            </w:r>
          </w:p>
        </w:tc>
        <w:tc>
          <w:tcPr>
            <w:tcW w:w="129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r w:rsidRPr="00776D95">
              <w:t>Кладбище</w:t>
            </w:r>
          </w:p>
        </w:tc>
        <w:tc>
          <w:tcPr>
            <w:tcW w:w="530"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га</w:t>
            </w:r>
          </w:p>
        </w:tc>
        <w:tc>
          <w:tcPr>
            <w:tcW w:w="539"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0,24</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r w:rsidRPr="00776D95">
              <w:t>0,2</w:t>
            </w:r>
            <w:r>
              <w:t>3</w:t>
            </w: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p>
        </w:tc>
        <w:tc>
          <w:tcPr>
            <w:tcW w:w="287"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p>
        </w:tc>
        <w:tc>
          <w:tcPr>
            <w:tcW w:w="388" w:type="pct"/>
            <w:tcBorders>
              <w:top w:val="single" w:sz="6" w:space="0" w:color="auto"/>
              <w:left w:val="single" w:sz="6" w:space="0" w:color="auto"/>
              <w:bottom w:val="single" w:sz="6" w:space="0" w:color="auto"/>
              <w:right w:val="single" w:sz="6" w:space="0" w:color="auto"/>
            </w:tcBorders>
            <w:vAlign w:val="center"/>
          </w:tcPr>
          <w:p w:rsidR="007E0A13" w:rsidRPr="00776D95" w:rsidRDefault="007E0A13" w:rsidP="00776D95">
            <w:pPr>
              <w:jc w:val="center"/>
            </w:pPr>
          </w:p>
        </w:tc>
        <w:tc>
          <w:tcPr>
            <w:tcW w:w="896" w:type="pct"/>
            <w:tcBorders>
              <w:top w:val="single" w:sz="6" w:space="0" w:color="auto"/>
              <w:left w:val="single" w:sz="6" w:space="0" w:color="auto"/>
              <w:bottom w:val="single" w:sz="6" w:space="0" w:color="auto"/>
              <w:right w:val="single" w:sz="6" w:space="0" w:color="auto"/>
            </w:tcBorders>
          </w:tcPr>
          <w:p w:rsidR="007E0A13" w:rsidRPr="00776D95" w:rsidRDefault="007E0A13" w:rsidP="00CB5C0A">
            <w:pPr>
              <w:jc w:val="center"/>
            </w:pPr>
          </w:p>
        </w:tc>
      </w:tr>
    </w:tbl>
    <w:p w:rsidR="007E0A13" w:rsidRDefault="007E0A13" w:rsidP="00920F49">
      <w:pPr>
        <w:jc w:val="both"/>
        <w:rPr>
          <w:sz w:val="28"/>
          <w:szCs w:val="28"/>
        </w:rPr>
        <w:sectPr w:rsidR="007E0A13" w:rsidSect="00277613">
          <w:pgSz w:w="16838" w:h="11906" w:orient="landscape"/>
          <w:pgMar w:top="1701" w:right="851" w:bottom="851" w:left="851" w:header="720" w:footer="720" w:gutter="0"/>
          <w:cols w:space="720"/>
          <w:titlePg/>
          <w:docGrid w:linePitch="326"/>
        </w:sectPr>
      </w:pPr>
    </w:p>
    <w:p w:rsidR="007E0A13" w:rsidRDefault="007E0A13" w:rsidP="0095133D">
      <w:pPr>
        <w:ind w:firstLine="709"/>
        <w:jc w:val="both"/>
        <w:rPr>
          <w:sz w:val="28"/>
          <w:szCs w:val="28"/>
        </w:rPr>
      </w:pPr>
      <w:r w:rsidRPr="0028643B">
        <w:rPr>
          <w:sz w:val="28"/>
          <w:szCs w:val="28"/>
        </w:rPr>
        <w:lastRenderedPageBreak/>
        <w:t>Проектом предлагается</w:t>
      </w:r>
      <w:r>
        <w:rPr>
          <w:sz w:val="28"/>
          <w:szCs w:val="28"/>
        </w:rPr>
        <w:t xml:space="preserve"> развитие системы социального и культурно-бытового обслуживания населения городского округа.</w:t>
      </w:r>
    </w:p>
    <w:p w:rsidR="007E0A13" w:rsidRDefault="007E0A13" w:rsidP="0095133D">
      <w:pPr>
        <w:ind w:firstLine="709"/>
        <w:jc w:val="both"/>
        <w:rPr>
          <w:bCs/>
          <w:sz w:val="28"/>
          <w:szCs w:val="28"/>
        </w:rPr>
      </w:pPr>
      <w:r w:rsidRPr="009B38BB">
        <w:rPr>
          <w:bCs/>
          <w:sz w:val="28"/>
          <w:szCs w:val="28"/>
        </w:rPr>
        <w:t xml:space="preserve">На территории преимущественно усадебной застройки, предлагается упорядочить застройку индивидуальными жилыми домами на первую очередь строительства и разместить участки общественных зданий по расчёту с обеспечением нормативных радиусов обслуживания. </w:t>
      </w:r>
    </w:p>
    <w:p w:rsidR="007E0A13" w:rsidRDefault="007E0A13" w:rsidP="0095133D">
      <w:pPr>
        <w:ind w:firstLine="709"/>
        <w:jc w:val="both"/>
        <w:rPr>
          <w:bCs/>
          <w:sz w:val="28"/>
          <w:szCs w:val="28"/>
        </w:rPr>
      </w:pPr>
    </w:p>
    <w:p w:rsidR="007E0A13" w:rsidRPr="0095133D" w:rsidRDefault="007E0A13" w:rsidP="0095133D">
      <w:pPr>
        <w:tabs>
          <w:tab w:val="left" w:leader="dot" w:pos="9000"/>
        </w:tabs>
        <w:jc w:val="center"/>
        <w:rPr>
          <w:b/>
          <w:sz w:val="32"/>
          <w:szCs w:val="32"/>
        </w:rPr>
      </w:pPr>
      <w:r w:rsidRPr="0095133D">
        <w:rPr>
          <w:b/>
          <w:sz w:val="32"/>
          <w:szCs w:val="32"/>
        </w:rPr>
        <w:t>4. Развитие транспортной инфраструктуры</w:t>
      </w:r>
    </w:p>
    <w:p w:rsidR="007E0A13" w:rsidRPr="00D506C9" w:rsidRDefault="007E0A13" w:rsidP="0095133D">
      <w:pPr>
        <w:tabs>
          <w:tab w:val="left" w:leader="dot" w:pos="9000"/>
        </w:tabs>
        <w:jc w:val="center"/>
        <w:rPr>
          <w:b/>
          <w:sz w:val="28"/>
          <w:szCs w:val="28"/>
        </w:rPr>
      </w:pPr>
    </w:p>
    <w:p w:rsidR="007E0A13" w:rsidRPr="00D506C9" w:rsidRDefault="007E0A13" w:rsidP="0095133D">
      <w:pPr>
        <w:tabs>
          <w:tab w:val="left" w:pos="3090"/>
          <w:tab w:val="center" w:pos="4819"/>
          <w:tab w:val="left" w:leader="dot" w:pos="9000"/>
        </w:tabs>
        <w:rPr>
          <w:b/>
          <w:sz w:val="28"/>
          <w:szCs w:val="28"/>
        </w:rPr>
      </w:pPr>
      <w:r>
        <w:rPr>
          <w:b/>
          <w:sz w:val="28"/>
          <w:szCs w:val="28"/>
        </w:rPr>
        <w:tab/>
      </w:r>
      <w:r>
        <w:rPr>
          <w:b/>
          <w:sz w:val="28"/>
          <w:szCs w:val="28"/>
        </w:rPr>
        <w:tab/>
        <w:t>4</w:t>
      </w:r>
      <w:r w:rsidRPr="00D506C9">
        <w:rPr>
          <w:b/>
          <w:sz w:val="28"/>
          <w:szCs w:val="28"/>
        </w:rPr>
        <w:t>.1. Внешний транспорт</w:t>
      </w:r>
    </w:p>
    <w:p w:rsidR="007E0A13" w:rsidRPr="00D506C9" w:rsidRDefault="007E0A13" w:rsidP="0095133D">
      <w:pPr>
        <w:tabs>
          <w:tab w:val="left" w:leader="dot" w:pos="9000"/>
        </w:tabs>
        <w:ind w:firstLine="709"/>
        <w:jc w:val="center"/>
        <w:rPr>
          <w:b/>
          <w:sz w:val="28"/>
          <w:szCs w:val="28"/>
        </w:rPr>
      </w:pPr>
    </w:p>
    <w:p w:rsidR="007E0A13" w:rsidRPr="00D506C9" w:rsidRDefault="007E0A13" w:rsidP="0095133D">
      <w:pPr>
        <w:tabs>
          <w:tab w:val="left" w:leader="dot" w:pos="9000"/>
        </w:tabs>
        <w:ind w:firstLine="709"/>
        <w:jc w:val="both"/>
        <w:rPr>
          <w:sz w:val="28"/>
          <w:szCs w:val="28"/>
        </w:rPr>
      </w:pPr>
      <w:r>
        <w:rPr>
          <w:sz w:val="28"/>
          <w:szCs w:val="28"/>
        </w:rPr>
        <w:t>Варламовский сельсовет</w:t>
      </w:r>
      <w:r w:rsidRPr="00D506C9">
        <w:rPr>
          <w:sz w:val="28"/>
          <w:szCs w:val="28"/>
        </w:rPr>
        <w:t xml:space="preserve"> имеет достаточно хорош</w:t>
      </w:r>
      <w:r>
        <w:rPr>
          <w:sz w:val="28"/>
          <w:szCs w:val="28"/>
        </w:rPr>
        <w:t xml:space="preserve">ую </w:t>
      </w:r>
      <w:r w:rsidRPr="00D506C9">
        <w:rPr>
          <w:sz w:val="28"/>
          <w:szCs w:val="28"/>
        </w:rPr>
        <w:t>связ</w:t>
      </w:r>
      <w:r>
        <w:rPr>
          <w:sz w:val="28"/>
          <w:szCs w:val="28"/>
        </w:rPr>
        <w:t xml:space="preserve">ь через г. Болотное </w:t>
      </w:r>
      <w:r w:rsidRPr="00D506C9">
        <w:rPr>
          <w:sz w:val="28"/>
          <w:szCs w:val="28"/>
        </w:rPr>
        <w:t xml:space="preserve"> с областным центром г. </w:t>
      </w:r>
      <w:r>
        <w:rPr>
          <w:sz w:val="28"/>
          <w:szCs w:val="28"/>
        </w:rPr>
        <w:t>Новосибирском и</w:t>
      </w:r>
      <w:r w:rsidRPr="00D506C9">
        <w:rPr>
          <w:sz w:val="28"/>
          <w:szCs w:val="28"/>
        </w:rPr>
        <w:t xml:space="preserve"> другими районами области. </w:t>
      </w:r>
    </w:p>
    <w:p w:rsidR="007E0A13" w:rsidRPr="00D506C9" w:rsidRDefault="007E0A13" w:rsidP="0095133D">
      <w:pPr>
        <w:tabs>
          <w:tab w:val="left" w:leader="dot" w:pos="9000"/>
        </w:tabs>
        <w:ind w:firstLine="709"/>
        <w:jc w:val="both"/>
        <w:rPr>
          <w:sz w:val="28"/>
          <w:szCs w:val="28"/>
        </w:rPr>
      </w:pPr>
      <w:r w:rsidRPr="00D506C9">
        <w:rPr>
          <w:sz w:val="28"/>
          <w:szCs w:val="28"/>
        </w:rPr>
        <w:t xml:space="preserve">Воздушным транспортом жители </w:t>
      </w:r>
      <w:r>
        <w:rPr>
          <w:sz w:val="28"/>
          <w:szCs w:val="28"/>
        </w:rPr>
        <w:t>сельсовета</w:t>
      </w:r>
      <w:r w:rsidRPr="00D506C9">
        <w:rPr>
          <w:sz w:val="28"/>
          <w:szCs w:val="28"/>
        </w:rPr>
        <w:t xml:space="preserve"> могут пользоваться из г. </w:t>
      </w:r>
      <w:r>
        <w:rPr>
          <w:sz w:val="28"/>
          <w:szCs w:val="28"/>
        </w:rPr>
        <w:t>Новосибирска, находящейся в 227</w:t>
      </w:r>
      <w:r w:rsidRPr="00D506C9">
        <w:rPr>
          <w:sz w:val="28"/>
          <w:szCs w:val="28"/>
        </w:rPr>
        <w:t xml:space="preserve"> км от </w:t>
      </w:r>
      <w:r>
        <w:rPr>
          <w:sz w:val="28"/>
          <w:szCs w:val="28"/>
        </w:rPr>
        <w:t>с. Варламово</w:t>
      </w:r>
      <w:r w:rsidRPr="00D506C9">
        <w:rPr>
          <w:sz w:val="28"/>
          <w:szCs w:val="28"/>
        </w:rPr>
        <w:t>.</w:t>
      </w:r>
    </w:p>
    <w:p w:rsidR="007E0A13" w:rsidRDefault="007E0A13" w:rsidP="0095133D">
      <w:pPr>
        <w:tabs>
          <w:tab w:val="left" w:leader="dot" w:pos="9000"/>
        </w:tabs>
        <w:ind w:firstLine="709"/>
        <w:jc w:val="both"/>
        <w:rPr>
          <w:sz w:val="28"/>
          <w:szCs w:val="28"/>
        </w:rPr>
      </w:pPr>
      <w:r w:rsidRPr="00D506C9">
        <w:rPr>
          <w:sz w:val="28"/>
          <w:szCs w:val="28"/>
        </w:rPr>
        <w:t>Бли</w:t>
      </w:r>
      <w:r>
        <w:rPr>
          <w:sz w:val="28"/>
          <w:szCs w:val="28"/>
        </w:rPr>
        <w:t xml:space="preserve">жайшая железнодорожная станция - </w:t>
      </w:r>
      <w:r w:rsidRPr="00D506C9">
        <w:rPr>
          <w:sz w:val="28"/>
          <w:szCs w:val="28"/>
        </w:rPr>
        <w:t xml:space="preserve">ст. </w:t>
      </w:r>
      <w:r>
        <w:rPr>
          <w:sz w:val="28"/>
          <w:szCs w:val="28"/>
        </w:rPr>
        <w:t>Болотная</w:t>
      </w:r>
      <w:r w:rsidRPr="00D506C9">
        <w:rPr>
          <w:sz w:val="28"/>
          <w:szCs w:val="28"/>
        </w:rPr>
        <w:t xml:space="preserve">, </w:t>
      </w:r>
      <w:r>
        <w:rPr>
          <w:sz w:val="28"/>
          <w:szCs w:val="28"/>
        </w:rPr>
        <w:t>(</w:t>
      </w:r>
      <w:r w:rsidRPr="00D506C9">
        <w:rPr>
          <w:sz w:val="28"/>
          <w:szCs w:val="28"/>
        </w:rPr>
        <w:t xml:space="preserve">на </w:t>
      </w:r>
      <w:r>
        <w:rPr>
          <w:sz w:val="28"/>
          <w:szCs w:val="28"/>
        </w:rPr>
        <w:t xml:space="preserve">Транссибе) </w:t>
      </w:r>
      <w:r w:rsidRPr="00D506C9">
        <w:rPr>
          <w:sz w:val="28"/>
          <w:szCs w:val="28"/>
        </w:rPr>
        <w:t>находится в</w:t>
      </w:r>
      <w:r>
        <w:rPr>
          <w:sz w:val="28"/>
          <w:szCs w:val="28"/>
        </w:rPr>
        <w:t xml:space="preserve"> 23</w:t>
      </w:r>
      <w:r w:rsidRPr="00D506C9">
        <w:rPr>
          <w:sz w:val="28"/>
          <w:szCs w:val="28"/>
        </w:rPr>
        <w:t xml:space="preserve"> км к </w:t>
      </w:r>
      <w:r>
        <w:rPr>
          <w:sz w:val="28"/>
          <w:szCs w:val="28"/>
        </w:rPr>
        <w:t>югу</w:t>
      </w:r>
      <w:r w:rsidRPr="00D506C9">
        <w:rPr>
          <w:sz w:val="28"/>
          <w:szCs w:val="28"/>
        </w:rPr>
        <w:t xml:space="preserve"> от </w:t>
      </w:r>
      <w:r>
        <w:rPr>
          <w:sz w:val="28"/>
          <w:szCs w:val="28"/>
        </w:rPr>
        <w:t>с. Варламово</w:t>
      </w:r>
      <w:r w:rsidRPr="00D506C9">
        <w:rPr>
          <w:sz w:val="28"/>
          <w:szCs w:val="28"/>
        </w:rPr>
        <w:t xml:space="preserve">. </w:t>
      </w:r>
    </w:p>
    <w:p w:rsidR="007E0A13" w:rsidRPr="00D506C9" w:rsidRDefault="007E0A13" w:rsidP="0095133D">
      <w:pPr>
        <w:tabs>
          <w:tab w:val="left" w:leader="dot" w:pos="9000"/>
        </w:tabs>
        <w:ind w:firstLine="709"/>
        <w:jc w:val="both"/>
        <w:rPr>
          <w:sz w:val="28"/>
          <w:szCs w:val="28"/>
        </w:rPr>
      </w:pPr>
    </w:p>
    <w:p w:rsidR="007E0A13" w:rsidRPr="00D506C9" w:rsidRDefault="007E0A13" w:rsidP="0095133D">
      <w:pPr>
        <w:jc w:val="center"/>
        <w:rPr>
          <w:b/>
          <w:sz w:val="28"/>
          <w:szCs w:val="28"/>
        </w:rPr>
      </w:pPr>
      <w:r>
        <w:rPr>
          <w:b/>
          <w:sz w:val="28"/>
          <w:szCs w:val="28"/>
        </w:rPr>
        <w:t xml:space="preserve">4.2. </w:t>
      </w:r>
      <w:r w:rsidRPr="00D506C9">
        <w:rPr>
          <w:b/>
          <w:sz w:val="28"/>
          <w:szCs w:val="28"/>
        </w:rPr>
        <w:t xml:space="preserve"> Автомобильный транспорт</w:t>
      </w:r>
    </w:p>
    <w:p w:rsidR="007E0A13" w:rsidRPr="00D506C9" w:rsidRDefault="007E0A13" w:rsidP="0095133D">
      <w:pPr>
        <w:ind w:firstLine="709"/>
        <w:jc w:val="center"/>
        <w:rPr>
          <w:b/>
          <w:sz w:val="28"/>
          <w:szCs w:val="28"/>
        </w:rPr>
      </w:pPr>
    </w:p>
    <w:p w:rsidR="007E0A13" w:rsidRPr="00D506C9" w:rsidRDefault="007E0A13" w:rsidP="0095133D">
      <w:pPr>
        <w:ind w:firstLine="709"/>
        <w:jc w:val="both"/>
        <w:rPr>
          <w:sz w:val="28"/>
          <w:szCs w:val="28"/>
        </w:rPr>
      </w:pPr>
      <w:r w:rsidRPr="00D506C9">
        <w:rPr>
          <w:sz w:val="28"/>
          <w:szCs w:val="28"/>
        </w:rPr>
        <w:t xml:space="preserve">В </w:t>
      </w:r>
      <w:r>
        <w:rPr>
          <w:sz w:val="28"/>
          <w:szCs w:val="28"/>
        </w:rPr>
        <w:t>Варламовском сельсовете</w:t>
      </w:r>
      <w:r w:rsidRPr="00D506C9">
        <w:rPr>
          <w:sz w:val="28"/>
          <w:szCs w:val="28"/>
        </w:rPr>
        <w:t xml:space="preserve"> из всех видов внешнего транспорта  хорошо развит автомобильный транспорт.</w:t>
      </w:r>
    </w:p>
    <w:p w:rsidR="007E0A13" w:rsidRPr="00D506C9" w:rsidRDefault="007E0A13" w:rsidP="0095133D">
      <w:pPr>
        <w:ind w:firstLine="709"/>
        <w:jc w:val="both"/>
        <w:rPr>
          <w:sz w:val="28"/>
          <w:szCs w:val="28"/>
        </w:rPr>
      </w:pPr>
      <w:r w:rsidRPr="00D506C9">
        <w:rPr>
          <w:sz w:val="28"/>
          <w:szCs w:val="28"/>
        </w:rPr>
        <w:t xml:space="preserve">Главная дорога, связывающая </w:t>
      </w:r>
      <w:r>
        <w:rPr>
          <w:sz w:val="28"/>
          <w:szCs w:val="28"/>
        </w:rPr>
        <w:t>с. Варламово</w:t>
      </w:r>
      <w:r w:rsidRPr="00D506C9">
        <w:rPr>
          <w:sz w:val="28"/>
          <w:szCs w:val="28"/>
        </w:rPr>
        <w:t xml:space="preserve"> с </w:t>
      </w:r>
      <w:r>
        <w:rPr>
          <w:sz w:val="28"/>
          <w:szCs w:val="28"/>
        </w:rPr>
        <w:t>городом Болотное</w:t>
      </w:r>
      <w:r w:rsidRPr="00D506C9">
        <w:rPr>
          <w:sz w:val="28"/>
          <w:szCs w:val="28"/>
        </w:rPr>
        <w:t xml:space="preserve"> </w:t>
      </w:r>
      <w:r>
        <w:rPr>
          <w:sz w:val="28"/>
          <w:szCs w:val="28"/>
        </w:rPr>
        <w:t xml:space="preserve">является автодорога Н-0412, а с </w:t>
      </w:r>
      <w:r w:rsidRPr="00D506C9">
        <w:rPr>
          <w:sz w:val="28"/>
          <w:szCs w:val="28"/>
        </w:rPr>
        <w:t xml:space="preserve">городом </w:t>
      </w:r>
      <w:r>
        <w:rPr>
          <w:sz w:val="28"/>
          <w:szCs w:val="28"/>
        </w:rPr>
        <w:t>Новосибир</w:t>
      </w:r>
      <w:r w:rsidRPr="00D506C9">
        <w:rPr>
          <w:sz w:val="28"/>
          <w:szCs w:val="28"/>
        </w:rPr>
        <w:t>ском</w:t>
      </w:r>
      <w:r>
        <w:rPr>
          <w:sz w:val="28"/>
          <w:szCs w:val="28"/>
        </w:rPr>
        <w:t xml:space="preserve"> и </w:t>
      </w:r>
      <w:r w:rsidRPr="00D506C9">
        <w:rPr>
          <w:sz w:val="28"/>
          <w:szCs w:val="28"/>
        </w:rPr>
        <w:t xml:space="preserve">является автомагистраль </w:t>
      </w:r>
      <w:r>
        <w:rPr>
          <w:sz w:val="28"/>
          <w:szCs w:val="28"/>
        </w:rPr>
        <w:t>федер</w:t>
      </w:r>
      <w:r w:rsidRPr="00D506C9">
        <w:rPr>
          <w:sz w:val="28"/>
          <w:szCs w:val="28"/>
        </w:rPr>
        <w:t xml:space="preserve">ального значения </w:t>
      </w:r>
      <w:r>
        <w:rPr>
          <w:sz w:val="28"/>
          <w:szCs w:val="28"/>
        </w:rPr>
        <w:t xml:space="preserve">Р-255(«Сибирь») </w:t>
      </w:r>
      <w:r w:rsidRPr="00D506C9">
        <w:rPr>
          <w:sz w:val="28"/>
          <w:szCs w:val="28"/>
        </w:rPr>
        <w:t xml:space="preserve">с асфальтобетонным покрытием проезжей части шириной </w:t>
      </w:r>
      <w:r>
        <w:rPr>
          <w:sz w:val="28"/>
          <w:szCs w:val="28"/>
        </w:rPr>
        <w:t xml:space="preserve"> </w:t>
      </w:r>
      <w:r w:rsidRPr="00D506C9">
        <w:rPr>
          <w:sz w:val="28"/>
          <w:szCs w:val="28"/>
        </w:rPr>
        <w:t xml:space="preserve">7,0 м на земляном полотне шириной 10 м. Протяжённость дороги от города </w:t>
      </w:r>
      <w:r>
        <w:rPr>
          <w:sz w:val="28"/>
          <w:szCs w:val="28"/>
        </w:rPr>
        <w:t>Новосибир</w:t>
      </w:r>
      <w:r w:rsidRPr="00D506C9">
        <w:rPr>
          <w:sz w:val="28"/>
          <w:szCs w:val="28"/>
        </w:rPr>
        <w:t xml:space="preserve">ска до </w:t>
      </w:r>
      <w:r>
        <w:rPr>
          <w:sz w:val="28"/>
          <w:szCs w:val="28"/>
        </w:rPr>
        <w:t>г.</w:t>
      </w:r>
      <w:r w:rsidRPr="00D506C9">
        <w:rPr>
          <w:sz w:val="28"/>
          <w:szCs w:val="28"/>
        </w:rPr>
        <w:t xml:space="preserve"> </w:t>
      </w:r>
      <w:r>
        <w:rPr>
          <w:sz w:val="28"/>
          <w:szCs w:val="28"/>
        </w:rPr>
        <w:t>Болотное около 200</w:t>
      </w:r>
      <w:r w:rsidRPr="00D506C9">
        <w:rPr>
          <w:sz w:val="28"/>
          <w:szCs w:val="28"/>
        </w:rPr>
        <w:t xml:space="preserve"> км </w:t>
      </w:r>
    </w:p>
    <w:p w:rsidR="007E0A13" w:rsidRDefault="007E0A13" w:rsidP="0095133D">
      <w:pPr>
        <w:ind w:firstLine="709"/>
        <w:jc w:val="both"/>
        <w:rPr>
          <w:sz w:val="28"/>
          <w:szCs w:val="28"/>
        </w:rPr>
      </w:pPr>
      <w:r w:rsidRPr="00D506C9">
        <w:rPr>
          <w:sz w:val="28"/>
          <w:szCs w:val="28"/>
        </w:rPr>
        <w:t>По основным мест</w:t>
      </w:r>
      <w:r>
        <w:rPr>
          <w:sz w:val="28"/>
          <w:szCs w:val="28"/>
        </w:rPr>
        <w:t>ным дорогам проходит до 500</w:t>
      </w:r>
      <w:r w:rsidRPr="00D506C9">
        <w:rPr>
          <w:sz w:val="28"/>
          <w:szCs w:val="28"/>
        </w:rPr>
        <w:t xml:space="preserve"> и более автомобилей в сутки.</w:t>
      </w:r>
    </w:p>
    <w:p w:rsidR="007E0A13" w:rsidRPr="00DA781A" w:rsidRDefault="007E0A13" w:rsidP="0095133D">
      <w:pPr>
        <w:ind w:firstLine="709"/>
        <w:jc w:val="both"/>
        <w:rPr>
          <w:sz w:val="28"/>
          <w:szCs w:val="28"/>
        </w:rPr>
      </w:pPr>
      <w:r w:rsidRPr="00DA781A">
        <w:rPr>
          <w:sz w:val="28"/>
          <w:szCs w:val="28"/>
        </w:rPr>
        <w:t xml:space="preserve">На расчётный срок общая протяжённость дорог по </w:t>
      </w:r>
      <w:r>
        <w:rPr>
          <w:sz w:val="28"/>
          <w:szCs w:val="28"/>
        </w:rPr>
        <w:t xml:space="preserve">сельсовету </w:t>
      </w:r>
      <w:r w:rsidRPr="00DA781A">
        <w:rPr>
          <w:sz w:val="28"/>
          <w:szCs w:val="28"/>
        </w:rPr>
        <w:t>не изменится, изменения предполагаются в части категорийности автодорог.</w:t>
      </w:r>
    </w:p>
    <w:p w:rsidR="007E0A13" w:rsidRPr="00DB099C" w:rsidRDefault="007E0A13" w:rsidP="0095133D">
      <w:pPr>
        <w:ind w:firstLine="709"/>
        <w:jc w:val="both"/>
        <w:rPr>
          <w:sz w:val="28"/>
          <w:szCs w:val="28"/>
        </w:rPr>
      </w:pPr>
      <w:r w:rsidRPr="00DA781A">
        <w:rPr>
          <w:sz w:val="28"/>
          <w:szCs w:val="28"/>
        </w:rPr>
        <w:t>Настоящим проектом предполагается увеличение категорийности всех автомобильных дорог, значительное увеличение дорог с усовершенствованным типом покрытия</w:t>
      </w:r>
      <w:r>
        <w:rPr>
          <w:sz w:val="28"/>
          <w:szCs w:val="28"/>
        </w:rPr>
        <w:t xml:space="preserve"> - </w:t>
      </w:r>
      <w:r w:rsidRPr="0079057C">
        <w:rPr>
          <w:i/>
          <w:sz w:val="28"/>
          <w:szCs w:val="28"/>
        </w:rPr>
        <w:t>благоустройство и повышение класса</w:t>
      </w:r>
      <w:r>
        <w:rPr>
          <w:sz w:val="28"/>
          <w:szCs w:val="28"/>
        </w:rPr>
        <w:t xml:space="preserve"> муниципальных дорог без изменения их направления и протяженности. Общая протяжённость дорог – </w:t>
      </w:r>
      <w:r w:rsidRPr="00E34A8F">
        <w:rPr>
          <w:sz w:val="28"/>
          <w:szCs w:val="28"/>
          <w:highlight w:val="yellow"/>
        </w:rPr>
        <w:t>20</w:t>
      </w:r>
      <w:r>
        <w:rPr>
          <w:sz w:val="28"/>
          <w:szCs w:val="28"/>
        </w:rPr>
        <w:t xml:space="preserve"> км, из них с твёрдым покрытием – </w:t>
      </w:r>
      <w:r w:rsidRPr="00E34A8F">
        <w:rPr>
          <w:sz w:val="28"/>
          <w:szCs w:val="28"/>
          <w:highlight w:val="yellow"/>
        </w:rPr>
        <w:t>12</w:t>
      </w:r>
      <w:r>
        <w:rPr>
          <w:sz w:val="28"/>
          <w:szCs w:val="28"/>
        </w:rPr>
        <w:t xml:space="preserve"> км.</w:t>
      </w:r>
    </w:p>
    <w:p w:rsidR="007E0A13" w:rsidRPr="00D506C9" w:rsidRDefault="007E0A13" w:rsidP="00E34A8F">
      <w:pPr>
        <w:ind w:firstLine="709"/>
        <w:jc w:val="both"/>
        <w:rPr>
          <w:sz w:val="28"/>
          <w:szCs w:val="28"/>
        </w:rPr>
      </w:pPr>
      <w:r w:rsidRPr="007A069D">
        <w:rPr>
          <w:sz w:val="28"/>
          <w:szCs w:val="28"/>
        </w:rPr>
        <w:t xml:space="preserve">Основной целью </w:t>
      </w:r>
      <w:r>
        <w:rPr>
          <w:sz w:val="28"/>
          <w:szCs w:val="28"/>
        </w:rPr>
        <w:t>Варламовского сельского</w:t>
      </w:r>
      <w:r w:rsidRPr="007A069D">
        <w:rPr>
          <w:sz w:val="28"/>
          <w:szCs w:val="28"/>
        </w:rPr>
        <w:t xml:space="preserve"> поселения в сфере развития транспорта, связи и информатизации являются полное и качественное удовлетворение потребностей социальной сферы и секторов экономики в транспортных услугах, сокращение количества дорожно-транспортных происшествий.</w:t>
      </w:r>
    </w:p>
    <w:p w:rsidR="007E0A13" w:rsidRDefault="007E0A13" w:rsidP="0095133D">
      <w:pPr>
        <w:ind w:firstLine="709"/>
        <w:jc w:val="both"/>
        <w:rPr>
          <w:sz w:val="28"/>
          <w:szCs w:val="28"/>
        </w:rPr>
      </w:pPr>
      <w:r w:rsidRPr="00D506C9">
        <w:rPr>
          <w:sz w:val="28"/>
          <w:szCs w:val="28"/>
        </w:rPr>
        <w:t xml:space="preserve">По местным дорогам внутри </w:t>
      </w:r>
      <w:r>
        <w:rPr>
          <w:sz w:val="28"/>
          <w:szCs w:val="28"/>
        </w:rPr>
        <w:t>Варламовского сельсовета пассажирские маршруты плохо</w:t>
      </w:r>
      <w:r w:rsidRPr="00D506C9">
        <w:rPr>
          <w:sz w:val="28"/>
          <w:szCs w:val="28"/>
        </w:rPr>
        <w:t xml:space="preserve"> организован</w:t>
      </w:r>
      <w:r>
        <w:rPr>
          <w:sz w:val="28"/>
          <w:szCs w:val="28"/>
        </w:rPr>
        <w:t>ы.</w:t>
      </w:r>
      <w:r w:rsidRPr="00D506C9">
        <w:rPr>
          <w:sz w:val="28"/>
          <w:szCs w:val="28"/>
        </w:rPr>
        <w:t xml:space="preserve"> Пассажирские перевозки в </w:t>
      </w:r>
      <w:r>
        <w:rPr>
          <w:sz w:val="28"/>
          <w:szCs w:val="28"/>
        </w:rPr>
        <w:t xml:space="preserve">село Варламово и деревень Кандереп, Красназнаменка и Большая Чёрная </w:t>
      </w:r>
      <w:r w:rsidRPr="00D506C9">
        <w:rPr>
          <w:sz w:val="28"/>
          <w:szCs w:val="28"/>
        </w:rPr>
        <w:t xml:space="preserve">осуществляются </w:t>
      </w:r>
      <w:r>
        <w:rPr>
          <w:sz w:val="28"/>
          <w:szCs w:val="28"/>
        </w:rPr>
        <w:t>крайне редко</w:t>
      </w:r>
      <w:r w:rsidRPr="00D506C9">
        <w:rPr>
          <w:sz w:val="28"/>
          <w:szCs w:val="28"/>
        </w:rPr>
        <w:t>.</w:t>
      </w:r>
    </w:p>
    <w:p w:rsidR="007E0A13" w:rsidRDefault="007E0A13" w:rsidP="00FD6748">
      <w:pPr>
        <w:ind w:firstLine="142"/>
        <w:jc w:val="center"/>
        <w:rPr>
          <w:b/>
          <w:sz w:val="28"/>
          <w:szCs w:val="28"/>
        </w:rPr>
        <w:sectPr w:rsidR="007E0A13" w:rsidSect="00BD01F2">
          <w:pgSz w:w="11906" w:h="16838"/>
          <w:pgMar w:top="851" w:right="1134" w:bottom="851" w:left="1134" w:header="709" w:footer="709" w:gutter="0"/>
          <w:cols w:space="708"/>
          <w:titlePg/>
          <w:docGrid w:linePitch="360"/>
        </w:sectPr>
      </w:pPr>
    </w:p>
    <w:p w:rsidR="007E0A13" w:rsidRPr="00432322" w:rsidRDefault="007E0A13" w:rsidP="00FD6748">
      <w:pPr>
        <w:ind w:firstLine="142"/>
        <w:jc w:val="center"/>
        <w:rPr>
          <w:b/>
          <w:sz w:val="28"/>
          <w:szCs w:val="28"/>
        </w:rPr>
      </w:pPr>
      <w:r w:rsidRPr="00432322">
        <w:rPr>
          <w:b/>
          <w:sz w:val="28"/>
          <w:szCs w:val="28"/>
        </w:rPr>
        <w:lastRenderedPageBreak/>
        <w:t>Характеристика маршрута сети внутрирайонных автобусных маршрутов Болотнинского района, обслуживаемого МУП «Болотнинское АТП»</w:t>
      </w:r>
    </w:p>
    <w:p w:rsidR="007E0A13" w:rsidRDefault="007E0A13" w:rsidP="0095133D">
      <w:pPr>
        <w:ind w:firstLine="709"/>
        <w:rPr>
          <w:sz w:val="28"/>
          <w:szCs w:val="28"/>
        </w:rPr>
      </w:pPr>
      <w:r w:rsidRPr="00F46B34">
        <w:rPr>
          <w:sz w:val="28"/>
          <w:szCs w:val="28"/>
        </w:rPr>
        <w:t>Объёмы пассажирских перевозок за месяц:</w:t>
      </w:r>
    </w:p>
    <w:p w:rsidR="007E0A13" w:rsidRPr="0095133D" w:rsidRDefault="007E0A13" w:rsidP="00FD6748">
      <w:pPr>
        <w:jc w:val="right"/>
        <w:rPr>
          <w:i/>
        </w:rPr>
      </w:pPr>
      <w:r>
        <w:rPr>
          <w:i/>
        </w:rPr>
        <w:t>Таблица 4.2-1</w:t>
      </w:r>
    </w:p>
    <w:p w:rsidR="007E0A13" w:rsidRDefault="007E0A13" w:rsidP="00FD6748">
      <w:pPr>
        <w:ind w:firstLine="709"/>
        <w:jc w:val="center"/>
        <w:rPr>
          <w:b/>
          <w:sz w:val="28"/>
          <w:szCs w:val="28"/>
        </w:rPr>
      </w:pPr>
    </w:p>
    <w:tbl>
      <w:tblPr>
        <w:tblW w:w="152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3"/>
        <w:gridCol w:w="3990"/>
        <w:gridCol w:w="1249"/>
        <w:gridCol w:w="1649"/>
        <w:gridCol w:w="1606"/>
        <w:gridCol w:w="2257"/>
        <w:gridCol w:w="1197"/>
        <w:gridCol w:w="1395"/>
        <w:gridCol w:w="1240"/>
      </w:tblGrid>
      <w:tr w:rsidR="007E0A13" w:rsidRPr="00635903" w:rsidTr="0095133D">
        <w:trPr>
          <w:jc w:val="center"/>
        </w:trPr>
        <w:tc>
          <w:tcPr>
            <w:tcW w:w="693" w:type="dxa"/>
            <w:vMerge w:val="restart"/>
            <w:vAlign w:val="center"/>
          </w:tcPr>
          <w:p w:rsidR="007E0A13" w:rsidRPr="00D263A0" w:rsidRDefault="007E0A13" w:rsidP="00BD01F2">
            <w:pPr>
              <w:spacing w:line="240" w:lineRule="atLeast"/>
              <w:jc w:val="center"/>
              <w:rPr>
                <w:b/>
                <w:sz w:val="20"/>
                <w:szCs w:val="20"/>
              </w:rPr>
            </w:pPr>
            <w:r w:rsidRPr="00D263A0">
              <w:rPr>
                <w:b/>
                <w:sz w:val="20"/>
                <w:szCs w:val="20"/>
              </w:rPr>
              <w:t>№№</w:t>
            </w:r>
          </w:p>
          <w:p w:rsidR="007E0A13" w:rsidRPr="00D263A0" w:rsidRDefault="007E0A13" w:rsidP="00BD01F2">
            <w:pPr>
              <w:spacing w:line="240" w:lineRule="atLeast"/>
              <w:jc w:val="center"/>
              <w:rPr>
                <w:b/>
                <w:sz w:val="20"/>
                <w:szCs w:val="20"/>
              </w:rPr>
            </w:pPr>
            <w:r w:rsidRPr="00D263A0">
              <w:rPr>
                <w:b/>
                <w:sz w:val="20"/>
                <w:szCs w:val="20"/>
              </w:rPr>
              <w:t>п/п</w:t>
            </w:r>
          </w:p>
        </w:tc>
        <w:tc>
          <w:tcPr>
            <w:tcW w:w="3990" w:type="dxa"/>
            <w:vMerge w:val="restart"/>
            <w:vAlign w:val="center"/>
          </w:tcPr>
          <w:p w:rsidR="007E0A13" w:rsidRPr="00D263A0" w:rsidRDefault="007E0A13" w:rsidP="00BD01F2">
            <w:pPr>
              <w:spacing w:line="240" w:lineRule="atLeast"/>
              <w:jc w:val="center"/>
              <w:rPr>
                <w:b/>
                <w:sz w:val="20"/>
                <w:szCs w:val="20"/>
              </w:rPr>
            </w:pPr>
            <w:r w:rsidRPr="00D263A0">
              <w:rPr>
                <w:b/>
                <w:sz w:val="20"/>
                <w:szCs w:val="20"/>
              </w:rPr>
              <w:t>Наименование маршрута</w:t>
            </w:r>
          </w:p>
        </w:tc>
        <w:tc>
          <w:tcPr>
            <w:tcW w:w="1249" w:type="dxa"/>
            <w:vMerge w:val="restart"/>
            <w:vAlign w:val="center"/>
          </w:tcPr>
          <w:p w:rsidR="007E0A13" w:rsidRPr="00D263A0" w:rsidRDefault="007E0A13" w:rsidP="00BD01F2">
            <w:pPr>
              <w:spacing w:line="240" w:lineRule="atLeast"/>
              <w:jc w:val="center"/>
              <w:rPr>
                <w:b/>
                <w:sz w:val="20"/>
                <w:szCs w:val="20"/>
              </w:rPr>
            </w:pPr>
            <w:r w:rsidRPr="00D263A0">
              <w:rPr>
                <w:b/>
                <w:sz w:val="20"/>
                <w:szCs w:val="20"/>
              </w:rPr>
              <w:t>Марка</w:t>
            </w:r>
          </w:p>
          <w:p w:rsidR="007E0A13" w:rsidRPr="00D263A0" w:rsidRDefault="007E0A13" w:rsidP="00BD01F2">
            <w:pPr>
              <w:spacing w:line="240" w:lineRule="atLeast"/>
              <w:jc w:val="center"/>
              <w:rPr>
                <w:b/>
                <w:sz w:val="20"/>
                <w:szCs w:val="20"/>
              </w:rPr>
            </w:pPr>
            <w:r w:rsidRPr="00D263A0">
              <w:rPr>
                <w:b/>
                <w:sz w:val="20"/>
                <w:szCs w:val="20"/>
              </w:rPr>
              <w:t>автобуса</w:t>
            </w:r>
          </w:p>
        </w:tc>
        <w:tc>
          <w:tcPr>
            <w:tcW w:w="1649" w:type="dxa"/>
            <w:vMerge w:val="restart"/>
            <w:vAlign w:val="center"/>
          </w:tcPr>
          <w:p w:rsidR="007E0A13" w:rsidRPr="00D263A0" w:rsidRDefault="007E0A13" w:rsidP="00BD01F2">
            <w:pPr>
              <w:spacing w:line="240" w:lineRule="atLeast"/>
              <w:jc w:val="center"/>
              <w:rPr>
                <w:b/>
                <w:sz w:val="20"/>
                <w:szCs w:val="20"/>
              </w:rPr>
            </w:pPr>
            <w:r w:rsidRPr="00D263A0">
              <w:rPr>
                <w:b/>
                <w:sz w:val="20"/>
                <w:szCs w:val="20"/>
              </w:rPr>
              <w:t>Кол-во  автобусов</w:t>
            </w:r>
          </w:p>
          <w:p w:rsidR="007E0A13" w:rsidRPr="00D263A0" w:rsidRDefault="007E0A13" w:rsidP="00BD01F2">
            <w:pPr>
              <w:spacing w:line="240" w:lineRule="atLeast"/>
              <w:jc w:val="center"/>
              <w:rPr>
                <w:b/>
                <w:sz w:val="20"/>
                <w:szCs w:val="20"/>
              </w:rPr>
            </w:pPr>
            <w:r w:rsidRPr="00D263A0">
              <w:rPr>
                <w:b/>
                <w:sz w:val="20"/>
                <w:szCs w:val="20"/>
              </w:rPr>
              <w:t>на маршруте, ед.</w:t>
            </w:r>
          </w:p>
        </w:tc>
        <w:tc>
          <w:tcPr>
            <w:tcW w:w="1606" w:type="dxa"/>
            <w:vMerge w:val="restart"/>
            <w:vAlign w:val="center"/>
          </w:tcPr>
          <w:p w:rsidR="007E0A13" w:rsidRPr="00D263A0" w:rsidRDefault="007E0A13" w:rsidP="00BD01F2">
            <w:pPr>
              <w:spacing w:line="240" w:lineRule="atLeast"/>
              <w:jc w:val="center"/>
              <w:rPr>
                <w:b/>
                <w:sz w:val="20"/>
                <w:szCs w:val="20"/>
              </w:rPr>
            </w:pPr>
            <w:r w:rsidRPr="00D263A0">
              <w:rPr>
                <w:b/>
                <w:sz w:val="20"/>
                <w:szCs w:val="20"/>
              </w:rPr>
              <w:t xml:space="preserve">Общая </w:t>
            </w:r>
          </w:p>
          <w:p w:rsidR="007E0A13" w:rsidRPr="00D263A0" w:rsidRDefault="007E0A13" w:rsidP="00BD01F2">
            <w:pPr>
              <w:spacing w:line="240" w:lineRule="atLeast"/>
              <w:jc w:val="center"/>
              <w:rPr>
                <w:b/>
                <w:sz w:val="20"/>
                <w:szCs w:val="20"/>
              </w:rPr>
            </w:pPr>
            <w:r w:rsidRPr="00D263A0">
              <w:rPr>
                <w:b/>
                <w:sz w:val="20"/>
                <w:szCs w:val="20"/>
              </w:rPr>
              <w:t>протяжённость</w:t>
            </w:r>
          </w:p>
          <w:p w:rsidR="007E0A13" w:rsidRPr="00D263A0" w:rsidRDefault="007E0A13" w:rsidP="00BD01F2">
            <w:pPr>
              <w:spacing w:line="240" w:lineRule="atLeast"/>
              <w:jc w:val="center"/>
              <w:rPr>
                <w:b/>
                <w:sz w:val="20"/>
                <w:szCs w:val="20"/>
              </w:rPr>
            </w:pPr>
            <w:r w:rsidRPr="00D263A0">
              <w:rPr>
                <w:b/>
                <w:sz w:val="20"/>
                <w:szCs w:val="20"/>
              </w:rPr>
              <w:t>маршрута</w:t>
            </w:r>
          </w:p>
          <w:p w:rsidR="007E0A13" w:rsidRPr="00D263A0" w:rsidRDefault="007E0A13" w:rsidP="00BD01F2">
            <w:pPr>
              <w:spacing w:line="240" w:lineRule="atLeast"/>
              <w:jc w:val="center"/>
              <w:rPr>
                <w:b/>
                <w:sz w:val="20"/>
                <w:szCs w:val="20"/>
              </w:rPr>
            </w:pPr>
            <w:r w:rsidRPr="00D263A0">
              <w:rPr>
                <w:b/>
                <w:sz w:val="20"/>
                <w:szCs w:val="20"/>
              </w:rPr>
              <w:t>(оборотного рейса), км</w:t>
            </w:r>
          </w:p>
        </w:tc>
        <w:tc>
          <w:tcPr>
            <w:tcW w:w="3454" w:type="dxa"/>
            <w:gridSpan w:val="2"/>
            <w:vAlign w:val="center"/>
          </w:tcPr>
          <w:p w:rsidR="007E0A13" w:rsidRPr="00D263A0" w:rsidRDefault="007E0A13" w:rsidP="00BD01F2">
            <w:pPr>
              <w:spacing w:line="240" w:lineRule="atLeast"/>
              <w:jc w:val="center"/>
              <w:rPr>
                <w:b/>
                <w:sz w:val="20"/>
                <w:szCs w:val="20"/>
              </w:rPr>
            </w:pPr>
            <w:r w:rsidRPr="00D263A0">
              <w:rPr>
                <w:b/>
                <w:sz w:val="20"/>
                <w:szCs w:val="20"/>
              </w:rPr>
              <w:t>Режим работы:</w:t>
            </w:r>
          </w:p>
        </w:tc>
        <w:tc>
          <w:tcPr>
            <w:tcW w:w="1395" w:type="dxa"/>
            <w:vMerge w:val="restart"/>
            <w:vAlign w:val="center"/>
          </w:tcPr>
          <w:p w:rsidR="007E0A13" w:rsidRPr="00D263A0" w:rsidRDefault="007E0A13" w:rsidP="00BD01F2">
            <w:pPr>
              <w:spacing w:line="240" w:lineRule="atLeast"/>
              <w:jc w:val="center"/>
              <w:rPr>
                <w:b/>
                <w:sz w:val="20"/>
                <w:szCs w:val="20"/>
              </w:rPr>
            </w:pPr>
            <w:r w:rsidRPr="00D263A0">
              <w:rPr>
                <w:b/>
                <w:sz w:val="20"/>
                <w:szCs w:val="20"/>
              </w:rPr>
              <w:t>Кол-во</w:t>
            </w:r>
          </w:p>
          <w:p w:rsidR="007E0A13" w:rsidRPr="00D263A0" w:rsidRDefault="007E0A13" w:rsidP="00BD01F2">
            <w:pPr>
              <w:spacing w:line="240" w:lineRule="atLeast"/>
              <w:jc w:val="center"/>
              <w:rPr>
                <w:b/>
                <w:sz w:val="20"/>
                <w:szCs w:val="20"/>
              </w:rPr>
            </w:pPr>
            <w:r w:rsidRPr="00D263A0">
              <w:rPr>
                <w:b/>
                <w:sz w:val="20"/>
                <w:szCs w:val="20"/>
              </w:rPr>
              <w:t>оборотных</w:t>
            </w:r>
          </w:p>
          <w:p w:rsidR="007E0A13" w:rsidRPr="00D263A0" w:rsidRDefault="007E0A13" w:rsidP="00BD01F2">
            <w:pPr>
              <w:spacing w:line="240" w:lineRule="atLeast"/>
              <w:jc w:val="center"/>
              <w:rPr>
                <w:b/>
                <w:sz w:val="20"/>
                <w:szCs w:val="20"/>
              </w:rPr>
            </w:pPr>
            <w:r w:rsidRPr="00D263A0">
              <w:rPr>
                <w:b/>
                <w:sz w:val="20"/>
                <w:szCs w:val="20"/>
              </w:rPr>
              <w:t>рейсов,</w:t>
            </w:r>
          </w:p>
          <w:p w:rsidR="007E0A13" w:rsidRPr="00D263A0" w:rsidRDefault="007E0A13" w:rsidP="00BD01F2">
            <w:pPr>
              <w:spacing w:line="240" w:lineRule="atLeast"/>
              <w:jc w:val="center"/>
              <w:rPr>
                <w:b/>
                <w:sz w:val="20"/>
                <w:szCs w:val="20"/>
              </w:rPr>
            </w:pPr>
            <w:r w:rsidRPr="00D263A0">
              <w:rPr>
                <w:b/>
                <w:sz w:val="20"/>
                <w:szCs w:val="20"/>
              </w:rPr>
              <w:t>ед.</w:t>
            </w:r>
          </w:p>
        </w:tc>
        <w:tc>
          <w:tcPr>
            <w:tcW w:w="1240" w:type="dxa"/>
            <w:vMerge w:val="restart"/>
            <w:vAlign w:val="center"/>
          </w:tcPr>
          <w:p w:rsidR="007E0A13" w:rsidRPr="00D263A0" w:rsidRDefault="007E0A13" w:rsidP="00BD01F2">
            <w:pPr>
              <w:spacing w:line="240" w:lineRule="atLeast"/>
              <w:jc w:val="center"/>
              <w:rPr>
                <w:b/>
                <w:sz w:val="20"/>
                <w:szCs w:val="20"/>
              </w:rPr>
            </w:pPr>
            <w:r w:rsidRPr="00D263A0">
              <w:rPr>
                <w:b/>
                <w:sz w:val="20"/>
                <w:szCs w:val="20"/>
              </w:rPr>
              <w:t>Пробег на линии по маршруту, км</w:t>
            </w:r>
          </w:p>
        </w:tc>
      </w:tr>
      <w:tr w:rsidR="007E0A13" w:rsidRPr="00635903" w:rsidTr="0095133D">
        <w:trPr>
          <w:jc w:val="center"/>
        </w:trPr>
        <w:tc>
          <w:tcPr>
            <w:tcW w:w="693" w:type="dxa"/>
            <w:vMerge/>
            <w:vAlign w:val="center"/>
          </w:tcPr>
          <w:p w:rsidR="007E0A13" w:rsidRPr="00D263A0" w:rsidRDefault="007E0A13" w:rsidP="00BD01F2">
            <w:pPr>
              <w:spacing w:line="240" w:lineRule="atLeast"/>
              <w:jc w:val="center"/>
              <w:rPr>
                <w:b/>
                <w:sz w:val="20"/>
                <w:szCs w:val="20"/>
              </w:rPr>
            </w:pPr>
          </w:p>
        </w:tc>
        <w:tc>
          <w:tcPr>
            <w:tcW w:w="3990" w:type="dxa"/>
            <w:vMerge/>
            <w:vAlign w:val="center"/>
          </w:tcPr>
          <w:p w:rsidR="007E0A13" w:rsidRPr="00D263A0" w:rsidRDefault="007E0A13" w:rsidP="00BD01F2">
            <w:pPr>
              <w:spacing w:line="240" w:lineRule="atLeast"/>
              <w:jc w:val="center"/>
              <w:rPr>
                <w:b/>
                <w:sz w:val="20"/>
                <w:szCs w:val="20"/>
              </w:rPr>
            </w:pPr>
          </w:p>
        </w:tc>
        <w:tc>
          <w:tcPr>
            <w:tcW w:w="1249" w:type="dxa"/>
            <w:vMerge/>
            <w:vAlign w:val="center"/>
          </w:tcPr>
          <w:p w:rsidR="007E0A13" w:rsidRPr="00D263A0" w:rsidRDefault="007E0A13" w:rsidP="00BD01F2">
            <w:pPr>
              <w:spacing w:line="240" w:lineRule="atLeast"/>
              <w:jc w:val="center"/>
              <w:rPr>
                <w:b/>
                <w:sz w:val="20"/>
                <w:szCs w:val="20"/>
              </w:rPr>
            </w:pPr>
          </w:p>
        </w:tc>
        <w:tc>
          <w:tcPr>
            <w:tcW w:w="1649" w:type="dxa"/>
            <w:vMerge/>
            <w:vAlign w:val="center"/>
          </w:tcPr>
          <w:p w:rsidR="007E0A13" w:rsidRPr="00D263A0" w:rsidRDefault="007E0A13" w:rsidP="00BD01F2">
            <w:pPr>
              <w:spacing w:line="240" w:lineRule="atLeast"/>
              <w:jc w:val="center"/>
              <w:rPr>
                <w:b/>
                <w:sz w:val="20"/>
                <w:szCs w:val="20"/>
              </w:rPr>
            </w:pPr>
          </w:p>
        </w:tc>
        <w:tc>
          <w:tcPr>
            <w:tcW w:w="1606" w:type="dxa"/>
            <w:vMerge/>
            <w:vAlign w:val="center"/>
          </w:tcPr>
          <w:p w:rsidR="007E0A13" w:rsidRPr="00D263A0" w:rsidRDefault="007E0A13" w:rsidP="00BD01F2">
            <w:pPr>
              <w:spacing w:line="240" w:lineRule="atLeast"/>
              <w:jc w:val="center"/>
              <w:rPr>
                <w:b/>
                <w:sz w:val="20"/>
                <w:szCs w:val="20"/>
              </w:rPr>
            </w:pPr>
          </w:p>
        </w:tc>
        <w:tc>
          <w:tcPr>
            <w:tcW w:w="2257" w:type="dxa"/>
            <w:vAlign w:val="center"/>
          </w:tcPr>
          <w:p w:rsidR="007E0A13" w:rsidRPr="00D263A0" w:rsidRDefault="007E0A13" w:rsidP="00BD01F2">
            <w:pPr>
              <w:spacing w:line="240" w:lineRule="atLeast"/>
              <w:jc w:val="center"/>
              <w:rPr>
                <w:b/>
                <w:sz w:val="20"/>
                <w:szCs w:val="20"/>
              </w:rPr>
            </w:pPr>
            <w:r w:rsidRPr="00D263A0">
              <w:rPr>
                <w:b/>
                <w:sz w:val="20"/>
                <w:szCs w:val="20"/>
              </w:rPr>
              <w:t>Дни недели</w:t>
            </w:r>
          </w:p>
        </w:tc>
        <w:tc>
          <w:tcPr>
            <w:tcW w:w="1197" w:type="dxa"/>
            <w:vAlign w:val="center"/>
          </w:tcPr>
          <w:p w:rsidR="007E0A13" w:rsidRPr="00D263A0" w:rsidRDefault="007E0A13" w:rsidP="00BD01F2">
            <w:pPr>
              <w:spacing w:line="240" w:lineRule="atLeast"/>
              <w:jc w:val="center"/>
              <w:rPr>
                <w:b/>
                <w:sz w:val="20"/>
                <w:szCs w:val="20"/>
              </w:rPr>
            </w:pPr>
            <w:r w:rsidRPr="00D263A0">
              <w:rPr>
                <w:b/>
                <w:sz w:val="20"/>
                <w:szCs w:val="20"/>
              </w:rPr>
              <w:t>Кол-во</w:t>
            </w:r>
          </w:p>
          <w:p w:rsidR="007E0A13" w:rsidRPr="00D263A0" w:rsidRDefault="007E0A13" w:rsidP="00BD01F2">
            <w:pPr>
              <w:spacing w:line="240" w:lineRule="atLeast"/>
              <w:jc w:val="center"/>
              <w:rPr>
                <w:b/>
                <w:sz w:val="20"/>
                <w:szCs w:val="20"/>
              </w:rPr>
            </w:pPr>
            <w:r w:rsidRPr="00D263A0">
              <w:rPr>
                <w:b/>
                <w:sz w:val="20"/>
                <w:szCs w:val="20"/>
              </w:rPr>
              <w:t>оборотных</w:t>
            </w:r>
          </w:p>
          <w:p w:rsidR="007E0A13" w:rsidRPr="00D263A0" w:rsidRDefault="007E0A13" w:rsidP="00BD01F2">
            <w:pPr>
              <w:spacing w:line="240" w:lineRule="atLeast"/>
              <w:jc w:val="center"/>
              <w:rPr>
                <w:b/>
                <w:sz w:val="20"/>
                <w:szCs w:val="20"/>
              </w:rPr>
            </w:pPr>
            <w:r w:rsidRPr="00D263A0">
              <w:rPr>
                <w:b/>
                <w:sz w:val="20"/>
                <w:szCs w:val="20"/>
              </w:rPr>
              <w:t>рейсов за</w:t>
            </w:r>
          </w:p>
          <w:p w:rsidR="007E0A13" w:rsidRPr="00D263A0" w:rsidRDefault="007E0A13" w:rsidP="00BD01F2">
            <w:pPr>
              <w:spacing w:line="240" w:lineRule="atLeast"/>
              <w:jc w:val="center"/>
              <w:rPr>
                <w:b/>
                <w:sz w:val="20"/>
                <w:szCs w:val="20"/>
              </w:rPr>
            </w:pPr>
            <w:r w:rsidRPr="00D263A0">
              <w:rPr>
                <w:b/>
                <w:sz w:val="20"/>
                <w:szCs w:val="20"/>
              </w:rPr>
              <w:t>день, ед.</w:t>
            </w:r>
          </w:p>
        </w:tc>
        <w:tc>
          <w:tcPr>
            <w:tcW w:w="1395" w:type="dxa"/>
            <w:vMerge/>
            <w:vAlign w:val="center"/>
          </w:tcPr>
          <w:p w:rsidR="007E0A13" w:rsidRPr="00D263A0" w:rsidRDefault="007E0A13" w:rsidP="00BD01F2">
            <w:pPr>
              <w:spacing w:line="240" w:lineRule="atLeast"/>
              <w:jc w:val="center"/>
              <w:rPr>
                <w:b/>
                <w:sz w:val="20"/>
                <w:szCs w:val="20"/>
              </w:rPr>
            </w:pPr>
          </w:p>
        </w:tc>
        <w:tc>
          <w:tcPr>
            <w:tcW w:w="1240" w:type="dxa"/>
            <w:vMerge/>
            <w:vAlign w:val="center"/>
          </w:tcPr>
          <w:p w:rsidR="007E0A13" w:rsidRPr="00D263A0" w:rsidRDefault="007E0A13" w:rsidP="00BD01F2">
            <w:pPr>
              <w:spacing w:line="240" w:lineRule="atLeast"/>
              <w:jc w:val="center"/>
              <w:rPr>
                <w:b/>
                <w:sz w:val="20"/>
                <w:szCs w:val="20"/>
              </w:rPr>
            </w:pPr>
          </w:p>
        </w:tc>
      </w:tr>
      <w:tr w:rsidR="007E0A13" w:rsidRPr="00897E0C" w:rsidTr="00FC703F">
        <w:trPr>
          <w:trHeight w:val="737"/>
          <w:jc w:val="center"/>
        </w:trPr>
        <w:tc>
          <w:tcPr>
            <w:tcW w:w="693" w:type="dxa"/>
            <w:vAlign w:val="center"/>
          </w:tcPr>
          <w:p w:rsidR="007E0A13" w:rsidRPr="00897E0C" w:rsidRDefault="007E0A13" w:rsidP="0095133D">
            <w:pPr>
              <w:spacing w:line="240" w:lineRule="atLeast"/>
              <w:jc w:val="center"/>
              <w:rPr>
                <w:sz w:val="20"/>
                <w:szCs w:val="20"/>
              </w:rPr>
            </w:pPr>
            <w:r w:rsidRPr="00897E0C">
              <w:rPr>
                <w:sz w:val="20"/>
                <w:szCs w:val="20"/>
              </w:rPr>
              <w:t>9</w:t>
            </w:r>
          </w:p>
        </w:tc>
        <w:tc>
          <w:tcPr>
            <w:tcW w:w="3990" w:type="dxa"/>
            <w:vAlign w:val="center"/>
          </w:tcPr>
          <w:p w:rsidR="007E0A13" w:rsidRPr="000F3C76" w:rsidRDefault="007E0A13" w:rsidP="00FC703F">
            <w:pPr>
              <w:spacing w:line="240" w:lineRule="atLeast"/>
              <w:jc w:val="center"/>
              <w:rPr>
                <w:sz w:val="20"/>
                <w:szCs w:val="20"/>
              </w:rPr>
            </w:pPr>
            <w:r w:rsidRPr="000F3C76">
              <w:rPr>
                <w:sz w:val="20"/>
                <w:szCs w:val="20"/>
              </w:rPr>
              <w:t>Болотное – Б. Чёрное</w:t>
            </w:r>
          </w:p>
        </w:tc>
        <w:tc>
          <w:tcPr>
            <w:tcW w:w="1249" w:type="dxa"/>
            <w:vAlign w:val="center"/>
          </w:tcPr>
          <w:p w:rsidR="007E0A13" w:rsidRPr="000F3C76" w:rsidRDefault="007E0A13" w:rsidP="00FC703F">
            <w:pPr>
              <w:spacing w:line="240" w:lineRule="atLeast"/>
              <w:jc w:val="center"/>
              <w:rPr>
                <w:sz w:val="20"/>
                <w:szCs w:val="20"/>
              </w:rPr>
            </w:pPr>
            <w:r w:rsidRPr="000F3C76">
              <w:rPr>
                <w:sz w:val="20"/>
                <w:szCs w:val="20"/>
              </w:rPr>
              <w:t>ПАЗ 3205</w:t>
            </w:r>
          </w:p>
        </w:tc>
        <w:tc>
          <w:tcPr>
            <w:tcW w:w="1649" w:type="dxa"/>
            <w:vAlign w:val="center"/>
          </w:tcPr>
          <w:p w:rsidR="007E0A13" w:rsidRPr="000F3C76" w:rsidRDefault="007E0A13" w:rsidP="00FC703F">
            <w:pPr>
              <w:spacing w:line="240" w:lineRule="atLeast"/>
              <w:jc w:val="center"/>
              <w:rPr>
                <w:sz w:val="20"/>
                <w:szCs w:val="20"/>
              </w:rPr>
            </w:pPr>
            <w:r w:rsidRPr="000F3C76">
              <w:rPr>
                <w:sz w:val="20"/>
                <w:szCs w:val="20"/>
              </w:rPr>
              <w:t>1</w:t>
            </w:r>
          </w:p>
        </w:tc>
        <w:tc>
          <w:tcPr>
            <w:tcW w:w="1606" w:type="dxa"/>
            <w:vAlign w:val="center"/>
          </w:tcPr>
          <w:p w:rsidR="007E0A13" w:rsidRPr="000F3C76" w:rsidRDefault="007E0A13" w:rsidP="00FC703F">
            <w:pPr>
              <w:spacing w:line="240" w:lineRule="atLeast"/>
              <w:jc w:val="center"/>
              <w:rPr>
                <w:sz w:val="20"/>
                <w:szCs w:val="20"/>
              </w:rPr>
            </w:pPr>
            <w:r w:rsidRPr="000F3C76">
              <w:rPr>
                <w:sz w:val="20"/>
                <w:szCs w:val="20"/>
              </w:rPr>
              <w:t>86</w:t>
            </w:r>
          </w:p>
        </w:tc>
        <w:tc>
          <w:tcPr>
            <w:tcW w:w="2257" w:type="dxa"/>
            <w:vAlign w:val="center"/>
          </w:tcPr>
          <w:p w:rsidR="007E0A13" w:rsidRPr="000F3C76" w:rsidRDefault="007E0A13" w:rsidP="00FC703F">
            <w:pPr>
              <w:spacing w:line="240" w:lineRule="atLeast"/>
              <w:jc w:val="center"/>
              <w:rPr>
                <w:sz w:val="18"/>
                <w:szCs w:val="18"/>
              </w:rPr>
            </w:pPr>
            <w:r w:rsidRPr="000F3C76">
              <w:rPr>
                <w:sz w:val="18"/>
                <w:szCs w:val="18"/>
              </w:rPr>
              <w:t>Пн, Ср, Чт, Пт, Сб, Вс.</w:t>
            </w:r>
          </w:p>
        </w:tc>
        <w:tc>
          <w:tcPr>
            <w:tcW w:w="1197" w:type="dxa"/>
            <w:vAlign w:val="center"/>
          </w:tcPr>
          <w:p w:rsidR="007E0A13" w:rsidRPr="000F3C76" w:rsidRDefault="007E0A13" w:rsidP="00FC703F">
            <w:pPr>
              <w:spacing w:line="240" w:lineRule="atLeast"/>
              <w:jc w:val="center"/>
              <w:rPr>
                <w:sz w:val="20"/>
                <w:szCs w:val="20"/>
              </w:rPr>
            </w:pPr>
            <w:r w:rsidRPr="000F3C76">
              <w:rPr>
                <w:sz w:val="20"/>
                <w:szCs w:val="20"/>
              </w:rPr>
              <w:t>2</w:t>
            </w:r>
          </w:p>
        </w:tc>
        <w:tc>
          <w:tcPr>
            <w:tcW w:w="1395" w:type="dxa"/>
            <w:vAlign w:val="center"/>
          </w:tcPr>
          <w:p w:rsidR="007E0A13" w:rsidRPr="000F3C76" w:rsidRDefault="007E0A13" w:rsidP="00FC703F">
            <w:pPr>
              <w:spacing w:line="240" w:lineRule="atLeast"/>
              <w:jc w:val="center"/>
              <w:rPr>
                <w:sz w:val="20"/>
                <w:szCs w:val="20"/>
              </w:rPr>
            </w:pPr>
            <w:r w:rsidRPr="000F3C76">
              <w:rPr>
                <w:sz w:val="20"/>
                <w:szCs w:val="20"/>
              </w:rPr>
              <w:t>54</w:t>
            </w:r>
          </w:p>
        </w:tc>
        <w:tc>
          <w:tcPr>
            <w:tcW w:w="1240" w:type="dxa"/>
            <w:vAlign w:val="center"/>
          </w:tcPr>
          <w:p w:rsidR="007E0A13" w:rsidRPr="000F3C76" w:rsidRDefault="007E0A13" w:rsidP="00FC703F">
            <w:pPr>
              <w:spacing w:line="240" w:lineRule="atLeast"/>
              <w:jc w:val="center"/>
              <w:rPr>
                <w:sz w:val="20"/>
                <w:szCs w:val="20"/>
              </w:rPr>
            </w:pPr>
            <w:r w:rsidRPr="000F3C76">
              <w:rPr>
                <w:sz w:val="20"/>
                <w:szCs w:val="20"/>
              </w:rPr>
              <w:t>4644</w:t>
            </w:r>
          </w:p>
        </w:tc>
      </w:tr>
    </w:tbl>
    <w:p w:rsidR="007E0A13" w:rsidRDefault="007E0A13" w:rsidP="00FD6748">
      <w:pPr>
        <w:ind w:firstLine="709"/>
        <w:jc w:val="both"/>
        <w:rPr>
          <w:b/>
          <w:sz w:val="28"/>
          <w:szCs w:val="28"/>
        </w:rPr>
      </w:pPr>
    </w:p>
    <w:p w:rsidR="007E0A13" w:rsidRDefault="007E0A13" w:rsidP="00FD6748">
      <w:pPr>
        <w:ind w:firstLine="709"/>
        <w:jc w:val="center"/>
        <w:rPr>
          <w:b/>
          <w:sz w:val="28"/>
          <w:szCs w:val="28"/>
        </w:rPr>
      </w:pPr>
    </w:p>
    <w:p w:rsidR="007E0A13" w:rsidRDefault="007E0A13" w:rsidP="0095133D">
      <w:pPr>
        <w:ind w:firstLine="709"/>
      </w:pPr>
      <w:r>
        <w:rPr>
          <w:sz w:val="28"/>
          <w:szCs w:val="28"/>
        </w:rPr>
        <w:t>Годовые объёмы</w:t>
      </w:r>
      <w:r w:rsidRPr="00F46B34">
        <w:rPr>
          <w:sz w:val="28"/>
          <w:szCs w:val="28"/>
        </w:rPr>
        <w:t xml:space="preserve"> пассажирских перевозок</w:t>
      </w:r>
      <w:r>
        <w:rPr>
          <w:sz w:val="28"/>
          <w:szCs w:val="28"/>
        </w:rPr>
        <w:t>:</w:t>
      </w:r>
    </w:p>
    <w:p w:rsidR="007E0A13" w:rsidRPr="00DA781A" w:rsidRDefault="007E0A13" w:rsidP="00FD6748">
      <w:pPr>
        <w:ind w:firstLine="709"/>
        <w:jc w:val="both"/>
        <w:rPr>
          <w:sz w:val="20"/>
          <w:szCs w:val="20"/>
        </w:rPr>
      </w:pPr>
    </w:p>
    <w:p w:rsidR="007E0A13" w:rsidRDefault="007E0A13" w:rsidP="00FD6748">
      <w:pPr>
        <w:ind w:firstLine="851"/>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94"/>
        <w:gridCol w:w="3950"/>
        <w:gridCol w:w="1134"/>
        <w:gridCol w:w="993"/>
        <w:gridCol w:w="1417"/>
        <w:gridCol w:w="2268"/>
        <w:gridCol w:w="992"/>
        <w:gridCol w:w="1134"/>
        <w:gridCol w:w="993"/>
      </w:tblGrid>
      <w:tr w:rsidR="007E0A13" w:rsidRPr="00897E0C" w:rsidTr="0095133D">
        <w:trPr>
          <w:jc w:val="center"/>
        </w:trPr>
        <w:tc>
          <w:tcPr>
            <w:tcW w:w="694" w:type="dxa"/>
            <w:vMerge w:val="restart"/>
            <w:vAlign w:val="center"/>
          </w:tcPr>
          <w:p w:rsidR="007E0A13" w:rsidRPr="00897E0C" w:rsidRDefault="007E0A13" w:rsidP="00BD01F2">
            <w:pPr>
              <w:spacing w:line="240" w:lineRule="atLeast"/>
              <w:jc w:val="center"/>
              <w:rPr>
                <w:b/>
                <w:sz w:val="18"/>
                <w:szCs w:val="18"/>
              </w:rPr>
            </w:pPr>
            <w:r w:rsidRPr="00897E0C">
              <w:rPr>
                <w:b/>
                <w:sz w:val="18"/>
                <w:szCs w:val="18"/>
              </w:rPr>
              <w:t>№№</w:t>
            </w:r>
          </w:p>
          <w:p w:rsidR="007E0A13" w:rsidRPr="00897E0C" w:rsidRDefault="007E0A13" w:rsidP="00BD01F2">
            <w:pPr>
              <w:spacing w:line="240" w:lineRule="atLeast"/>
              <w:jc w:val="center"/>
              <w:rPr>
                <w:b/>
                <w:sz w:val="18"/>
                <w:szCs w:val="18"/>
              </w:rPr>
            </w:pPr>
            <w:r w:rsidRPr="00897E0C">
              <w:rPr>
                <w:b/>
                <w:sz w:val="18"/>
                <w:szCs w:val="18"/>
              </w:rPr>
              <w:t>п/п</w:t>
            </w:r>
          </w:p>
        </w:tc>
        <w:tc>
          <w:tcPr>
            <w:tcW w:w="3950" w:type="dxa"/>
            <w:vMerge w:val="restart"/>
            <w:vAlign w:val="center"/>
          </w:tcPr>
          <w:p w:rsidR="007E0A13" w:rsidRPr="00897E0C" w:rsidRDefault="007E0A13" w:rsidP="00BD01F2">
            <w:pPr>
              <w:spacing w:line="240" w:lineRule="atLeast"/>
              <w:jc w:val="center"/>
              <w:rPr>
                <w:b/>
                <w:sz w:val="18"/>
                <w:szCs w:val="18"/>
              </w:rPr>
            </w:pPr>
            <w:r w:rsidRPr="00897E0C">
              <w:rPr>
                <w:b/>
                <w:sz w:val="18"/>
                <w:szCs w:val="18"/>
              </w:rPr>
              <w:t>Наименование маршрута</w:t>
            </w:r>
          </w:p>
        </w:tc>
        <w:tc>
          <w:tcPr>
            <w:tcW w:w="1134" w:type="dxa"/>
            <w:vMerge w:val="restart"/>
            <w:vAlign w:val="center"/>
          </w:tcPr>
          <w:p w:rsidR="007E0A13" w:rsidRPr="00897E0C" w:rsidRDefault="007E0A13" w:rsidP="00BD01F2">
            <w:pPr>
              <w:spacing w:line="240" w:lineRule="atLeast"/>
              <w:jc w:val="center"/>
              <w:rPr>
                <w:b/>
                <w:sz w:val="18"/>
                <w:szCs w:val="18"/>
              </w:rPr>
            </w:pPr>
            <w:r w:rsidRPr="00897E0C">
              <w:rPr>
                <w:b/>
                <w:sz w:val="18"/>
                <w:szCs w:val="18"/>
              </w:rPr>
              <w:t>Марка</w:t>
            </w:r>
          </w:p>
          <w:p w:rsidR="007E0A13" w:rsidRPr="00897E0C" w:rsidRDefault="007E0A13" w:rsidP="00BD01F2">
            <w:pPr>
              <w:spacing w:line="240" w:lineRule="atLeast"/>
              <w:jc w:val="center"/>
              <w:rPr>
                <w:b/>
                <w:sz w:val="18"/>
                <w:szCs w:val="18"/>
              </w:rPr>
            </w:pPr>
            <w:r w:rsidRPr="00897E0C">
              <w:rPr>
                <w:b/>
                <w:sz w:val="18"/>
                <w:szCs w:val="18"/>
              </w:rPr>
              <w:t>автобуса</w:t>
            </w:r>
          </w:p>
        </w:tc>
        <w:tc>
          <w:tcPr>
            <w:tcW w:w="993" w:type="dxa"/>
            <w:vMerge w:val="restart"/>
            <w:vAlign w:val="center"/>
          </w:tcPr>
          <w:p w:rsidR="007E0A13" w:rsidRPr="00897E0C" w:rsidRDefault="007E0A13" w:rsidP="00BD01F2">
            <w:pPr>
              <w:spacing w:line="240" w:lineRule="atLeast"/>
              <w:jc w:val="center"/>
              <w:rPr>
                <w:b/>
                <w:sz w:val="18"/>
                <w:szCs w:val="18"/>
              </w:rPr>
            </w:pPr>
            <w:r w:rsidRPr="00897E0C">
              <w:rPr>
                <w:b/>
                <w:sz w:val="18"/>
                <w:szCs w:val="18"/>
              </w:rPr>
              <w:t>Кол-во  автобусов</w:t>
            </w:r>
          </w:p>
          <w:p w:rsidR="007E0A13" w:rsidRPr="00897E0C" w:rsidRDefault="007E0A13" w:rsidP="00BD01F2">
            <w:pPr>
              <w:spacing w:line="240" w:lineRule="atLeast"/>
              <w:jc w:val="center"/>
              <w:rPr>
                <w:b/>
                <w:sz w:val="18"/>
                <w:szCs w:val="18"/>
              </w:rPr>
            </w:pPr>
            <w:r w:rsidRPr="00897E0C">
              <w:rPr>
                <w:b/>
                <w:sz w:val="18"/>
                <w:szCs w:val="18"/>
              </w:rPr>
              <w:t>на маршруте, ед.</w:t>
            </w:r>
          </w:p>
        </w:tc>
        <w:tc>
          <w:tcPr>
            <w:tcW w:w="1417" w:type="dxa"/>
            <w:vMerge w:val="restart"/>
            <w:vAlign w:val="center"/>
          </w:tcPr>
          <w:p w:rsidR="007E0A13" w:rsidRPr="00897E0C" w:rsidRDefault="007E0A13" w:rsidP="00BD01F2">
            <w:pPr>
              <w:spacing w:line="240" w:lineRule="atLeast"/>
              <w:jc w:val="center"/>
              <w:rPr>
                <w:b/>
                <w:sz w:val="18"/>
                <w:szCs w:val="18"/>
              </w:rPr>
            </w:pPr>
            <w:r w:rsidRPr="00897E0C">
              <w:rPr>
                <w:b/>
                <w:sz w:val="18"/>
                <w:szCs w:val="18"/>
              </w:rPr>
              <w:t xml:space="preserve">Общая </w:t>
            </w:r>
          </w:p>
          <w:p w:rsidR="007E0A13" w:rsidRPr="00897E0C" w:rsidRDefault="007E0A13" w:rsidP="00BD01F2">
            <w:pPr>
              <w:spacing w:line="240" w:lineRule="atLeast"/>
              <w:jc w:val="center"/>
              <w:rPr>
                <w:b/>
                <w:sz w:val="18"/>
                <w:szCs w:val="18"/>
              </w:rPr>
            </w:pPr>
            <w:r w:rsidRPr="00897E0C">
              <w:rPr>
                <w:b/>
                <w:sz w:val="18"/>
                <w:szCs w:val="18"/>
              </w:rPr>
              <w:t>протяжённость</w:t>
            </w:r>
          </w:p>
          <w:p w:rsidR="007E0A13" w:rsidRPr="00897E0C" w:rsidRDefault="007E0A13" w:rsidP="00BD01F2">
            <w:pPr>
              <w:spacing w:line="240" w:lineRule="atLeast"/>
              <w:jc w:val="center"/>
              <w:rPr>
                <w:b/>
                <w:sz w:val="18"/>
                <w:szCs w:val="18"/>
              </w:rPr>
            </w:pPr>
            <w:r w:rsidRPr="00897E0C">
              <w:rPr>
                <w:b/>
                <w:sz w:val="18"/>
                <w:szCs w:val="18"/>
              </w:rPr>
              <w:t>маршрута</w:t>
            </w:r>
          </w:p>
          <w:p w:rsidR="007E0A13" w:rsidRPr="00897E0C" w:rsidRDefault="007E0A13" w:rsidP="00BD01F2">
            <w:pPr>
              <w:spacing w:line="240" w:lineRule="atLeast"/>
              <w:jc w:val="center"/>
              <w:rPr>
                <w:b/>
                <w:sz w:val="18"/>
                <w:szCs w:val="18"/>
              </w:rPr>
            </w:pPr>
            <w:r w:rsidRPr="00897E0C">
              <w:rPr>
                <w:b/>
                <w:sz w:val="18"/>
                <w:szCs w:val="18"/>
              </w:rPr>
              <w:t>(оборотного рейса), км</w:t>
            </w:r>
          </w:p>
        </w:tc>
        <w:tc>
          <w:tcPr>
            <w:tcW w:w="3260" w:type="dxa"/>
            <w:gridSpan w:val="2"/>
            <w:vAlign w:val="center"/>
          </w:tcPr>
          <w:p w:rsidR="007E0A13" w:rsidRPr="00897E0C" w:rsidRDefault="007E0A13" w:rsidP="00BD01F2">
            <w:pPr>
              <w:spacing w:line="240" w:lineRule="atLeast"/>
              <w:jc w:val="center"/>
              <w:rPr>
                <w:b/>
                <w:sz w:val="18"/>
                <w:szCs w:val="18"/>
              </w:rPr>
            </w:pPr>
            <w:r w:rsidRPr="00897E0C">
              <w:rPr>
                <w:b/>
                <w:sz w:val="18"/>
                <w:szCs w:val="18"/>
              </w:rPr>
              <w:t>Режим работы:</w:t>
            </w:r>
          </w:p>
        </w:tc>
        <w:tc>
          <w:tcPr>
            <w:tcW w:w="1134" w:type="dxa"/>
            <w:vMerge w:val="restart"/>
            <w:vAlign w:val="center"/>
          </w:tcPr>
          <w:p w:rsidR="007E0A13" w:rsidRPr="00897E0C" w:rsidRDefault="007E0A13" w:rsidP="00BD01F2">
            <w:pPr>
              <w:spacing w:line="240" w:lineRule="atLeast"/>
              <w:jc w:val="center"/>
              <w:rPr>
                <w:b/>
                <w:sz w:val="18"/>
                <w:szCs w:val="18"/>
              </w:rPr>
            </w:pPr>
            <w:r w:rsidRPr="00897E0C">
              <w:rPr>
                <w:b/>
                <w:sz w:val="18"/>
                <w:szCs w:val="18"/>
              </w:rPr>
              <w:t>Годовое</w:t>
            </w:r>
          </w:p>
          <w:p w:rsidR="007E0A13" w:rsidRPr="00897E0C" w:rsidRDefault="007E0A13" w:rsidP="00BD01F2">
            <w:pPr>
              <w:spacing w:line="240" w:lineRule="atLeast"/>
              <w:jc w:val="center"/>
              <w:rPr>
                <w:b/>
                <w:sz w:val="18"/>
                <w:szCs w:val="18"/>
              </w:rPr>
            </w:pPr>
            <w:r w:rsidRPr="00897E0C">
              <w:rPr>
                <w:b/>
                <w:sz w:val="18"/>
                <w:szCs w:val="18"/>
              </w:rPr>
              <w:t>кол-во</w:t>
            </w:r>
          </w:p>
          <w:p w:rsidR="007E0A13" w:rsidRPr="00897E0C" w:rsidRDefault="007E0A13" w:rsidP="00BD01F2">
            <w:pPr>
              <w:spacing w:line="240" w:lineRule="atLeast"/>
              <w:jc w:val="center"/>
              <w:rPr>
                <w:b/>
                <w:sz w:val="18"/>
                <w:szCs w:val="18"/>
              </w:rPr>
            </w:pPr>
            <w:r w:rsidRPr="00897E0C">
              <w:rPr>
                <w:b/>
                <w:sz w:val="18"/>
                <w:szCs w:val="18"/>
              </w:rPr>
              <w:t>оборотных</w:t>
            </w:r>
          </w:p>
          <w:p w:rsidR="007E0A13" w:rsidRPr="00897E0C" w:rsidRDefault="007E0A13" w:rsidP="00BD01F2">
            <w:pPr>
              <w:spacing w:line="240" w:lineRule="atLeast"/>
              <w:jc w:val="center"/>
              <w:rPr>
                <w:b/>
                <w:sz w:val="18"/>
                <w:szCs w:val="18"/>
              </w:rPr>
            </w:pPr>
            <w:r w:rsidRPr="00897E0C">
              <w:rPr>
                <w:b/>
                <w:sz w:val="18"/>
                <w:szCs w:val="18"/>
              </w:rPr>
              <w:t>рейсов,</w:t>
            </w:r>
          </w:p>
          <w:p w:rsidR="007E0A13" w:rsidRPr="00897E0C" w:rsidRDefault="007E0A13" w:rsidP="00BD01F2">
            <w:pPr>
              <w:spacing w:line="240" w:lineRule="atLeast"/>
              <w:jc w:val="center"/>
              <w:rPr>
                <w:b/>
                <w:sz w:val="18"/>
                <w:szCs w:val="18"/>
              </w:rPr>
            </w:pPr>
            <w:r w:rsidRPr="00897E0C">
              <w:rPr>
                <w:b/>
                <w:sz w:val="18"/>
                <w:szCs w:val="18"/>
              </w:rPr>
              <w:t>ед.</w:t>
            </w:r>
          </w:p>
        </w:tc>
        <w:tc>
          <w:tcPr>
            <w:tcW w:w="993" w:type="dxa"/>
            <w:vMerge w:val="restart"/>
            <w:vAlign w:val="center"/>
          </w:tcPr>
          <w:p w:rsidR="007E0A13" w:rsidRPr="00897E0C" w:rsidRDefault="007E0A13" w:rsidP="00BD01F2">
            <w:pPr>
              <w:spacing w:line="240" w:lineRule="atLeast"/>
              <w:jc w:val="center"/>
              <w:rPr>
                <w:b/>
                <w:sz w:val="18"/>
                <w:szCs w:val="18"/>
              </w:rPr>
            </w:pPr>
            <w:r w:rsidRPr="00897E0C">
              <w:rPr>
                <w:b/>
                <w:sz w:val="18"/>
                <w:szCs w:val="18"/>
              </w:rPr>
              <w:t>Годовой</w:t>
            </w:r>
          </w:p>
          <w:p w:rsidR="007E0A13" w:rsidRPr="00897E0C" w:rsidRDefault="007E0A13" w:rsidP="00BD01F2">
            <w:pPr>
              <w:spacing w:line="240" w:lineRule="atLeast"/>
              <w:jc w:val="center"/>
              <w:rPr>
                <w:b/>
                <w:sz w:val="18"/>
                <w:szCs w:val="18"/>
              </w:rPr>
            </w:pPr>
            <w:r w:rsidRPr="00897E0C">
              <w:rPr>
                <w:b/>
                <w:sz w:val="18"/>
                <w:szCs w:val="18"/>
              </w:rPr>
              <w:t>пробег на линии по маршруту, км</w:t>
            </w:r>
          </w:p>
        </w:tc>
      </w:tr>
      <w:tr w:rsidR="007E0A13" w:rsidRPr="00897E0C" w:rsidTr="0095133D">
        <w:trPr>
          <w:jc w:val="center"/>
        </w:trPr>
        <w:tc>
          <w:tcPr>
            <w:tcW w:w="694" w:type="dxa"/>
            <w:vMerge/>
            <w:vAlign w:val="center"/>
          </w:tcPr>
          <w:p w:rsidR="007E0A13" w:rsidRPr="00897E0C" w:rsidRDefault="007E0A13" w:rsidP="00BD01F2">
            <w:pPr>
              <w:spacing w:line="240" w:lineRule="atLeast"/>
              <w:jc w:val="center"/>
              <w:rPr>
                <w:b/>
                <w:sz w:val="20"/>
                <w:szCs w:val="20"/>
              </w:rPr>
            </w:pPr>
          </w:p>
        </w:tc>
        <w:tc>
          <w:tcPr>
            <w:tcW w:w="3950" w:type="dxa"/>
            <w:vMerge/>
            <w:vAlign w:val="center"/>
          </w:tcPr>
          <w:p w:rsidR="007E0A13" w:rsidRPr="00897E0C" w:rsidRDefault="007E0A13" w:rsidP="00BD01F2">
            <w:pPr>
              <w:spacing w:line="240" w:lineRule="atLeast"/>
              <w:jc w:val="center"/>
              <w:rPr>
                <w:b/>
                <w:sz w:val="20"/>
                <w:szCs w:val="20"/>
              </w:rPr>
            </w:pPr>
          </w:p>
        </w:tc>
        <w:tc>
          <w:tcPr>
            <w:tcW w:w="1134" w:type="dxa"/>
            <w:vMerge/>
            <w:vAlign w:val="center"/>
          </w:tcPr>
          <w:p w:rsidR="007E0A13" w:rsidRPr="00897E0C" w:rsidRDefault="007E0A13" w:rsidP="00BD01F2">
            <w:pPr>
              <w:spacing w:line="240" w:lineRule="atLeast"/>
              <w:jc w:val="center"/>
              <w:rPr>
                <w:b/>
                <w:sz w:val="20"/>
                <w:szCs w:val="20"/>
              </w:rPr>
            </w:pPr>
          </w:p>
        </w:tc>
        <w:tc>
          <w:tcPr>
            <w:tcW w:w="993" w:type="dxa"/>
            <w:vMerge/>
            <w:vAlign w:val="center"/>
          </w:tcPr>
          <w:p w:rsidR="007E0A13" w:rsidRPr="00897E0C" w:rsidRDefault="007E0A13" w:rsidP="00BD01F2">
            <w:pPr>
              <w:spacing w:line="240" w:lineRule="atLeast"/>
              <w:jc w:val="center"/>
              <w:rPr>
                <w:b/>
                <w:sz w:val="20"/>
                <w:szCs w:val="20"/>
              </w:rPr>
            </w:pPr>
          </w:p>
        </w:tc>
        <w:tc>
          <w:tcPr>
            <w:tcW w:w="1417" w:type="dxa"/>
            <w:vMerge/>
            <w:vAlign w:val="center"/>
          </w:tcPr>
          <w:p w:rsidR="007E0A13" w:rsidRPr="00897E0C" w:rsidRDefault="007E0A13" w:rsidP="00BD01F2">
            <w:pPr>
              <w:spacing w:line="240" w:lineRule="atLeast"/>
              <w:jc w:val="center"/>
              <w:rPr>
                <w:b/>
                <w:sz w:val="20"/>
                <w:szCs w:val="20"/>
              </w:rPr>
            </w:pPr>
          </w:p>
        </w:tc>
        <w:tc>
          <w:tcPr>
            <w:tcW w:w="2268" w:type="dxa"/>
            <w:vAlign w:val="center"/>
          </w:tcPr>
          <w:p w:rsidR="007E0A13" w:rsidRPr="00897E0C" w:rsidRDefault="007E0A13" w:rsidP="00BD01F2">
            <w:pPr>
              <w:spacing w:line="240" w:lineRule="atLeast"/>
              <w:jc w:val="center"/>
              <w:rPr>
                <w:b/>
                <w:sz w:val="18"/>
                <w:szCs w:val="18"/>
              </w:rPr>
            </w:pPr>
            <w:r w:rsidRPr="00897E0C">
              <w:rPr>
                <w:b/>
                <w:sz w:val="18"/>
                <w:szCs w:val="18"/>
              </w:rPr>
              <w:t>Дни недели</w:t>
            </w:r>
          </w:p>
        </w:tc>
        <w:tc>
          <w:tcPr>
            <w:tcW w:w="992" w:type="dxa"/>
            <w:vAlign w:val="center"/>
          </w:tcPr>
          <w:p w:rsidR="007E0A13" w:rsidRPr="00897E0C" w:rsidRDefault="007E0A13" w:rsidP="00BD01F2">
            <w:pPr>
              <w:spacing w:line="240" w:lineRule="atLeast"/>
              <w:jc w:val="center"/>
              <w:rPr>
                <w:b/>
                <w:sz w:val="18"/>
                <w:szCs w:val="18"/>
              </w:rPr>
            </w:pPr>
            <w:r w:rsidRPr="00897E0C">
              <w:rPr>
                <w:b/>
                <w:sz w:val="18"/>
                <w:szCs w:val="18"/>
              </w:rPr>
              <w:t>Кол-во</w:t>
            </w:r>
          </w:p>
          <w:p w:rsidR="007E0A13" w:rsidRPr="00897E0C" w:rsidRDefault="007E0A13" w:rsidP="00BD01F2">
            <w:pPr>
              <w:spacing w:line="240" w:lineRule="atLeast"/>
              <w:jc w:val="center"/>
              <w:rPr>
                <w:b/>
                <w:sz w:val="18"/>
                <w:szCs w:val="18"/>
              </w:rPr>
            </w:pPr>
            <w:r w:rsidRPr="00897E0C">
              <w:rPr>
                <w:b/>
                <w:sz w:val="18"/>
                <w:szCs w:val="18"/>
              </w:rPr>
              <w:t>оборотных</w:t>
            </w:r>
          </w:p>
          <w:p w:rsidR="007E0A13" w:rsidRPr="00897E0C" w:rsidRDefault="007E0A13" w:rsidP="00BD01F2">
            <w:pPr>
              <w:spacing w:line="240" w:lineRule="atLeast"/>
              <w:jc w:val="center"/>
              <w:rPr>
                <w:b/>
                <w:sz w:val="18"/>
                <w:szCs w:val="18"/>
              </w:rPr>
            </w:pPr>
            <w:r w:rsidRPr="00897E0C">
              <w:rPr>
                <w:b/>
                <w:sz w:val="18"/>
                <w:szCs w:val="18"/>
              </w:rPr>
              <w:t>рейсов за</w:t>
            </w:r>
          </w:p>
          <w:p w:rsidR="007E0A13" w:rsidRPr="00897E0C" w:rsidRDefault="007E0A13" w:rsidP="00BD01F2">
            <w:pPr>
              <w:spacing w:line="240" w:lineRule="atLeast"/>
              <w:jc w:val="center"/>
              <w:rPr>
                <w:b/>
                <w:sz w:val="18"/>
                <w:szCs w:val="18"/>
              </w:rPr>
            </w:pPr>
            <w:r w:rsidRPr="00897E0C">
              <w:rPr>
                <w:b/>
                <w:sz w:val="18"/>
                <w:szCs w:val="18"/>
              </w:rPr>
              <w:t>день, ед.</w:t>
            </w:r>
          </w:p>
        </w:tc>
        <w:tc>
          <w:tcPr>
            <w:tcW w:w="1134" w:type="dxa"/>
            <w:vMerge/>
            <w:vAlign w:val="center"/>
          </w:tcPr>
          <w:p w:rsidR="007E0A13" w:rsidRPr="00897E0C" w:rsidRDefault="007E0A13" w:rsidP="00BD01F2">
            <w:pPr>
              <w:spacing w:line="240" w:lineRule="atLeast"/>
              <w:jc w:val="center"/>
              <w:rPr>
                <w:b/>
                <w:sz w:val="20"/>
                <w:szCs w:val="20"/>
              </w:rPr>
            </w:pPr>
          </w:p>
        </w:tc>
        <w:tc>
          <w:tcPr>
            <w:tcW w:w="993" w:type="dxa"/>
            <w:vMerge/>
            <w:vAlign w:val="center"/>
          </w:tcPr>
          <w:p w:rsidR="007E0A13" w:rsidRPr="00897E0C" w:rsidRDefault="007E0A13" w:rsidP="00BD01F2">
            <w:pPr>
              <w:spacing w:line="240" w:lineRule="atLeast"/>
              <w:jc w:val="center"/>
              <w:rPr>
                <w:b/>
                <w:sz w:val="20"/>
                <w:szCs w:val="20"/>
              </w:rPr>
            </w:pPr>
          </w:p>
        </w:tc>
      </w:tr>
      <w:tr w:rsidR="007E0A13" w:rsidRPr="00897E0C" w:rsidTr="00FC703F">
        <w:trPr>
          <w:trHeight w:val="794"/>
          <w:jc w:val="center"/>
        </w:trPr>
        <w:tc>
          <w:tcPr>
            <w:tcW w:w="694" w:type="dxa"/>
            <w:vAlign w:val="center"/>
          </w:tcPr>
          <w:p w:rsidR="007E0A13" w:rsidRPr="00897E0C" w:rsidRDefault="007E0A13" w:rsidP="0095133D">
            <w:pPr>
              <w:spacing w:line="240" w:lineRule="atLeast"/>
              <w:jc w:val="center"/>
              <w:rPr>
                <w:sz w:val="20"/>
                <w:szCs w:val="20"/>
              </w:rPr>
            </w:pPr>
            <w:r w:rsidRPr="00897E0C">
              <w:rPr>
                <w:sz w:val="20"/>
                <w:szCs w:val="20"/>
              </w:rPr>
              <w:t>9</w:t>
            </w:r>
          </w:p>
        </w:tc>
        <w:tc>
          <w:tcPr>
            <w:tcW w:w="3950" w:type="dxa"/>
            <w:vAlign w:val="center"/>
          </w:tcPr>
          <w:p w:rsidR="007E0A13" w:rsidRPr="000F3C76" w:rsidRDefault="007E0A13" w:rsidP="00FC703F">
            <w:pPr>
              <w:spacing w:line="240" w:lineRule="atLeast"/>
              <w:jc w:val="center"/>
              <w:rPr>
                <w:sz w:val="20"/>
                <w:szCs w:val="20"/>
              </w:rPr>
            </w:pPr>
            <w:r w:rsidRPr="000F3C76">
              <w:rPr>
                <w:sz w:val="20"/>
                <w:szCs w:val="20"/>
              </w:rPr>
              <w:t>Болотное – Б. Чёрное</w:t>
            </w:r>
          </w:p>
        </w:tc>
        <w:tc>
          <w:tcPr>
            <w:tcW w:w="1134" w:type="dxa"/>
            <w:vAlign w:val="center"/>
          </w:tcPr>
          <w:p w:rsidR="007E0A13" w:rsidRPr="000F3C76" w:rsidRDefault="007E0A13" w:rsidP="00FC703F">
            <w:pPr>
              <w:spacing w:line="240" w:lineRule="atLeast"/>
              <w:jc w:val="center"/>
              <w:rPr>
                <w:sz w:val="20"/>
                <w:szCs w:val="20"/>
              </w:rPr>
            </w:pPr>
            <w:r w:rsidRPr="000F3C76">
              <w:rPr>
                <w:sz w:val="20"/>
                <w:szCs w:val="20"/>
              </w:rPr>
              <w:t>ПАЗ 3205</w:t>
            </w:r>
          </w:p>
        </w:tc>
        <w:tc>
          <w:tcPr>
            <w:tcW w:w="993" w:type="dxa"/>
            <w:vAlign w:val="center"/>
          </w:tcPr>
          <w:p w:rsidR="007E0A13" w:rsidRPr="000F3C76" w:rsidRDefault="007E0A13" w:rsidP="00FC703F">
            <w:pPr>
              <w:spacing w:line="240" w:lineRule="atLeast"/>
              <w:jc w:val="center"/>
              <w:rPr>
                <w:sz w:val="20"/>
                <w:szCs w:val="20"/>
              </w:rPr>
            </w:pPr>
            <w:r w:rsidRPr="000F3C76">
              <w:rPr>
                <w:sz w:val="20"/>
                <w:szCs w:val="20"/>
              </w:rPr>
              <w:t>1</w:t>
            </w:r>
          </w:p>
        </w:tc>
        <w:tc>
          <w:tcPr>
            <w:tcW w:w="1417" w:type="dxa"/>
            <w:vAlign w:val="center"/>
          </w:tcPr>
          <w:p w:rsidR="007E0A13" w:rsidRPr="000F3C76" w:rsidRDefault="007E0A13" w:rsidP="00FC703F">
            <w:pPr>
              <w:spacing w:line="240" w:lineRule="atLeast"/>
              <w:jc w:val="center"/>
              <w:rPr>
                <w:sz w:val="20"/>
                <w:szCs w:val="20"/>
              </w:rPr>
            </w:pPr>
            <w:r w:rsidRPr="000F3C76">
              <w:rPr>
                <w:sz w:val="20"/>
                <w:szCs w:val="20"/>
              </w:rPr>
              <w:t>86</w:t>
            </w:r>
          </w:p>
        </w:tc>
        <w:tc>
          <w:tcPr>
            <w:tcW w:w="2268" w:type="dxa"/>
            <w:vAlign w:val="center"/>
          </w:tcPr>
          <w:p w:rsidR="007E0A13" w:rsidRPr="000F3C76" w:rsidRDefault="007E0A13" w:rsidP="00FC703F">
            <w:pPr>
              <w:spacing w:line="240" w:lineRule="atLeast"/>
              <w:jc w:val="center"/>
              <w:rPr>
                <w:sz w:val="18"/>
                <w:szCs w:val="18"/>
              </w:rPr>
            </w:pPr>
            <w:r w:rsidRPr="000F3C76">
              <w:rPr>
                <w:sz w:val="18"/>
                <w:szCs w:val="18"/>
              </w:rPr>
              <w:t>Пн, Ср, Чт, Пт, Сб, Вс.</w:t>
            </w:r>
          </w:p>
        </w:tc>
        <w:tc>
          <w:tcPr>
            <w:tcW w:w="992" w:type="dxa"/>
            <w:vAlign w:val="center"/>
          </w:tcPr>
          <w:p w:rsidR="007E0A13" w:rsidRPr="000F3C76" w:rsidRDefault="007E0A13" w:rsidP="00FC703F">
            <w:pPr>
              <w:spacing w:line="240" w:lineRule="atLeast"/>
              <w:jc w:val="center"/>
              <w:rPr>
                <w:sz w:val="20"/>
                <w:szCs w:val="20"/>
              </w:rPr>
            </w:pPr>
            <w:r w:rsidRPr="000F3C76">
              <w:rPr>
                <w:sz w:val="20"/>
                <w:szCs w:val="20"/>
              </w:rPr>
              <w:t>2</w:t>
            </w:r>
          </w:p>
        </w:tc>
        <w:tc>
          <w:tcPr>
            <w:tcW w:w="1134" w:type="dxa"/>
            <w:vAlign w:val="center"/>
          </w:tcPr>
          <w:p w:rsidR="007E0A13" w:rsidRPr="000F3C76" w:rsidRDefault="007E0A13" w:rsidP="00FC703F">
            <w:pPr>
              <w:spacing w:line="240" w:lineRule="atLeast"/>
              <w:jc w:val="center"/>
              <w:rPr>
                <w:sz w:val="20"/>
                <w:szCs w:val="20"/>
              </w:rPr>
            </w:pPr>
            <w:r w:rsidRPr="000F3C76">
              <w:rPr>
                <w:sz w:val="20"/>
                <w:szCs w:val="20"/>
              </w:rPr>
              <w:t>616</w:t>
            </w:r>
          </w:p>
        </w:tc>
        <w:tc>
          <w:tcPr>
            <w:tcW w:w="993" w:type="dxa"/>
            <w:vAlign w:val="center"/>
          </w:tcPr>
          <w:p w:rsidR="007E0A13" w:rsidRPr="000F3C76" w:rsidRDefault="007E0A13" w:rsidP="00FC703F">
            <w:pPr>
              <w:spacing w:line="240" w:lineRule="atLeast"/>
              <w:jc w:val="center"/>
              <w:rPr>
                <w:sz w:val="20"/>
                <w:szCs w:val="20"/>
              </w:rPr>
            </w:pPr>
            <w:r w:rsidRPr="000F3C76">
              <w:rPr>
                <w:sz w:val="20"/>
                <w:szCs w:val="20"/>
              </w:rPr>
              <w:t>53</w:t>
            </w:r>
          </w:p>
        </w:tc>
      </w:tr>
    </w:tbl>
    <w:p w:rsidR="007E0A13" w:rsidRDefault="007E0A13" w:rsidP="00FD6748">
      <w:pPr>
        <w:ind w:firstLine="851"/>
        <w:jc w:val="center"/>
      </w:pPr>
    </w:p>
    <w:p w:rsidR="007E0A13" w:rsidRDefault="007E0A13" w:rsidP="00FD6748">
      <w:pPr>
        <w:ind w:firstLine="851"/>
        <w:jc w:val="center"/>
      </w:pPr>
    </w:p>
    <w:p w:rsidR="007E0A13" w:rsidRDefault="007E0A13" w:rsidP="00FD6748">
      <w:pPr>
        <w:ind w:firstLine="851"/>
        <w:jc w:val="center"/>
      </w:pPr>
    </w:p>
    <w:p w:rsidR="007E0A13" w:rsidRDefault="007E0A13" w:rsidP="00FD6748">
      <w:pPr>
        <w:ind w:firstLine="851"/>
        <w:jc w:val="center"/>
      </w:pPr>
    </w:p>
    <w:p w:rsidR="007E0A13" w:rsidRDefault="007E0A13" w:rsidP="00FD6748">
      <w:pPr>
        <w:ind w:firstLine="851"/>
        <w:sectPr w:rsidR="007E0A13" w:rsidSect="00BD01F2">
          <w:pgSz w:w="16838" w:h="11906" w:orient="landscape"/>
          <w:pgMar w:top="1134" w:right="851" w:bottom="1134" w:left="851" w:header="709" w:footer="709" w:gutter="0"/>
          <w:cols w:space="708"/>
          <w:titlePg/>
          <w:docGrid w:linePitch="360"/>
        </w:sectPr>
      </w:pPr>
    </w:p>
    <w:p w:rsidR="007E0A13" w:rsidRDefault="007E0A13" w:rsidP="00FD6748"/>
    <w:p w:rsidR="007E0A13" w:rsidRDefault="007E0A13" w:rsidP="0095133D">
      <w:pPr>
        <w:jc w:val="both"/>
        <w:rPr>
          <w:sz w:val="28"/>
          <w:szCs w:val="28"/>
        </w:rPr>
      </w:pPr>
      <w:r>
        <w:rPr>
          <w:sz w:val="28"/>
          <w:szCs w:val="28"/>
        </w:rPr>
        <w:t xml:space="preserve">       Техническое обеспечение, отстой и хранение автобусного парка производиться по месту расположения обслуживающих маршруты организаций.</w:t>
      </w:r>
    </w:p>
    <w:p w:rsidR="007E0A13" w:rsidRDefault="007E0A13" w:rsidP="0095133D">
      <w:pPr>
        <w:jc w:val="both"/>
        <w:rPr>
          <w:sz w:val="28"/>
          <w:szCs w:val="28"/>
        </w:rPr>
      </w:pPr>
    </w:p>
    <w:p w:rsidR="007E0A13" w:rsidRDefault="007E0A13" w:rsidP="0095133D">
      <w:pPr>
        <w:tabs>
          <w:tab w:val="left" w:leader="dot" w:pos="9000"/>
        </w:tabs>
        <w:jc w:val="center"/>
        <w:rPr>
          <w:b/>
          <w:sz w:val="28"/>
          <w:szCs w:val="28"/>
        </w:rPr>
      </w:pPr>
      <w:r>
        <w:rPr>
          <w:b/>
          <w:sz w:val="28"/>
          <w:szCs w:val="28"/>
        </w:rPr>
        <w:t>4</w:t>
      </w:r>
      <w:r w:rsidRPr="00601614">
        <w:rPr>
          <w:b/>
          <w:sz w:val="28"/>
          <w:szCs w:val="28"/>
        </w:rPr>
        <w:t>.</w:t>
      </w:r>
      <w:r>
        <w:rPr>
          <w:b/>
          <w:sz w:val="28"/>
          <w:szCs w:val="28"/>
        </w:rPr>
        <w:t>2</w:t>
      </w:r>
      <w:r w:rsidRPr="00601614">
        <w:rPr>
          <w:b/>
          <w:sz w:val="28"/>
          <w:szCs w:val="28"/>
        </w:rPr>
        <w:t>.</w:t>
      </w:r>
      <w:r>
        <w:rPr>
          <w:b/>
          <w:sz w:val="28"/>
          <w:szCs w:val="28"/>
        </w:rPr>
        <w:t>1</w:t>
      </w:r>
      <w:r w:rsidRPr="00601614">
        <w:rPr>
          <w:b/>
          <w:sz w:val="28"/>
          <w:szCs w:val="28"/>
        </w:rPr>
        <w:t>. Развитие сети автомобильных дорог</w:t>
      </w:r>
    </w:p>
    <w:p w:rsidR="007E0A13" w:rsidRPr="00601614" w:rsidRDefault="007E0A13" w:rsidP="0095133D">
      <w:pPr>
        <w:tabs>
          <w:tab w:val="left" w:leader="dot" w:pos="9000"/>
        </w:tabs>
        <w:jc w:val="center"/>
        <w:rPr>
          <w:b/>
          <w:sz w:val="28"/>
          <w:szCs w:val="28"/>
        </w:rPr>
      </w:pPr>
    </w:p>
    <w:p w:rsidR="007E0A13" w:rsidRPr="00DA781A" w:rsidRDefault="007E0A13" w:rsidP="0095133D">
      <w:pPr>
        <w:ind w:firstLine="709"/>
        <w:jc w:val="both"/>
        <w:rPr>
          <w:sz w:val="28"/>
          <w:szCs w:val="28"/>
        </w:rPr>
      </w:pPr>
      <w:r w:rsidRPr="00DA781A">
        <w:rPr>
          <w:sz w:val="28"/>
          <w:szCs w:val="28"/>
        </w:rPr>
        <w:t xml:space="preserve">На расчётный срок общая протяжённость дорог по </w:t>
      </w:r>
      <w:r>
        <w:rPr>
          <w:sz w:val="28"/>
          <w:szCs w:val="28"/>
        </w:rPr>
        <w:t xml:space="preserve">сельсовету </w:t>
      </w:r>
      <w:r w:rsidRPr="00DA781A">
        <w:rPr>
          <w:sz w:val="28"/>
          <w:szCs w:val="28"/>
        </w:rPr>
        <w:t>не изменится, изменения предполагаются в части категорийности автодорог.</w:t>
      </w:r>
    </w:p>
    <w:p w:rsidR="007E0A13" w:rsidRDefault="007E0A13" w:rsidP="0095133D">
      <w:pPr>
        <w:ind w:firstLine="709"/>
        <w:jc w:val="both"/>
        <w:rPr>
          <w:b/>
          <w:sz w:val="28"/>
          <w:szCs w:val="28"/>
        </w:rPr>
      </w:pPr>
      <w:r w:rsidRPr="00DA781A">
        <w:rPr>
          <w:sz w:val="28"/>
          <w:szCs w:val="28"/>
        </w:rPr>
        <w:t>Настоящим проектом предполагается увеличение категорийности всех автомобильных дорог, значительное увеличение дорог с усовершенствованным типом покрытия</w:t>
      </w: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pPr>
    </w:p>
    <w:p w:rsidR="007E0A13" w:rsidRDefault="007E0A13" w:rsidP="0095133D">
      <w:pPr>
        <w:ind w:firstLine="709"/>
        <w:jc w:val="center"/>
        <w:rPr>
          <w:b/>
          <w:sz w:val="28"/>
          <w:szCs w:val="28"/>
        </w:rPr>
        <w:sectPr w:rsidR="007E0A13" w:rsidSect="00CB0BB1">
          <w:pgSz w:w="11906" w:h="16838"/>
          <w:pgMar w:top="851" w:right="851" w:bottom="1418" w:left="851" w:header="708" w:footer="708" w:gutter="0"/>
          <w:cols w:space="708"/>
          <w:docGrid w:linePitch="360"/>
        </w:sectPr>
      </w:pPr>
    </w:p>
    <w:p w:rsidR="007E0A13" w:rsidRPr="00954DC2" w:rsidRDefault="007E0A13" w:rsidP="00954DC2">
      <w:pPr>
        <w:ind w:firstLine="709"/>
        <w:jc w:val="center"/>
        <w:rPr>
          <w:b/>
          <w:sz w:val="28"/>
          <w:szCs w:val="28"/>
        </w:rPr>
      </w:pPr>
      <w:r w:rsidRPr="00CA2D72">
        <w:rPr>
          <w:b/>
          <w:sz w:val="28"/>
          <w:szCs w:val="28"/>
        </w:rPr>
        <w:lastRenderedPageBreak/>
        <w:t>Перечень автомобильных дорог общего пользования Болотнинского района, отнесённых к государственной собственности Новосибирской области</w:t>
      </w:r>
    </w:p>
    <w:p w:rsidR="007E0A13" w:rsidRPr="00954DC2" w:rsidRDefault="007E0A13" w:rsidP="00954DC2">
      <w:pPr>
        <w:ind w:firstLine="709"/>
        <w:jc w:val="both"/>
        <w:rPr>
          <w:sz w:val="20"/>
          <w:szCs w:val="20"/>
        </w:rPr>
      </w:pPr>
      <w:r>
        <w:rPr>
          <w:sz w:val="20"/>
          <w:szCs w:val="20"/>
          <w:vertAlign w:val="superscript"/>
        </w:rPr>
        <w:t>*</w:t>
      </w:r>
      <w:r w:rsidRPr="00DA781A">
        <w:rPr>
          <w:sz w:val="20"/>
          <w:szCs w:val="20"/>
        </w:rPr>
        <w:t>по состоянию на 01.01. 2011 г.</w:t>
      </w:r>
      <w:r>
        <w:rPr>
          <w:sz w:val="20"/>
          <w:szCs w:val="20"/>
        </w:rPr>
        <w:t xml:space="preserve">                                                                                                                                                                                                </w:t>
      </w:r>
      <w:r>
        <w:rPr>
          <w:i/>
        </w:rPr>
        <w:t>Таблица 4.2.1-</w:t>
      </w:r>
      <w:r w:rsidRPr="0095133D">
        <w:rPr>
          <w:i/>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2"/>
        <w:gridCol w:w="1737"/>
        <w:gridCol w:w="1275"/>
        <w:gridCol w:w="752"/>
        <w:gridCol w:w="799"/>
        <w:gridCol w:w="790"/>
        <w:gridCol w:w="974"/>
        <w:gridCol w:w="995"/>
        <w:gridCol w:w="501"/>
        <w:gridCol w:w="734"/>
        <w:gridCol w:w="740"/>
        <w:gridCol w:w="826"/>
        <w:gridCol w:w="790"/>
        <w:gridCol w:w="705"/>
        <w:gridCol w:w="492"/>
        <w:gridCol w:w="492"/>
        <w:gridCol w:w="492"/>
        <w:gridCol w:w="678"/>
        <w:gridCol w:w="531"/>
      </w:tblGrid>
      <w:tr w:rsidR="007E0A13" w:rsidRPr="00DA781A" w:rsidTr="00954DC2">
        <w:trPr>
          <w:trHeight w:val="225"/>
        </w:trPr>
        <w:tc>
          <w:tcPr>
            <w:tcW w:w="164" w:type="pct"/>
            <w:vMerge w:val="restart"/>
            <w:textDirection w:val="btLr"/>
            <w:vAlign w:val="center"/>
          </w:tcPr>
          <w:p w:rsidR="007E0A13" w:rsidRPr="00DA781A" w:rsidRDefault="007E0A13" w:rsidP="00BD01F2">
            <w:pPr>
              <w:ind w:left="113" w:right="113"/>
              <w:jc w:val="both"/>
              <w:rPr>
                <w:b/>
                <w:sz w:val="14"/>
                <w:szCs w:val="14"/>
              </w:rPr>
            </w:pPr>
            <w:r w:rsidRPr="00DA781A">
              <w:rPr>
                <w:b/>
                <w:sz w:val="14"/>
                <w:szCs w:val="14"/>
              </w:rPr>
              <w:t>№№        п/п</w:t>
            </w:r>
          </w:p>
        </w:tc>
        <w:tc>
          <w:tcPr>
            <w:tcW w:w="588" w:type="pct"/>
            <w:vMerge w:val="restart"/>
            <w:vAlign w:val="center"/>
          </w:tcPr>
          <w:p w:rsidR="007E0A13" w:rsidRPr="00DA781A" w:rsidRDefault="007E0A13" w:rsidP="00BD01F2">
            <w:pPr>
              <w:jc w:val="both"/>
              <w:rPr>
                <w:b/>
                <w:sz w:val="14"/>
                <w:szCs w:val="14"/>
              </w:rPr>
            </w:pPr>
            <w:r w:rsidRPr="00DA781A">
              <w:rPr>
                <w:b/>
                <w:sz w:val="14"/>
                <w:szCs w:val="14"/>
              </w:rPr>
              <w:t>Идентификационный номер</w:t>
            </w:r>
          </w:p>
          <w:p w:rsidR="007E0A13" w:rsidRPr="00DA781A" w:rsidRDefault="007E0A13" w:rsidP="00BD01F2">
            <w:pPr>
              <w:jc w:val="both"/>
              <w:rPr>
                <w:b/>
                <w:sz w:val="14"/>
                <w:szCs w:val="14"/>
              </w:rPr>
            </w:pPr>
            <w:r w:rsidRPr="00DA781A">
              <w:rPr>
                <w:b/>
                <w:sz w:val="14"/>
                <w:szCs w:val="14"/>
              </w:rPr>
              <w:t>автомобильной</w:t>
            </w:r>
          </w:p>
          <w:p w:rsidR="007E0A13" w:rsidRPr="00DA781A" w:rsidRDefault="007E0A13" w:rsidP="00BD01F2">
            <w:pPr>
              <w:jc w:val="both"/>
              <w:rPr>
                <w:b/>
                <w:sz w:val="14"/>
                <w:szCs w:val="14"/>
              </w:rPr>
            </w:pPr>
            <w:r w:rsidRPr="00DA781A">
              <w:rPr>
                <w:b/>
                <w:sz w:val="14"/>
                <w:szCs w:val="14"/>
              </w:rPr>
              <w:t>дороги</w:t>
            </w:r>
          </w:p>
        </w:tc>
        <w:tc>
          <w:tcPr>
            <w:tcW w:w="432" w:type="pct"/>
            <w:vMerge w:val="restart"/>
            <w:vAlign w:val="center"/>
          </w:tcPr>
          <w:p w:rsidR="007E0A13" w:rsidRPr="00DA781A" w:rsidRDefault="007E0A13" w:rsidP="00BD01F2">
            <w:pPr>
              <w:jc w:val="both"/>
              <w:rPr>
                <w:b/>
                <w:sz w:val="14"/>
                <w:szCs w:val="14"/>
              </w:rPr>
            </w:pPr>
            <w:r w:rsidRPr="00DA781A">
              <w:rPr>
                <w:b/>
                <w:sz w:val="14"/>
                <w:szCs w:val="14"/>
              </w:rPr>
              <w:t>Наименование дорог</w:t>
            </w:r>
          </w:p>
        </w:tc>
        <w:tc>
          <w:tcPr>
            <w:tcW w:w="255" w:type="pct"/>
            <w:vMerge w:val="restart"/>
            <w:vAlign w:val="center"/>
          </w:tcPr>
          <w:p w:rsidR="007E0A13" w:rsidRPr="00DA781A" w:rsidRDefault="007E0A13" w:rsidP="00BD01F2">
            <w:pPr>
              <w:jc w:val="both"/>
              <w:rPr>
                <w:b/>
                <w:sz w:val="14"/>
                <w:szCs w:val="14"/>
              </w:rPr>
            </w:pPr>
            <w:r w:rsidRPr="00DA781A">
              <w:rPr>
                <w:b/>
                <w:sz w:val="14"/>
                <w:szCs w:val="14"/>
              </w:rPr>
              <w:t>Номер</w:t>
            </w:r>
          </w:p>
          <w:p w:rsidR="007E0A13" w:rsidRPr="00DA781A" w:rsidRDefault="007E0A13" w:rsidP="00BD01F2">
            <w:pPr>
              <w:jc w:val="both"/>
              <w:rPr>
                <w:b/>
                <w:sz w:val="14"/>
                <w:szCs w:val="14"/>
              </w:rPr>
            </w:pPr>
            <w:r w:rsidRPr="00DA781A">
              <w:rPr>
                <w:b/>
                <w:sz w:val="14"/>
                <w:szCs w:val="14"/>
              </w:rPr>
              <w:t>(код)</w:t>
            </w:r>
          </w:p>
          <w:p w:rsidR="007E0A13" w:rsidRPr="00DA781A" w:rsidRDefault="007E0A13" w:rsidP="00BD01F2">
            <w:pPr>
              <w:jc w:val="both"/>
              <w:rPr>
                <w:b/>
                <w:sz w:val="14"/>
                <w:szCs w:val="14"/>
              </w:rPr>
            </w:pPr>
            <w:r w:rsidRPr="00DA781A">
              <w:rPr>
                <w:b/>
                <w:sz w:val="14"/>
                <w:szCs w:val="14"/>
              </w:rPr>
              <w:t>дороги</w:t>
            </w:r>
          </w:p>
        </w:tc>
        <w:tc>
          <w:tcPr>
            <w:tcW w:w="271" w:type="pct"/>
            <w:vMerge w:val="restart"/>
            <w:vAlign w:val="center"/>
          </w:tcPr>
          <w:p w:rsidR="007E0A13" w:rsidRPr="00DA781A" w:rsidRDefault="007E0A13" w:rsidP="00BD01F2">
            <w:pPr>
              <w:jc w:val="both"/>
              <w:rPr>
                <w:b/>
                <w:sz w:val="14"/>
                <w:szCs w:val="14"/>
              </w:rPr>
            </w:pPr>
            <w:r w:rsidRPr="00DA781A">
              <w:rPr>
                <w:b/>
                <w:sz w:val="14"/>
                <w:szCs w:val="14"/>
              </w:rPr>
              <w:t>Начало</w:t>
            </w:r>
          </w:p>
          <w:p w:rsidR="007E0A13" w:rsidRPr="00DA781A" w:rsidRDefault="007E0A13" w:rsidP="00BD01F2">
            <w:pPr>
              <w:jc w:val="both"/>
              <w:rPr>
                <w:b/>
                <w:sz w:val="14"/>
                <w:szCs w:val="14"/>
              </w:rPr>
            </w:pPr>
            <w:r w:rsidRPr="00DA781A">
              <w:rPr>
                <w:b/>
                <w:sz w:val="14"/>
                <w:szCs w:val="14"/>
              </w:rPr>
              <w:t>дороги,</w:t>
            </w:r>
          </w:p>
          <w:p w:rsidR="007E0A13" w:rsidRPr="00DA781A" w:rsidRDefault="007E0A13" w:rsidP="00BD01F2">
            <w:pPr>
              <w:jc w:val="both"/>
              <w:rPr>
                <w:b/>
                <w:sz w:val="14"/>
                <w:szCs w:val="14"/>
              </w:rPr>
            </w:pPr>
            <w:r w:rsidRPr="00DA781A">
              <w:rPr>
                <w:b/>
                <w:sz w:val="14"/>
                <w:szCs w:val="14"/>
              </w:rPr>
              <w:t>км</w:t>
            </w:r>
          </w:p>
        </w:tc>
        <w:tc>
          <w:tcPr>
            <w:tcW w:w="268" w:type="pct"/>
            <w:vMerge w:val="restart"/>
            <w:vAlign w:val="center"/>
          </w:tcPr>
          <w:p w:rsidR="007E0A13" w:rsidRPr="00DA781A" w:rsidRDefault="007E0A13" w:rsidP="00BD01F2">
            <w:pPr>
              <w:jc w:val="both"/>
              <w:rPr>
                <w:b/>
                <w:sz w:val="14"/>
                <w:szCs w:val="14"/>
              </w:rPr>
            </w:pPr>
            <w:r w:rsidRPr="00DA781A">
              <w:rPr>
                <w:b/>
                <w:sz w:val="14"/>
                <w:szCs w:val="14"/>
              </w:rPr>
              <w:t>Конец</w:t>
            </w:r>
          </w:p>
          <w:p w:rsidR="007E0A13" w:rsidRPr="00DA781A" w:rsidRDefault="007E0A13" w:rsidP="00BD01F2">
            <w:pPr>
              <w:jc w:val="both"/>
              <w:rPr>
                <w:b/>
                <w:sz w:val="14"/>
                <w:szCs w:val="14"/>
              </w:rPr>
            </w:pPr>
            <w:r w:rsidRPr="00DA781A">
              <w:rPr>
                <w:b/>
                <w:sz w:val="14"/>
                <w:szCs w:val="14"/>
              </w:rPr>
              <w:t>дороги,</w:t>
            </w:r>
          </w:p>
          <w:p w:rsidR="007E0A13" w:rsidRPr="00DA781A" w:rsidRDefault="007E0A13" w:rsidP="00BD01F2">
            <w:pPr>
              <w:jc w:val="both"/>
              <w:rPr>
                <w:b/>
                <w:sz w:val="14"/>
                <w:szCs w:val="14"/>
              </w:rPr>
            </w:pPr>
            <w:r w:rsidRPr="00DA781A">
              <w:rPr>
                <w:b/>
                <w:sz w:val="14"/>
                <w:szCs w:val="14"/>
              </w:rPr>
              <w:t>км</w:t>
            </w:r>
          </w:p>
        </w:tc>
        <w:tc>
          <w:tcPr>
            <w:tcW w:w="330" w:type="pct"/>
            <w:vMerge w:val="restart"/>
            <w:vAlign w:val="center"/>
          </w:tcPr>
          <w:p w:rsidR="007E0A13" w:rsidRPr="00DA781A" w:rsidRDefault="007E0A13" w:rsidP="00BD01F2">
            <w:pPr>
              <w:jc w:val="both"/>
              <w:rPr>
                <w:b/>
                <w:sz w:val="14"/>
                <w:szCs w:val="14"/>
              </w:rPr>
            </w:pPr>
            <w:r w:rsidRPr="00DA781A">
              <w:rPr>
                <w:b/>
                <w:sz w:val="14"/>
                <w:szCs w:val="14"/>
              </w:rPr>
              <w:t>Протяжен</w:t>
            </w:r>
          </w:p>
          <w:p w:rsidR="007E0A13" w:rsidRPr="00DA781A" w:rsidRDefault="007E0A13" w:rsidP="00BD01F2">
            <w:pPr>
              <w:jc w:val="both"/>
              <w:rPr>
                <w:b/>
                <w:sz w:val="14"/>
                <w:szCs w:val="14"/>
              </w:rPr>
            </w:pPr>
            <w:r w:rsidRPr="00DA781A">
              <w:rPr>
                <w:b/>
                <w:sz w:val="14"/>
                <w:szCs w:val="14"/>
              </w:rPr>
              <w:t>ность, км</w:t>
            </w:r>
          </w:p>
        </w:tc>
        <w:tc>
          <w:tcPr>
            <w:tcW w:w="337" w:type="pct"/>
            <w:vMerge w:val="restart"/>
            <w:vAlign w:val="center"/>
          </w:tcPr>
          <w:p w:rsidR="007E0A13" w:rsidRPr="00DA781A" w:rsidRDefault="007E0A13" w:rsidP="00BD01F2">
            <w:pPr>
              <w:jc w:val="both"/>
              <w:rPr>
                <w:b/>
                <w:sz w:val="14"/>
                <w:szCs w:val="14"/>
              </w:rPr>
            </w:pPr>
            <w:r w:rsidRPr="00DA781A">
              <w:rPr>
                <w:b/>
                <w:sz w:val="14"/>
                <w:szCs w:val="14"/>
              </w:rPr>
              <w:t>Твёрдое</w:t>
            </w:r>
          </w:p>
          <w:p w:rsidR="007E0A13" w:rsidRPr="00DA781A" w:rsidRDefault="007E0A13" w:rsidP="00BD01F2">
            <w:pPr>
              <w:jc w:val="both"/>
              <w:rPr>
                <w:b/>
                <w:sz w:val="14"/>
                <w:szCs w:val="14"/>
              </w:rPr>
            </w:pPr>
            <w:r w:rsidRPr="00DA781A">
              <w:rPr>
                <w:b/>
                <w:sz w:val="14"/>
                <w:szCs w:val="14"/>
              </w:rPr>
              <w:t>покрытие,</w:t>
            </w:r>
          </w:p>
          <w:p w:rsidR="007E0A13" w:rsidRPr="00DA781A" w:rsidRDefault="007E0A13" w:rsidP="00BD01F2">
            <w:pPr>
              <w:jc w:val="both"/>
              <w:rPr>
                <w:b/>
                <w:sz w:val="14"/>
                <w:szCs w:val="14"/>
              </w:rPr>
            </w:pPr>
            <w:r w:rsidRPr="00DA781A">
              <w:rPr>
                <w:b/>
                <w:sz w:val="14"/>
                <w:szCs w:val="14"/>
              </w:rPr>
              <w:t>км</w:t>
            </w:r>
          </w:p>
        </w:tc>
        <w:tc>
          <w:tcPr>
            <w:tcW w:w="1457" w:type="pct"/>
            <w:gridSpan w:val="6"/>
            <w:vAlign w:val="center"/>
          </w:tcPr>
          <w:p w:rsidR="007E0A13" w:rsidRPr="00DA781A" w:rsidRDefault="007E0A13" w:rsidP="00BD01F2">
            <w:pPr>
              <w:jc w:val="both"/>
              <w:rPr>
                <w:b/>
                <w:sz w:val="14"/>
                <w:szCs w:val="14"/>
              </w:rPr>
            </w:pPr>
            <w:r w:rsidRPr="00DA781A">
              <w:rPr>
                <w:b/>
                <w:sz w:val="14"/>
                <w:szCs w:val="14"/>
              </w:rPr>
              <w:t>В том числе по типам покрытия, км</w:t>
            </w:r>
          </w:p>
        </w:tc>
        <w:tc>
          <w:tcPr>
            <w:tcW w:w="898" w:type="pct"/>
            <w:gridSpan w:val="5"/>
            <w:vAlign w:val="center"/>
          </w:tcPr>
          <w:p w:rsidR="007E0A13" w:rsidRPr="00DA781A" w:rsidRDefault="007E0A13" w:rsidP="00BD01F2">
            <w:pPr>
              <w:jc w:val="both"/>
              <w:rPr>
                <w:b/>
                <w:sz w:val="14"/>
                <w:szCs w:val="14"/>
              </w:rPr>
            </w:pPr>
            <w:r w:rsidRPr="00DA781A">
              <w:rPr>
                <w:b/>
                <w:sz w:val="14"/>
                <w:szCs w:val="14"/>
              </w:rPr>
              <w:t>Техническая категория, км</w:t>
            </w:r>
          </w:p>
        </w:tc>
      </w:tr>
      <w:tr w:rsidR="007E0A13" w:rsidRPr="00DA781A" w:rsidTr="00954DC2">
        <w:trPr>
          <w:trHeight w:val="225"/>
        </w:trPr>
        <w:tc>
          <w:tcPr>
            <w:tcW w:w="164" w:type="pct"/>
            <w:vMerge/>
            <w:vAlign w:val="center"/>
          </w:tcPr>
          <w:p w:rsidR="007E0A13" w:rsidRPr="00DA781A" w:rsidRDefault="007E0A13" w:rsidP="00BD01F2">
            <w:pPr>
              <w:jc w:val="both"/>
              <w:rPr>
                <w:sz w:val="14"/>
                <w:szCs w:val="14"/>
              </w:rPr>
            </w:pPr>
          </w:p>
        </w:tc>
        <w:tc>
          <w:tcPr>
            <w:tcW w:w="588" w:type="pct"/>
            <w:vMerge/>
            <w:vAlign w:val="center"/>
          </w:tcPr>
          <w:p w:rsidR="007E0A13" w:rsidRPr="00DA781A" w:rsidRDefault="007E0A13" w:rsidP="00BD01F2">
            <w:pPr>
              <w:jc w:val="both"/>
              <w:rPr>
                <w:sz w:val="14"/>
                <w:szCs w:val="14"/>
              </w:rPr>
            </w:pPr>
          </w:p>
        </w:tc>
        <w:tc>
          <w:tcPr>
            <w:tcW w:w="432" w:type="pct"/>
            <w:vMerge/>
            <w:vAlign w:val="center"/>
          </w:tcPr>
          <w:p w:rsidR="007E0A13" w:rsidRPr="00DA781A" w:rsidRDefault="007E0A13" w:rsidP="00BD01F2">
            <w:pPr>
              <w:jc w:val="both"/>
              <w:rPr>
                <w:sz w:val="14"/>
                <w:szCs w:val="14"/>
              </w:rPr>
            </w:pPr>
          </w:p>
        </w:tc>
        <w:tc>
          <w:tcPr>
            <w:tcW w:w="255" w:type="pct"/>
            <w:vMerge/>
            <w:vAlign w:val="center"/>
          </w:tcPr>
          <w:p w:rsidR="007E0A13" w:rsidRPr="00DA781A" w:rsidRDefault="007E0A13" w:rsidP="00BD01F2">
            <w:pPr>
              <w:jc w:val="both"/>
              <w:rPr>
                <w:sz w:val="14"/>
                <w:szCs w:val="14"/>
              </w:rPr>
            </w:pPr>
          </w:p>
        </w:tc>
        <w:tc>
          <w:tcPr>
            <w:tcW w:w="271" w:type="pct"/>
            <w:vMerge/>
            <w:vAlign w:val="center"/>
          </w:tcPr>
          <w:p w:rsidR="007E0A13" w:rsidRPr="00DA781A" w:rsidRDefault="007E0A13" w:rsidP="00BD01F2">
            <w:pPr>
              <w:jc w:val="both"/>
              <w:rPr>
                <w:sz w:val="14"/>
                <w:szCs w:val="14"/>
              </w:rPr>
            </w:pPr>
          </w:p>
        </w:tc>
        <w:tc>
          <w:tcPr>
            <w:tcW w:w="268" w:type="pct"/>
            <w:vMerge/>
            <w:vAlign w:val="center"/>
          </w:tcPr>
          <w:p w:rsidR="007E0A13" w:rsidRPr="00DA781A" w:rsidRDefault="007E0A13" w:rsidP="00BD01F2">
            <w:pPr>
              <w:jc w:val="both"/>
              <w:rPr>
                <w:sz w:val="14"/>
                <w:szCs w:val="14"/>
              </w:rPr>
            </w:pPr>
          </w:p>
        </w:tc>
        <w:tc>
          <w:tcPr>
            <w:tcW w:w="330" w:type="pct"/>
            <w:vMerge/>
            <w:vAlign w:val="center"/>
          </w:tcPr>
          <w:p w:rsidR="007E0A13" w:rsidRPr="00DA781A" w:rsidRDefault="007E0A13" w:rsidP="00BD01F2">
            <w:pPr>
              <w:jc w:val="both"/>
              <w:rPr>
                <w:sz w:val="14"/>
                <w:szCs w:val="14"/>
              </w:rPr>
            </w:pPr>
          </w:p>
        </w:tc>
        <w:tc>
          <w:tcPr>
            <w:tcW w:w="337" w:type="pct"/>
            <w:vMerge/>
            <w:vAlign w:val="center"/>
          </w:tcPr>
          <w:p w:rsidR="007E0A13" w:rsidRPr="00DA781A" w:rsidRDefault="007E0A13" w:rsidP="00BD01F2">
            <w:pPr>
              <w:jc w:val="both"/>
              <w:rPr>
                <w:sz w:val="14"/>
                <w:szCs w:val="14"/>
              </w:rPr>
            </w:pPr>
          </w:p>
        </w:tc>
        <w:tc>
          <w:tcPr>
            <w:tcW w:w="670" w:type="pct"/>
            <w:gridSpan w:val="3"/>
            <w:vAlign w:val="center"/>
          </w:tcPr>
          <w:p w:rsidR="007E0A13" w:rsidRPr="00DA781A" w:rsidRDefault="007E0A13" w:rsidP="00BD01F2">
            <w:pPr>
              <w:jc w:val="both"/>
              <w:rPr>
                <w:b/>
                <w:sz w:val="14"/>
                <w:szCs w:val="14"/>
              </w:rPr>
            </w:pPr>
            <w:r w:rsidRPr="00DA781A">
              <w:rPr>
                <w:b/>
                <w:sz w:val="14"/>
                <w:szCs w:val="14"/>
              </w:rPr>
              <w:t>усовершенствованный</w:t>
            </w:r>
          </w:p>
        </w:tc>
        <w:tc>
          <w:tcPr>
            <w:tcW w:w="548" w:type="pct"/>
            <w:gridSpan w:val="2"/>
            <w:vAlign w:val="center"/>
          </w:tcPr>
          <w:p w:rsidR="007E0A13" w:rsidRPr="00DA781A" w:rsidRDefault="007E0A13" w:rsidP="00BD01F2">
            <w:pPr>
              <w:jc w:val="both"/>
              <w:rPr>
                <w:b/>
                <w:sz w:val="14"/>
                <w:szCs w:val="14"/>
              </w:rPr>
            </w:pPr>
            <w:r w:rsidRPr="00DA781A">
              <w:rPr>
                <w:b/>
                <w:sz w:val="14"/>
                <w:szCs w:val="14"/>
              </w:rPr>
              <w:t>переходный</w:t>
            </w:r>
          </w:p>
        </w:tc>
        <w:tc>
          <w:tcPr>
            <w:tcW w:w="239" w:type="pct"/>
            <w:vMerge w:val="restart"/>
            <w:vAlign w:val="center"/>
          </w:tcPr>
          <w:p w:rsidR="007E0A13" w:rsidRPr="00DA781A" w:rsidRDefault="007E0A13" w:rsidP="00BD01F2">
            <w:pPr>
              <w:jc w:val="both"/>
              <w:rPr>
                <w:b/>
                <w:sz w:val="14"/>
                <w:szCs w:val="14"/>
              </w:rPr>
            </w:pPr>
            <w:r w:rsidRPr="00DA781A">
              <w:rPr>
                <w:b/>
                <w:sz w:val="14"/>
                <w:szCs w:val="14"/>
              </w:rPr>
              <w:t>грун</w:t>
            </w:r>
          </w:p>
          <w:p w:rsidR="007E0A13" w:rsidRPr="00DA781A" w:rsidRDefault="007E0A13" w:rsidP="00BD01F2">
            <w:pPr>
              <w:jc w:val="both"/>
              <w:rPr>
                <w:b/>
                <w:sz w:val="14"/>
                <w:szCs w:val="14"/>
              </w:rPr>
            </w:pPr>
            <w:r w:rsidRPr="00DA781A">
              <w:rPr>
                <w:b/>
                <w:sz w:val="14"/>
                <w:szCs w:val="14"/>
              </w:rPr>
              <w:t>товые</w:t>
            </w:r>
          </w:p>
        </w:tc>
        <w:tc>
          <w:tcPr>
            <w:tcW w:w="167" w:type="pct"/>
            <w:vMerge w:val="restart"/>
            <w:vAlign w:val="center"/>
          </w:tcPr>
          <w:p w:rsidR="007E0A13" w:rsidRPr="00DA781A" w:rsidRDefault="007E0A13" w:rsidP="00BD01F2">
            <w:pPr>
              <w:jc w:val="both"/>
              <w:rPr>
                <w:b/>
                <w:sz w:val="14"/>
                <w:szCs w:val="14"/>
                <w:lang w:val="en-US"/>
              </w:rPr>
            </w:pPr>
            <w:r w:rsidRPr="00DA781A">
              <w:rPr>
                <w:b/>
                <w:sz w:val="14"/>
                <w:szCs w:val="14"/>
                <w:lang w:val="en-US"/>
              </w:rPr>
              <w:t>I</w:t>
            </w:r>
          </w:p>
        </w:tc>
        <w:tc>
          <w:tcPr>
            <w:tcW w:w="167" w:type="pct"/>
            <w:vMerge w:val="restart"/>
            <w:vAlign w:val="center"/>
          </w:tcPr>
          <w:p w:rsidR="007E0A13" w:rsidRPr="00DA781A" w:rsidRDefault="007E0A13" w:rsidP="00BD01F2">
            <w:pPr>
              <w:jc w:val="both"/>
              <w:rPr>
                <w:b/>
                <w:sz w:val="14"/>
                <w:szCs w:val="14"/>
                <w:lang w:val="en-US"/>
              </w:rPr>
            </w:pPr>
            <w:r w:rsidRPr="00DA781A">
              <w:rPr>
                <w:b/>
                <w:sz w:val="14"/>
                <w:szCs w:val="14"/>
                <w:lang w:val="en-US"/>
              </w:rPr>
              <w:t>II</w:t>
            </w:r>
          </w:p>
        </w:tc>
        <w:tc>
          <w:tcPr>
            <w:tcW w:w="167" w:type="pct"/>
            <w:vMerge w:val="restart"/>
            <w:vAlign w:val="center"/>
          </w:tcPr>
          <w:p w:rsidR="007E0A13" w:rsidRPr="00DA781A" w:rsidRDefault="007E0A13" w:rsidP="00BD01F2">
            <w:pPr>
              <w:jc w:val="both"/>
              <w:rPr>
                <w:b/>
                <w:sz w:val="14"/>
                <w:szCs w:val="14"/>
                <w:lang w:val="en-US"/>
              </w:rPr>
            </w:pPr>
            <w:r w:rsidRPr="00DA781A">
              <w:rPr>
                <w:b/>
                <w:sz w:val="14"/>
                <w:szCs w:val="14"/>
                <w:lang w:val="en-US"/>
              </w:rPr>
              <w:t>III</w:t>
            </w:r>
          </w:p>
        </w:tc>
        <w:tc>
          <w:tcPr>
            <w:tcW w:w="230" w:type="pct"/>
            <w:vMerge w:val="restart"/>
            <w:vAlign w:val="center"/>
          </w:tcPr>
          <w:p w:rsidR="007E0A13" w:rsidRPr="00DA781A" w:rsidRDefault="007E0A13" w:rsidP="00BD01F2">
            <w:pPr>
              <w:jc w:val="both"/>
              <w:rPr>
                <w:b/>
                <w:sz w:val="14"/>
                <w:szCs w:val="14"/>
                <w:lang w:val="en-US"/>
              </w:rPr>
            </w:pPr>
            <w:r w:rsidRPr="00DA781A">
              <w:rPr>
                <w:b/>
                <w:sz w:val="14"/>
                <w:szCs w:val="14"/>
                <w:lang w:val="en-US"/>
              </w:rPr>
              <w:t>IV</w:t>
            </w:r>
          </w:p>
        </w:tc>
        <w:tc>
          <w:tcPr>
            <w:tcW w:w="167" w:type="pct"/>
            <w:vMerge w:val="restart"/>
            <w:vAlign w:val="center"/>
          </w:tcPr>
          <w:p w:rsidR="007E0A13" w:rsidRPr="00DA781A" w:rsidRDefault="007E0A13" w:rsidP="00BD01F2">
            <w:pPr>
              <w:jc w:val="both"/>
              <w:rPr>
                <w:b/>
                <w:sz w:val="14"/>
                <w:szCs w:val="14"/>
              </w:rPr>
            </w:pPr>
            <w:r w:rsidRPr="00DA781A">
              <w:rPr>
                <w:b/>
                <w:sz w:val="14"/>
                <w:szCs w:val="14"/>
                <w:lang w:val="en-US"/>
              </w:rPr>
              <w:t>V</w:t>
            </w:r>
          </w:p>
        </w:tc>
      </w:tr>
      <w:tr w:rsidR="007E0A13" w:rsidRPr="00DA781A" w:rsidTr="00954DC2">
        <w:trPr>
          <w:trHeight w:val="480"/>
        </w:trPr>
        <w:tc>
          <w:tcPr>
            <w:tcW w:w="164" w:type="pct"/>
            <w:vMerge/>
            <w:vAlign w:val="center"/>
          </w:tcPr>
          <w:p w:rsidR="007E0A13" w:rsidRPr="00DA781A" w:rsidRDefault="007E0A13" w:rsidP="00BD01F2">
            <w:pPr>
              <w:jc w:val="both"/>
              <w:rPr>
                <w:sz w:val="14"/>
                <w:szCs w:val="14"/>
              </w:rPr>
            </w:pPr>
          </w:p>
        </w:tc>
        <w:tc>
          <w:tcPr>
            <w:tcW w:w="588" w:type="pct"/>
            <w:vMerge/>
            <w:vAlign w:val="center"/>
          </w:tcPr>
          <w:p w:rsidR="007E0A13" w:rsidRPr="00DA781A" w:rsidRDefault="007E0A13" w:rsidP="00BD01F2">
            <w:pPr>
              <w:jc w:val="both"/>
              <w:rPr>
                <w:sz w:val="14"/>
                <w:szCs w:val="14"/>
              </w:rPr>
            </w:pPr>
          </w:p>
        </w:tc>
        <w:tc>
          <w:tcPr>
            <w:tcW w:w="432" w:type="pct"/>
            <w:vMerge/>
            <w:vAlign w:val="center"/>
          </w:tcPr>
          <w:p w:rsidR="007E0A13" w:rsidRPr="00DA781A" w:rsidRDefault="007E0A13" w:rsidP="00BD01F2">
            <w:pPr>
              <w:jc w:val="both"/>
              <w:rPr>
                <w:sz w:val="14"/>
                <w:szCs w:val="14"/>
              </w:rPr>
            </w:pPr>
          </w:p>
        </w:tc>
        <w:tc>
          <w:tcPr>
            <w:tcW w:w="255" w:type="pct"/>
            <w:vMerge/>
            <w:vAlign w:val="center"/>
          </w:tcPr>
          <w:p w:rsidR="007E0A13" w:rsidRPr="00DA781A" w:rsidRDefault="007E0A13" w:rsidP="00BD01F2">
            <w:pPr>
              <w:jc w:val="both"/>
              <w:rPr>
                <w:sz w:val="14"/>
                <w:szCs w:val="14"/>
              </w:rPr>
            </w:pPr>
          </w:p>
        </w:tc>
        <w:tc>
          <w:tcPr>
            <w:tcW w:w="271" w:type="pct"/>
            <w:vMerge/>
            <w:vAlign w:val="center"/>
          </w:tcPr>
          <w:p w:rsidR="007E0A13" w:rsidRPr="00DA781A" w:rsidRDefault="007E0A13" w:rsidP="00BD01F2">
            <w:pPr>
              <w:jc w:val="both"/>
              <w:rPr>
                <w:sz w:val="14"/>
                <w:szCs w:val="14"/>
              </w:rPr>
            </w:pPr>
          </w:p>
        </w:tc>
        <w:tc>
          <w:tcPr>
            <w:tcW w:w="268" w:type="pct"/>
            <w:vMerge/>
            <w:vAlign w:val="center"/>
          </w:tcPr>
          <w:p w:rsidR="007E0A13" w:rsidRPr="00DA781A" w:rsidRDefault="007E0A13" w:rsidP="00BD01F2">
            <w:pPr>
              <w:jc w:val="both"/>
              <w:rPr>
                <w:sz w:val="14"/>
                <w:szCs w:val="14"/>
              </w:rPr>
            </w:pPr>
          </w:p>
        </w:tc>
        <w:tc>
          <w:tcPr>
            <w:tcW w:w="330" w:type="pct"/>
            <w:vMerge/>
            <w:vAlign w:val="center"/>
          </w:tcPr>
          <w:p w:rsidR="007E0A13" w:rsidRPr="00DA781A" w:rsidRDefault="007E0A13" w:rsidP="00BD01F2">
            <w:pPr>
              <w:jc w:val="both"/>
              <w:rPr>
                <w:sz w:val="14"/>
                <w:szCs w:val="14"/>
              </w:rPr>
            </w:pPr>
          </w:p>
        </w:tc>
        <w:tc>
          <w:tcPr>
            <w:tcW w:w="337" w:type="pct"/>
            <w:vMerge/>
            <w:vAlign w:val="center"/>
          </w:tcPr>
          <w:p w:rsidR="007E0A13" w:rsidRPr="00DA781A" w:rsidRDefault="007E0A13" w:rsidP="00BD01F2">
            <w:pPr>
              <w:jc w:val="both"/>
              <w:rPr>
                <w:sz w:val="14"/>
                <w:szCs w:val="14"/>
              </w:rPr>
            </w:pPr>
          </w:p>
        </w:tc>
        <w:tc>
          <w:tcPr>
            <w:tcW w:w="170" w:type="pct"/>
            <w:vAlign w:val="center"/>
          </w:tcPr>
          <w:p w:rsidR="007E0A13" w:rsidRPr="00DA781A" w:rsidRDefault="007E0A13" w:rsidP="00BD01F2">
            <w:pPr>
              <w:jc w:val="both"/>
              <w:rPr>
                <w:b/>
                <w:sz w:val="14"/>
                <w:szCs w:val="14"/>
              </w:rPr>
            </w:pPr>
            <w:r w:rsidRPr="00DA781A">
              <w:rPr>
                <w:b/>
                <w:sz w:val="14"/>
                <w:szCs w:val="14"/>
              </w:rPr>
              <w:t>ц/б</w:t>
            </w:r>
          </w:p>
        </w:tc>
        <w:tc>
          <w:tcPr>
            <w:tcW w:w="249" w:type="pct"/>
            <w:vAlign w:val="center"/>
          </w:tcPr>
          <w:p w:rsidR="007E0A13" w:rsidRPr="00DA781A" w:rsidRDefault="007E0A13" w:rsidP="00BD01F2">
            <w:pPr>
              <w:jc w:val="both"/>
              <w:rPr>
                <w:b/>
                <w:sz w:val="14"/>
                <w:szCs w:val="14"/>
              </w:rPr>
            </w:pPr>
            <w:r w:rsidRPr="00DA781A">
              <w:rPr>
                <w:b/>
                <w:sz w:val="14"/>
                <w:szCs w:val="14"/>
              </w:rPr>
              <w:t>а/б</w:t>
            </w:r>
          </w:p>
        </w:tc>
        <w:tc>
          <w:tcPr>
            <w:tcW w:w="251" w:type="pct"/>
            <w:vAlign w:val="center"/>
          </w:tcPr>
          <w:p w:rsidR="007E0A13" w:rsidRPr="00DA781A" w:rsidRDefault="007E0A13" w:rsidP="00BD01F2">
            <w:pPr>
              <w:jc w:val="both"/>
              <w:rPr>
                <w:b/>
                <w:sz w:val="14"/>
                <w:szCs w:val="14"/>
              </w:rPr>
            </w:pPr>
            <w:r w:rsidRPr="00DA781A">
              <w:rPr>
                <w:b/>
                <w:sz w:val="14"/>
                <w:szCs w:val="14"/>
              </w:rPr>
              <w:t>ч/щ</w:t>
            </w:r>
          </w:p>
        </w:tc>
        <w:tc>
          <w:tcPr>
            <w:tcW w:w="280" w:type="pct"/>
            <w:vAlign w:val="center"/>
          </w:tcPr>
          <w:p w:rsidR="007E0A13" w:rsidRPr="00DA781A" w:rsidRDefault="007E0A13" w:rsidP="00BD01F2">
            <w:pPr>
              <w:jc w:val="both"/>
              <w:rPr>
                <w:b/>
                <w:sz w:val="14"/>
                <w:szCs w:val="14"/>
              </w:rPr>
            </w:pPr>
            <w:r w:rsidRPr="00DA781A">
              <w:rPr>
                <w:b/>
                <w:sz w:val="14"/>
                <w:szCs w:val="14"/>
              </w:rPr>
              <w:t>щебень,</w:t>
            </w:r>
          </w:p>
          <w:p w:rsidR="007E0A13" w:rsidRPr="00DA781A" w:rsidRDefault="007E0A13" w:rsidP="00BD01F2">
            <w:pPr>
              <w:jc w:val="both"/>
              <w:rPr>
                <w:b/>
                <w:sz w:val="14"/>
                <w:szCs w:val="14"/>
              </w:rPr>
            </w:pPr>
            <w:r w:rsidRPr="00DA781A">
              <w:rPr>
                <w:b/>
                <w:sz w:val="14"/>
                <w:szCs w:val="14"/>
              </w:rPr>
              <w:t>гравий</w:t>
            </w:r>
          </w:p>
        </w:tc>
        <w:tc>
          <w:tcPr>
            <w:tcW w:w="268" w:type="pct"/>
            <w:vAlign w:val="center"/>
          </w:tcPr>
          <w:p w:rsidR="007E0A13" w:rsidRPr="00DA781A" w:rsidRDefault="007E0A13" w:rsidP="00BD01F2">
            <w:pPr>
              <w:jc w:val="both"/>
              <w:rPr>
                <w:b/>
                <w:sz w:val="14"/>
                <w:szCs w:val="14"/>
              </w:rPr>
            </w:pPr>
            <w:r w:rsidRPr="00DA781A">
              <w:rPr>
                <w:b/>
                <w:sz w:val="14"/>
                <w:szCs w:val="14"/>
              </w:rPr>
              <w:t>грунто</w:t>
            </w:r>
          </w:p>
          <w:p w:rsidR="007E0A13" w:rsidRPr="00DA781A" w:rsidRDefault="007E0A13" w:rsidP="00BD01F2">
            <w:pPr>
              <w:jc w:val="both"/>
              <w:rPr>
                <w:b/>
                <w:sz w:val="14"/>
                <w:szCs w:val="14"/>
              </w:rPr>
            </w:pPr>
            <w:r w:rsidRPr="00DA781A">
              <w:rPr>
                <w:b/>
                <w:sz w:val="14"/>
                <w:szCs w:val="14"/>
              </w:rPr>
              <w:t>щебёнь</w:t>
            </w:r>
          </w:p>
        </w:tc>
        <w:tc>
          <w:tcPr>
            <w:tcW w:w="239" w:type="pct"/>
            <w:vMerge/>
            <w:vAlign w:val="center"/>
          </w:tcPr>
          <w:p w:rsidR="007E0A13" w:rsidRPr="00DA781A" w:rsidRDefault="007E0A13" w:rsidP="00BD01F2">
            <w:pPr>
              <w:jc w:val="both"/>
              <w:rPr>
                <w:b/>
                <w:sz w:val="14"/>
                <w:szCs w:val="14"/>
              </w:rPr>
            </w:pPr>
          </w:p>
        </w:tc>
        <w:tc>
          <w:tcPr>
            <w:tcW w:w="167" w:type="pct"/>
            <w:vMerge/>
            <w:vAlign w:val="center"/>
          </w:tcPr>
          <w:p w:rsidR="007E0A13" w:rsidRPr="00DA781A" w:rsidRDefault="007E0A13" w:rsidP="00BD01F2">
            <w:pPr>
              <w:jc w:val="both"/>
              <w:rPr>
                <w:b/>
                <w:sz w:val="14"/>
                <w:szCs w:val="14"/>
              </w:rPr>
            </w:pPr>
          </w:p>
        </w:tc>
        <w:tc>
          <w:tcPr>
            <w:tcW w:w="167" w:type="pct"/>
            <w:vMerge/>
            <w:vAlign w:val="center"/>
          </w:tcPr>
          <w:p w:rsidR="007E0A13" w:rsidRPr="00DA781A" w:rsidRDefault="007E0A13" w:rsidP="00BD01F2">
            <w:pPr>
              <w:jc w:val="both"/>
              <w:rPr>
                <w:b/>
                <w:sz w:val="14"/>
                <w:szCs w:val="14"/>
              </w:rPr>
            </w:pPr>
          </w:p>
        </w:tc>
        <w:tc>
          <w:tcPr>
            <w:tcW w:w="167" w:type="pct"/>
            <w:vMerge/>
            <w:vAlign w:val="center"/>
          </w:tcPr>
          <w:p w:rsidR="007E0A13" w:rsidRPr="00DA781A" w:rsidRDefault="007E0A13" w:rsidP="00BD01F2">
            <w:pPr>
              <w:jc w:val="both"/>
              <w:rPr>
                <w:b/>
                <w:sz w:val="14"/>
                <w:szCs w:val="14"/>
              </w:rPr>
            </w:pPr>
          </w:p>
        </w:tc>
        <w:tc>
          <w:tcPr>
            <w:tcW w:w="230" w:type="pct"/>
            <w:vMerge/>
            <w:vAlign w:val="center"/>
          </w:tcPr>
          <w:p w:rsidR="007E0A13" w:rsidRPr="00DA781A" w:rsidRDefault="007E0A13" w:rsidP="00BD01F2">
            <w:pPr>
              <w:jc w:val="both"/>
              <w:rPr>
                <w:b/>
                <w:sz w:val="14"/>
                <w:szCs w:val="14"/>
              </w:rPr>
            </w:pPr>
          </w:p>
        </w:tc>
        <w:tc>
          <w:tcPr>
            <w:tcW w:w="167" w:type="pct"/>
            <w:vMerge/>
            <w:vAlign w:val="center"/>
          </w:tcPr>
          <w:p w:rsidR="007E0A13" w:rsidRPr="00DA781A" w:rsidRDefault="007E0A13" w:rsidP="00BD01F2">
            <w:pPr>
              <w:jc w:val="both"/>
              <w:rPr>
                <w:b/>
                <w:sz w:val="14"/>
                <w:szCs w:val="14"/>
              </w:rPr>
            </w:pPr>
          </w:p>
        </w:tc>
      </w:tr>
      <w:tr w:rsidR="007E0A13" w:rsidRPr="00954DC2" w:rsidTr="00954DC2">
        <w:tc>
          <w:tcPr>
            <w:tcW w:w="164" w:type="pct"/>
            <w:vAlign w:val="center"/>
          </w:tcPr>
          <w:p w:rsidR="007E0A13" w:rsidRPr="00954DC2" w:rsidRDefault="007E0A13" w:rsidP="00954DC2">
            <w:pPr>
              <w:jc w:val="center"/>
              <w:rPr>
                <w:b/>
                <w:sz w:val="20"/>
                <w:szCs w:val="20"/>
              </w:rPr>
            </w:pPr>
            <w:r w:rsidRPr="00954DC2">
              <w:rPr>
                <w:b/>
                <w:sz w:val="20"/>
                <w:szCs w:val="20"/>
              </w:rPr>
              <w:t>1</w:t>
            </w:r>
          </w:p>
        </w:tc>
        <w:tc>
          <w:tcPr>
            <w:tcW w:w="588" w:type="pct"/>
            <w:vAlign w:val="center"/>
          </w:tcPr>
          <w:p w:rsidR="007E0A13" w:rsidRPr="00954DC2" w:rsidRDefault="007E0A13" w:rsidP="00954DC2">
            <w:pPr>
              <w:jc w:val="center"/>
              <w:rPr>
                <w:b/>
                <w:sz w:val="20"/>
                <w:szCs w:val="20"/>
              </w:rPr>
            </w:pPr>
            <w:r w:rsidRPr="00954DC2">
              <w:rPr>
                <w:b/>
                <w:sz w:val="20"/>
                <w:szCs w:val="20"/>
              </w:rPr>
              <w:t>2</w:t>
            </w:r>
          </w:p>
        </w:tc>
        <w:tc>
          <w:tcPr>
            <w:tcW w:w="432" w:type="pct"/>
            <w:vAlign w:val="center"/>
          </w:tcPr>
          <w:p w:rsidR="007E0A13" w:rsidRPr="00954DC2" w:rsidRDefault="007E0A13" w:rsidP="00954DC2">
            <w:pPr>
              <w:jc w:val="center"/>
              <w:rPr>
                <w:b/>
                <w:sz w:val="20"/>
                <w:szCs w:val="20"/>
              </w:rPr>
            </w:pPr>
            <w:r w:rsidRPr="00954DC2">
              <w:rPr>
                <w:b/>
                <w:sz w:val="20"/>
                <w:szCs w:val="20"/>
              </w:rPr>
              <w:t>3</w:t>
            </w:r>
          </w:p>
        </w:tc>
        <w:tc>
          <w:tcPr>
            <w:tcW w:w="255" w:type="pct"/>
            <w:vAlign w:val="center"/>
          </w:tcPr>
          <w:p w:rsidR="007E0A13" w:rsidRPr="00954DC2" w:rsidRDefault="007E0A13" w:rsidP="00954DC2">
            <w:pPr>
              <w:jc w:val="center"/>
              <w:rPr>
                <w:b/>
                <w:sz w:val="20"/>
                <w:szCs w:val="20"/>
              </w:rPr>
            </w:pPr>
            <w:r w:rsidRPr="00954DC2">
              <w:rPr>
                <w:b/>
                <w:sz w:val="20"/>
                <w:szCs w:val="20"/>
              </w:rPr>
              <w:t>4</w:t>
            </w:r>
          </w:p>
        </w:tc>
        <w:tc>
          <w:tcPr>
            <w:tcW w:w="271" w:type="pct"/>
            <w:vAlign w:val="center"/>
          </w:tcPr>
          <w:p w:rsidR="007E0A13" w:rsidRPr="00954DC2" w:rsidRDefault="007E0A13" w:rsidP="00954DC2">
            <w:pPr>
              <w:jc w:val="center"/>
              <w:rPr>
                <w:b/>
                <w:sz w:val="20"/>
                <w:szCs w:val="20"/>
              </w:rPr>
            </w:pPr>
            <w:r w:rsidRPr="00954DC2">
              <w:rPr>
                <w:b/>
                <w:sz w:val="20"/>
                <w:szCs w:val="20"/>
              </w:rPr>
              <w:t>5</w:t>
            </w:r>
          </w:p>
        </w:tc>
        <w:tc>
          <w:tcPr>
            <w:tcW w:w="268" w:type="pct"/>
            <w:vAlign w:val="center"/>
          </w:tcPr>
          <w:p w:rsidR="007E0A13" w:rsidRPr="00954DC2" w:rsidRDefault="007E0A13" w:rsidP="00954DC2">
            <w:pPr>
              <w:jc w:val="center"/>
              <w:rPr>
                <w:b/>
                <w:sz w:val="20"/>
                <w:szCs w:val="20"/>
              </w:rPr>
            </w:pPr>
            <w:r w:rsidRPr="00954DC2">
              <w:rPr>
                <w:b/>
                <w:sz w:val="20"/>
                <w:szCs w:val="20"/>
              </w:rPr>
              <w:t>6</w:t>
            </w:r>
          </w:p>
        </w:tc>
        <w:tc>
          <w:tcPr>
            <w:tcW w:w="330" w:type="pct"/>
            <w:vAlign w:val="center"/>
          </w:tcPr>
          <w:p w:rsidR="007E0A13" w:rsidRPr="00954DC2" w:rsidRDefault="007E0A13" w:rsidP="00954DC2">
            <w:pPr>
              <w:jc w:val="center"/>
              <w:rPr>
                <w:b/>
                <w:sz w:val="20"/>
                <w:szCs w:val="20"/>
              </w:rPr>
            </w:pPr>
            <w:r w:rsidRPr="00954DC2">
              <w:rPr>
                <w:b/>
                <w:sz w:val="20"/>
                <w:szCs w:val="20"/>
              </w:rPr>
              <w:t>7</w:t>
            </w:r>
          </w:p>
        </w:tc>
        <w:tc>
          <w:tcPr>
            <w:tcW w:w="337" w:type="pct"/>
            <w:vAlign w:val="center"/>
          </w:tcPr>
          <w:p w:rsidR="007E0A13" w:rsidRPr="00954DC2" w:rsidRDefault="007E0A13" w:rsidP="00954DC2">
            <w:pPr>
              <w:jc w:val="center"/>
              <w:rPr>
                <w:b/>
                <w:sz w:val="20"/>
                <w:szCs w:val="20"/>
              </w:rPr>
            </w:pPr>
            <w:r w:rsidRPr="00954DC2">
              <w:rPr>
                <w:b/>
                <w:sz w:val="20"/>
                <w:szCs w:val="20"/>
              </w:rPr>
              <w:t>8</w:t>
            </w:r>
          </w:p>
        </w:tc>
        <w:tc>
          <w:tcPr>
            <w:tcW w:w="170" w:type="pct"/>
            <w:vAlign w:val="center"/>
          </w:tcPr>
          <w:p w:rsidR="007E0A13" w:rsidRPr="00954DC2" w:rsidRDefault="007E0A13" w:rsidP="00954DC2">
            <w:pPr>
              <w:jc w:val="center"/>
              <w:rPr>
                <w:b/>
                <w:sz w:val="20"/>
                <w:szCs w:val="20"/>
              </w:rPr>
            </w:pPr>
            <w:r w:rsidRPr="00954DC2">
              <w:rPr>
                <w:b/>
                <w:sz w:val="20"/>
                <w:szCs w:val="20"/>
              </w:rPr>
              <w:t>9</w:t>
            </w:r>
          </w:p>
        </w:tc>
        <w:tc>
          <w:tcPr>
            <w:tcW w:w="249" w:type="pct"/>
            <w:vAlign w:val="center"/>
          </w:tcPr>
          <w:p w:rsidR="007E0A13" w:rsidRPr="00954DC2" w:rsidRDefault="007E0A13" w:rsidP="00954DC2">
            <w:pPr>
              <w:jc w:val="center"/>
              <w:rPr>
                <w:b/>
                <w:sz w:val="20"/>
                <w:szCs w:val="20"/>
              </w:rPr>
            </w:pPr>
            <w:r w:rsidRPr="00954DC2">
              <w:rPr>
                <w:b/>
                <w:sz w:val="20"/>
                <w:szCs w:val="20"/>
              </w:rPr>
              <w:t>10</w:t>
            </w:r>
          </w:p>
        </w:tc>
        <w:tc>
          <w:tcPr>
            <w:tcW w:w="251" w:type="pct"/>
            <w:vAlign w:val="center"/>
          </w:tcPr>
          <w:p w:rsidR="007E0A13" w:rsidRPr="00954DC2" w:rsidRDefault="007E0A13" w:rsidP="00954DC2">
            <w:pPr>
              <w:jc w:val="center"/>
              <w:rPr>
                <w:b/>
                <w:sz w:val="20"/>
                <w:szCs w:val="20"/>
              </w:rPr>
            </w:pPr>
            <w:r w:rsidRPr="00954DC2">
              <w:rPr>
                <w:b/>
                <w:sz w:val="20"/>
                <w:szCs w:val="20"/>
              </w:rPr>
              <w:t>11</w:t>
            </w:r>
          </w:p>
        </w:tc>
        <w:tc>
          <w:tcPr>
            <w:tcW w:w="280" w:type="pct"/>
            <w:vAlign w:val="center"/>
          </w:tcPr>
          <w:p w:rsidR="007E0A13" w:rsidRPr="00954DC2" w:rsidRDefault="007E0A13" w:rsidP="00954DC2">
            <w:pPr>
              <w:jc w:val="center"/>
              <w:rPr>
                <w:b/>
                <w:sz w:val="20"/>
                <w:szCs w:val="20"/>
              </w:rPr>
            </w:pPr>
            <w:r w:rsidRPr="00954DC2">
              <w:rPr>
                <w:b/>
                <w:sz w:val="20"/>
                <w:szCs w:val="20"/>
              </w:rPr>
              <w:t>12</w:t>
            </w:r>
          </w:p>
        </w:tc>
        <w:tc>
          <w:tcPr>
            <w:tcW w:w="268" w:type="pct"/>
            <w:vAlign w:val="center"/>
          </w:tcPr>
          <w:p w:rsidR="007E0A13" w:rsidRPr="00954DC2" w:rsidRDefault="007E0A13" w:rsidP="00954DC2">
            <w:pPr>
              <w:jc w:val="center"/>
              <w:rPr>
                <w:b/>
                <w:sz w:val="20"/>
                <w:szCs w:val="20"/>
              </w:rPr>
            </w:pPr>
            <w:r w:rsidRPr="00954DC2">
              <w:rPr>
                <w:b/>
                <w:sz w:val="20"/>
                <w:szCs w:val="20"/>
              </w:rPr>
              <w:t>13</w:t>
            </w:r>
          </w:p>
        </w:tc>
        <w:tc>
          <w:tcPr>
            <w:tcW w:w="239" w:type="pct"/>
            <w:vAlign w:val="center"/>
          </w:tcPr>
          <w:p w:rsidR="007E0A13" w:rsidRPr="00954DC2" w:rsidRDefault="007E0A13" w:rsidP="00954DC2">
            <w:pPr>
              <w:jc w:val="center"/>
              <w:rPr>
                <w:b/>
                <w:sz w:val="20"/>
                <w:szCs w:val="20"/>
              </w:rPr>
            </w:pPr>
            <w:r w:rsidRPr="00954DC2">
              <w:rPr>
                <w:b/>
                <w:sz w:val="20"/>
                <w:szCs w:val="20"/>
              </w:rPr>
              <w:t>14</w:t>
            </w:r>
          </w:p>
        </w:tc>
        <w:tc>
          <w:tcPr>
            <w:tcW w:w="167" w:type="pct"/>
            <w:vAlign w:val="center"/>
          </w:tcPr>
          <w:p w:rsidR="007E0A13" w:rsidRPr="00954DC2" w:rsidRDefault="007E0A13" w:rsidP="00954DC2">
            <w:pPr>
              <w:jc w:val="center"/>
              <w:rPr>
                <w:b/>
                <w:sz w:val="20"/>
                <w:szCs w:val="20"/>
              </w:rPr>
            </w:pPr>
            <w:r w:rsidRPr="00954DC2">
              <w:rPr>
                <w:b/>
                <w:sz w:val="20"/>
                <w:szCs w:val="20"/>
              </w:rPr>
              <w:t>15</w:t>
            </w:r>
          </w:p>
        </w:tc>
        <w:tc>
          <w:tcPr>
            <w:tcW w:w="167" w:type="pct"/>
            <w:vAlign w:val="center"/>
          </w:tcPr>
          <w:p w:rsidR="007E0A13" w:rsidRPr="00954DC2" w:rsidRDefault="007E0A13" w:rsidP="00954DC2">
            <w:pPr>
              <w:jc w:val="center"/>
              <w:rPr>
                <w:b/>
                <w:sz w:val="20"/>
                <w:szCs w:val="20"/>
              </w:rPr>
            </w:pPr>
            <w:r w:rsidRPr="00954DC2">
              <w:rPr>
                <w:b/>
                <w:sz w:val="20"/>
                <w:szCs w:val="20"/>
              </w:rPr>
              <w:t>16</w:t>
            </w:r>
          </w:p>
        </w:tc>
        <w:tc>
          <w:tcPr>
            <w:tcW w:w="167" w:type="pct"/>
            <w:vAlign w:val="center"/>
          </w:tcPr>
          <w:p w:rsidR="007E0A13" w:rsidRPr="00954DC2" w:rsidRDefault="007E0A13" w:rsidP="00954DC2">
            <w:pPr>
              <w:jc w:val="center"/>
              <w:rPr>
                <w:b/>
                <w:sz w:val="20"/>
                <w:szCs w:val="20"/>
              </w:rPr>
            </w:pPr>
            <w:r w:rsidRPr="00954DC2">
              <w:rPr>
                <w:b/>
                <w:sz w:val="20"/>
                <w:szCs w:val="20"/>
              </w:rPr>
              <w:t>17</w:t>
            </w:r>
          </w:p>
        </w:tc>
        <w:tc>
          <w:tcPr>
            <w:tcW w:w="230" w:type="pct"/>
            <w:vAlign w:val="center"/>
          </w:tcPr>
          <w:p w:rsidR="007E0A13" w:rsidRPr="00954DC2" w:rsidRDefault="007E0A13" w:rsidP="00954DC2">
            <w:pPr>
              <w:jc w:val="center"/>
              <w:rPr>
                <w:b/>
                <w:sz w:val="20"/>
                <w:szCs w:val="20"/>
              </w:rPr>
            </w:pPr>
            <w:r w:rsidRPr="00954DC2">
              <w:rPr>
                <w:b/>
                <w:sz w:val="20"/>
                <w:szCs w:val="20"/>
              </w:rPr>
              <w:t>18</w:t>
            </w:r>
          </w:p>
        </w:tc>
        <w:tc>
          <w:tcPr>
            <w:tcW w:w="167" w:type="pct"/>
            <w:vAlign w:val="center"/>
          </w:tcPr>
          <w:p w:rsidR="007E0A13" w:rsidRPr="00954DC2" w:rsidRDefault="007E0A13" w:rsidP="00954DC2">
            <w:pPr>
              <w:jc w:val="center"/>
              <w:rPr>
                <w:b/>
                <w:sz w:val="20"/>
                <w:szCs w:val="20"/>
              </w:rPr>
            </w:pPr>
            <w:r w:rsidRPr="00954DC2">
              <w:rPr>
                <w:b/>
                <w:sz w:val="20"/>
                <w:szCs w:val="20"/>
              </w:rPr>
              <w:t>19</w:t>
            </w:r>
          </w:p>
        </w:tc>
      </w:tr>
      <w:tr w:rsidR="007E0A13" w:rsidRPr="00954DC2" w:rsidTr="00954DC2">
        <w:tc>
          <w:tcPr>
            <w:tcW w:w="164" w:type="pct"/>
            <w:vAlign w:val="center"/>
          </w:tcPr>
          <w:p w:rsidR="007E0A13" w:rsidRPr="00954DC2" w:rsidRDefault="007E0A13" w:rsidP="00BD01F2">
            <w:pPr>
              <w:jc w:val="both"/>
              <w:rPr>
                <w:b/>
                <w:sz w:val="16"/>
                <w:szCs w:val="16"/>
              </w:rPr>
            </w:pPr>
            <w:r w:rsidRPr="00954DC2">
              <w:rPr>
                <w:b/>
                <w:sz w:val="16"/>
                <w:szCs w:val="16"/>
              </w:rPr>
              <w:t>1</w:t>
            </w:r>
          </w:p>
        </w:tc>
        <w:tc>
          <w:tcPr>
            <w:tcW w:w="588" w:type="pct"/>
            <w:vAlign w:val="center"/>
          </w:tcPr>
          <w:p w:rsidR="007E0A13" w:rsidRPr="000F3C76" w:rsidRDefault="007E0A13" w:rsidP="00CB4C2D">
            <w:pPr>
              <w:spacing w:line="240" w:lineRule="atLeast"/>
              <w:jc w:val="center"/>
              <w:rPr>
                <w:sz w:val="16"/>
                <w:szCs w:val="16"/>
              </w:rPr>
            </w:pPr>
            <w:r w:rsidRPr="000F3C76">
              <w:rPr>
                <w:sz w:val="16"/>
                <w:szCs w:val="16"/>
              </w:rPr>
              <w:t>50 ОП Р3 50Н-0412</w:t>
            </w:r>
          </w:p>
        </w:tc>
        <w:tc>
          <w:tcPr>
            <w:tcW w:w="432" w:type="pct"/>
            <w:vAlign w:val="center"/>
          </w:tcPr>
          <w:p w:rsidR="007E0A13" w:rsidRPr="000F3C76" w:rsidRDefault="007E0A13" w:rsidP="00CB4C2D">
            <w:pPr>
              <w:spacing w:line="240" w:lineRule="atLeast"/>
              <w:rPr>
                <w:sz w:val="16"/>
                <w:szCs w:val="16"/>
              </w:rPr>
            </w:pPr>
            <w:r w:rsidRPr="000F3C76">
              <w:rPr>
                <w:sz w:val="16"/>
                <w:szCs w:val="16"/>
              </w:rPr>
              <w:t>Болотное – Большая Чёрная</w:t>
            </w:r>
          </w:p>
        </w:tc>
        <w:tc>
          <w:tcPr>
            <w:tcW w:w="255" w:type="pct"/>
            <w:vAlign w:val="center"/>
          </w:tcPr>
          <w:p w:rsidR="007E0A13" w:rsidRPr="000F3C76" w:rsidRDefault="007E0A13" w:rsidP="00CB4C2D">
            <w:pPr>
              <w:spacing w:line="240" w:lineRule="atLeast"/>
              <w:jc w:val="center"/>
              <w:rPr>
                <w:sz w:val="14"/>
                <w:szCs w:val="14"/>
              </w:rPr>
            </w:pPr>
            <w:r w:rsidRPr="000F3C76">
              <w:rPr>
                <w:sz w:val="14"/>
                <w:szCs w:val="14"/>
              </w:rPr>
              <w:t>Н-0412</w:t>
            </w:r>
          </w:p>
        </w:tc>
        <w:tc>
          <w:tcPr>
            <w:tcW w:w="271" w:type="pct"/>
            <w:vAlign w:val="center"/>
          </w:tcPr>
          <w:p w:rsidR="007E0A13" w:rsidRPr="000F3C76" w:rsidRDefault="007E0A13" w:rsidP="00CB4C2D">
            <w:pPr>
              <w:spacing w:line="240" w:lineRule="atLeast"/>
              <w:jc w:val="center"/>
              <w:rPr>
                <w:sz w:val="14"/>
                <w:szCs w:val="14"/>
              </w:rPr>
            </w:pPr>
            <w:r w:rsidRPr="000F3C76">
              <w:rPr>
                <w:sz w:val="14"/>
                <w:szCs w:val="14"/>
              </w:rPr>
              <w:t>3,716</w:t>
            </w:r>
          </w:p>
        </w:tc>
        <w:tc>
          <w:tcPr>
            <w:tcW w:w="268" w:type="pct"/>
            <w:vAlign w:val="center"/>
          </w:tcPr>
          <w:p w:rsidR="007E0A13" w:rsidRPr="000F3C76" w:rsidRDefault="007E0A13" w:rsidP="00CB4C2D">
            <w:pPr>
              <w:spacing w:line="240" w:lineRule="atLeast"/>
              <w:jc w:val="center"/>
              <w:rPr>
                <w:sz w:val="14"/>
                <w:szCs w:val="14"/>
              </w:rPr>
            </w:pPr>
            <w:r w:rsidRPr="000F3C76">
              <w:rPr>
                <w:sz w:val="14"/>
                <w:szCs w:val="14"/>
              </w:rPr>
              <w:t>37,148</w:t>
            </w:r>
          </w:p>
        </w:tc>
        <w:tc>
          <w:tcPr>
            <w:tcW w:w="330" w:type="pct"/>
            <w:vAlign w:val="center"/>
          </w:tcPr>
          <w:p w:rsidR="007E0A13" w:rsidRPr="000F3C76" w:rsidRDefault="007E0A13" w:rsidP="00CB4C2D">
            <w:pPr>
              <w:spacing w:line="240" w:lineRule="atLeast"/>
              <w:jc w:val="center"/>
              <w:rPr>
                <w:sz w:val="14"/>
                <w:szCs w:val="14"/>
              </w:rPr>
            </w:pPr>
            <w:r w:rsidRPr="000F3C76">
              <w:rPr>
                <w:sz w:val="14"/>
                <w:szCs w:val="14"/>
              </w:rPr>
              <w:t>33,432</w:t>
            </w:r>
          </w:p>
        </w:tc>
        <w:tc>
          <w:tcPr>
            <w:tcW w:w="337" w:type="pct"/>
            <w:vAlign w:val="center"/>
          </w:tcPr>
          <w:p w:rsidR="007E0A13" w:rsidRPr="000F3C76" w:rsidRDefault="007E0A13" w:rsidP="00CB4C2D">
            <w:pPr>
              <w:spacing w:line="240" w:lineRule="atLeast"/>
              <w:jc w:val="center"/>
              <w:rPr>
                <w:sz w:val="14"/>
                <w:szCs w:val="14"/>
              </w:rPr>
            </w:pPr>
            <w:r w:rsidRPr="000F3C76">
              <w:rPr>
                <w:sz w:val="14"/>
                <w:szCs w:val="14"/>
              </w:rPr>
              <w:t>33,432</w:t>
            </w:r>
          </w:p>
        </w:tc>
        <w:tc>
          <w:tcPr>
            <w:tcW w:w="170" w:type="pct"/>
            <w:vAlign w:val="center"/>
          </w:tcPr>
          <w:p w:rsidR="007E0A13" w:rsidRPr="000F3C76" w:rsidRDefault="007E0A13" w:rsidP="00CB4C2D">
            <w:pPr>
              <w:spacing w:line="240" w:lineRule="atLeast"/>
              <w:jc w:val="center"/>
              <w:rPr>
                <w:sz w:val="14"/>
                <w:szCs w:val="14"/>
              </w:rPr>
            </w:pPr>
          </w:p>
        </w:tc>
        <w:tc>
          <w:tcPr>
            <w:tcW w:w="249" w:type="pct"/>
            <w:vAlign w:val="center"/>
          </w:tcPr>
          <w:p w:rsidR="007E0A13" w:rsidRPr="000F3C76" w:rsidRDefault="007E0A13" w:rsidP="00CB4C2D">
            <w:pPr>
              <w:spacing w:line="240" w:lineRule="atLeast"/>
              <w:jc w:val="center"/>
              <w:rPr>
                <w:sz w:val="14"/>
                <w:szCs w:val="14"/>
              </w:rPr>
            </w:pPr>
            <w:r w:rsidRPr="000F3C76">
              <w:rPr>
                <w:sz w:val="14"/>
                <w:szCs w:val="14"/>
              </w:rPr>
              <w:t>7,903</w:t>
            </w:r>
          </w:p>
        </w:tc>
        <w:tc>
          <w:tcPr>
            <w:tcW w:w="251" w:type="pct"/>
            <w:vAlign w:val="center"/>
          </w:tcPr>
          <w:p w:rsidR="007E0A13" w:rsidRPr="000F3C76" w:rsidRDefault="007E0A13" w:rsidP="00CB4C2D">
            <w:pPr>
              <w:spacing w:line="240" w:lineRule="atLeast"/>
              <w:jc w:val="center"/>
              <w:rPr>
                <w:sz w:val="14"/>
                <w:szCs w:val="14"/>
              </w:rPr>
            </w:pPr>
          </w:p>
        </w:tc>
        <w:tc>
          <w:tcPr>
            <w:tcW w:w="280" w:type="pct"/>
            <w:vAlign w:val="center"/>
          </w:tcPr>
          <w:p w:rsidR="007E0A13" w:rsidRPr="000F3C76" w:rsidRDefault="007E0A13" w:rsidP="00CB4C2D">
            <w:pPr>
              <w:spacing w:line="240" w:lineRule="atLeast"/>
              <w:jc w:val="center"/>
              <w:rPr>
                <w:sz w:val="14"/>
                <w:szCs w:val="14"/>
              </w:rPr>
            </w:pPr>
            <w:r w:rsidRPr="000F3C76">
              <w:rPr>
                <w:sz w:val="14"/>
                <w:szCs w:val="14"/>
              </w:rPr>
              <w:t>5,566</w:t>
            </w:r>
          </w:p>
        </w:tc>
        <w:tc>
          <w:tcPr>
            <w:tcW w:w="268" w:type="pct"/>
            <w:vAlign w:val="center"/>
          </w:tcPr>
          <w:p w:rsidR="007E0A13" w:rsidRPr="000F3C76" w:rsidRDefault="007E0A13" w:rsidP="00CB4C2D">
            <w:pPr>
              <w:spacing w:line="240" w:lineRule="atLeast"/>
              <w:jc w:val="center"/>
              <w:rPr>
                <w:sz w:val="14"/>
                <w:szCs w:val="14"/>
              </w:rPr>
            </w:pPr>
            <w:r w:rsidRPr="000F3C76">
              <w:rPr>
                <w:sz w:val="14"/>
                <w:szCs w:val="14"/>
              </w:rPr>
              <w:t>19,963</w:t>
            </w:r>
          </w:p>
        </w:tc>
        <w:tc>
          <w:tcPr>
            <w:tcW w:w="239" w:type="pct"/>
            <w:vAlign w:val="center"/>
          </w:tcPr>
          <w:p w:rsidR="007E0A13" w:rsidRPr="000F3C76" w:rsidRDefault="007E0A13" w:rsidP="00CB4C2D">
            <w:pPr>
              <w:spacing w:line="240" w:lineRule="atLeast"/>
              <w:jc w:val="center"/>
              <w:rPr>
                <w:sz w:val="14"/>
                <w:szCs w:val="14"/>
              </w:rPr>
            </w:pPr>
          </w:p>
        </w:tc>
        <w:tc>
          <w:tcPr>
            <w:tcW w:w="167" w:type="pct"/>
            <w:vAlign w:val="center"/>
          </w:tcPr>
          <w:p w:rsidR="007E0A13" w:rsidRPr="000F3C76" w:rsidRDefault="007E0A13" w:rsidP="00CB4C2D">
            <w:pPr>
              <w:spacing w:line="240" w:lineRule="atLeast"/>
              <w:jc w:val="center"/>
              <w:rPr>
                <w:sz w:val="14"/>
                <w:szCs w:val="14"/>
              </w:rPr>
            </w:pPr>
          </w:p>
        </w:tc>
        <w:tc>
          <w:tcPr>
            <w:tcW w:w="167" w:type="pct"/>
            <w:vAlign w:val="center"/>
          </w:tcPr>
          <w:p w:rsidR="007E0A13" w:rsidRPr="000F3C76" w:rsidRDefault="007E0A13" w:rsidP="00CB4C2D">
            <w:pPr>
              <w:spacing w:line="240" w:lineRule="atLeast"/>
              <w:jc w:val="center"/>
              <w:rPr>
                <w:sz w:val="14"/>
                <w:szCs w:val="14"/>
              </w:rPr>
            </w:pPr>
          </w:p>
        </w:tc>
        <w:tc>
          <w:tcPr>
            <w:tcW w:w="167" w:type="pct"/>
            <w:vAlign w:val="center"/>
          </w:tcPr>
          <w:p w:rsidR="007E0A13" w:rsidRPr="000F3C76" w:rsidRDefault="007E0A13" w:rsidP="00CB4C2D">
            <w:pPr>
              <w:spacing w:line="240" w:lineRule="atLeast"/>
              <w:jc w:val="center"/>
              <w:rPr>
                <w:sz w:val="14"/>
                <w:szCs w:val="14"/>
              </w:rPr>
            </w:pPr>
          </w:p>
        </w:tc>
        <w:tc>
          <w:tcPr>
            <w:tcW w:w="230" w:type="pct"/>
            <w:vAlign w:val="center"/>
          </w:tcPr>
          <w:p w:rsidR="007E0A13" w:rsidRPr="000F3C76" w:rsidRDefault="007E0A13" w:rsidP="00CB4C2D">
            <w:pPr>
              <w:spacing w:line="240" w:lineRule="atLeast"/>
              <w:jc w:val="center"/>
              <w:rPr>
                <w:sz w:val="14"/>
                <w:szCs w:val="14"/>
              </w:rPr>
            </w:pPr>
            <w:r w:rsidRPr="000F3C76">
              <w:rPr>
                <w:sz w:val="14"/>
                <w:szCs w:val="14"/>
              </w:rPr>
              <w:t>26,432</w:t>
            </w:r>
          </w:p>
        </w:tc>
        <w:tc>
          <w:tcPr>
            <w:tcW w:w="167" w:type="pct"/>
            <w:vAlign w:val="center"/>
          </w:tcPr>
          <w:p w:rsidR="007E0A13" w:rsidRPr="000F3C76" w:rsidRDefault="007E0A13" w:rsidP="00CB4C2D">
            <w:pPr>
              <w:spacing w:line="240" w:lineRule="atLeast"/>
              <w:jc w:val="center"/>
              <w:rPr>
                <w:sz w:val="14"/>
                <w:szCs w:val="14"/>
              </w:rPr>
            </w:pPr>
            <w:r w:rsidRPr="000F3C76">
              <w:rPr>
                <w:sz w:val="14"/>
                <w:szCs w:val="14"/>
              </w:rPr>
              <w:t>7,000</w:t>
            </w:r>
          </w:p>
        </w:tc>
      </w:tr>
    </w:tbl>
    <w:p w:rsidR="007E0A13" w:rsidRDefault="007E0A13" w:rsidP="00FD6748">
      <w:pPr>
        <w:ind w:firstLine="709"/>
        <w:jc w:val="center"/>
        <w:rPr>
          <w:b/>
          <w:sz w:val="28"/>
          <w:szCs w:val="28"/>
        </w:rPr>
      </w:pPr>
    </w:p>
    <w:p w:rsidR="007E0A13" w:rsidRPr="00CA2D72" w:rsidRDefault="007E0A13" w:rsidP="00FD6748">
      <w:pPr>
        <w:ind w:firstLine="709"/>
        <w:jc w:val="center"/>
        <w:rPr>
          <w:b/>
          <w:sz w:val="28"/>
          <w:szCs w:val="28"/>
        </w:rPr>
      </w:pPr>
      <w:r w:rsidRPr="00CA2D72">
        <w:rPr>
          <w:b/>
          <w:sz w:val="28"/>
          <w:szCs w:val="28"/>
        </w:rPr>
        <w:t>Перечень дорожных сооружений автомобильных дорог общего пользования Болотнинского района, отнесённых к государственной собственности Новосибирской област</w:t>
      </w:r>
      <w:r>
        <w:rPr>
          <w:b/>
          <w:sz w:val="28"/>
          <w:szCs w:val="28"/>
        </w:rPr>
        <w:t>и</w:t>
      </w:r>
    </w:p>
    <w:p w:rsidR="007E0A13" w:rsidRPr="0095133D" w:rsidRDefault="007E0A13" w:rsidP="0095133D">
      <w:pPr>
        <w:ind w:firstLine="709"/>
        <w:jc w:val="right"/>
        <w:rPr>
          <w:i/>
        </w:rPr>
      </w:pPr>
      <w:r>
        <w:rPr>
          <w:i/>
        </w:rPr>
        <w:t>Таблица 4.2.1-2</w:t>
      </w:r>
    </w:p>
    <w:p w:rsidR="007E0A13" w:rsidRPr="0007286C" w:rsidRDefault="007E0A13" w:rsidP="00FD6748">
      <w:pPr>
        <w:ind w:firstLine="709"/>
        <w:jc w:val="both"/>
        <w:rPr>
          <w:sz w:val="20"/>
          <w:szCs w:val="20"/>
        </w:rPr>
      </w:pPr>
      <w:r w:rsidRPr="00DA781A">
        <w:rPr>
          <w:sz w:val="20"/>
          <w:szCs w:val="20"/>
        </w:rPr>
        <w:t>по состоянию на 01.01. 2011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73"/>
        <w:gridCol w:w="573"/>
        <w:gridCol w:w="620"/>
        <w:gridCol w:w="632"/>
        <w:gridCol w:w="656"/>
        <w:gridCol w:w="609"/>
        <w:gridCol w:w="606"/>
        <w:gridCol w:w="571"/>
        <w:gridCol w:w="577"/>
        <w:gridCol w:w="580"/>
        <w:gridCol w:w="621"/>
        <w:gridCol w:w="645"/>
        <w:gridCol w:w="645"/>
        <w:gridCol w:w="612"/>
        <w:gridCol w:w="621"/>
        <w:gridCol w:w="736"/>
        <w:gridCol w:w="686"/>
        <w:gridCol w:w="583"/>
        <w:gridCol w:w="580"/>
        <w:gridCol w:w="859"/>
      </w:tblGrid>
      <w:tr w:rsidR="007E0A13" w:rsidRPr="00DA781A" w:rsidTr="001D15CD">
        <w:trPr>
          <w:trHeight w:val="170"/>
        </w:trPr>
        <w:tc>
          <w:tcPr>
            <w:tcW w:w="938" w:type="pct"/>
            <w:vMerge w:val="restart"/>
            <w:vAlign w:val="center"/>
          </w:tcPr>
          <w:p w:rsidR="007E0A13" w:rsidRPr="00DA781A" w:rsidRDefault="007E0A13" w:rsidP="00BD01F2">
            <w:pPr>
              <w:jc w:val="both"/>
              <w:rPr>
                <w:b/>
                <w:sz w:val="14"/>
                <w:szCs w:val="14"/>
              </w:rPr>
            </w:pPr>
            <w:r w:rsidRPr="00DA781A">
              <w:rPr>
                <w:b/>
                <w:sz w:val="14"/>
                <w:szCs w:val="14"/>
              </w:rPr>
              <w:t>Наименование дорог</w:t>
            </w:r>
          </w:p>
        </w:tc>
        <w:tc>
          <w:tcPr>
            <w:tcW w:w="1639" w:type="pct"/>
            <w:gridSpan w:val="8"/>
            <w:vAlign w:val="center"/>
          </w:tcPr>
          <w:p w:rsidR="007E0A13" w:rsidRPr="00DA781A" w:rsidRDefault="007E0A13" w:rsidP="00BD01F2">
            <w:pPr>
              <w:jc w:val="both"/>
              <w:rPr>
                <w:b/>
                <w:sz w:val="14"/>
                <w:szCs w:val="14"/>
              </w:rPr>
            </w:pPr>
            <w:r w:rsidRPr="00DA781A">
              <w:rPr>
                <w:b/>
                <w:sz w:val="14"/>
                <w:szCs w:val="14"/>
              </w:rPr>
              <w:t xml:space="preserve">Трубы </w:t>
            </w:r>
          </w:p>
        </w:tc>
        <w:tc>
          <w:tcPr>
            <w:tcW w:w="2133" w:type="pct"/>
            <w:gridSpan w:val="10"/>
            <w:vAlign w:val="center"/>
          </w:tcPr>
          <w:p w:rsidR="007E0A13" w:rsidRPr="00DA781A" w:rsidRDefault="007E0A13" w:rsidP="00BD01F2">
            <w:pPr>
              <w:jc w:val="both"/>
              <w:rPr>
                <w:b/>
                <w:sz w:val="14"/>
                <w:szCs w:val="14"/>
              </w:rPr>
            </w:pPr>
            <w:r w:rsidRPr="00DA781A">
              <w:rPr>
                <w:b/>
                <w:sz w:val="14"/>
                <w:szCs w:val="14"/>
              </w:rPr>
              <w:t xml:space="preserve">Мосты </w:t>
            </w:r>
          </w:p>
        </w:tc>
        <w:tc>
          <w:tcPr>
            <w:tcW w:w="290" w:type="pct"/>
            <w:vMerge w:val="restart"/>
            <w:vAlign w:val="center"/>
          </w:tcPr>
          <w:p w:rsidR="007E0A13" w:rsidRPr="00DA781A" w:rsidRDefault="007E0A13" w:rsidP="00BD01F2">
            <w:pPr>
              <w:jc w:val="both"/>
              <w:rPr>
                <w:b/>
                <w:sz w:val="14"/>
                <w:szCs w:val="14"/>
              </w:rPr>
            </w:pPr>
            <w:r w:rsidRPr="00DA781A">
              <w:rPr>
                <w:b/>
                <w:sz w:val="14"/>
                <w:szCs w:val="14"/>
              </w:rPr>
              <w:t>Железно</w:t>
            </w:r>
          </w:p>
          <w:p w:rsidR="007E0A13" w:rsidRPr="00DA781A" w:rsidRDefault="007E0A13" w:rsidP="00BD01F2">
            <w:pPr>
              <w:jc w:val="both"/>
              <w:rPr>
                <w:b/>
                <w:sz w:val="14"/>
                <w:szCs w:val="14"/>
              </w:rPr>
            </w:pPr>
            <w:r w:rsidRPr="00DA781A">
              <w:rPr>
                <w:b/>
                <w:sz w:val="14"/>
                <w:szCs w:val="14"/>
              </w:rPr>
              <w:t xml:space="preserve">дорожные </w:t>
            </w:r>
          </w:p>
          <w:p w:rsidR="007E0A13" w:rsidRPr="00DA781A" w:rsidRDefault="007E0A13" w:rsidP="00BD01F2">
            <w:pPr>
              <w:jc w:val="both"/>
              <w:rPr>
                <w:b/>
                <w:sz w:val="14"/>
                <w:szCs w:val="14"/>
              </w:rPr>
            </w:pPr>
            <w:r w:rsidRPr="00DA781A">
              <w:rPr>
                <w:b/>
                <w:sz w:val="14"/>
                <w:szCs w:val="14"/>
              </w:rPr>
              <w:t>переезды,</w:t>
            </w:r>
          </w:p>
          <w:p w:rsidR="007E0A13" w:rsidRPr="00DA781A" w:rsidRDefault="007E0A13" w:rsidP="00BD01F2">
            <w:pPr>
              <w:jc w:val="both"/>
              <w:rPr>
                <w:b/>
                <w:sz w:val="14"/>
                <w:szCs w:val="14"/>
              </w:rPr>
            </w:pPr>
            <w:r w:rsidRPr="00DA781A">
              <w:rPr>
                <w:b/>
                <w:sz w:val="14"/>
                <w:szCs w:val="14"/>
              </w:rPr>
              <w:t>км</w:t>
            </w:r>
          </w:p>
        </w:tc>
      </w:tr>
      <w:tr w:rsidR="007E0A13" w:rsidRPr="00DA781A" w:rsidTr="001D15CD">
        <w:trPr>
          <w:trHeight w:val="170"/>
        </w:trPr>
        <w:tc>
          <w:tcPr>
            <w:tcW w:w="938" w:type="pct"/>
            <w:vMerge/>
            <w:vAlign w:val="center"/>
          </w:tcPr>
          <w:p w:rsidR="007E0A13" w:rsidRPr="00DA781A" w:rsidRDefault="007E0A13" w:rsidP="00BD01F2">
            <w:pPr>
              <w:jc w:val="both"/>
              <w:rPr>
                <w:b/>
                <w:sz w:val="14"/>
                <w:szCs w:val="14"/>
              </w:rPr>
            </w:pPr>
          </w:p>
        </w:tc>
        <w:tc>
          <w:tcPr>
            <w:tcW w:w="404" w:type="pct"/>
            <w:gridSpan w:val="2"/>
            <w:vMerge w:val="restart"/>
            <w:vAlign w:val="center"/>
          </w:tcPr>
          <w:p w:rsidR="007E0A13" w:rsidRPr="00DA781A" w:rsidRDefault="007E0A13" w:rsidP="00BD01F2">
            <w:pPr>
              <w:jc w:val="both"/>
              <w:rPr>
                <w:b/>
                <w:sz w:val="14"/>
                <w:szCs w:val="14"/>
              </w:rPr>
            </w:pPr>
            <w:r w:rsidRPr="00DA781A">
              <w:rPr>
                <w:b/>
                <w:sz w:val="14"/>
                <w:szCs w:val="14"/>
              </w:rPr>
              <w:t xml:space="preserve">Всего </w:t>
            </w:r>
          </w:p>
        </w:tc>
        <w:tc>
          <w:tcPr>
            <w:tcW w:w="1234" w:type="pct"/>
            <w:gridSpan w:val="6"/>
            <w:vAlign w:val="center"/>
          </w:tcPr>
          <w:p w:rsidR="007E0A13" w:rsidRPr="00DA781A" w:rsidRDefault="007E0A13" w:rsidP="00BD01F2">
            <w:pPr>
              <w:jc w:val="both"/>
              <w:rPr>
                <w:b/>
                <w:sz w:val="14"/>
                <w:szCs w:val="14"/>
              </w:rPr>
            </w:pPr>
            <w:r w:rsidRPr="00DA781A">
              <w:rPr>
                <w:b/>
                <w:sz w:val="14"/>
                <w:szCs w:val="14"/>
              </w:rPr>
              <w:t>в том числе</w:t>
            </w:r>
          </w:p>
        </w:tc>
        <w:tc>
          <w:tcPr>
            <w:tcW w:w="406" w:type="pct"/>
            <w:gridSpan w:val="2"/>
            <w:vMerge w:val="restart"/>
            <w:vAlign w:val="center"/>
          </w:tcPr>
          <w:p w:rsidR="007E0A13" w:rsidRPr="00DA781A" w:rsidRDefault="007E0A13" w:rsidP="00BD01F2">
            <w:pPr>
              <w:jc w:val="both"/>
              <w:rPr>
                <w:b/>
                <w:sz w:val="14"/>
                <w:szCs w:val="14"/>
              </w:rPr>
            </w:pPr>
            <w:r w:rsidRPr="00DA781A">
              <w:rPr>
                <w:b/>
                <w:sz w:val="14"/>
                <w:szCs w:val="14"/>
              </w:rPr>
              <w:t xml:space="preserve">Всего </w:t>
            </w:r>
          </w:p>
        </w:tc>
        <w:tc>
          <w:tcPr>
            <w:tcW w:w="1726" w:type="pct"/>
            <w:gridSpan w:val="8"/>
            <w:vAlign w:val="center"/>
          </w:tcPr>
          <w:p w:rsidR="007E0A13" w:rsidRPr="00DA781A" w:rsidRDefault="007E0A13" w:rsidP="00BD01F2">
            <w:pPr>
              <w:jc w:val="both"/>
              <w:rPr>
                <w:b/>
                <w:sz w:val="14"/>
                <w:szCs w:val="14"/>
              </w:rPr>
            </w:pPr>
            <w:r w:rsidRPr="00DA781A">
              <w:rPr>
                <w:b/>
                <w:sz w:val="14"/>
                <w:szCs w:val="14"/>
              </w:rPr>
              <w:t>в том числе</w:t>
            </w:r>
          </w:p>
        </w:tc>
        <w:tc>
          <w:tcPr>
            <w:tcW w:w="290" w:type="pct"/>
            <w:vMerge/>
            <w:vAlign w:val="center"/>
          </w:tcPr>
          <w:p w:rsidR="007E0A13" w:rsidRPr="00DA781A" w:rsidRDefault="007E0A13" w:rsidP="00BD01F2">
            <w:pPr>
              <w:jc w:val="both"/>
              <w:rPr>
                <w:b/>
                <w:sz w:val="14"/>
                <w:szCs w:val="14"/>
              </w:rPr>
            </w:pPr>
          </w:p>
        </w:tc>
      </w:tr>
      <w:tr w:rsidR="007E0A13" w:rsidRPr="00DA781A" w:rsidTr="001D15CD">
        <w:trPr>
          <w:trHeight w:val="170"/>
        </w:trPr>
        <w:tc>
          <w:tcPr>
            <w:tcW w:w="938" w:type="pct"/>
            <w:vMerge/>
            <w:vAlign w:val="center"/>
          </w:tcPr>
          <w:p w:rsidR="007E0A13" w:rsidRPr="00DA781A" w:rsidRDefault="007E0A13" w:rsidP="00BD01F2">
            <w:pPr>
              <w:jc w:val="both"/>
              <w:rPr>
                <w:b/>
                <w:sz w:val="14"/>
                <w:szCs w:val="14"/>
              </w:rPr>
            </w:pPr>
          </w:p>
        </w:tc>
        <w:tc>
          <w:tcPr>
            <w:tcW w:w="404" w:type="pct"/>
            <w:gridSpan w:val="2"/>
            <w:vMerge/>
            <w:vAlign w:val="center"/>
          </w:tcPr>
          <w:p w:rsidR="007E0A13" w:rsidRPr="00DA781A" w:rsidRDefault="007E0A13" w:rsidP="00BD01F2">
            <w:pPr>
              <w:jc w:val="both"/>
              <w:rPr>
                <w:b/>
                <w:sz w:val="14"/>
                <w:szCs w:val="14"/>
              </w:rPr>
            </w:pPr>
          </w:p>
        </w:tc>
        <w:tc>
          <w:tcPr>
            <w:tcW w:w="436" w:type="pct"/>
            <w:gridSpan w:val="2"/>
            <w:vAlign w:val="center"/>
          </w:tcPr>
          <w:p w:rsidR="007E0A13" w:rsidRPr="00DA781A" w:rsidRDefault="007E0A13" w:rsidP="00BD01F2">
            <w:pPr>
              <w:jc w:val="both"/>
              <w:rPr>
                <w:b/>
                <w:sz w:val="14"/>
                <w:szCs w:val="14"/>
              </w:rPr>
            </w:pPr>
            <w:r w:rsidRPr="00DA781A">
              <w:rPr>
                <w:b/>
                <w:sz w:val="14"/>
                <w:szCs w:val="14"/>
              </w:rPr>
              <w:t xml:space="preserve">Железобетонные </w:t>
            </w:r>
          </w:p>
        </w:tc>
        <w:tc>
          <w:tcPr>
            <w:tcW w:w="411" w:type="pct"/>
            <w:gridSpan w:val="2"/>
            <w:vAlign w:val="center"/>
          </w:tcPr>
          <w:p w:rsidR="007E0A13" w:rsidRPr="00DA781A" w:rsidRDefault="007E0A13" w:rsidP="00BD01F2">
            <w:pPr>
              <w:jc w:val="both"/>
              <w:rPr>
                <w:b/>
                <w:sz w:val="14"/>
                <w:szCs w:val="14"/>
              </w:rPr>
            </w:pPr>
            <w:r w:rsidRPr="00DA781A">
              <w:rPr>
                <w:b/>
                <w:sz w:val="14"/>
                <w:szCs w:val="14"/>
              </w:rPr>
              <w:t xml:space="preserve">Металлические </w:t>
            </w:r>
          </w:p>
        </w:tc>
        <w:tc>
          <w:tcPr>
            <w:tcW w:w="388" w:type="pct"/>
            <w:gridSpan w:val="2"/>
            <w:vAlign w:val="center"/>
          </w:tcPr>
          <w:p w:rsidR="007E0A13" w:rsidRPr="00DA781A" w:rsidRDefault="007E0A13" w:rsidP="00BD01F2">
            <w:pPr>
              <w:jc w:val="both"/>
              <w:rPr>
                <w:b/>
                <w:sz w:val="14"/>
                <w:szCs w:val="14"/>
              </w:rPr>
            </w:pPr>
            <w:r w:rsidRPr="00DA781A">
              <w:rPr>
                <w:b/>
                <w:sz w:val="14"/>
                <w:szCs w:val="14"/>
              </w:rPr>
              <w:t xml:space="preserve">Деревянные </w:t>
            </w:r>
          </w:p>
        </w:tc>
        <w:tc>
          <w:tcPr>
            <w:tcW w:w="406" w:type="pct"/>
            <w:gridSpan w:val="2"/>
            <w:vMerge/>
            <w:vAlign w:val="center"/>
          </w:tcPr>
          <w:p w:rsidR="007E0A13" w:rsidRPr="00DA781A" w:rsidRDefault="007E0A13" w:rsidP="00BD01F2">
            <w:pPr>
              <w:jc w:val="both"/>
              <w:rPr>
                <w:b/>
                <w:sz w:val="14"/>
                <w:szCs w:val="14"/>
              </w:rPr>
            </w:pPr>
          </w:p>
        </w:tc>
        <w:tc>
          <w:tcPr>
            <w:tcW w:w="436" w:type="pct"/>
            <w:gridSpan w:val="2"/>
            <w:vAlign w:val="center"/>
          </w:tcPr>
          <w:p w:rsidR="007E0A13" w:rsidRPr="00DA781A" w:rsidRDefault="007E0A13" w:rsidP="00BD01F2">
            <w:pPr>
              <w:jc w:val="both"/>
              <w:rPr>
                <w:b/>
                <w:sz w:val="14"/>
                <w:szCs w:val="14"/>
              </w:rPr>
            </w:pPr>
            <w:r w:rsidRPr="00DA781A">
              <w:rPr>
                <w:b/>
                <w:sz w:val="14"/>
                <w:szCs w:val="14"/>
              </w:rPr>
              <w:t xml:space="preserve">Железобетонные </w:t>
            </w:r>
          </w:p>
        </w:tc>
        <w:tc>
          <w:tcPr>
            <w:tcW w:w="417" w:type="pct"/>
            <w:gridSpan w:val="2"/>
            <w:vAlign w:val="center"/>
          </w:tcPr>
          <w:p w:rsidR="007E0A13" w:rsidRPr="00DA781A" w:rsidRDefault="007E0A13" w:rsidP="00BD01F2">
            <w:pPr>
              <w:jc w:val="both"/>
              <w:rPr>
                <w:b/>
                <w:sz w:val="14"/>
                <w:szCs w:val="14"/>
              </w:rPr>
            </w:pPr>
            <w:r w:rsidRPr="00DA781A">
              <w:rPr>
                <w:b/>
                <w:sz w:val="14"/>
                <w:szCs w:val="14"/>
              </w:rPr>
              <w:t xml:space="preserve">Металлические </w:t>
            </w:r>
          </w:p>
        </w:tc>
        <w:tc>
          <w:tcPr>
            <w:tcW w:w="481" w:type="pct"/>
            <w:gridSpan w:val="2"/>
            <w:vAlign w:val="center"/>
          </w:tcPr>
          <w:p w:rsidR="007E0A13" w:rsidRPr="00DA781A" w:rsidRDefault="007E0A13" w:rsidP="00BD01F2">
            <w:pPr>
              <w:jc w:val="both"/>
              <w:rPr>
                <w:b/>
                <w:sz w:val="14"/>
                <w:szCs w:val="14"/>
              </w:rPr>
            </w:pPr>
            <w:r w:rsidRPr="00DA781A">
              <w:rPr>
                <w:b/>
                <w:sz w:val="14"/>
                <w:szCs w:val="14"/>
              </w:rPr>
              <w:t>Комбинированные</w:t>
            </w:r>
          </w:p>
        </w:tc>
        <w:tc>
          <w:tcPr>
            <w:tcW w:w="393" w:type="pct"/>
            <w:gridSpan w:val="2"/>
            <w:vAlign w:val="center"/>
          </w:tcPr>
          <w:p w:rsidR="007E0A13" w:rsidRPr="00DA781A" w:rsidRDefault="007E0A13" w:rsidP="00BD01F2">
            <w:pPr>
              <w:jc w:val="both"/>
              <w:rPr>
                <w:b/>
                <w:sz w:val="14"/>
                <w:szCs w:val="14"/>
              </w:rPr>
            </w:pPr>
            <w:r w:rsidRPr="00DA781A">
              <w:rPr>
                <w:b/>
                <w:sz w:val="14"/>
                <w:szCs w:val="14"/>
              </w:rPr>
              <w:t>Деревянные</w:t>
            </w:r>
          </w:p>
        </w:tc>
        <w:tc>
          <w:tcPr>
            <w:tcW w:w="290" w:type="pct"/>
            <w:vMerge/>
            <w:vAlign w:val="center"/>
          </w:tcPr>
          <w:p w:rsidR="007E0A13" w:rsidRPr="00DA781A" w:rsidRDefault="007E0A13" w:rsidP="00BD01F2">
            <w:pPr>
              <w:jc w:val="both"/>
              <w:rPr>
                <w:b/>
                <w:sz w:val="14"/>
                <w:szCs w:val="14"/>
              </w:rPr>
            </w:pPr>
          </w:p>
        </w:tc>
      </w:tr>
      <w:tr w:rsidR="007E0A13" w:rsidRPr="00DA781A" w:rsidTr="001D15CD">
        <w:trPr>
          <w:trHeight w:val="170"/>
        </w:trPr>
        <w:tc>
          <w:tcPr>
            <w:tcW w:w="938" w:type="pct"/>
            <w:vMerge/>
            <w:vAlign w:val="center"/>
          </w:tcPr>
          <w:p w:rsidR="007E0A13" w:rsidRPr="00DA781A" w:rsidRDefault="007E0A13" w:rsidP="00BD01F2">
            <w:pPr>
              <w:jc w:val="both"/>
              <w:rPr>
                <w:b/>
                <w:sz w:val="14"/>
                <w:szCs w:val="14"/>
              </w:rPr>
            </w:pPr>
          </w:p>
        </w:tc>
        <w:tc>
          <w:tcPr>
            <w:tcW w:w="194" w:type="pct"/>
            <w:vAlign w:val="center"/>
          </w:tcPr>
          <w:p w:rsidR="007E0A13" w:rsidRPr="00DA781A" w:rsidRDefault="007E0A13" w:rsidP="00BD01F2">
            <w:pPr>
              <w:jc w:val="both"/>
              <w:rPr>
                <w:b/>
                <w:sz w:val="14"/>
                <w:szCs w:val="14"/>
              </w:rPr>
            </w:pPr>
            <w:r w:rsidRPr="00DA781A">
              <w:rPr>
                <w:b/>
                <w:sz w:val="14"/>
                <w:szCs w:val="14"/>
              </w:rPr>
              <w:t>шт.</w:t>
            </w:r>
          </w:p>
        </w:tc>
        <w:tc>
          <w:tcPr>
            <w:tcW w:w="210" w:type="pct"/>
            <w:vAlign w:val="center"/>
          </w:tcPr>
          <w:p w:rsidR="007E0A13" w:rsidRPr="00DA781A" w:rsidRDefault="007E0A13" w:rsidP="00BD01F2">
            <w:pPr>
              <w:jc w:val="both"/>
              <w:rPr>
                <w:b/>
                <w:sz w:val="14"/>
                <w:szCs w:val="14"/>
              </w:rPr>
            </w:pPr>
            <w:r w:rsidRPr="00DA781A">
              <w:rPr>
                <w:b/>
                <w:sz w:val="14"/>
                <w:szCs w:val="14"/>
              </w:rPr>
              <w:t>п. м.</w:t>
            </w:r>
          </w:p>
        </w:tc>
        <w:tc>
          <w:tcPr>
            <w:tcW w:w="214" w:type="pct"/>
            <w:vAlign w:val="center"/>
          </w:tcPr>
          <w:p w:rsidR="007E0A13" w:rsidRPr="00DA781A" w:rsidRDefault="007E0A13" w:rsidP="00BD01F2">
            <w:pPr>
              <w:jc w:val="both"/>
              <w:rPr>
                <w:b/>
                <w:sz w:val="14"/>
                <w:szCs w:val="14"/>
              </w:rPr>
            </w:pPr>
            <w:r w:rsidRPr="00DA781A">
              <w:rPr>
                <w:b/>
                <w:sz w:val="14"/>
                <w:szCs w:val="14"/>
              </w:rPr>
              <w:t>шт.</w:t>
            </w:r>
          </w:p>
        </w:tc>
        <w:tc>
          <w:tcPr>
            <w:tcW w:w="222" w:type="pct"/>
            <w:vAlign w:val="center"/>
          </w:tcPr>
          <w:p w:rsidR="007E0A13" w:rsidRPr="00DA781A" w:rsidRDefault="007E0A13" w:rsidP="00BD01F2">
            <w:pPr>
              <w:jc w:val="both"/>
              <w:rPr>
                <w:b/>
                <w:sz w:val="14"/>
                <w:szCs w:val="14"/>
              </w:rPr>
            </w:pPr>
            <w:r w:rsidRPr="00DA781A">
              <w:rPr>
                <w:b/>
                <w:sz w:val="14"/>
                <w:szCs w:val="14"/>
              </w:rPr>
              <w:t>п. м.</w:t>
            </w:r>
          </w:p>
        </w:tc>
        <w:tc>
          <w:tcPr>
            <w:tcW w:w="206" w:type="pct"/>
            <w:vAlign w:val="center"/>
          </w:tcPr>
          <w:p w:rsidR="007E0A13" w:rsidRPr="00DA781A" w:rsidRDefault="007E0A13" w:rsidP="00BD01F2">
            <w:pPr>
              <w:jc w:val="both"/>
              <w:rPr>
                <w:b/>
                <w:sz w:val="14"/>
                <w:szCs w:val="14"/>
              </w:rPr>
            </w:pPr>
            <w:r w:rsidRPr="00DA781A">
              <w:rPr>
                <w:b/>
                <w:sz w:val="14"/>
                <w:szCs w:val="14"/>
              </w:rPr>
              <w:t>шт.</w:t>
            </w:r>
          </w:p>
        </w:tc>
        <w:tc>
          <w:tcPr>
            <w:tcW w:w="204" w:type="pct"/>
            <w:vAlign w:val="center"/>
          </w:tcPr>
          <w:p w:rsidR="007E0A13" w:rsidRPr="00DA781A" w:rsidRDefault="007E0A13" w:rsidP="00BD01F2">
            <w:pPr>
              <w:jc w:val="both"/>
              <w:rPr>
                <w:b/>
                <w:sz w:val="14"/>
                <w:szCs w:val="14"/>
              </w:rPr>
            </w:pPr>
            <w:r w:rsidRPr="00DA781A">
              <w:rPr>
                <w:b/>
                <w:sz w:val="14"/>
                <w:szCs w:val="14"/>
              </w:rPr>
              <w:t>п. м.</w:t>
            </w:r>
          </w:p>
        </w:tc>
        <w:tc>
          <w:tcPr>
            <w:tcW w:w="193" w:type="pct"/>
            <w:vAlign w:val="center"/>
          </w:tcPr>
          <w:p w:rsidR="007E0A13" w:rsidRPr="00DA781A" w:rsidRDefault="007E0A13" w:rsidP="00BD01F2">
            <w:pPr>
              <w:jc w:val="both"/>
              <w:rPr>
                <w:b/>
                <w:sz w:val="14"/>
                <w:szCs w:val="14"/>
              </w:rPr>
            </w:pPr>
            <w:r w:rsidRPr="00DA781A">
              <w:rPr>
                <w:b/>
                <w:sz w:val="14"/>
                <w:szCs w:val="14"/>
              </w:rPr>
              <w:t>шт.</w:t>
            </w:r>
          </w:p>
        </w:tc>
        <w:tc>
          <w:tcPr>
            <w:tcW w:w="195" w:type="pct"/>
            <w:vAlign w:val="center"/>
          </w:tcPr>
          <w:p w:rsidR="007E0A13" w:rsidRPr="00DA781A" w:rsidRDefault="007E0A13" w:rsidP="00BD01F2">
            <w:pPr>
              <w:jc w:val="both"/>
              <w:rPr>
                <w:b/>
                <w:sz w:val="14"/>
                <w:szCs w:val="14"/>
              </w:rPr>
            </w:pPr>
            <w:r w:rsidRPr="00DA781A">
              <w:rPr>
                <w:b/>
                <w:sz w:val="14"/>
                <w:szCs w:val="14"/>
              </w:rPr>
              <w:t>п. м.</w:t>
            </w:r>
          </w:p>
        </w:tc>
        <w:tc>
          <w:tcPr>
            <w:tcW w:w="196" w:type="pct"/>
            <w:vAlign w:val="center"/>
          </w:tcPr>
          <w:p w:rsidR="007E0A13" w:rsidRPr="00DA781A" w:rsidRDefault="007E0A13" w:rsidP="00BD01F2">
            <w:pPr>
              <w:jc w:val="both"/>
              <w:rPr>
                <w:b/>
                <w:sz w:val="14"/>
                <w:szCs w:val="14"/>
              </w:rPr>
            </w:pPr>
            <w:r w:rsidRPr="00DA781A">
              <w:rPr>
                <w:b/>
                <w:sz w:val="14"/>
                <w:szCs w:val="14"/>
              </w:rPr>
              <w:t>шт.</w:t>
            </w:r>
          </w:p>
        </w:tc>
        <w:tc>
          <w:tcPr>
            <w:tcW w:w="210" w:type="pct"/>
            <w:vAlign w:val="center"/>
          </w:tcPr>
          <w:p w:rsidR="007E0A13" w:rsidRPr="00DA781A" w:rsidRDefault="007E0A13" w:rsidP="00BD01F2">
            <w:pPr>
              <w:jc w:val="both"/>
              <w:rPr>
                <w:b/>
                <w:sz w:val="14"/>
                <w:szCs w:val="14"/>
              </w:rPr>
            </w:pPr>
            <w:r w:rsidRPr="00DA781A">
              <w:rPr>
                <w:b/>
                <w:sz w:val="14"/>
                <w:szCs w:val="14"/>
              </w:rPr>
              <w:t>п. м.</w:t>
            </w:r>
          </w:p>
        </w:tc>
        <w:tc>
          <w:tcPr>
            <w:tcW w:w="218" w:type="pct"/>
            <w:vAlign w:val="center"/>
          </w:tcPr>
          <w:p w:rsidR="007E0A13" w:rsidRPr="00DA781A" w:rsidRDefault="007E0A13" w:rsidP="00BD01F2">
            <w:pPr>
              <w:jc w:val="both"/>
              <w:rPr>
                <w:b/>
                <w:sz w:val="14"/>
                <w:szCs w:val="14"/>
              </w:rPr>
            </w:pPr>
            <w:r w:rsidRPr="00DA781A">
              <w:rPr>
                <w:b/>
                <w:sz w:val="14"/>
                <w:szCs w:val="14"/>
              </w:rPr>
              <w:t>шт.</w:t>
            </w:r>
          </w:p>
        </w:tc>
        <w:tc>
          <w:tcPr>
            <w:tcW w:w="218" w:type="pct"/>
            <w:vAlign w:val="center"/>
          </w:tcPr>
          <w:p w:rsidR="007E0A13" w:rsidRPr="00DA781A" w:rsidRDefault="007E0A13" w:rsidP="00BD01F2">
            <w:pPr>
              <w:jc w:val="both"/>
              <w:rPr>
                <w:b/>
                <w:sz w:val="14"/>
                <w:szCs w:val="14"/>
              </w:rPr>
            </w:pPr>
            <w:r w:rsidRPr="00DA781A">
              <w:rPr>
                <w:b/>
                <w:sz w:val="14"/>
                <w:szCs w:val="14"/>
              </w:rPr>
              <w:t>п. м.</w:t>
            </w:r>
          </w:p>
        </w:tc>
        <w:tc>
          <w:tcPr>
            <w:tcW w:w="207" w:type="pct"/>
            <w:vAlign w:val="center"/>
          </w:tcPr>
          <w:p w:rsidR="007E0A13" w:rsidRPr="00DA781A" w:rsidRDefault="007E0A13" w:rsidP="00BD01F2">
            <w:pPr>
              <w:jc w:val="both"/>
              <w:rPr>
                <w:b/>
                <w:sz w:val="14"/>
                <w:szCs w:val="14"/>
              </w:rPr>
            </w:pPr>
            <w:r w:rsidRPr="00DA781A">
              <w:rPr>
                <w:b/>
                <w:sz w:val="14"/>
                <w:szCs w:val="14"/>
              </w:rPr>
              <w:t>шт.</w:t>
            </w:r>
          </w:p>
        </w:tc>
        <w:tc>
          <w:tcPr>
            <w:tcW w:w="210" w:type="pct"/>
            <w:vAlign w:val="center"/>
          </w:tcPr>
          <w:p w:rsidR="007E0A13" w:rsidRPr="00DA781A" w:rsidRDefault="007E0A13" w:rsidP="00BD01F2">
            <w:pPr>
              <w:jc w:val="both"/>
              <w:rPr>
                <w:b/>
                <w:sz w:val="14"/>
                <w:szCs w:val="14"/>
              </w:rPr>
            </w:pPr>
            <w:r w:rsidRPr="00DA781A">
              <w:rPr>
                <w:b/>
                <w:sz w:val="14"/>
                <w:szCs w:val="14"/>
              </w:rPr>
              <w:t>п. м.</w:t>
            </w:r>
          </w:p>
        </w:tc>
        <w:tc>
          <w:tcPr>
            <w:tcW w:w="249" w:type="pct"/>
            <w:vAlign w:val="center"/>
          </w:tcPr>
          <w:p w:rsidR="007E0A13" w:rsidRPr="00DA781A" w:rsidRDefault="007E0A13" w:rsidP="00BD01F2">
            <w:pPr>
              <w:jc w:val="both"/>
              <w:rPr>
                <w:b/>
                <w:sz w:val="14"/>
                <w:szCs w:val="14"/>
              </w:rPr>
            </w:pPr>
            <w:r w:rsidRPr="00DA781A">
              <w:rPr>
                <w:b/>
                <w:sz w:val="14"/>
                <w:szCs w:val="14"/>
              </w:rPr>
              <w:t>шт.</w:t>
            </w:r>
          </w:p>
        </w:tc>
        <w:tc>
          <w:tcPr>
            <w:tcW w:w="232" w:type="pct"/>
            <w:vAlign w:val="center"/>
          </w:tcPr>
          <w:p w:rsidR="007E0A13" w:rsidRPr="00DA781A" w:rsidRDefault="007E0A13" w:rsidP="00BD01F2">
            <w:pPr>
              <w:jc w:val="both"/>
              <w:rPr>
                <w:b/>
                <w:sz w:val="14"/>
                <w:szCs w:val="14"/>
              </w:rPr>
            </w:pPr>
            <w:r w:rsidRPr="00DA781A">
              <w:rPr>
                <w:b/>
                <w:sz w:val="14"/>
                <w:szCs w:val="14"/>
              </w:rPr>
              <w:t>п. м.</w:t>
            </w:r>
          </w:p>
        </w:tc>
        <w:tc>
          <w:tcPr>
            <w:tcW w:w="197" w:type="pct"/>
            <w:vAlign w:val="center"/>
          </w:tcPr>
          <w:p w:rsidR="007E0A13" w:rsidRPr="00DA781A" w:rsidRDefault="007E0A13" w:rsidP="00BD01F2">
            <w:pPr>
              <w:jc w:val="both"/>
              <w:rPr>
                <w:b/>
                <w:sz w:val="14"/>
                <w:szCs w:val="14"/>
              </w:rPr>
            </w:pPr>
            <w:r w:rsidRPr="00DA781A">
              <w:rPr>
                <w:b/>
                <w:sz w:val="14"/>
                <w:szCs w:val="14"/>
              </w:rPr>
              <w:t>шт.</w:t>
            </w:r>
          </w:p>
        </w:tc>
        <w:tc>
          <w:tcPr>
            <w:tcW w:w="195" w:type="pct"/>
            <w:vAlign w:val="center"/>
          </w:tcPr>
          <w:p w:rsidR="007E0A13" w:rsidRPr="00DA781A" w:rsidRDefault="007E0A13" w:rsidP="00BD01F2">
            <w:pPr>
              <w:jc w:val="both"/>
              <w:rPr>
                <w:b/>
                <w:sz w:val="14"/>
                <w:szCs w:val="14"/>
              </w:rPr>
            </w:pPr>
            <w:r w:rsidRPr="00DA781A">
              <w:rPr>
                <w:b/>
                <w:sz w:val="14"/>
                <w:szCs w:val="14"/>
              </w:rPr>
              <w:t>п. м.</w:t>
            </w:r>
          </w:p>
        </w:tc>
        <w:tc>
          <w:tcPr>
            <w:tcW w:w="290" w:type="pct"/>
            <w:vMerge/>
            <w:vAlign w:val="center"/>
          </w:tcPr>
          <w:p w:rsidR="007E0A13" w:rsidRPr="00DA781A" w:rsidRDefault="007E0A13" w:rsidP="00BD01F2">
            <w:pPr>
              <w:jc w:val="both"/>
              <w:rPr>
                <w:b/>
                <w:sz w:val="14"/>
                <w:szCs w:val="14"/>
              </w:rPr>
            </w:pPr>
          </w:p>
        </w:tc>
      </w:tr>
      <w:tr w:rsidR="007E0A13" w:rsidRPr="00DA781A" w:rsidTr="001D15CD">
        <w:trPr>
          <w:trHeight w:val="170"/>
        </w:trPr>
        <w:tc>
          <w:tcPr>
            <w:tcW w:w="938" w:type="pct"/>
            <w:vAlign w:val="center"/>
          </w:tcPr>
          <w:p w:rsidR="007E0A13" w:rsidRPr="00DA781A" w:rsidRDefault="007E0A13" w:rsidP="00BD01F2">
            <w:pPr>
              <w:jc w:val="both"/>
              <w:rPr>
                <w:b/>
                <w:sz w:val="14"/>
                <w:szCs w:val="14"/>
              </w:rPr>
            </w:pPr>
            <w:r w:rsidRPr="00DA781A">
              <w:rPr>
                <w:b/>
                <w:sz w:val="14"/>
                <w:szCs w:val="14"/>
              </w:rPr>
              <w:t>3</w:t>
            </w:r>
          </w:p>
        </w:tc>
        <w:tc>
          <w:tcPr>
            <w:tcW w:w="194" w:type="pct"/>
            <w:vAlign w:val="center"/>
          </w:tcPr>
          <w:p w:rsidR="007E0A13" w:rsidRPr="00DA781A" w:rsidRDefault="007E0A13" w:rsidP="00BD01F2">
            <w:pPr>
              <w:jc w:val="both"/>
              <w:rPr>
                <w:b/>
                <w:sz w:val="14"/>
                <w:szCs w:val="14"/>
              </w:rPr>
            </w:pPr>
            <w:r w:rsidRPr="00DA781A">
              <w:rPr>
                <w:b/>
                <w:sz w:val="14"/>
                <w:szCs w:val="14"/>
              </w:rPr>
              <w:t>20</w:t>
            </w:r>
          </w:p>
        </w:tc>
        <w:tc>
          <w:tcPr>
            <w:tcW w:w="210" w:type="pct"/>
            <w:vAlign w:val="center"/>
          </w:tcPr>
          <w:p w:rsidR="007E0A13" w:rsidRPr="00DA781A" w:rsidRDefault="007E0A13" w:rsidP="00BD01F2">
            <w:pPr>
              <w:jc w:val="both"/>
              <w:rPr>
                <w:b/>
                <w:sz w:val="14"/>
                <w:szCs w:val="14"/>
              </w:rPr>
            </w:pPr>
            <w:r w:rsidRPr="00DA781A">
              <w:rPr>
                <w:b/>
                <w:sz w:val="14"/>
                <w:szCs w:val="14"/>
              </w:rPr>
              <w:t>21</w:t>
            </w:r>
          </w:p>
        </w:tc>
        <w:tc>
          <w:tcPr>
            <w:tcW w:w="214" w:type="pct"/>
            <w:vAlign w:val="center"/>
          </w:tcPr>
          <w:p w:rsidR="007E0A13" w:rsidRPr="00DA781A" w:rsidRDefault="007E0A13" w:rsidP="00BD01F2">
            <w:pPr>
              <w:jc w:val="both"/>
              <w:rPr>
                <w:b/>
                <w:sz w:val="14"/>
                <w:szCs w:val="14"/>
              </w:rPr>
            </w:pPr>
            <w:r w:rsidRPr="00DA781A">
              <w:rPr>
                <w:b/>
                <w:sz w:val="14"/>
                <w:szCs w:val="14"/>
              </w:rPr>
              <w:t>22</w:t>
            </w:r>
          </w:p>
        </w:tc>
        <w:tc>
          <w:tcPr>
            <w:tcW w:w="222" w:type="pct"/>
            <w:vAlign w:val="center"/>
          </w:tcPr>
          <w:p w:rsidR="007E0A13" w:rsidRPr="00DA781A" w:rsidRDefault="007E0A13" w:rsidP="00BD01F2">
            <w:pPr>
              <w:jc w:val="both"/>
              <w:rPr>
                <w:b/>
                <w:sz w:val="14"/>
                <w:szCs w:val="14"/>
              </w:rPr>
            </w:pPr>
            <w:r w:rsidRPr="00DA781A">
              <w:rPr>
                <w:b/>
                <w:sz w:val="14"/>
                <w:szCs w:val="14"/>
              </w:rPr>
              <w:t>23</w:t>
            </w:r>
          </w:p>
        </w:tc>
        <w:tc>
          <w:tcPr>
            <w:tcW w:w="206" w:type="pct"/>
            <w:vAlign w:val="center"/>
          </w:tcPr>
          <w:p w:rsidR="007E0A13" w:rsidRPr="00DA781A" w:rsidRDefault="007E0A13" w:rsidP="00BD01F2">
            <w:pPr>
              <w:jc w:val="both"/>
              <w:rPr>
                <w:b/>
                <w:sz w:val="14"/>
                <w:szCs w:val="14"/>
              </w:rPr>
            </w:pPr>
            <w:r w:rsidRPr="00DA781A">
              <w:rPr>
                <w:b/>
                <w:sz w:val="14"/>
                <w:szCs w:val="14"/>
              </w:rPr>
              <w:t>24</w:t>
            </w:r>
          </w:p>
        </w:tc>
        <w:tc>
          <w:tcPr>
            <w:tcW w:w="204" w:type="pct"/>
            <w:vAlign w:val="center"/>
          </w:tcPr>
          <w:p w:rsidR="007E0A13" w:rsidRPr="00DA781A" w:rsidRDefault="007E0A13" w:rsidP="00BD01F2">
            <w:pPr>
              <w:jc w:val="both"/>
              <w:rPr>
                <w:b/>
                <w:sz w:val="14"/>
                <w:szCs w:val="14"/>
              </w:rPr>
            </w:pPr>
            <w:r w:rsidRPr="00DA781A">
              <w:rPr>
                <w:b/>
                <w:sz w:val="14"/>
                <w:szCs w:val="14"/>
              </w:rPr>
              <w:t>25</w:t>
            </w:r>
          </w:p>
        </w:tc>
        <w:tc>
          <w:tcPr>
            <w:tcW w:w="193" w:type="pct"/>
            <w:vAlign w:val="center"/>
          </w:tcPr>
          <w:p w:rsidR="007E0A13" w:rsidRPr="00DA781A" w:rsidRDefault="007E0A13" w:rsidP="00BD01F2">
            <w:pPr>
              <w:jc w:val="both"/>
              <w:rPr>
                <w:b/>
                <w:sz w:val="14"/>
                <w:szCs w:val="14"/>
              </w:rPr>
            </w:pPr>
            <w:r w:rsidRPr="00DA781A">
              <w:rPr>
                <w:b/>
                <w:sz w:val="14"/>
                <w:szCs w:val="14"/>
              </w:rPr>
              <w:t>26</w:t>
            </w:r>
          </w:p>
        </w:tc>
        <w:tc>
          <w:tcPr>
            <w:tcW w:w="195" w:type="pct"/>
            <w:vAlign w:val="center"/>
          </w:tcPr>
          <w:p w:rsidR="007E0A13" w:rsidRPr="00DA781A" w:rsidRDefault="007E0A13" w:rsidP="00BD01F2">
            <w:pPr>
              <w:jc w:val="both"/>
              <w:rPr>
                <w:b/>
                <w:sz w:val="14"/>
                <w:szCs w:val="14"/>
              </w:rPr>
            </w:pPr>
            <w:r w:rsidRPr="00DA781A">
              <w:rPr>
                <w:b/>
                <w:sz w:val="14"/>
                <w:szCs w:val="14"/>
              </w:rPr>
              <w:t>27</w:t>
            </w:r>
          </w:p>
        </w:tc>
        <w:tc>
          <w:tcPr>
            <w:tcW w:w="196" w:type="pct"/>
            <w:vAlign w:val="center"/>
          </w:tcPr>
          <w:p w:rsidR="007E0A13" w:rsidRPr="00DA781A" w:rsidRDefault="007E0A13" w:rsidP="00BD01F2">
            <w:pPr>
              <w:jc w:val="both"/>
              <w:rPr>
                <w:b/>
                <w:sz w:val="14"/>
                <w:szCs w:val="14"/>
              </w:rPr>
            </w:pPr>
            <w:r w:rsidRPr="00DA781A">
              <w:rPr>
                <w:b/>
                <w:sz w:val="14"/>
                <w:szCs w:val="14"/>
              </w:rPr>
              <w:t>28</w:t>
            </w:r>
          </w:p>
        </w:tc>
        <w:tc>
          <w:tcPr>
            <w:tcW w:w="210" w:type="pct"/>
            <w:vAlign w:val="center"/>
          </w:tcPr>
          <w:p w:rsidR="007E0A13" w:rsidRPr="00DA781A" w:rsidRDefault="007E0A13" w:rsidP="00BD01F2">
            <w:pPr>
              <w:jc w:val="both"/>
              <w:rPr>
                <w:b/>
                <w:sz w:val="14"/>
                <w:szCs w:val="14"/>
              </w:rPr>
            </w:pPr>
            <w:r w:rsidRPr="00DA781A">
              <w:rPr>
                <w:b/>
                <w:sz w:val="14"/>
                <w:szCs w:val="14"/>
              </w:rPr>
              <w:t>29</w:t>
            </w:r>
          </w:p>
        </w:tc>
        <w:tc>
          <w:tcPr>
            <w:tcW w:w="218" w:type="pct"/>
            <w:vAlign w:val="center"/>
          </w:tcPr>
          <w:p w:rsidR="007E0A13" w:rsidRPr="00DA781A" w:rsidRDefault="007E0A13" w:rsidP="00BD01F2">
            <w:pPr>
              <w:jc w:val="both"/>
              <w:rPr>
                <w:b/>
                <w:sz w:val="14"/>
                <w:szCs w:val="14"/>
              </w:rPr>
            </w:pPr>
            <w:r w:rsidRPr="00DA781A">
              <w:rPr>
                <w:b/>
                <w:sz w:val="14"/>
                <w:szCs w:val="14"/>
              </w:rPr>
              <w:t>30</w:t>
            </w:r>
          </w:p>
        </w:tc>
        <w:tc>
          <w:tcPr>
            <w:tcW w:w="218" w:type="pct"/>
            <w:vAlign w:val="center"/>
          </w:tcPr>
          <w:p w:rsidR="007E0A13" w:rsidRPr="00DA781A" w:rsidRDefault="007E0A13" w:rsidP="00BD01F2">
            <w:pPr>
              <w:jc w:val="both"/>
              <w:rPr>
                <w:b/>
                <w:sz w:val="14"/>
                <w:szCs w:val="14"/>
              </w:rPr>
            </w:pPr>
            <w:r w:rsidRPr="00DA781A">
              <w:rPr>
                <w:b/>
                <w:sz w:val="14"/>
                <w:szCs w:val="14"/>
              </w:rPr>
              <w:t>31</w:t>
            </w:r>
          </w:p>
        </w:tc>
        <w:tc>
          <w:tcPr>
            <w:tcW w:w="207" w:type="pct"/>
            <w:vAlign w:val="center"/>
          </w:tcPr>
          <w:p w:rsidR="007E0A13" w:rsidRPr="00DA781A" w:rsidRDefault="007E0A13" w:rsidP="00BD01F2">
            <w:pPr>
              <w:jc w:val="both"/>
              <w:rPr>
                <w:b/>
                <w:sz w:val="14"/>
                <w:szCs w:val="14"/>
              </w:rPr>
            </w:pPr>
            <w:r w:rsidRPr="00DA781A">
              <w:rPr>
                <w:b/>
                <w:sz w:val="14"/>
                <w:szCs w:val="14"/>
              </w:rPr>
              <w:t>32</w:t>
            </w:r>
          </w:p>
        </w:tc>
        <w:tc>
          <w:tcPr>
            <w:tcW w:w="210" w:type="pct"/>
            <w:vAlign w:val="center"/>
          </w:tcPr>
          <w:p w:rsidR="007E0A13" w:rsidRPr="00DA781A" w:rsidRDefault="007E0A13" w:rsidP="00BD01F2">
            <w:pPr>
              <w:jc w:val="both"/>
              <w:rPr>
                <w:b/>
                <w:sz w:val="14"/>
                <w:szCs w:val="14"/>
              </w:rPr>
            </w:pPr>
            <w:r w:rsidRPr="00DA781A">
              <w:rPr>
                <w:b/>
                <w:sz w:val="14"/>
                <w:szCs w:val="14"/>
              </w:rPr>
              <w:t>33</w:t>
            </w:r>
          </w:p>
        </w:tc>
        <w:tc>
          <w:tcPr>
            <w:tcW w:w="249" w:type="pct"/>
            <w:vAlign w:val="center"/>
          </w:tcPr>
          <w:p w:rsidR="007E0A13" w:rsidRPr="00DA781A" w:rsidRDefault="007E0A13" w:rsidP="00BD01F2">
            <w:pPr>
              <w:jc w:val="both"/>
              <w:rPr>
                <w:b/>
                <w:sz w:val="14"/>
                <w:szCs w:val="14"/>
              </w:rPr>
            </w:pPr>
            <w:r w:rsidRPr="00DA781A">
              <w:rPr>
                <w:b/>
                <w:sz w:val="14"/>
                <w:szCs w:val="14"/>
              </w:rPr>
              <w:t>34</w:t>
            </w:r>
          </w:p>
        </w:tc>
        <w:tc>
          <w:tcPr>
            <w:tcW w:w="232" w:type="pct"/>
            <w:vAlign w:val="center"/>
          </w:tcPr>
          <w:p w:rsidR="007E0A13" w:rsidRPr="00DA781A" w:rsidRDefault="007E0A13" w:rsidP="00BD01F2">
            <w:pPr>
              <w:jc w:val="both"/>
              <w:rPr>
                <w:b/>
                <w:sz w:val="14"/>
                <w:szCs w:val="14"/>
              </w:rPr>
            </w:pPr>
            <w:r w:rsidRPr="00DA781A">
              <w:rPr>
                <w:b/>
                <w:sz w:val="14"/>
                <w:szCs w:val="14"/>
              </w:rPr>
              <w:t>35</w:t>
            </w:r>
          </w:p>
        </w:tc>
        <w:tc>
          <w:tcPr>
            <w:tcW w:w="197" w:type="pct"/>
            <w:vAlign w:val="center"/>
          </w:tcPr>
          <w:p w:rsidR="007E0A13" w:rsidRPr="00DA781A" w:rsidRDefault="007E0A13" w:rsidP="00BD01F2">
            <w:pPr>
              <w:jc w:val="both"/>
              <w:rPr>
                <w:b/>
                <w:sz w:val="14"/>
                <w:szCs w:val="14"/>
              </w:rPr>
            </w:pPr>
            <w:r w:rsidRPr="00DA781A">
              <w:rPr>
                <w:b/>
                <w:sz w:val="14"/>
                <w:szCs w:val="14"/>
              </w:rPr>
              <w:t>36</w:t>
            </w:r>
          </w:p>
        </w:tc>
        <w:tc>
          <w:tcPr>
            <w:tcW w:w="195" w:type="pct"/>
            <w:vAlign w:val="center"/>
          </w:tcPr>
          <w:p w:rsidR="007E0A13" w:rsidRPr="00DA781A" w:rsidRDefault="007E0A13" w:rsidP="00BD01F2">
            <w:pPr>
              <w:jc w:val="both"/>
              <w:rPr>
                <w:b/>
                <w:sz w:val="14"/>
                <w:szCs w:val="14"/>
              </w:rPr>
            </w:pPr>
            <w:r w:rsidRPr="00DA781A">
              <w:rPr>
                <w:b/>
                <w:sz w:val="14"/>
                <w:szCs w:val="14"/>
              </w:rPr>
              <w:t>37</w:t>
            </w:r>
          </w:p>
        </w:tc>
        <w:tc>
          <w:tcPr>
            <w:tcW w:w="290" w:type="pct"/>
            <w:vAlign w:val="center"/>
          </w:tcPr>
          <w:p w:rsidR="007E0A13" w:rsidRPr="00DA781A" w:rsidRDefault="007E0A13" w:rsidP="00BD01F2">
            <w:pPr>
              <w:jc w:val="both"/>
              <w:rPr>
                <w:b/>
                <w:sz w:val="14"/>
                <w:szCs w:val="14"/>
              </w:rPr>
            </w:pPr>
            <w:r w:rsidRPr="00DA781A">
              <w:rPr>
                <w:b/>
                <w:sz w:val="14"/>
                <w:szCs w:val="14"/>
              </w:rPr>
              <w:t>38</w:t>
            </w:r>
          </w:p>
        </w:tc>
      </w:tr>
      <w:tr w:rsidR="007E0A13" w:rsidRPr="00954DC2" w:rsidTr="001D15CD">
        <w:trPr>
          <w:trHeight w:val="170"/>
        </w:trPr>
        <w:tc>
          <w:tcPr>
            <w:tcW w:w="938" w:type="pct"/>
            <w:vAlign w:val="center"/>
          </w:tcPr>
          <w:p w:rsidR="007E0A13" w:rsidRPr="000F3C76" w:rsidRDefault="007E0A13" w:rsidP="00CB4C2D">
            <w:pPr>
              <w:spacing w:line="240" w:lineRule="atLeast"/>
              <w:rPr>
                <w:sz w:val="16"/>
                <w:szCs w:val="16"/>
              </w:rPr>
            </w:pPr>
            <w:r w:rsidRPr="000F3C76">
              <w:rPr>
                <w:sz w:val="16"/>
                <w:szCs w:val="16"/>
              </w:rPr>
              <w:t>Болотное – Большая Чёрная</w:t>
            </w:r>
          </w:p>
        </w:tc>
        <w:tc>
          <w:tcPr>
            <w:tcW w:w="194" w:type="pct"/>
            <w:vAlign w:val="center"/>
          </w:tcPr>
          <w:p w:rsidR="007E0A13" w:rsidRPr="000F3C76" w:rsidRDefault="007E0A13" w:rsidP="00CB4C2D">
            <w:pPr>
              <w:spacing w:line="240" w:lineRule="atLeast"/>
              <w:jc w:val="center"/>
              <w:rPr>
                <w:sz w:val="14"/>
                <w:szCs w:val="14"/>
              </w:rPr>
            </w:pPr>
            <w:r w:rsidRPr="000F3C76">
              <w:rPr>
                <w:sz w:val="14"/>
                <w:szCs w:val="14"/>
              </w:rPr>
              <w:t>23</w:t>
            </w:r>
          </w:p>
        </w:tc>
        <w:tc>
          <w:tcPr>
            <w:tcW w:w="210" w:type="pct"/>
            <w:vAlign w:val="center"/>
          </w:tcPr>
          <w:p w:rsidR="007E0A13" w:rsidRPr="000F3C76" w:rsidRDefault="007E0A13" w:rsidP="00CB4C2D">
            <w:pPr>
              <w:spacing w:line="240" w:lineRule="atLeast"/>
              <w:jc w:val="center"/>
              <w:rPr>
                <w:sz w:val="14"/>
                <w:szCs w:val="14"/>
              </w:rPr>
            </w:pPr>
            <w:r w:rsidRPr="000F3C76">
              <w:rPr>
                <w:sz w:val="14"/>
                <w:szCs w:val="14"/>
              </w:rPr>
              <w:t>348,80</w:t>
            </w:r>
          </w:p>
        </w:tc>
        <w:tc>
          <w:tcPr>
            <w:tcW w:w="214" w:type="pct"/>
            <w:vAlign w:val="center"/>
          </w:tcPr>
          <w:p w:rsidR="007E0A13" w:rsidRPr="000F3C76" w:rsidRDefault="007E0A13" w:rsidP="00CB4C2D">
            <w:pPr>
              <w:spacing w:line="240" w:lineRule="atLeast"/>
              <w:jc w:val="center"/>
              <w:rPr>
                <w:sz w:val="14"/>
                <w:szCs w:val="14"/>
              </w:rPr>
            </w:pPr>
            <w:r w:rsidRPr="000F3C76">
              <w:rPr>
                <w:sz w:val="14"/>
                <w:szCs w:val="14"/>
              </w:rPr>
              <w:t>23</w:t>
            </w:r>
          </w:p>
        </w:tc>
        <w:tc>
          <w:tcPr>
            <w:tcW w:w="222" w:type="pct"/>
            <w:vAlign w:val="center"/>
          </w:tcPr>
          <w:p w:rsidR="007E0A13" w:rsidRPr="000F3C76" w:rsidRDefault="007E0A13" w:rsidP="00CB4C2D">
            <w:pPr>
              <w:spacing w:line="240" w:lineRule="atLeast"/>
              <w:jc w:val="center"/>
              <w:rPr>
                <w:sz w:val="14"/>
                <w:szCs w:val="14"/>
              </w:rPr>
            </w:pPr>
            <w:r w:rsidRPr="000F3C76">
              <w:rPr>
                <w:sz w:val="14"/>
                <w:szCs w:val="14"/>
              </w:rPr>
              <w:t>348,8</w:t>
            </w:r>
          </w:p>
        </w:tc>
        <w:tc>
          <w:tcPr>
            <w:tcW w:w="206" w:type="pct"/>
            <w:vAlign w:val="center"/>
          </w:tcPr>
          <w:p w:rsidR="007E0A13" w:rsidRPr="000F3C76" w:rsidRDefault="007E0A13" w:rsidP="00CB4C2D">
            <w:pPr>
              <w:spacing w:line="240" w:lineRule="atLeast"/>
              <w:jc w:val="center"/>
              <w:rPr>
                <w:sz w:val="14"/>
                <w:szCs w:val="14"/>
              </w:rPr>
            </w:pPr>
          </w:p>
        </w:tc>
        <w:tc>
          <w:tcPr>
            <w:tcW w:w="204" w:type="pct"/>
            <w:vAlign w:val="center"/>
          </w:tcPr>
          <w:p w:rsidR="007E0A13" w:rsidRPr="000F3C76" w:rsidRDefault="007E0A13" w:rsidP="00CB4C2D">
            <w:pPr>
              <w:spacing w:line="240" w:lineRule="atLeast"/>
              <w:jc w:val="center"/>
              <w:rPr>
                <w:sz w:val="14"/>
                <w:szCs w:val="14"/>
              </w:rPr>
            </w:pPr>
          </w:p>
        </w:tc>
        <w:tc>
          <w:tcPr>
            <w:tcW w:w="193" w:type="pct"/>
            <w:vAlign w:val="center"/>
          </w:tcPr>
          <w:p w:rsidR="007E0A13" w:rsidRPr="000F3C76" w:rsidRDefault="007E0A13" w:rsidP="00CB4C2D">
            <w:pPr>
              <w:spacing w:line="240" w:lineRule="atLeast"/>
              <w:jc w:val="center"/>
              <w:rPr>
                <w:sz w:val="14"/>
                <w:szCs w:val="14"/>
              </w:rPr>
            </w:pPr>
          </w:p>
        </w:tc>
        <w:tc>
          <w:tcPr>
            <w:tcW w:w="195" w:type="pct"/>
            <w:vAlign w:val="center"/>
          </w:tcPr>
          <w:p w:rsidR="007E0A13" w:rsidRPr="000F3C76" w:rsidRDefault="007E0A13" w:rsidP="00CB4C2D">
            <w:pPr>
              <w:spacing w:line="240" w:lineRule="atLeast"/>
              <w:jc w:val="center"/>
              <w:rPr>
                <w:sz w:val="14"/>
                <w:szCs w:val="14"/>
              </w:rPr>
            </w:pPr>
          </w:p>
        </w:tc>
        <w:tc>
          <w:tcPr>
            <w:tcW w:w="196" w:type="pct"/>
            <w:vAlign w:val="center"/>
          </w:tcPr>
          <w:p w:rsidR="007E0A13" w:rsidRPr="000F3C76" w:rsidRDefault="007E0A13" w:rsidP="00CB4C2D">
            <w:pPr>
              <w:spacing w:line="240" w:lineRule="atLeast"/>
              <w:jc w:val="center"/>
              <w:rPr>
                <w:sz w:val="14"/>
                <w:szCs w:val="14"/>
              </w:rPr>
            </w:pPr>
          </w:p>
        </w:tc>
        <w:tc>
          <w:tcPr>
            <w:tcW w:w="210" w:type="pct"/>
            <w:vAlign w:val="center"/>
          </w:tcPr>
          <w:p w:rsidR="007E0A13" w:rsidRPr="000F3C76" w:rsidRDefault="007E0A13" w:rsidP="00CB4C2D">
            <w:pPr>
              <w:spacing w:line="240" w:lineRule="atLeast"/>
              <w:jc w:val="center"/>
              <w:rPr>
                <w:sz w:val="14"/>
                <w:szCs w:val="14"/>
              </w:rPr>
            </w:pPr>
          </w:p>
        </w:tc>
        <w:tc>
          <w:tcPr>
            <w:tcW w:w="218" w:type="pct"/>
            <w:vAlign w:val="center"/>
          </w:tcPr>
          <w:p w:rsidR="007E0A13" w:rsidRPr="000F3C76" w:rsidRDefault="007E0A13" w:rsidP="00CB4C2D">
            <w:pPr>
              <w:spacing w:line="240" w:lineRule="atLeast"/>
              <w:jc w:val="center"/>
              <w:rPr>
                <w:sz w:val="14"/>
                <w:szCs w:val="14"/>
              </w:rPr>
            </w:pPr>
          </w:p>
        </w:tc>
        <w:tc>
          <w:tcPr>
            <w:tcW w:w="218" w:type="pct"/>
            <w:vAlign w:val="center"/>
          </w:tcPr>
          <w:p w:rsidR="007E0A13" w:rsidRPr="000F3C76" w:rsidRDefault="007E0A13" w:rsidP="00CB4C2D">
            <w:pPr>
              <w:spacing w:line="240" w:lineRule="atLeast"/>
              <w:jc w:val="center"/>
              <w:rPr>
                <w:sz w:val="14"/>
                <w:szCs w:val="14"/>
              </w:rPr>
            </w:pPr>
          </w:p>
        </w:tc>
        <w:tc>
          <w:tcPr>
            <w:tcW w:w="207" w:type="pct"/>
            <w:vAlign w:val="center"/>
          </w:tcPr>
          <w:p w:rsidR="007E0A13" w:rsidRPr="000F3C76" w:rsidRDefault="007E0A13" w:rsidP="00CB4C2D">
            <w:pPr>
              <w:spacing w:line="240" w:lineRule="atLeast"/>
              <w:jc w:val="center"/>
              <w:rPr>
                <w:sz w:val="14"/>
                <w:szCs w:val="14"/>
              </w:rPr>
            </w:pPr>
          </w:p>
        </w:tc>
        <w:tc>
          <w:tcPr>
            <w:tcW w:w="210" w:type="pct"/>
            <w:vAlign w:val="center"/>
          </w:tcPr>
          <w:p w:rsidR="007E0A13" w:rsidRPr="000F3C76" w:rsidRDefault="007E0A13" w:rsidP="00CB4C2D">
            <w:pPr>
              <w:spacing w:line="240" w:lineRule="atLeast"/>
              <w:jc w:val="center"/>
              <w:rPr>
                <w:sz w:val="14"/>
                <w:szCs w:val="14"/>
              </w:rPr>
            </w:pPr>
          </w:p>
        </w:tc>
        <w:tc>
          <w:tcPr>
            <w:tcW w:w="249" w:type="pct"/>
            <w:vAlign w:val="center"/>
          </w:tcPr>
          <w:p w:rsidR="007E0A13" w:rsidRPr="000F3C76" w:rsidRDefault="007E0A13" w:rsidP="00CB4C2D">
            <w:pPr>
              <w:spacing w:line="240" w:lineRule="atLeast"/>
              <w:jc w:val="center"/>
              <w:rPr>
                <w:sz w:val="14"/>
                <w:szCs w:val="14"/>
              </w:rPr>
            </w:pPr>
          </w:p>
        </w:tc>
        <w:tc>
          <w:tcPr>
            <w:tcW w:w="232" w:type="pct"/>
            <w:vAlign w:val="center"/>
          </w:tcPr>
          <w:p w:rsidR="007E0A13" w:rsidRPr="000F3C76" w:rsidRDefault="007E0A13" w:rsidP="00CB4C2D">
            <w:pPr>
              <w:spacing w:line="240" w:lineRule="atLeast"/>
              <w:jc w:val="center"/>
              <w:rPr>
                <w:sz w:val="14"/>
                <w:szCs w:val="14"/>
              </w:rPr>
            </w:pPr>
          </w:p>
        </w:tc>
        <w:tc>
          <w:tcPr>
            <w:tcW w:w="197" w:type="pct"/>
            <w:vAlign w:val="center"/>
          </w:tcPr>
          <w:p w:rsidR="007E0A13" w:rsidRPr="000F3C76" w:rsidRDefault="007E0A13" w:rsidP="00CB4C2D">
            <w:pPr>
              <w:spacing w:line="240" w:lineRule="atLeast"/>
              <w:jc w:val="center"/>
              <w:rPr>
                <w:sz w:val="14"/>
                <w:szCs w:val="14"/>
              </w:rPr>
            </w:pPr>
          </w:p>
        </w:tc>
        <w:tc>
          <w:tcPr>
            <w:tcW w:w="195" w:type="pct"/>
            <w:vAlign w:val="center"/>
          </w:tcPr>
          <w:p w:rsidR="007E0A13" w:rsidRPr="000F3C76" w:rsidRDefault="007E0A13" w:rsidP="00CB4C2D">
            <w:pPr>
              <w:spacing w:line="240" w:lineRule="atLeast"/>
              <w:jc w:val="center"/>
              <w:rPr>
                <w:sz w:val="14"/>
                <w:szCs w:val="14"/>
              </w:rPr>
            </w:pPr>
          </w:p>
        </w:tc>
        <w:tc>
          <w:tcPr>
            <w:tcW w:w="290" w:type="pct"/>
            <w:vAlign w:val="center"/>
          </w:tcPr>
          <w:p w:rsidR="007E0A13" w:rsidRPr="000F3C76" w:rsidRDefault="007E0A13" w:rsidP="00CB4C2D">
            <w:pPr>
              <w:spacing w:line="240" w:lineRule="atLeast"/>
              <w:jc w:val="right"/>
              <w:rPr>
                <w:sz w:val="14"/>
                <w:szCs w:val="14"/>
              </w:rPr>
            </w:pPr>
            <w:r w:rsidRPr="000F3C76">
              <w:rPr>
                <w:sz w:val="14"/>
                <w:szCs w:val="14"/>
              </w:rPr>
              <w:t>нет</w:t>
            </w:r>
          </w:p>
        </w:tc>
      </w:tr>
    </w:tbl>
    <w:p w:rsidR="007E0A13" w:rsidRDefault="007E0A13" w:rsidP="00FD6748">
      <w:pPr>
        <w:ind w:firstLine="709"/>
        <w:jc w:val="center"/>
        <w:rPr>
          <w:b/>
          <w:sz w:val="28"/>
          <w:szCs w:val="28"/>
        </w:rPr>
      </w:pPr>
    </w:p>
    <w:p w:rsidR="007E0A13" w:rsidRPr="00DA781A" w:rsidRDefault="007E0A13" w:rsidP="0095133D">
      <w:pPr>
        <w:ind w:firstLine="709"/>
        <w:jc w:val="both"/>
        <w:rPr>
          <w:sz w:val="20"/>
          <w:szCs w:val="20"/>
        </w:rPr>
      </w:pPr>
    </w:p>
    <w:p w:rsidR="007E0A13" w:rsidRDefault="007E0A13" w:rsidP="0095133D">
      <w:pPr>
        <w:ind w:firstLine="709"/>
        <w:jc w:val="both"/>
        <w:rPr>
          <w:sz w:val="28"/>
          <w:szCs w:val="28"/>
        </w:rPr>
        <w:sectPr w:rsidR="007E0A13" w:rsidSect="00954DC2">
          <w:pgSz w:w="16838" w:h="11906" w:orient="landscape"/>
          <w:pgMar w:top="851" w:right="851" w:bottom="851" w:left="1418" w:header="709" w:footer="709" w:gutter="0"/>
          <w:cols w:space="708"/>
          <w:docGrid w:linePitch="360"/>
        </w:sectPr>
      </w:pPr>
    </w:p>
    <w:p w:rsidR="007E0A13" w:rsidRDefault="007E0A13" w:rsidP="0095133D">
      <w:pPr>
        <w:ind w:firstLine="709"/>
        <w:jc w:val="both"/>
        <w:rPr>
          <w:sz w:val="28"/>
          <w:szCs w:val="28"/>
        </w:rPr>
      </w:pPr>
    </w:p>
    <w:p w:rsidR="007E0A13" w:rsidRPr="002B4D39" w:rsidRDefault="007E0A13" w:rsidP="0095133D">
      <w:pPr>
        <w:ind w:firstLine="709"/>
        <w:rPr>
          <w:sz w:val="28"/>
          <w:szCs w:val="28"/>
        </w:rPr>
      </w:pPr>
      <w:r>
        <w:rPr>
          <w:sz w:val="28"/>
          <w:szCs w:val="28"/>
        </w:rPr>
        <w:t xml:space="preserve">      </w:t>
      </w:r>
      <w:r w:rsidRPr="005B62B6">
        <w:rPr>
          <w:sz w:val="28"/>
          <w:szCs w:val="28"/>
        </w:rPr>
        <w:t xml:space="preserve">Настоящим проектом предусмотрено </w:t>
      </w:r>
      <w:r>
        <w:rPr>
          <w:sz w:val="28"/>
          <w:szCs w:val="28"/>
        </w:rPr>
        <w:t>благоустройство и повышение класса муниципальных дорог без изменения их направления и протяженности.</w:t>
      </w:r>
    </w:p>
    <w:p w:rsidR="007E0A13" w:rsidRDefault="007E0A13" w:rsidP="00CF72AF">
      <w:pPr>
        <w:pStyle w:val="af5"/>
        <w:tabs>
          <w:tab w:val="left" w:leader="dot" w:pos="9000"/>
        </w:tabs>
        <w:spacing w:after="0" w:line="240" w:lineRule="auto"/>
        <w:ind w:left="0"/>
        <w:rPr>
          <w:rFonts w:ascii="Times New Roman" w:hAnsi="Times New Roman"/>
          <w:b/>
          <w:sz w:val="28"/>
          <w:szCs w:val="28"/>
        </w:rPr>
      </w:pPr>
    </w:p>
    <w:p w:rsidR="007E0A13" w:rsidRPr="00132D8D" w:rsidRDefault="007E0A13" w:rsidP="00AB5137">
      <w:pPr>
        <w:pStyle w:val="af5"/>
        <w:tabs>
          <w:tab w:val="left" w:leader="dot" w:pos="9000"/>
        </w:tabs>
        <w:spacing w:after="0" w:line="240" w:lineRule="auto"/>
        <w:ind w:left="0"/>
        <w:jc w:val="center"/>
        <w:rPr>
          <w:rFonts w:ascii="Times New Roman" w:hAnsi="Times New Roman"/>
          <w:b/>
          <w:sz w:val="32"/>
          <w:szCs w:val="32"/>
        </w:rPr>
      </w:pPr>
      <w:r w:rsidRPr="00132D8D">
        <w:rPr>
          <w:rFonts w:ascii="Times New Roman" w:hAnsi="Times New Roman"/>
          <w:b/>
          <w:sz w:val="32"/>
          <w:szCs w:val="32"/>
        </w:rPr>
        <w:t>6. Охрана и улучшение окружающей среды градостроительными методами</w:t>
      </w:r>
    </w:p>
    <w:p w:rsidR="007E0A13" w:rsidRDefault="007E0A13" w:rsidP="00AB5137">
      <w:pPr>
        <w:pStyle w:val="af5"/>
        <w:tabs>
          <w:tab w:val="left" w:leader="dot" w:pos="9000"/>
        </w:tabs>
        <w:spacing w:after="0" w:line="240" w:lineRule="auto"/>
        <w:ind w:left="567" w:firstLine="709"/>
        <w:jc w:val="center"/>
        <w:rPr>
          <w:rFonts w:ascii="Times New Roman" w:hAnsi="Times New Roman"/>
          <w:b/>
          <w:sz w:val="28"/>
          <w:szCs w:val="28"/>
        </w:rPr>
      </w:pPr>
    </w:p>
    <w:p w:rsidR="007E0A13" w:rsidRDefault="007E0A13" w:rsidP="00AB5137">
      <w:pPr>
        <w:pStyle w:val="af5"/>
        <w:tabs>
          <w:tab w:val="left" w:leader="dot" w:pos="9000"/>
        </w:tabs>
        <w:spacing w:after="0" w:line="240" w:lineRule="auto"/>
        <w:ind w:left="0" w:firstLine="709"/>
        <w:jc w:val="both"/>
        <w:rPr>
          <w:rFonts w:ascii="Times New Roman" w:hAnsi="Times New Roman"/>
          <w:sz w:val="28"/>
        </w:rPr>
      </w:pPr>
      <w:r w:rsidRPr="00DE0CBA">
        <w:rPr>
          <w:rFonts w:ascii="Times New Roman" w:hAnsi="Times New Roman"/>
          <w:sz w:val="28"/>
        </w:rPr>
        <w:t>В настоящее время особое внимание при разработке градостроительной документации уделяется требованиям в области охраны окружающей среды. Закон «Об охране окружающей природной среды», принятый 10 января 2002  г.</w:t>
      </w:r>
    </w:p>
    <w:p w:rsidR="007E0A13" w:rsidRDefault="007E0A13" w:rsidP="00AB5137">
      <w:pPr>
        <w:suppressAutoHyphens/>
        <w:ind w:firstLine="567"/>
        <w:jc w:val="center"/>
        <w:rPr>
          <w:rFonts w:cs="Arial"/>
          <w:b/>
          <w:sz w:val="28"/>
        </w:rPr>
      </w:pPr>
    </w:p>
    <w:p w:rsidR="007E0A13" w:rsidRDefault="007E0A13" w:rsidP="00AB5137">
      <w:pPr>
        <w:suppressAutoHyphens/>
        <w:jc w:val="center"/>
        <w:rPr>
          <w:rFonts w:cs="Arial"/>
          <w:b/>
          <w:sz w:val="28"/>
        </w:rPr>
      </w:pPr>
      <w:r w:rsidRPr="003F417F">
        <w:rPr>
          <w:rFonts w:cs="Arial"/>
          <w:b/>
          <w:sz w:val="28"/>
        </w:rPr>
        <w:t>Полномочия и ответственность органов местного самоуправления в сфере охраны окружающей среды</w:t>
      </w:r>
    </w:p>
    <w:p w:rsidR="007E0A13" w:rsidRPr="003F417F" w:rsidRDefault="007E0A13" w:rsidP="00AB5137">
      <w:pPr>
        <w:suppressAutoHyphens/>
        <w:jc w:val="center"/>
        <w:rPr>
          <w:rFonts w:cs="Arial"/>
          <w:b/>
          <w:sz w:val="28"/>
        </w:rPr>
      </w:pPr>
    </w:p>
    <w:p w:rsidR="007E0A13" w:rsidRPr="003F417F" w:rsidRDefault="007E0A13" w:rsidP="00AB5137">
      <w:pPr>
        <w:ind w:firstLine="567"/>
        <w:jc w:val="both"/>
        <w:rPr>
          <w:rFonts w:cs="Arial"/>
          <w:sz w:val="28"/>
        </w:rPr>
      </w:pPr>
      <w:r w:rsidRPr="003F417F">
        <w:rPr>
          <w:rFonts w:cs="Arial"/>
          <w:sz w:val="28"/>
        </w:rPr>
        <w:t>Согласно закону РФ «Об охране окружающей среды, органы местного самоуправления ответственны за экологическое состояние всей подведомственной территории и обязаны оказывать содействие гражданам в реализации их прав в области охраны окружающей среды. Муниципальные власти вправе использовать данные экологического мониторинга для разработки прогнозов социально-экономического развития и целевых программ в области охраны окружающей среды.</w:t>
      </w:r>
    </w:p>
    <w:p w:rsidR="007E0A13" w:rsidRPr="003F417F" w:rsidRDefault="007E0A13" w:rsidP="00AB5137">
      <w:pPr>
        <w:ind w:firstLine="567"/>
        <w:jc w:val="both"/>
        <w:rPr>
          <w:rFonts w:cs="Arial"/>
          <w:sz w:val="28"/>
        </w:rPr>
      </w:pPr>
      <w:r w:rsidRPr="003F417F">
        <w:rPr>
          <w:rFonts w:cs="Arial"/>
          <w:sz w:val="28"/>
        </w:rPr>
        <w:t>В соответствии с ФЗ № 131 (ст.16), к вопросам местного значения городского округа относятся, в частности, и вопросы охраны окружающей среды:</w:t>
      </w:r>
    </w:p>
    <w:p w:rsidR="007E0A13" w:rsidRPr="003F417F" w:rsidRDefault="007E0A13" w:rsidP="00AB5137">
      <w:pPr>
        <w:ind w:firstLine="567"/>
        <w:jc w:val="both"/>
        <w:rPr>
          <w:rFonts w:cs="Arial"/>
          <w:sz w:val="28"/>
        </w:rPr>
      </w:pPr>
      <w:r w:rsidRPr="003F417F">
        <w:rPr>
          <w:rFonts w:cs="Arial"/>
          <w:sz w:val="28"/>
          <w:szCs w:val="18"/>
        </w:rPr>
        <w:t>-</w:t>
      </w:r>
      <w:r w:rsidRPr="003F417F">
        <w:rPr>
          <w:rFonts w:cs="Arial"/>
          <w:sz w:val="28"/>
        </w:rPr>
        <w:t>организация мероприятий по охране окружающей среды в границах поселения;</w:t>
      </w:r>
    </w:p>
    <w:p w:rsidR="007E0A13" w:rsidRPr="003F417F" w:rsidRDefault="007E0A13" w:rsidP="00AB5137">
      <w:pPr>
        <w:ind w:firstLine="567"/>
        <w:jc w:val="both"/>
        <w:rPr>
          <w:rFonts w:cs="Arial"/>
          <w:sz w:val="28"/>
        </w:rPr>
      </w:pPr>
      <w:r w:rsidRPr="003F417F">
        <w:rPr>
          <w:rFonts w:cs="Arial"/>
          <w:sz w:val="28"/>
          <w:szCs w:val="18"/>
        </w:rPr>
        <w:t>-</w:t>
      </w:r>
      <w:r w:rsidRPr="003F417F">
        <w:rPr>
          <w:rFonts w:cs="Arial"/>
          <w:sz w:val="28"/>
        </w:rPr>
        <w:t>организация и осуществление экологического контроля объектов производственного и социального назначения на территории поселения, за исключением объектов, экологический контроль которых осуществляют федеральные органы государственной власти;</w:t>
      </w:r>
    </w:p>
    <w:p w:rsidR="007E0A13" w:rsidRPr="003F417F" w:rsidRDefault="007E0A13" w:rsidP="00AB5137">
      <w:pPr>
        <w:ind w:firstLine="567"/>
        <w:jc w:val="both"/>
        <w:rPr>
          <w:rFonts w:cs="Arial"/>
          <w:sz w:val="28"/>
        </w:rPr>
      </w:pPr>
      <w:r w:rsidRPr="003F417F">
        <w:rPr>
          <w:rFonts w:cs="Arial"/>
          <w:sz w:val="28"/>
          <w:szCs w:val="18"/>
        </w:rPr>
        <w:t>-</w:t>
      </w:r>
      <w:r w:rsidRPr="003F417F">
        <w:rPr>
          <w:rFonts w:cs="Arial"/>
          <w:sz w:val="28"/>
        </w:rPr>
        <w:t>организация сбора, вывоза, утилизации и переработки бытовых и промышленных отходов;</w:t>
      </w:r>
    </w:p>
    <w:p w:rsidR="007E0A13" w:rsidRPr="003F417F" w:rsidRDefault="007E0A13" w:rsidP="00AB5137">
      <w:pPr>
        <w:ind w:firstLine="567"/>
        <w:jc w:val="both"/>
        <w:rPr>
          <w:rFonts w:cs="Arial"/>
          <w:sz w:val="28"/>
        </w:rPr>
      </w:pPr>
      <w:r w:rsidRPr="003F417F">
        <w:rPr>
          <w:rFonts w:cs="Arial"/>
          <w:sz w:val="28"/>
          <w:szCs w:val="18"/>
        </w:rPr>
        <w:t>-</w:t>
      </w:r>
      <w:r w:rsidRPr="003F417F">
        <w:rPr>
          <w:rFonts w:cs="Arial"/>
          <w:sz w:val="28"/>
        </w:rPr>
        <w:t>организация благоустройства и озеленения территории, использования и охраны  зеленых насаждений, расположенных в границах поселения.</w:t>
      </w:r>
    </w:p>
    <w:p w:rsidR="007E0A13" w:rsidRPr="003F417F" w:rsidRDefault="007E0A13" w:rsidP="00AB5137">
      <w:pPr>
        <w:ind w:firstLine="567"/>
        <w:jc w:val="both"/>
        <w:rPr>
          <w:rFonts w:cs="Arial"/>
          <w:sz w:val="28"/>
        </w:rPr>
      </w:pPr>
      <w:r w:rsidRPr="003F417F">
        <w:rPr>
          <w:rFonts w:cs="Arial"/>
          <w:sz w:val="28"/>
        </w:rPr>
        <w:t xml:space="preserve">Негативное воздействие населенных пунктов на природные системы складывается, в том числе, и от системы обеспечения жизнедеятельности населения (отопительные котельные, очистные сооружения канализации, образование и захоронение твердых бытовых отходов т.д.), а также от немногочисленных предприятий автотранспорта, пищевой промышленности, обслуживания, торговли. Так, при сжигании топлива, в производстве различных видов продукции в атмосферу поступают вредные выбросы, в реки и водоемы сбрасываются загрязненные промышленные и бытовые стоки, образуются значительные количества бытовых и промышленных отходов. Таким образом, загрязняются почвы, воды, атмосферный воздух, страдает растительный и животный мир. </w:t>
      </w:r>
      <w:r w:rsidRPr="003F417F">
        <w:rPr>
          <w:rFonts w:cs="Arial"/>
          <w:sz w:val="28"/>
        </w:rPr>
        <w:tab/>
        <w:t xml:space="preserve">Кроме того, экологическая обстановка  </w:t>
      </w:r>
      <w:r w:rsidRPr="003F417F">
        <w:rPr>
          <w:rFonts w:cs="Arial"/>
          <w:sz w:val="28"/>
        </w:rPr>
        <w:lastRenderedPageBreak/>
        <w:t>определяет и качество жизни населения, привлекательность территории, формирует имидж поселения.</w:t>
      </w:r>
    </w:p>
    <w:p w:rsidR="007E0A13" w:rsidRPr="003F417F" w:rsidRDefault="007E0A13" w:rsidP="00AB5137">
      <w:pPr>
        <w:ind w:firstLine="567"/>
        <w:jc w:val="both"/>
        <w:rPr>
          <w:sz w:val="28"/>
        </w:rPr>
      </w:pPr>
      <w:r w:rsidRPr="003F417F">
        <w:rPr>
          <w:sz w:val="28"/>
        </w:rPr>
        <w:t xml:space="preserve">Действия администрации поселения должны быть направлены в первую очередь на предупреждение загрязнений окружающей среды путем последовательного и планомерного внедрения современных технологий, способствующих снижению негативного воздействия хозяйственной деятельности на окружающую среду. </w:t>
      </w:r>
    </w:p>
    <w:p w:rsidR="007E0A13" w:rsidRPr="000D2C9D" w:rsidRDefault="007E0A13" w:rsidP="00AB5137">
      <w:pPr>
        <w:ind w:firstLine="567"/>
        <w:jc w:val="both"/>
        <w:rPr>
          <w:sz w:val="32"/>
          <w:highlight w:val="lightGray"/>
        </w:rPr>
      </w:pPr>
    </w:p>
    <w:p w:rsidR="007E0A13" w:rsidRDefault="007E0A13" w:rsidP="00AB5137">
      <w:pPr>
        <w:suppressAutoHyphens/>
        <w:jc w:val="center"/>
        <w:rPr>
          <w:rFonts w:cs="Arial"/>
          <w:b/>
          <w:sz w:val="28"/>
        </w:rPr>
      </w:pPr>
      <w:r w:rsidRPr="003F417F">
        <w:rPr>
          <w:rFonts w:cs="Arial"/>
          <w:b/>
          <w:sz w:val="28"/>
        </w:rPr>
        <w:t>Краткая характеристика потенциальных  источников загрязнения окружающей среды</w:t>
      </w:r>
    </w:p>
    <w:p w:rsidR="007E0A13" w:rsidRPr="003F417F" w:rsidRDefault="007E0A13" w:rsidP="00AB5137">
      <w:pPr>
        <w:suppressAutoHyphens/>
        <w:jc w:val="center"/>
        <w:rPr>
          <w:rFonts w:cs="Arial"/>
          <w:b/>
          <w:sz w:val="28"/>
        </w:rPr>
      </w:pPr>
    </w:p>
    <w:p w:rsidR="007E0A13" w:rsidRPr="003F417F" w:rsidRDefault="007E0A13" w:rsidP="00AB5137">
      <w:pPr>
        <w:ind w:firstLine="567"/>
        <w:jc w:val="both"/>
        <w:rPr>
          <w:sz w:val="28"/>
          <w:szCs w:val="28"/>
        </w:rPr>
      </w:pPr>
      <w:r w:rsidRPr="003F417F">
        <w:rPr>
          <w:sz w:val="28"/>
          <w:szCs w:val="28"/>
        </w:rPr>
        <w:t xml:space="preserve">Территория поселения общей площадью </w:t>
      </w:r>
      <w:r>
        <w:rPr>
          <w:sz w:val="28"/>
          <w:szCs w:val="28"/>
        </w:rPr>
        <w:t>22558 га</w:t>
      </w:r>
      <w:r w:rsidRPr="003F417F">
        <w:rPr>
          <w:sz w:val="28"/>
          <w:szCs w:val="28"/>
        </w:rPr>
        <w:t xml:space="preserve"> расположена  в северо-восточной части  Новосибирской области на расстоянии </w:t>
      </w:r>
      <w:r>
        <w:rPr>
          <w:sz w:val="28"/>
          <w:szCs w:val="28"/>
        </w:rPr>
        <w:t>138</w:t>
      </w:r>
      <w:r w:rsidRPr="003F417F">
        <w:rPr>
          <w:sz w:val="28"/>
          <w:szCs w:val="28"/>
        </w:rPr>
        <w:t xml:space="preserve"> км от областного центра г.Новосибирска, в </w:t>
      </w:r>
      <w:r>
        <w:rPr>
          <w:sz w:val="28"/>
          <w:szCs w:val="28"/>
        </w:rPr>
        <w:t>18</w:t>
      </w:r>
      <w:r w:rsidRPr="003F417F">
        <w:rPr>
          <w:sz w:val="28"/>
          <w:szCs w:val="28"/>
        </w:rPr>
        <w:t xml:space="preserve"> км от районного центра г.</w:t>
      </w:r>
      <w:r>
        <w:rPr>
          <w:sz w:val="28"/>
          <w:szCs w:val="28"/>
        </w:rPr>
        <w:t xml:space="preserve"> Болотное </w:t>
      </w:r>
      <w:r w:rsidRPr="003F417F">
        <w:rPr>
          <w:sz w:val="28"/>
          <w:szCs w:val="28"/>
        </w:rPr>
        <w:t xml:space="preserve">и в </w:t>
      </w:r>
      <w:r>
        <w:rPr>
          <w:sz w:val="28"/>
          <w:szCs w:val="28"/>
        </w:rPr>
        <w:t>18</w:t>
      </w:r>
      <w:r w:rsidRPr="003F417F">
        <w:rPr>
          <w:sz w:val="28"/>
          <w:szCs w:val="28"/>
        </w:rPr>
        <w:t xml:space="preserve"> км от ближайшей железнодорожной станции г. Болотное. Протяженность поселения  составляет 12</w:t>
      </w:r>
      <w:r>
        <w:rPr>
          <w:sz w:val="28"/>
          <w:szCs w:val="28"/>
        </w:rPr>
        <w:t xml:space="preserve"> </w:t>
      </w:r>
      <w:r w:rsidRPr="003F417F">
        <w:rPr>
          <w:sz w:val="28"/>
          <w:szCs w:val="28"/>
        </w:rPr>
        <w:t>км .</w:t>
      </w:r>
    </w:p>
    <w:p w:rsidR="007E0A13" w:rsidRDefault="007E0A13" w:rsidP="00AB5137">
      <w:pPr>
        <w:ind w:firstLine="567"/>
        <w:jc w:val="both"/>
        <w:rPr>
          <w:sz w:val="28"/>
          <w:szCs w:val="28"/>
        </w:rPr>
      </w:pPr>
      <w:r w:rsidRPr="003F417F">
        <w:rPr>
          <w:sz w:val="28"/>
          <w:szCs w:val="28"/>
        </w:rPr>
        <w:t xml:space="preserve">На его территории </w:t>
      </w:r>
      <w:r>
        <w:rPr>
          <w:sz w:val="28"/>
          <w:szCs w:val="28"/>
        </w:rPr>
        <w:t xml:space="preserve">расположено 3 населенных пункта – деревня Большая Черная, село Кандереп, село Краснознаменка. Численность населения </w:t>
      </w:r>
      <w:r w:rsidRPr="003F417F">
        <w:rPr>
          <w:sz w:val="28"/>
          <w:szCs w:val="28"/>
        </w:rPr>
        <w:t>на 01.01.2010 года составила 9</w:t>
      </w:r>
      <w:r>
        <w:rPr>
          <w:sz w:val="28"/>
          <w:szCs w:val="28"/>
        </w:rPr>
        <w:t>25</w:t>
      </w:r>
      <w:r w:rsidRPr="003F417F">
        <w:rPr>
          <w:sz w:val="28"/>
          <w:szCs w:val="28"/>
        </w:rPr>
        <w:t xml:space="preserve"> человек.</w:t>
      </w:r>
    </w:p>
    <w:p w:rsidR="007E0A13" w:rsidRPr="003F417F" w:rsidRDefault="007E0A13" w:rsidP="00AB5137">
      <w:pPr>
        <w:ind w:firstLine="567"/>
        <w:jc w:val="both"/>
        <w:rPr>
          <w:sz w:val="28"/>
        </w:rPr>
      </w:pPr>
      <w:r w:rsidRPr="003F417F">
        <w:rPr>
          <w:sz w:val="28"/>
          <w:szCs w:val="28"/>
        </w:rPr>
        <w:t>Связь с районным центром осуществляется по автодороге муниципального значения. Пути воздушного сообщения и аэропорты</w:t>
      </w:r>
      <w:r w:rsidRPr="003F417F">
        <w:rPr>
          <w:sz w:val="28"/>
        </w:rPr>
        <w:t xml:space="preserve"> отсутствуют. Так же на территории сельсовета расположены сети электрификации, теплоснабжения, водоснабжения и АТС.</w:t>
      </w:r>
    </w:p>
    <w:p w:rsidR="007E0A13" w:rsidRPr="003F417F" w:rsidRDefault="007E0A13" w:rsidP="00AB5137">
      <w:pPr>
        <w:shd w:val="clear" w:color="auto" w:fill="FFFFFF"/>
        <w:ind w:right="67" w:firstLine="567"/>
        <w:jc w:val="both"/>
        <w:rPr>
          <w:sz w:val="28"/>
        </w:rPr>
      </w:pPr>
      <w:r w:rsidRPr="003F417F">
        <w:rPr>
          <w:sz w:val="28"/>
        </w:rPr>
        <w:t xml:space="preserve">МО </w:t>
      </w:r>
      <w:r>
        <w:rPr>
          <w:sz w:val="28"/>
        </w:rPr>
        <w:t>Варламовского</w:t>
      </w:r>
      <w:r w:rsidRPr="003F417F">
        <w:rPr>
          <w:sz w:val="28"/>
        </w:rPr>
        <w:t xml:space="preserve"> сельсовета обладает достаточными возможностями развития экономики </w:t>
      </w:r>
      <w:r>
        <w:rPr>
          <w:sz w:val="28"/>
        </w:rPr>
        <w:t>–</w:t>
      </w:r>
      <w:r w:rsidRPr="003F417F">
        <w:rPr>
          <w:sz w:val="28"/>
        </w:rPr>
        <w:t xml:space="preserve"> природоресурсным, трудовым, производственным потенциалом.</w:t>
      </w:r>
    </w:p>
    <w:p w:rsidR="007E0A13" w:rsidRPr="002979C7" w:rsidRDefault="007E0A13" w:rsidP="007C6F15">
      <w:pPr>
        <w:ind w:firstLine="567"/>
        <w:jc w:val="both"/>
        <w:rPr>
          <w:sz w:val="28"/>
        </w:rPr>
      </w:pPr>
      <w:r w:rsidRPr="002979C7">
        <w:rPr>
          <w:sz w:val="28"/>
        </w:rPr>
        <w:t>На территории поселения на 01.01.2010 года зарегистрировано 1 сельхозпредприятие, 2 образовательных учреждения, 1 дошкольное образовательное учреждение, 1 учреждение культуры (2 СДК), 1 унитарное предприятие, администрация Варламовского сельсовета, 3 организации торговли.</w:t>
      </w:r>
    </w:p>
    <w:p w:rsidR="007E0A13" w:rsidRPr="00850073" w:rsidRDefault="007E0A13" w:rsidP="007C6F15">
      <w:pPr>
        <w:ind w:firstLine="567"/>
        <w:jc w:val="both"/>
        <w:rPr>
          <w:sz w:val="28"/>
        </w:rPr>
      </w:pPr>
      <w:r w:rsidRPr="002979C7">
        <w:rPr>
          <w:sz w:val="28"/>
        </w:rPr>
        <w:t>Специализацией поселения является сельское хозяйство. Данным видом деятельности занимаются: 1 сельхозпредприятие, 332 ЛПХ.</w:t>
      </w:r>
    </w:p>
    <w:p w:rsidR="007E0A13" w:rsidRPr="00A83D9A" w:rsidRDefault="007E0A13" w:rsidP="007C6F15">
      <w:pPr>
        <w:shd w:val="clear" w:color="auto" w:fill="FFFFFF"/>
        <w:ind w:right="67" w:firstLine="567"/>
        <w:jc w:val="both"/>
        <w:rPr>
          <w:color w:val="000000"/>
          <w:sz w:val="28"/>
          <w:szCs w:val="28"/>
        </w:rPr>
      </w:pPr>
      <w:r w:rsidRPr="00A83D9A">
        <w:rPr>
          <w:color w:val="000000"/>
          <w:sz w:val="28"/>
          <w:szCs w:val="28"/>
        </w:rPr>
        <w:t xml:space="preserve">Муниципальное образование обладает достаточными возможностями развития экономики – природоресурсным, трудовым, производственным потенциалом. </w:t>
      </w:r>
    </w:p>
    <w:p w:rsidR="007E0A13" w:rsidRPr="00A83D9A" w:rsidRDefault="007E0A13" w:rsidP="007C6F15">
      <w:pPr>
        <w:shd w:val="clear" w:color="auto" w:fill="FFFFFF"/>
        <w:ind w:right="67" w:firstLine="567"/>
        <w:jc w:val="both"/>
        <w:rPr>
          <w:color w:val="000000"/>
          <w:sz w:val="28"/>
          <w:szCs w:val="28"/>
        </w:rPr>
      </w:pPr>
      <w:r w:rsidRPr="00A83D9A">
        <w:rPr>
          <w:color w:val="000000"/>
          <w:sz w:val="28"/>
          <w:szCs w:val="28"/>
        </w:rPr>
        <w:t xml:space="preserve">Выпуск сельскохозяйственной продукции в сельсовете осуществляют следующие основные предприятия: </w:t>
      </w:r>
    </w:p>
    <w:p w:rsidR="007E0A13" w:rsidRPr="00A83D9A" w:rsidRDefault="007E0A13" w:rsidP="007C6F15">
      <w:pPr>
        <w:shd w:val="clear" w:color="auto" w:fill="FFFFFF"/>
        <w:spacing w:line="276" w:lineRule="auto"/>
        <w:ind w:firstLine="567"/>
        <w:jc w:val="both"/>
        <w:rPr>
          <w:color w:val="000000"/>
          <w:spacing w:val="-2"/>
          <w:sz w:val="28"/>
          <w:szCs w:val="28"/>
        </w:rPr>
      </w:pPr>
      <w:r w:rsidRPr="00A83D9A">
        <w:rPr>
          <w:color w:val="000000"/>
          <w:spacing w:val="-2"/>
          <w:sz w:val="28"/>
          <w:szCs w:val="28"/>
        </w:rPr>
        <w:t>- ПСХК «Большечерновский» (растениеводство, животноводство);</w:t>
      </w:r>
    </w:p>
    <w:p w:rsidR="007E0A13" w:rsidRPr="00A83D9A" w:rsidRDefault="007E0A13" w:rsidP="007C6F15">
      <w:pPr>
        <w:shd w:val="clear" w:color="auto" w:fill="FFFFFF"/>
        <w:spacing w:line="276" w:lineRule="auto"/>
        <w:ind w:firstLine="567"/>
        <w:jc w:val="both"/>
        <w:rPr>
          <w:color w:val="000000"/>
          <w:spacing w:val="-2"/>
          <w:sz w:val="28"/>
          <w:szCs w:val="28"/>
        </w:rPr>
      </w:pPr>
      <w:r w:rsidRPr="00A83D9A">
        <w:rPr>
          <w:color w:val="000000"/>
          <w:spacing w:val="-2"/>
          <w:sz w:val="28"/>
          <w:szCs w:val="28"/>
        </w:rPr>
        <w:t>- крестьянско-фермерские хозяйства.</w:t>
      </w:r>
    </w:p>
    <w:p w:rsidR="007E0A13" w:rsidRPr="008A2606" w:rsidRDefault="007E0A13" w:rsidP="007C6F15">
      <w:pPr>
        <w:widowControl w:val="0"/>
        <w:autoSpaceDE w:val="0"/>
        <w:autoSpaceDN w:val="0"/>
        <w:adjustRightInd w:val="0"/>
        <w:ind w:firstLine="567"/>
        <w:jc w:val="both"/>
        <w:rPr>
          <w:sz w:val="28"/>
          <w:szCs w:val="28"/>
        </w:rPr>
      </w:pPr>
      <w:r w:rsidRPr="008A2606">
        <w:rPr>
          <w:sz w:val="28"/>
          <w:szCs w:val="28"/>
        </w:rPr>
        <w:t xml:space="preserve">Представленные предприятия включают объекты, для которых должны быть организованы санитарно-защитные зоны в соответствии с требованиями СанПин </w:t>
      </w:r>
      <w:r w:rsidRPr="008A2606">
        <w:rPr>
          <w:bCs/>
          <w:sz w:val="28"/>
          <w:szCs w:val="28"/>
        </w:rPr>
        <w:t xml:space="preserve">2.2.1/2.1.1.1200-03 </w:t>
      </w:r>
      <w:r w:rsidRPr="008A2606">
        <w:rPr>
          <w:sz w:val="28"/>
          <w:szCs w:val="28"/>
        </w:rPr>
        <w:t xml:space="preserve">«Санитарно-защитные зоны и санитарная классификация предприятий, сооружений и иных объектов». Для котельных и </w:t>
      </w:r>
      <w:r w:rsidRPr="008A2606">
        <w:rPr>
          <w:sz w:val="28"/>
          <w:szCs w:val="28"/>
        </w:rPr>
        <w:lastRenderedPageBreak/>
        <w:t>водопроводных сооружений (башни, артскважины) также предусматриваются нормативные санитарно-защитные зоны.</w:t>
      </w:r>
    </w:p>
    <w:p w:rsidR="007E0A13" w:rsidRPr="008A2606" w:rsidRDefault="007E0A13" w:rsidP="007C6F15">
      <w:pPr>
        <w:ind w:firstLine="567"/>
        <w:jc w:val="both"/>
        <w:rPr>
          <w:snapToGrid w:val="0"/>
          <w:color w:val="000000"/>
          <w:sz w:val="28"/>
          <w:szCs w:val="28"/>
        </w:rPr>
      </w:pPr>
      <w:r w:rsidRPr="008A2606">
        <w:rPr>
          <w:snapToGrid w:val="0"/>
          <w:color w:val="000000"/>
          <w:sz w:val="28"/>
          <w:szCs w:val="28"/>
        </w:rPr>
        <w:t>Экологическая ситуация на территории сельсовета обусловлена наличием ряда факторов, ухудшающих состояние окружающей среды, в первую очередь в зонах экономической деятельности человека. Основными источниками загрязнения атмосферы являются промышленные предприятия, а также выбросы от котельных, печей частного сектора и отработанные газы автотранспорта.</w:t>
      </w:r>
    </w:p>
    <w:p w:rsidR="007E0A13" w:rsidRPr="00DE0CBA" w:rsidRDefault="007E0A13" w:rsidP="00132D8D">
      <w:pPr>
        <w:pStyle w:val="af5"/>
        <w:tabs>
          <w:tab w:val="left" w:leader="dot" w:pos="9000"/>
        </w:tabs>
        <w:spacing w:after="0" w:line="240" w:lineRule="auto"/>
        <w:ind w:left="0" w:firstLine="709"/>
        <w:jc w:val="both"/>
        <w:rPr>
          <w:rFonts w:ascii="Times New Roman" w:hAnsi="Times New Roman"/>
          <w:b/>
          <w:sz w:val="28"/>
          <w:szCs w:val="28"/>
        </w:rPr>
      </w:pPr>
    </w:p>
    <w:p w:rsidR="007E0A13" w:rsidRDefault="007E0A13" w:rsidP="00132D8D">
      <w:pPr>
        <w:pStyle w:val="aff0"/>
        <w:ind w:left="0" w:right="-1" w:firstLine="709"/>
        <w:jc w:val="center"/>
        <w:rPr>
          <w:b/>
          <w:szCs w:val="28"/>
        </w:rPr>
      </w:pPr>
      <w:r>
        <w:rPr>
          <w:b/>
          <w:szCs w:val="28"/>
        </w:rPr>
        <w:t>6</w:t>
      </w:r>
      <w:r w:rsidRPr="009D0DEA">
        <w:rPr>
          <w:b/>
          <w:szCs w:val="28"/>
        </w:rPr>
        <w:t xml:space="preserve">.1. </w:t>
      </w:r>
      <w:r w:rsidRPr="00FF694C">
        <w:rPr>
          <w:b/>
          <w:szCs w:val="28"/>
        </w:rPr>
        <w:t>Мероприятия по учету местных природно-климатических условий</w:t>
      </w:r>
    </w:p>
    <w:p w:rsidR="007E0A13" w:rsidRDefault="007E0A13" w:rsidP="00132D8D">
      <w:pPr>
        <w:pStyle w:val="aff0"/>
        <w:ind w:left="0" w:right="-1" w:firstLine="709"/>
        <w:jc w:val="center"/>
        <w:rPr>
          <w:b/>
          <w:szCs w:val="28"/>
        </w:rPr>
      </w:pPr>
    </w:p>
    <w:p w:rsidR="007E0A13" w:rsidRPr="000A1597" w:rsidRDefault="007E0A13" w:rsidP="000A1597">
      <w:pPr>
        <w:ind w:firstLine="567"/>
        <w:jc w:val="both"/>
        <w:rPr>
          <w:sz w:val="28"/>
          <w:szCs w:val="28"/>
        </w:rPr>
      </w:pPr>
      <w:r w:rsidRPr="000A1597">
        <w:rPr>
          <w:sz w:val="28"/>
          <w:szCs w:val="28"/>
        </w:rPr>
        <w:t>На решение градостроительных задач влияют следующие природные факторы: климат, рельеф местности, растительный покров, гидрологические ресурсы, геологические условия, видовые качества местности.</w:t>
      </w:r>
    </w:p>
    <w:p w:rsidR="007E0A13" w:rsidRPr="000A1597" w:rsidRDefault="007E0A13" w:rsidP="000A1597">
      <w:pPr>
        <w:ind w:firstLine="567"/>
        <w:jc w:val="both"/>
        <w:rPr>
          <w:sz w:val="28"/>
          <w:szCs w:val="28"/>
        </w:rPr>
      </w:pPr>
      <w:r w:rsidRPr="000A1597">
        <w:rPr>
          <w:sz w:val="28"/>
          <w:szCs w:val="28"/>
        </w:rPr>
        <w:t>По санитарно-гигиенической оценке климатометеорологических факторов Новосибирской области (В.М. Пивкин) условия проектируемой территории определяются как ограниченно благоприятные; инсоляционные ресурсы и ресурсы УФР благоприятны; зимняя дискомфортность характеризуется интенсивной ветро-метелевой деятельностью, летняя – избыточной солнечной радиацией. Здесь желательны мероприятия по корригированию микроклимата.</w:t>
      </w:r>
    </w:p>
    <w:p w:rsidR="007E0A13" w:rsidRPr="000A1597" w:rsidRDefault="007E0A13" w:rsidP="000A1597">
      <w:pPr>
        <w:ind w:firstLine="567"/>
        <w:jc w:val="both"/>
        <w:rPr>
          <w:sz w:val="28"/>
          <w:szCs w:val="28"/>
        </w:rPr>
      </w:pPr>
      <w:r w:rsidRPr="000A1597">
        <w:rPr>
          <w:sz w:val="28"/>
          <w:szCs w:val="28"/>
        </w:rPr>
        <w:t>Путями корригирования микроклимата будут являться зимой ветро – и снегозащита территории, зданий и сооружений, летом – регулирование солнечной радиации и теплового излучения сильно нагретых поверхностей. Средства же регулирования микроклимата предполагают использование в проекте градостроительных, архитектурно-строительных и инженерно- технических мероприятий.</w:t>
      </w:r>
    </w:p>
    <w:p w:rsidR="007E0A13" w:rsidRPr="000A1597" w:rsidRDefault="007E0A13" w:rsidP="000A1597">
      <w:pPr>
        <w:ind w:firstLine="567"/>
        <w:jc w:val="both"/>
        <w:rPr>
          <w:sz w:val="28"/>
          <w:szCs w:val="28"/>
        </w:rPr>
      </w:pPr>
      <w:r w:rsidRPr="000A1597">
        <w:rPr>
          <w:sz w:val="28"/>
          <w:szCs w:val="28"/>
        </w:rPr>
        <w:t>Комплекс метеорологических факторов в совокупности с размещением отраслей промышленности определяет качественную и количественную характеристики загрязнения атмосферы территории.</w:t>
      </w:r>
    </w:p>
    <w:p w:rsidR="007E0A13" w:rsidRPr="000A1597" w:rsidRDefault="007E0A13" w:rsidP="000A1597">
      <w:pPr>
        <w:ind w:firstLine="567"/>
        <w:jc w:val="both"/>
        <w:rPr>
          <w:sz w:val="28"/>
          <w:szCs w:val="28"/>
        </w:rPr>
      </w:pPr>
      <w:r w:rsidRPr="000A1597">
        <w:rPr>
          <w:sz w:val="28"/>
          <w:szCs w:val="28"/>
        </w:rPr>
        <w:t>Повторяемость погод, при которых имеют место штили и инверсии способствует накоплению промышленных выбросов и взаимному их переносу преобладающими ветрами.</w:t>
      </w:r>
    </w:p>
    <w:p w:rsidR="007E0A13" w:rsidRPr="000A1597" w:rsidRDefault="007E0A13" w:rsidP="000A1597">
      <w:pPr>
        <w:ind w:firstLine="567"/>
        <w:jc w:val="both"/>
        <w:rPr>
          <w:sz w:val="28"/>
          <w:szCs w:val="28"/>
        </w:rPr>
      </w:pPr>
      <w:r w:rsidRPr="000A1597">
        <w:rPr>
          <w:sz w:val="28"/>
          <w:szCs w:val="28"/>
        </w:rPr>
        <w:t>Поэтому в период неблагоприятных метеоусловий необходимо запретить выпуск на линию автомашин с повышенной токсичностью выхлопных газов. На предприятиях обязательно выполнять комплекс мероприятий по временному сокращению выбросов (разработать их в рамках томов ПДВ) при получении предупреждений о неблагоприятных метеоусловиях.</w:t>
      </w:r>
    </w:p>
    <w:p w:rsidR="007E0A13" w:rsidRPr="000A1597" w:rsidRDefault="007E0A13" w:rsidP="000A1597">
      <w:pPr>
        <w:ind w:firstLine="567"/>
        <w:jc w:val="both"/>
        <w:rPr>
          <w:sz w:val="28"/>
          <w:szCs w:val="28"/>
        </w:rPr>
      </w:pPr>
      <w:r w:rsidRPr="000A1597">
        <w:rPr>
          <w:sz w:val="28"/>
          <w:szCs w:val="28"/>
        </w:rPr>
        <w:t>Территория проектирования характеризуется слабой защищенностью геологических структур от проникновения загрязняющих веществ в подземные воды. Наиболее уязвимыми являются грунтовые воды, залегающие на глубине 3-5 м.</w:t>
      </w:r>
    </w:p>
    <w:p w:rsidR="007E0A13" w:rsidRPr="000A1597" w:rsidRDefault="007E0A13" w:rsidP="000A1597">
      <w:pPr>
        <w:ind w:firstLine="567"/>
        <w:jc w:val="both"/>
        <w:rPr>
          <w:sz w:val="28"/>
          <w:szCs w:val="28"/>
        </w:rPr>
      </w:pPr>
      <w:r w:rsidRPr="000A1597">
        <w:rPr>
          <w:sz w:val="28"/>
          <w:szCs w:val="28"/>
        </w:rPr>
        <w:t xml:space="preserve">Существенной причиной процесса подтопления здесь, наряду с природными процессами, являются также утечки в сетях водонесущих коммуникаций из-за их аварийного состояния, а также отсутствие дренажных и </w:t>
      </w:r>
      <w:r w:rsidRPr="000A1597">
        <w:rPr>
          <w:sz w:val="28"/>
          <w:szCs w:val="28"/>
        </w:rPr>
        <w:lastRenderedPageBreak/>
        <w:t>ливневых коллекторов при строительстве жилых микрорайонов, невыполнение соответствующей вертикальной планировки.</w:t>
      </w:r>
    </w:p>
    <w:p w:rsidR="007E0A13" w:rsidRPr="000A1597" w:rsidRDefault="007E0A13" w:rsidP="000A1597">
      <w:pPr>
        <w:ind w:firstLine="567"/>
        <w:jc w:val="both"/>
        <w:rPr>
          <w:sz w:val="28"/>
          <w:szCs w:val="28"/>
        </w:rPr>
      </w:pPr>
      <w:r w:rsidRPr="000A1597">
        <w:rPr>
          <w:sz w:val="28"/>
          <w:szCs w:val="28"/>
        </w:rPr>
        <w:t>Для уменьшения и ликвидации процессов техногенного подтопления территории проектом запроектированы в соответствующих разделах следующие мероприятия:</w:t>
      </w:r>
    </w:p>
    <w:p w:rsidR="007E0A13" w:rsidRPr="000A1597" w:rsidRDefault="007E0A13" w:rsidP="000A1597">
      <w:pPr>
        <w:ind w:firstLine="567"/>
        <w:jc w:val="both"/>
        <w:rPr>
          <w:sz w:val="28"/>
          <w:szCs w:val="28"/>
        </w:rPr>
      </w:pPr>
      <w:r w:rsidRPr="000A1597">
        <w:rPr>
          <w:sz w:val="28"/>
          <w:szCs w:val="28"/>
        </w:rPr>
        <w:t>- упорядочение и дренаж поверхностного и подземного (грунтового) стока;</w:t>
      </w:r>
    </w:p>
    <w:p w:rsidR="007E0A13" w:rsidRPr="000A1597" w:rsidRDefault="007E0A13" w:rsidP="000A1597">
      <w:pPr>
        <w:ind w:firstLine="567"/>
        <w:jc w:val="both"/>
        <w:rPr>
          <w:sz w:val="28"/>
          <w:szCs w:val="28"/>
        </w:rPr>
      </w:pPr>
      <w:r w:rsidRPr="000A1597">
        <w:rPr>
          <w:sz w:val="28"/>
          <w:szCs w:val="28"/>
        </w:rPr>
        <w:t>- вертикальная планировка и подсыпка строительных площадок;</w:t>
      </w:r>
    </w:p>
    <w:p w:rsidR="007E0A13" w:rsidRPr="000A1597" w:rsidRDefault="007E0A13" w:rsidP="000A1597">
      <w:pPr>
        <w:ind w:firstLine="567"/>
        <w:jc w:val="both"/>
        <w:rPr>
          <w:sz w:val="28"/>
          <w:szCs w:val="28"/>
        </w:rPr>
      </w:pPr>
      <w:r w:rsidRPr="000A1597">
        <w:rPr>
          <w:sz w:val="28"/>
          <w:szCs w:val="28"/>
        </w:rPr>
        <w:t>- предотвращение и оперативное устранение аварий водонесущих коммуникаций;</w:t>
      </w:r>
    </w:p>
    <w:p w:rsidR="007E0A13" w:rsidRPr="000A1597" w:rsidRDefault="007E0A13" w:rsidP="000A1597">
      <w:pPr>
        <w:ind w:firstLine="567"/>
        <w:jc w:val="both"/>
        <w:rPr>
          <w:sz w:val="28"/>
          <w:szCs w:val="28"/>
        </w:rPr>
      </w:pPr>
      <w:r w:rsidRPr="000A1597">
        <w:rPr>
          <w:sz w:val="28"/>
          <w:szCs w:val="28"/>
        </w:rPr>
        <w:t>- укрепление и благоустройство береговых полос в пределах населенных пунктов.</w:t>
      </w:r>
    </w:p>
    <w:p w:rsidR="007E0A13" w:rsidRPr="00FF694C" w:rsidRDefault="007E0A13" w:rsidP="00132D8D">
      <w:pPr>
        <w:pStyle w:val="aff0"/>
        <w:ind w:left="0" w:right="-1" w:firstLine="709"/>
        <w:rPr>
          <w:b/>
          <w:szCs w:val="28"/>
        </w:rPr>
      </w:pPr>
    </w:p>
    <w:p w:rsidR="007E0A13" w:rsidRPr="00A020AA" w:rsidRDefault="007E0A13" w:rsidP="008F23E6">
      <w:pPr>
        <w:jc w:val="center"/>
        <w:rPr>
          <w:b/>
          <w:sz w:val="28"/>
          <w:szCs w:val="28"/>
        </w:rPr>
      </w:pPr>
      <w:r>
        <w:rPr>
          <w:b/>
          <w:sz w:val="28"/>
          <w:szCs w:val="28"/>
        </w:rPr>
        <w:t xml:space="preserve">6.2. </w:t>
      </w:r>
      <w:r w:rsidRPr="00A020AA">
        <w:rPr>
          <w:b/>
          <w:sz w:val="28"/>
          <w:szCs w:val="28"/>
        </w:rPr>
        <w:t>Комплекс мер по охране от загрязнения воздушного бассейна, поверхностных и подземных вод, почв и ландшафтов</w:t>
      </w:r>
    </w:p>
    <w:p w:rsidR="007E0A13" w:rsidRPr="00A020AA" w:rsidRDefault="007E0A13" w:rsidP="00132D8D">
      <w:pPr>
        <w:ind w:firstLine="709"/>
        <w:jc w:val="center"/>
        <w:rPr>
          <w:b/>
          <w:sz w:val="28"/>
          <w:szCs w:val="28"/>
        </w:rPr>
      </w:pPr>
    </w:p>
    <w:p w:rsidR="007E0A13" w:rsidRPr="00A020AA" w:rsidRDefault="007E0A13" w:rsidP="008F23E6">
      <w:pPr>
        <w:jc w:val="center"/>
        <w:rPr>
          <w:b/>
          <w:sz w:val="28"/>
          <w:szCs w:val="28"/>
        </w:rPr>
      </w:pPr>
      <w:r w:rsidRPr="00A020AA">
        <w:rPr>
          <w:b/>
          <w:sz w:val="28"/>
          <w:szCs w:val="28"/>
        </w:rPr>
        <w:t>Комплекс задач по сохранению и улучшению воздушного бассейна</w:t>
      </w:r>
    </w:p>
    <w:p w:rsidR="007E0A13" w:rsidRDefault="007E0A13" w:rsidP="00132D8D">
      <w:pPr>
        <w:ind w:firstLine="709"/>
        <w:jc w:val="both"/>
        <w:rPr>
          <w:sz w:val="28"/>
          <w:szCs w:val="28"/>
        </w:rPr>
      </w:pPr>
    </w:p>
    <w:p w:rsidR="007E0A13" w:rsidRPr="000A1597" w:rsidRDefault="007E0A13" w:rsidP="000A1597">
      <w:pPr>
        <w:ind w:firstLine="567"/>
        <w:jc w:val="both"/>
        <w:rPr>
          <w:sz w:val="28"/>
          <w:szCs w:val="28"/>
        </w:rPr>
      </w:pPr>
      <w:r w:rsidRPr="000A1597">
        <w:rPr>
          <w:sz w:val="28"/>
          <w:szCs w:val="28"/>
        </w:rPr>
        <w:t>Атмосферный воздух относится к числу приоритетных факторов окружающей среды, оказывающих непосредственное влияние на здоровье населения.  Состояние воздушного бассейна является одним из основных факторов определяющих экологическую ситуацию и условия проживания населения.</w:t>
      </w:r>
    </w:p>
    <w:p w:rsidR="007E0A13" w:rsidRPr="000A1597" w:rsidRDefault="007E0A13" w:rsidP="000A1597">
      <w:pPr>
        <w:ind w:firstLine="567"/>
        <w:jc w:val="both"/>
        <w:rPr>
          <w:sz w:val="28"/>
          <w:szCs w:val="28"/>
        </w:rPr>
      </w:pPr>
      <w:r w:rsidRPr="000A1597">
        <w:rPr>
          <w:sz w:val="28"/>
          <w:szCs w:val="28"/>
        </w:rPr>
        <w:t xml:space="preserve">Территория находится в зоне ограниченно-благоприятных условий рассеивания примесей в атмосфере (метеопотенциал </w:t>
      </w:r>
      <w:r w:rsidRPr="000A1597">
        <w:rPr>
          <w:sz w:val="28"/>
          <w:szCs w:val="28"/>
          <w:lang w:val="en-US"/>
        </w:rPr>
        <w:t>II</w:t>
      </w:r>
      <w:r w:rsidRPr="000A1597">
        <w:rPr>
          <w:sz w:val="28"/>
          <w:szCs w:val="28"/>
        </w:rPr>
        <w:t>), что объясняется недостаточной проветриваемостью территории и малой повторяемостью дней с сильным ветром. МПА свидетельствует о одинаковом соотношении  процессов рассеивания примесей и процессов их накопления. Комплекс метеорологических условий, обеспечивавший относительно высокий потенциал загрязнения, включает в себя следующие параметра: слабый (0-1 м/с) ветер у земли и в приземном 200 метровом слое (Рш), сохранение в течение суток, наличие приземных температурных инверсий. Наиболее высокий потенциал загрязнения (ПЗА) отмечается в декабре-январе (время слабых ветров – более 20% и формирования мощных задерживающих слоев). Малые высоты перемешивания затрудняют рассеивание вредных примесей, а преобладание южных ветров определяет их дальнейший перенос. Наименьший ПЗА отмечается в октябре-ноябре, наблюдается минимальное число приземных инверсий и слабых ветров.</w:t>
      </w:r>
    </w:p>
    <w:p w:rsidR="007E0A13" w:rsidRPr="000A1597" w:rsidRDefault="007E0A13" w:rsidP="000A1597">
      <w:pPr>
        <w:ind w:firstLine="567"/>
        <w:jc w:val="both"/>
        <w:rPr>
          <w:sz w:val="28"/>
          <w:szCs w:val="28"/>
        </w:rPr>
      </w:pPr>
      <w:r w:rsidRPr="000A1597">
        <w:rPr>
          <w:sz w:val="28"/>
          <w:szCs w:val="28"/>
        </w:rPr>
        <w:t>Таким образом, метеорологические условия равной степени способствуют как накоплению примесей в атмосфере, так и их рассеиванию, что обуславливает умеренный потенциал загрязнения.</w:t>
      </w:r>
    </w:p>
    <w:p w:rsidR="007E0A13" w:rsidRPr="000A1597" w:rsidRDefault="007E0A13" w:rsidP="000A1597">
      <w:pPr>
        <w:ind w:firstLine="567"/>
        <w:jc w:val="both"/>
        <w:rPr>
          <w:sz w:val="28"/>
          <w:szCs w:val="28"/>
        </w:rPr>
      </w:pPr>
      <w:r w:rsidRPr="000A1597">
        <w:rPr>
          <w:sz w:val="28"/>
          <w:szCs w:val="28"/>
        </w:rPr>
        <w:t>Среди многих факторов, влияющих на здоровье человека, большую роль играет состояние окружающей среды. Одной из причин негативного влияния на здоровье населения является качество атмосферного воздуха. К «болезням риска», вызываемым воздействием загрязняющих выбросов в атмосферный воздух, относятся болезни системы кровообращения, болезни костно-</w:t>
      </w:r>
      <w:r w:rsidRPr="000A1597">
        <w:rPr>
          <w:sz w:val="28"/>
          <w:szCs w:val="28"/>
        </w:rPr>
        <w:lastRenderedPageBreak/>
        <w:t>мышечной системы, болезни органов дыхания, новообразования, болезни крови и кроветворных органов.</w:t>
      </w:r>
    </w:p>
    <w:p w:rsidR="007E0A13" w:rsidRPr="000A1597" w:rsidRDefault="007E0A13" w:rsidP="000A1597">
      <w:pPr>
        <w:ind w:firstLine="567"/>
        <w:jc w:val="both"/>
        <w:rPr>
          <w:sz w:val="28"/>
          <w:szCs w:val="28"/>
        </w:rPr>
      </w:pPr>
      <w:r w:rsidRPr="000A1597">
        <w:rPr>
          <w:sz w:val="28"/>
          <w:szCs w:val="28"/>
        </w:rPr>
        <w:t xml:space="preserve">Слагаемыми источниками загрязнения атмосферного воздуха для </w:t>
      </w:r>
      <w:r>
        <w:rPr>
          <w:sz w:val="28"/>
          <w:szCs w:val="28"/>
        </w:rPr>
        <w:t>Варламовского</w:t>
      </w:r>
      <w:r w:rsidRPr="000A1597">
        <w:rPr>
          <w:sz w:val="28"/>
          <w:szCs w:val="28"/>
        </w:rPr>
        <w:t xml:space="preserve"> сельсовета являются автомобильный транспорт, коммунальные котельные и низкие источники выбросов частного сектора. Основными загрязняющими веществами являются: взвешенные вещества, азота диоксид, углерода оксид, формальдегид, серы оксид. </w:t>
      </w:r>
    </w:p>
    <w:p w:rsidR="007E0A13" w:rsidRPr="000A1597" w:rsidRDefault="007E0A13" w:rsidP="000A1597">
      <w:pPr>
        <w:ind w:firstLine="567"/>
        <w:jc w:val="both"/>
        <w:rPr>
          <w:sz w:val="28"/>
          <w:szCs w:val="28"/>
        </w:rPr>
      </w:pPr>
      <w:r w:rsidRPr="000A1597">
        <w:rPr>
          <w:sz w:val="28"/>
          <w:szCs w:val="28"/>
        </w:rPr>
        <w:t>На  территории поселения функционирует 1 котельная, установленной мощностью 0,9 МВт. Протяженность  тепловых сетей, находящихся в муниципальной собственности, составляет 3,5 км.</w:t>
      </w:r>
    </w:p>
    <w:p w:rsidR="007E0A13" w:rsidRPr="000A1597" w:rsidRDefault="007E0A13" w:rsidP="000A1597">
      <w:pPr>
        <w:ind w:firstLine="567"/>
        <w:jc w:val="both"/>
        <w:rPr>
          <w:sz w:val="28"/>
          <w:szCs w:val="28"/>
        </w:rPr>
      </w:pPr>
      <w:r w:rsidRPr="000A1597">
        <w:rPr>
          <w:sz w:val="28"/>
          <w:szCs w:val="28"/>
        </w:rPr>
        <w:t>В муниципальном образовании не обеспечивается проведение лабораторных исследований загрязнения атмосферного воздуха мест проживания населения в зоне влияния выбросов объектов. Учитывая, что котельные расположены в непосредственной близости от жилых домов и административных зданий, очевидно, их негативное влияние на окружающую среду и здоровье населения.</w:t>
      </w:r>
    </w:p>
    <w:p w:rsidR="007E0A13" w:rsidRPr="000A1597" w:rsidRDefault="007E0A13" w:rsidP="000A1597">
      <w:pPr>
        <w:ind w:firstLine="567"/>
        <w:jc w:val="both"/>
        <w:rPr>
          <w:sz w:val="28"/>
          <w:szCs w:val="28"/>
        </w:rPr>
      </w:pPr>
      <w:r w:rsidRPr="000A1597">
        <w:rPr>
          <w:sz w:val="28"/>
          <w:szCs w:val="28"/>
        </w:rPr>
        <w:t>Вторым по значимости источником загрязнения является работа автотранспорта. Жилые дома, расположенные в непосредственной близости от автомагистрали, находятся под постоянным воздействием выбросов двигателей внутреннего сгорания автомобилей.</w:t>
      </w:r>
    </w:p>
    <w:p w:rsidR="007E0A13" w:rsidRPr="000A1597" w:rsidRDefault="007E0A13" w:rsidP="000A1597">
      <w:pPr>
        <w:ind w:firstLine="567"/>
        <w:jc w:val="both"/>
        <w:rPr>
          <w:sz w:val="28"/>
          <w:szCs w:val="28"/>
        </w:rPr>
      </w:pPr>
      <w:r w:rsidRPr="000A1597">
        <w:rPr>
          <w:sz w:val="28"/>
          <w:szCs w:val="28"/>
        </w:rPr>
        <w:t>Следующим по значимости источником загрязнения является сжигание дров и угля в печах местного отопления, учёт которых не налажен.  Массивное загрязнение атмосферы отмечается во время проведения весенне-осенних, так называемых «сельхозпалов», а также при сжигании твердого мусора.</w:t>
      </w:r>
    </w:p>
    <w:p w:rsidR="007E0A13" w:rsidRPr="000A1597" w:rsidRDefault="007E0A13" w:rsidP="000A1597">
      <w:pPr>
        <w:ind w:firstLine="567"/>
        <w:jc w:val="both"/>
        <w:rPr>
          <w:sz w:val="28"/>
          <w:szCs w:val="28"/>
        </w:rPr>
      </w:pPr>
      <w:r w:rsidRPr="000A1597">
        <w:rPr>
          <w:sz w:val="28"/>
          <w:szCs w:val="28"/>
        </w:rPr>
        <w:t xml:space="preserve">В атмосферу попадает большое количество различных вредных веществ, все они в зависимости от вида источника и размеров выбросов могут быть подразделены на три группы. </w:t>
      </w:r>
    </w:p>
    <w:p w:rsidR="007E0A13" w:rsidRPr="000A1597" w:rsidRDefault="007E0A13" w:rsidP="000A1597">
      <w:pPr>
        <w:ind w:firstLine="567"/>
        <w:jc w:val="both"/>
        <w:rPr>
          <w:sz w:val="28"/>
          <w:szCs w:val="28"/>
        </w:rPr>
      </w:pPr>
      <w:r w:rsidRPr="000A1597">
        <w:rPr>
          <w:sz w:val="28"/>
          <w:szCs w:val="28"/>
        </w:rPr>
        <w:t xml:space="preserve">В первую группу входят пыль, сернистый газ, окись углерода, диоксид азота – основные примеси, связанные с процессами сжигания топлива. Они поступают в атмосферу в больших количествах и становятся составной частью атмосферы. </w:t>
      </w:r>
    </w:p>
    <w:p w:rsidR="007E0A13" w:rsidRPr="000A1597" w:rsidRDefault="007E0A13" w:rsidP="000A1597">
      <w:pPr>
        <w:ind w:firstLine="567"/>
        <w:jc w:val="both"/>
        <w:rPr>
          <w:sz w:val="28"/>
          <w:szCs w:val="28"/>
        </w:rPr>
      </w:pPr>
      <w:r w:rsidRPr="000A1597">
        <w:rPr>
          <w:sz w:val="28"/>
          <w:szCs w:val="28"/>
        </w:rPr>
        <w:t>Во вторую группу отнесены свинец, кадмий, ртуть, принадлежащие к числу наиболее токсичных веществ, и некоторые другие вещества, выбрасываемые, как и основные примеси повсеместно, но в меньших количествах. Ртуть поступает в атмосферу в основном в результате сжигания угля, нефти, отходов, кадмий – с выбросами дизельного транспорта.</w:t>
      </w:r>
    </w:p>
    <w:p w:rsidR="007E0A13" w:rsidRPr="000A1597" w:rsidRDefault="007E0A13" w:rsidP="000A1597">
      <w:pPr>
        <w:ind w:firstLine="567"/>
        <w:jc w:val="both"/>
        <w:rPr>
          <w:sz w:val="28"/>
          <w:szCs w:val="28"/>
        </w:rPr>
      </w:pPr>
      <w:r w:rsidRPr="000A1597">
        <w:rPr>
          <w:sz w:val="28"/>
          <w:szCs w:val="28"/>
        </w:rPr>
        <w:t xml:space="preserve">В третью группу входят специфические вредные вещества и их соединения, содержащиеся в выбросах ограниченного числа производств. Номенклатура этих соединений велика, она зависит от специфики производств. </w:t>
      </w:r>
    </w:p>
    <w:p w:rsidR="007E0A13" w:rsidRPr="000A1597" w:rsidRDefault="007E0A13" w:rsidP="000A1597">
      <w:pPr>
        <w:ind w:firstLine="567"/>
        <w:jc w:val="both"/>
        <w:rPr>
          <w:sz w:val="28"/>
          <w:szCs w:val="28"/>
        </w:rPr>
      </w:pPr>
      <w:r w:rsidRPr="000A1597">
        <w:rPr>
          <w:sz w:val="28"/>
          <w:szCs w:val="28"/>
        </w:rPr>
        <w:t>От котельных и печей частного сектора в результате сжигания топлива в воздух исследуемой территории поступают, главным образом, диоксид серы, оксиды азота, сажа, взвешенные вещества (твердые несгоревшие частички угля), оксид углерода, альдегиды и т.д. Основная доля выбросов приходится на зимнее время, т.к. котельные используют в качестве топлива уголь.</w:t>
      </w:r>
    </w:p>
    <w:p w:rsidR="007E0A13" w:rsidRPr="000A1597" w:rsidRDefault="007E0A13" w:rsidP="000A1597">
      <w:pPr>
        <w:ind w:firstLine="567"/>
        <w:jc w:val="both"/>
        <w:rPr>
          <w:sz w:val="28"/>
          <w:szCs w:val="28"/>
        </w:rPr>
      </w:pPr>
      <w:r w:rsidRPr="000A1597">
        <w:rPr>
          <w:sz w:val="28"/>
          <w:szCs w:val="28"/>
        </w:rPr>
        <w:lastRenderedPageBreak/>
        <w:t xml:space="preserve">Мониторинг за состоянием окружающей среды в </w:t>
      </w:r>
      <w:r>
        <w:rPr>
          <w:sz w:val="28"/>
          <w:szCs w:val="28"/>
        </w:rPr>
        <w:t>Варламовском</w:t>
      </w:r>
      <w:r w:rsidRPr="000A1597">
        <w:rPr>
          <w:sz w:val="28"/>
          <w:szCs w:val="28"/>
        </w:rPr>
        <w:t xml:space="preserve"> муниципальном образовании не проводится. Согласно </w:t>
      </w:r>
      <w:r w:rsidRPr="000A1597">
        <w:rPr>
          <w:i/>
          <w:sz w:val="28"/>
          <w:szCs w:val="28"/>
        </w:rPr>
        <w:t>Временным рекомендациям «Фоновые концентрации для городов и поселков, где отсутствуют наблюдения за загрязнением атмосферы на период 2009-2013 гг.»</w:t>
      </w:r>
      <w:r w:rsidRPr="000A1597">
        <w:rPr>
          <w:sz w:val="28"/>
          <w:szCs w:val="28"/>
        </w:rPr>
        <w:t>, фоновые концентрации загрязняющих веществ в атмосфере составляют:</w:t>
      </w:r>
    </w:p>
    <w:p w:rsidR="007E0A13" w:rsidRPr="000A1597" w:rsidRDefault="007E0A13" w:rsidP="000A1597">
      <w:pPr>
        <w:ind w:firstLine="567"/>
        <w:jc w:val="both"/>
        <w:rPr>
          <w:sz w:val="28"/>
          <w:szCs w:val="28"/>
        </w:rPr>
      </w:pPr>
      <w:r w:rsidRPr="000A1597">
        <w:rPr>
          <w:sz w:val="28"/>
          <w:szCs w:val="28"/>
        </w:rPr>
        <w:t>- взвешенные вещества – 140 мкг/м</w:t>
      </w:r>
      <w:r w:rsidRPr="000A1597">
        <w:rPr>
          <w:sz w:val="28"/>
          <w:szCs w:val="28"/>
          <w:vertAlign w:val="superscript"/>
        </w:rPr>
        <w:t>3</w:t>
      </w:r>
      <w:r w:rsidRPr="000A1597">
        <w:rPr>
          <w:sz w:val="28"/>
          <w:szCs w:val="28"/>
        </w:rPr>
        <w:t>;</w:t>
      </w:r>
    </w:p>
    <w:p w:rsidR="007E0A13" w:rsidRPr="000A1597" w:rsidRDefault="007E0A13" w:rsidP="000A1597">
      <w:pPr>
        <w:tabs>
          <w:tab w:val="center" w:pos="4961"/>
        </w:tabs>
        <w:ind w:firstLine="567"/>
        <w:jc w:val="both"/>
        <w:rPr>
          <w:sz w:val="28"/>
          <w:szCs w:val="28"/>
        </w:rPr>
      </w:pPr>
      <w:r w:rsidRPr="000A1597">
        <w:rPr>
          <w:sz w:val="28"/>
          <w:szCs w:val="28"/>
        </w:rPr>
        <w:t>- азота диоксид – 56 мкг/м</w:t>
      </w:r>
      <w:r w:rsidRPr="000A1597">
        <w:rPr>
          <w:sz w:val="28"/>
          <w:szCs w:val="28"/>
          <w:vertAlign w:val="superscript"/>
        </w:rPr>
        <w:t>3</w:t>
      </w:r>
      <w:r w:rsidRPr="000A1597">
        <w:rPr>
          <w:sz w:val="28"/>
          <w:szCs w:val="28"/>
        </w:rPr>
        <w:t>;</w:t>
      </w:r>
      <w:r w:rsidRPr="000A1597">
        <w:rPr>
          <w:sz w:val="28"/>
          <w:szCs w:val="28"/>
        </w:rPr>
        <w:tab/>
      </w:r>
    </w:p>
    <w:p w:rsidR="007E0A13" w:rsidRPr="000A1597" w:rsidRDefault="007E0A13" w:rsidP="000A1597">
      <w:pPr>
        <w:ind w:firstLine="567"/>
        <w:jc w:val="both"/>
        <w:rPr>
          <w:sz w:val="28"/>
          <w:szCs w:val="28"/>
        </w:rPr>
      </w:pPr>
      <w:r w:rsidRPr="000A1597">
        <w:rPr>
          <w:sz w:val="28"/>
          <w:szCs w:val="28"/>
        </w:rPr>
        <w:t>- серы диоксид – 11мкг/м</w:t>
      </w:r>
      <w:r w:rsidRPr="000A1597">
        <w:rPr>
          <w:sz w:val="28"/>
          <w:szCs w:val="28"/>
          <w:vertAlign w:val="superscript"/>
        </w:rPr>
        <w:t>3</w:t>
      </w:r>
      <w:r w:rsidRPr="000A1597">
        <w:rPr>
          <w:sz w:val="28"/>
          <w:szCs w:val="28"/>
        </w:rPr>
        <w:t>;</w:t>
      </w:r>
    </w:p>
    <w:p w:rsidR="007E0A13" w:rsidRPr="000A1597" w:rsidRDefault="007E0A13" w:rsidP="000A1597">
      <w:pPr>
        <w:ind w:firstLine="567"/>
        <w:jc w:val="both"/>
        <w:rPr>
          <w:sz w:val="28"/>
          <w:szCs w:val="28"/>
        </w:rPr>
      </w:pPr>
      <w:r w:rsidRPr="000A1597">
        <w:rPr>
          <w:sz w:val="28"/>
          <w:szCs w:val="28"/>
        </w:rPr>
        <w:t>- оксида углерода – 1,8 мг/м</w:t>
      </w:r>
      <w:r w:rsidRPr="000A1597">
        <w:rPr>
          <w:sz w:val="28"/>
          <w:szCs w:val="28"/>
          <w:vertAlign w:val="superscript"/>
        </w:rPr>
        <w:t>3</w:t>
      </w:r>
      <w:r w:rsidRPr="000A1597">
        <w:rPr>
          <w:sz w:val="28"/>
          <w:szCs w:val="28"/>
        </w:rPr>
        <w:t>;</w:t>
      </w:r>
    </w:p>
    <w:p w:rsidR="007E0A13" w:rsidRPr="000A1597" w:rsidRDefault="007E0A13" w:rsidP="000A1597">
      <w:pPr>
        <w:ind w:firstLine="567"/>
        <w:jc w:val="both"/>
        <w:rPr>
          <w:sz w:val="28"/>
          <w:szCs w:val="28"/>
        </w:rPr>
      </w:pPr>
      <w:r w:rsidRPr="000A1597">
        <w:rPr>
          <w:sz w:val="28"/>
          <w:szCs w:val="28"/>
        </w:rPr>
        <w:t>- сероводород – 4 мкг/м</w:t>
      </w:r>
      <w:r w:rsidRPr="000A1597">
        <w:rPr>
          <w:sz w:val="28"/>
          <w:szCs w:val="28"/>
          <w:vertAlign w:val="superscript"/>
        </w:rPr>
        <w:t>3</w:t>
      </w:r>
    </w:p>
    <w:p w:rsidR="007E0A13" w:rsidRPr="000A1597" w:rsidRDefault="007E0A13" w:rsidP="000A1597">
      <w:pPr>
        <w:ind w:firstLine="567"/>
        <w:jc w:val="both"/>
      </w:pPr>
    </w:p>
    <w:p w:rsidR="007E0A13" w:rsidRPr="000A1597" w:rsidRDefault="007E0A13" w:rsidP="000A1597">
      <w:pPr>
        <w:ind w:firstLine="567"/>
        <w:jc w:val="both"/>
        <w:rPr>
          <w:sz w:val="28"/>
          <w:szCs w:val="28"/>
        </w:rPr>
      </w:pPr>
      <w:r w:rsidRPr="000A1597">
        <w:rPr>
          <w:sz w:val="28"/>
          <w:szCs w:val="28"/>
        </w:rPr>
        <w:t xml:space="preserve">Лабораторные исследования качества воздушной среды по определению максимальных приземных концентраций не проводятся. Тревогу вызывает загрязнение атмосферного воздуха продуктами сгорания твёрдого бытового мусора, в составе которого большую долю составляют полиэтиленовые пакеты, бутылки и т.д. Сжигание огромного количества ТБО на мусорных свалках  является нарушением санитарных правил и вносит большой вклад в дело загрязнения атмосферного воздуха данной территории. </w:t>
      </w:r>
    </w:p>
    <w:p w:rsidR="007E0A13" w:rsidRPr="000A1597" w:rsidRDefault="007E0A13" w:rsidP="000A1597">
      <w:pPr>
        <w:ind w:firstLine="708"/>
        <w:jc w:val="both"/>
        <w:rPr>
          <w:sz w:val="28"/>
          <w:szCs w:val="28"/>
        </w:rPr>
      </w:pPr>
      <w:r w:rsidRPr="000A1597">
        <w:rPr>
          <w:sz w:val="28"/>
          <w:szCs w:val="28"/>
        </w:rPr>
        <w:t>Принимая во внимание вышеуказанную информацию, следует сделать вывод о необходимости безотлагательного принятии мер по организации комплекса мероприятий, направленного на улучшение качества жизни населения, находящегося под воздействием загрязнителей, обладающих канцерогенными свойствами.  Требуется установка очистных сооружений на всех котельных и проведение инструментальных замеров  эффективности их работы, а также замеры показателей атмосферного воздуха в санитарно-защитных зонах.</w:t>
      </w:r>
    </w:p>
    <w:p w:rsidR="007E0A13" w:rsidRPr="000A1597" w:rsidRDefault="007E0A13" w:rsidP="000A1597">
      <w:pPr>
        <w:ind w:firstLine="567"/>
        <w:jc w:val="both"/>
        <w:rPr>
          <w:sz w:val="28"/>
          <w:szCs w:val="28"/>
        </w:rPr>
      </w:pPr>
      <w:r w:rsidRPr="000A1597">
        <w:rPr>
          <w:sz w:val="28"/>
          <w:szCs w:val="28"/>
        </w:rPr>
        <w:t>Комплекс мер по защите воздушного бассейна включает в себя планировочные, технологические и технические мероприятия:</w:t>
      </w:r>
    </w:p>
    <w:p w:rsidR="007E0A13" w:rsidRPr="000A1597" w:rsidRDefault="007E0A13" w:rsidP="000A1597">
      <w:pPr>
        <w:ind w:firstLine="567"/>
        <w:jc w:val="both"/>
        <w:rPr>
          <w:sz w:val="28"/>
          <w:szCs w:val="28"/>
        </w:rPr>
      </w:pPr>
      <w:r w:rsidRPr="000A1597">
        <w:rPr>
          <w:sz w:val="28"/>
          <w:szCs w:val="28"/>
        </w:rPr>
        <w:t>- в целях улучшения санитарного состояния территории и снижения природного пылеобразования проектируется усовершенствованное покрытие улиц, тротуаров и площадей, полив и очистка автомагистралей;</w:t>
      </w:r>
    </w:p>
    <w:p w:rsidR="007E0A13" w:rsidRPr="000A1597" w:rsidRDefault="007E0A13" w:rsidP="000A1597">
      <w:pPr>
        <w:ind w:firstLine="567"/>
        <w:jc w:val="both"/>
        <w:rPr>
          <w:sz w:val="28"/>
          <w:szCs w:val="28"/>
        </w:rPr>
      </w:pPr>
      <w:r w:rsidRPr="000A1597">
        <w:rPr>
          <w:sz w:val="28"/>
          <w:szCs w:val="28"/>
        </w:rPr>
        <w:t>- предусматриваются парки, скверы и рекреационные зоны;</w:t>
      </w:r>
    </w:p>
    <w:p w:rsidR="007E0A13" w:rsidRPr="000A1597" w:rsidRDefault="007E0A13" w:rsidP="000A1597">
      <w:pPr>
        <w:ind w:firstLine="567"/>
        <w:jc w:val="both"/>
        <w:rPr>
          <w:sz w:val="28"/>
          <w:szCs w:val="28"/>
        </w:rPr>
      </w:pPr>
      <w:r w:rsidRPr="000A1597">
        <w:rPr>
          <w:sz w:val="28"/>
          <w:szCs w:val="28"/>
        </w:rPr>
        <w:t xml:space="preserve">- проектируется устройство СЗЗ вокруг предприятий и котельных в соответствии с требованиями </w:t>
      </w:r>
      <w:r w:rsidRPr="000A1597">
        <w:rPr>
          <w:i/>
          <w:sz w:val="28"/>
          <w:szCs w:val="28"/>
        </w:rPr>
        <w:t xml:space="preserve">СанПин </w:t>
      </w:r>
      <w:r w:rsidRPr="000A1597">
        <w:rPr>
          <w:bCs/>
          <w:i/>
          <w:sz w:val="28"/>
          <w:szCs w:val="28"/>
        </w:rPr>
        <w:t>2.2.1/2.1.1.1200-03</w:t>
      </w:r>
      <w:r w:rsidRPr="000A1597">
        <w:rPr>
          <w:rFonts w:ascii="Arial" w:hAnsi="Arial" w:cs="Arial"/>
          <w:b/>
          <w:bCs/>
          <w:i/>
          <w:color w:val="000080"/>
          <w:sz w:val="28"/>
          <w:szCs w:val="28"/>
        </w:rPr>
        <w:t xml:space="preserve"> </w:t>
      </w:r>
      <w:r w:rsidRPr="000A1597">
        <w:rPr>
          <w:i/>
          <w:sz w:val="28"/>
          <w:szCs w:val="28"/>
        </w:rPr>
        <w:t>«Санитарно-защитные зоны и санитарная классификация предприятий, сооружений и иных объектов»</w:t>
      </w:r>
      <w:r w:rsidRPr="000A1597">
        <w:rPr>
          <w:sz w:val="28"/>
          <w:szCs w:val="28"/>
        </w:rPr>
        <w:t>. Проектируемые величины СЗЗ приведены в таблице</w:t>
      </w:r>
      <w:r>
        <w:rPr>
          <w:sz w:val="28"/>
          <w:szCs w:val="28"/>
        </w:rPr>
        <w:t xml:space="preserve"> 6.2-1</w:t>
      </w:r>
      <w:r w:rsidRPr="000A1597">
        <w:rPr>
          <w:sz w:val="28"/>
          <w:szCs w:val="28"/>
        </w:rPr>
        <w:t>.</w:t>
      </w:r>
    </w:p>
    <w:p w:rsidR="007E0A13" w:rsidRDefault="007E0A13" w:rsidP="00132D8D">
      <w:pPr>
        <w:jc w:val="right"/>
        <w:rPr>
          <w:i/>
        </w:rPr>
      </w:pPr>
    </w:p>
    <w:p w:rsidR="007E0A13" w:rsidRPr="000A1597" w:rsidRDefault="007E0A13" w:rsidP="000A1597">
      <w:pPr>
        <w:jc w:val="right"/>
        <w:rPr>
          <w:i/>
        </w:rPr>
      </w:pPr>
      <w:r w:rsidRPr="00132D8D">
        <w:rPr>
          <w:i/>
        </w:rPr>
        <w:t>Таблица 6.2-1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7"/>
        <w:gridCol w:w="4921"/>
        <w:gridCol w:w="2160"/>
        <w:gridCol w:w="1705"/>
      </w:tblGrid>
      <w:tr w:rsidR="007E0A13" w:rsidRPr="00D66559" w:rsidTr="00A712D5">
        <w:tc>
          <w:tcPr>
            <w:tcW w:w="542" w:type="pct"/>
          </w:tcPr>
          <w:p w:rsidR="007E0A13" w:rsidRPr="007C6F15" w:rsidRDefault="007E0A13" w:rsidP="00CB4C2D">
            <w:pPr>
              <w:jc w:val="center"/>
              <w:rPr>
                <w:b/>
              </w:rPr>
            </w:pPr>
            <w:r w:rsidRPr="007C6F15">
              <w:rPr>
                <w:b/>
              </w:rPr>
              <w:t>№ пп</w:t>
            </w:r>
          </w:p>
        </w:tc>
        <w:tc>
          <w:tcPr>
            <w:tcW w:w="2497" w:type="pct"/>
          </w:tcPr>
          <w:p w:rsidR="007E0A13" w:rsidRPr="007C6F15" w:rsidRDefault="007E0A13" w:rsidP="00CB4C2D">
            <w:pPr>
              <w:jc w:val="center"/>
              <w:rPr>
                <w:b/>
              </w:rPr>
            </w:pPr>
            <w:r w:rsidRPr="007C6F15">
              <w:rPr>
                <w:b/>
              </w:rPr>
              <w:t>Наименование объекта</w:t>
            </w:r>
          </w:p>
        </w:tc>
        <w:tc>
          <w:tcPr>
            <w:tcW w:w="1096" w:type="pct"/>
          </w:tcPr>
          <w:p w:rsidR="007E0A13" w:rsidRPr="007C6F15" w:rsidRDefault="007E0A13" w:rsidP="00CB4C2D">
            <w:pPr>
              <w:jc w:val="center"/>
              <w:rPr>
                <w:b/>
              </w:rPr>
            </w:pPr>
            <w:r w:rsidRPr="007C6F15">
              <w:rPr>
                <w:b/>
              </w:rPr>
              <w:t>Класс по СанПин</w:t>
            </w:r>
          </w:p>
        </w:tc>
        <w:tc>
          <w:tcPr>
            <w:tcW w:w="865" w:type="pct"/>
          </w:tcPr>
          <w:p w:rsidR="007E0A13" w:rsidRPr="007C6F15" w:rsidRDefault="007E0A13" w:rsidP="00CB4C2D">
            <w:pPr>
              <w:jc w:val="center"/>
              <w:rPr>
                <w:b/>
              </w:rPr>
            </w:pPr>
            <w:r w:rsidRPr="007C6F15">
              <w:rPr>
                <w:b/>
              </w:rPr>
              <w:t>СЗЗ, м</w:t>
            </w:r>
          </w:p>
        </w:tc>
      </w:tr>
      <w:tr w:rsidR="007E0A13" w:rsidRPr="00D66559" w:rsidTr="00A712D5">
        <w:tc>
          <w:tcPr>
            <w:tcW w:w="542" w:type="pct"/>
            <w:vAlign w:val="center"/>
          </w:tcPr>
          <w:p w:rsidR="007E0A13" w:rsidRPr="007C6F15" w:rsidRDefault="007E0A13" w:rsidP="00CB4C2D">
            <w:pPr>
              <w:jc w:val="center"/>
              <w:rPr>
                <w:color w:val="000000"/>
              </w:rPr>
            </w:pPr>
            <w:r w:rsidRPr="007C6F15">
              <w:rPr>
                <w:color w:val="000000"/>
              </w:rPr>
              <w:t>1</w:t>
            </w:r>
          </w:p>
        </w:tc>
        <w:tc>
          <w:tcPr>
            <w:tcW w:w="2497" w:type="pct"/>
          </w:tcPr>
          <w:p w:rsidR="007E0A13" w:rsidRPr="007C6F15" w:rsidRDefault="007E0A13" w:rsidP="00CB4C2D">
            <w:r w:rsidRPr="007C6F15">
              <w:t xml:space="preserve">ПСХК «Большечерновский», РТМ </w:t>
            </w:r>
            <w:r>
              <w:t>а</w:t>
            </w:r>
            <w:r w:rsidRPr="007C6F15">
              <w:t>втогараж</w:t>
            </w:r>
          </w:p>
        </w:tc>
        <w:tc>
          <w:tcPr>
            <w:tcW w:w="1096" w:type="pct"/>
          </w:tcPr>
          <w:p w:rsidR="007E0A13" w:rsidRPr="007C6F15" w:rsidRDefault="007E0A13" w:rsidP="00CB4C2D">
            <w:pPr>
              <w:jc w:val="center"/>
            </w:pPr>
            <w:r w:rsidRPr="007C6F15">
              <w:rPr>
                <w:lang w:val="en-US"/>
              </w:rPr>
              <w:t>III</w:t>
            </w:r>
          </w:p>
        </w:tc>
        <w:tc>
          <w:tcPr>
            <w:tcW w:w="865" w:type="pct"/>
          </w:tcPr>
          <w:p w:rsidR="007E0A13" w:rsidRPr="007C6F15" w:rsidRDefault="007E0A13" w:rsidP="00CB4C2D">
            <w:pPr>
              <w:jc w:val="center"/>
            </w:pPr>
            <w:r w:rsidRPr="007C6F15">
              <w:t>300</w:t>
            </w:r>
          </w:p>
        </w:tc>
      </w:tr>
      <w:tr w:rsidR="007E0A13" w:rsidRPr="00D66559" w:rsidTr="00A712D5">
        <w:tc>
          <w:tcPr>
            <w:tcW w:w="542" w:type="pct"/>
            <w:vAlign w:val="center"/>
          </w:tcPr>
          <w:p w:rsidR="007E0A13" w:rsidRPr="007C6F15" w:rsidRDefault="007E0A13" w:rsidP="00CB4C2D">
            <w:pPr>
              <w:jc w:val="center"/>
              <w:rPr>
                <w:color w:val="000000"/>
              </w:rPr>
            </w:pPr>
            <w:r w:rsidRPr="007C6F15">
              <w:rPr>
                <w:color w:val="000000"/>
              </w:rPr>
              <w:t>2</w:t>
            </w:r>
          </w:p>
        </w:tc>
        <w:tc>
          <w:tcPr>
            <w:tcW w:w="2497" w:type="pct"/>
          </w:tcPr>
          <w:p w:rsidR="007E0A13" w:rsidRPr="007C6F15" w:rsidRDefault="007E0A13" w:rsidP="00CB4C2D">
            <w:r w:rsidRPr="007C6F15">
              <w:t>Свалки</w:t>
            </w:r>
          </w:p>
        </w:tc>
        <w:tc>
          <w:tcPr>
            <w:tcW w:w="1096" w:type="pct"/>
          </w:tcPr>
          <w:p w:rsidR="007E0A13" w:rsidRPr="007C6F15" w:rsidRDefault="007E0A13" w:rsidP="00CB4C2D">
            <w:pPr>
              <w:jc w:val="center"/>
            </w:pPr>
            <w:r w:rsidRPr="007C6F15">
              <w:rPr>
                <w:lang w:val="en-US"/>
              </w:rPr>
              <w:t>II</w:t>
            </w:r>
          </w:p>
        </w:tc>
        <w:tc>
          <w:tcPr>
            <w:tcW w:w="865" w:type="pct"/>
          </w:tcPr>
          <w:p w:rsidR="007E0A13" w:rsidRPr="007C6F15" w:rsidRDefault="007E0A13" w:rsidP="00CB4C2D">
            <w:pPr>
              <w:jc w:val="center"/>
            </w:pPr>
            <w:r w:rsidRPr="007C6F15">
              <w:t>500</w:t>
            </w:r>
          </w:p>
        </w:tc>
      </w:tr>
      <w:tr w:rsidR="007E0A13" w:rsidRPr="00D66559" w:rsidTr="00A712D5">
        <w:tc>
          <w:tcPr>
            <w:tcW w:w="542" w:type="pct"/>
            <w:vAlign w:val="center"/>
          </w:tcPr>
          <w:p w:rsidR="007E0A13" w:rsidRPr="007C6F15" w:rsidRDefault="007E0A13" w:rsidP="00CB4C2D">
            <w:pPr>
              <w:jc w:val="center"/>
              <w:rPr>
                <w:color w:val="000000"/>
              </w:rPr>
            </w:pPr>
            <w:r w:rsidRPr="007C6F15">
              <w:rPr>
                <w:color w:val="000000"/>
              </w:rPr>
              <w:t>3</w:t>
            </w:r>
          </w:p>
        </w:tc>
        <w:tc>
          <w:tcPr>
            <w:tcW w:w="2497" w:type="pct"/>
          </w:tcPr>
          <w:p w:rsidR="007E0A13" w:rsidRPr="007C6F15" w:rsidRDefault="007E0A13" w:rsidP="00CB4C2D">
            <w:r w:rsidRPr="007C6F15">
              <w:t>Скотомогильники</w:t>
            </w:r>
          </w:p>
        </w:tc>
        <w:tc>
          <w:tcPr>
            <w:tcW w:w="1096" w:type="pct"/>
            <w:vAlign w:val="center"/>
          </w:tcPr>
          <w:p w:rsidR="007E0A13" w:rsidRPr="007C6F15" w:rsidRDefault="007E0A13" w:rsidP="00CB4C2D">
            <w:pPr>
              <w:jc w:val="center"/>
            </w:pPr>
            <w:r w:rsidRPr="007C6F15">
              <w:rPr>
                <w:lang w:val="en-US"/>
              </w:rPr>
              <w:t>I</w:t>
            </w:r>
          </w:p>
        </w:tc>
        <w:tc>
          <w:tcPr>
            <w:tcW w:w="865" w:type="pct"/>
            <w:vAlign w:val="center"/>
          </w:tcPr>
          <w:p w:rsidR="007E0A13" w:rsidRPr="007C6F15" w:rsidRDefault="007E0A13" w:rsidP="00CB4C2D">
            <w:pPr>
              <w:jc w:val="center"/>
            </w:pPr>
            <w:r w:rsidRPr="007C6F15">
              <w:t>1000</w:t>
            </w:r>
          </w:p>
        </w:tc>
      </w:tr>
      <w:tr w:rsidR="007E0A13" w:rsidRPr="00D66559" w:rsidTr="00A712D5">
        <w:tc>
          <w:tcPr>
            <w:tcW w:w="542" w:type="pct"/>
            <w:vAlign w:val="center"/>
          </w:tcPr>
          <w:p w:rsidR="007E0A13" w:rsidRPr="007C6F15" w:rsidRDefault="007E0A13" w:rsidP="00CB4C2D">
            <w:pPr>
              <w:jc w:val="center"/>
              <w:rPr>
                <w:color w:val="000000"/>
              </w:rPr>
            </w:pPr>
            <w:r w:rsidRPr="007C6F15">
              <w:rPr>
                <w:color w:val="000000"/>
              </w:rPr>
              <w:t>4</w:t>
            </w:r>
          </w:p>
        </w:tc>
        <w:tc>
          <w:tcPr>
            <w:tcW w:w="2497" w:type="pct"/>
          </w:tcPr>
          <w:p w:rsidR="007E0A13" w:rsidRPr="007C6F15" w:rsidRDefault="007E0A13" w:rsidP="00CB4C2D">
            <w:r w:rsidRPr="007C6F15">
              <w:t xml:space="preserve">Склады </w:t>
            </w:r>
          </w:p>
        </w:tc>
        <w:tc>
          <w:tcPr>
            <w:tcW w:w="1096" w:type="pct"/>
          </w:tcPr>
          <w:p w:rsidR="007E0A13" w:rsidRPr="007C6F15" w:rsidRDefault="007E0A13" w:rsidP="00CB4C2D">
            <w:pPr>
              <w:jc w:val="center"/>
            </w:pPr>
            <w:r w:rsidRPr="007C6F15">
              <w:rPr>
                <w:lang w:val="en-US"/>
              </w:rPr>
              <w:t>IV</w:t>
            </w:r>
          </w:p>
        </w:tc>
        <w:tc>
          <w:tcPr>
            <w:tcW w:w="865" w:type="pct"/>
          </w:tcPr>
          <w:p w:rsidR="007E0A13" w:rsidRPr="007C6F15" w:rsidRDefault="007E0A13" w:rsidP="00CB4C2D">
            <w:pPr>
              <w:jc w:val="center"/>
            </w:pPr>
            <w:r w:rsidRPr="007C6F15">
              <w:t>100</w:t>
            </w:r>
          </w:p>
        </w:tc>
      </w:tr>
      <w:tr w:rsidR="007E0A13" w:rsidRPr="00D66559" w:rsidTr="00A712D5">
        <w:tc>
          <w:tcPr>
            <w:tcW w:w="542" w:type="pct"/>
            <w:vAlign w:val="center"/>
          </w:tcPr>
          <w:p w:rsidR="007E0A13" w:rsidRPr="007C6F15" w:rsidRDefault="007E0A13" w:rsidP="00CB4C2D">
            <w:pPr>
              <w:jc w:val="center"/>
              <w:rPr>
                <w:color w:val="000000"/>
              </w:rPr>
            </w:pPr>
            <w:r w:rsidRPr="007C6F15">
              <w:rPr>
                <w:color w:val="000000"/>
              </w:rPr>
              <w:t>5</w:t>
            </w:r>
          </w:p>
        </w:tc>
        <w:tc>
          <w:tcPr>
            <w:tcW w:w="2497" w:type="pct"/>
          </w:tcPr>
          <w:p w:rsidR="007E0A13" w:rsidRPr="007C6F15" w:rsidRDefault="007E0A13" w:rsidP="00CB4C2D">
            <w:r w:rsidRPr="007C6F15">
              <w:t>Кладбища</w:t>
            </w:r>
          </w:p>
        </w:tc>
        <w:tc>
          <w:tcPr>
            <w:tcW w:w="1096" w:type="pct"/>
            <w:vAlign w:val="center"/>
          </w:tcPr>
          <w:p w:rsidR="007E0A13" w:rsidRPr="007C6F15" w:rsidRDefault="007E0A13" w:rsidP="00CB4C2D">
            <w:pPr>
              <w:jc w:val="center"/>
            </w:pPr>
            <w:r w:rsidRPr="007C6F15">
              <w:rPr>
                <w:lang w:val="en-US"/>
              </w:rPr>
              <w:t>V</w:t>
            </w:r>
          </w:p>
        </w:tc>
        <w:tc>
          <w:tcPr>
            <w:tcW w:w="865" w:type="pct"/>
            <w:vAlign w:val="center"/>
          </w:tcPr>
          <w:p w:rsidR="007E0A13" w:rsidRPr="007C6F15" w:rsidRDefault="007E0A13" w:rsidP="00CB4C2D">
            <w:pPr>
              <w:jc w:val="center"/>
            </w:pPr>
            <w:r w:rsidRPr="007C6F15">
              <w:t>50</w:t>
            </w:r>
          </w:p>
        </w:tc>
      </w:tr>
      <w:tr w:rsidR="007E0A13" w:rsidRPr="00D66559" w:rsidTr="00A712D5">
        <w:tc>
          <w:tcPr>
            <w:tcW w:w="542" w:type="pct"/>
            <w:vAlign w:val="center"/>
          </w:tcPr>
          <w:p w:rsidR="007E0A13" w:rsidRPr="007C6F15" w:rsidRDefault="007E0A13" w:rsidP="00CB4C2D">
            <w:pPr>
              <w:jc w:val="center"/>
              <w:rPr>
                <w:color w:val="000000"/>
              </w:rPr>
            </w:pPr>
            <w:r w:rsidRPr="007C6F15">
              <w:rPr>
                <w:color w:val="000000"/>
              </w:rPr>
              <w:t>6</w:t>
            </w:r>
          </w:p>
        </w:tc>
        <w:tc>
          <w:tcPr>
            <w:tcW w:w="2497" w:type="pct"/>
          </w:tcPr>
          <w:p w:rsidR="007E0A13" w:rsidRPr="007C6F15" w:rsidRDefault="007E0A13" w:rsidP="00CB4C2D">
            <w:r w:rsidRPr="007C6F15">
              <w:t>Котельные</w:t>
            </w:r>
          </w:p>
        </w:tc>
        <w:tc>
          <w:tcPr>
            <w:tcW w:w="1096" w:type="pct"/>
          </w:tcPr>
          <w:p w:rsidR="007E0A13" w:rsidRPr="007C6F15" w:rsidRDefault="007E0A13" w:rsidP="00CB4C2D">
            <w:pPr>
              <w:jc w:val="center"/>
              <w:rPr>
                <w:lang w:val="en-US"/>
              </w:rPr>
            </w:pPr>
            <w:r w:rsidRPr="007C6F15">
              <w:rPr>
                <w:lang w:val="en-US"/>
              </w:rPr>
              <w:t>V</w:t>
            </w:r>
          </w:p>
        </w:tc>
        <w:tc>
          <w:tcPr>
            <w:tcW w:w="865" w:type="pct"/>
          </w:tcPr>
          <w:p w:rsidR="007E0A13" w:rsidRPr="007C6F15" w:rsidRDefault="007E0A13" w:rsidP="00CB4C2D">
            <w:pPr>
              <w:jc w:val="center"/>
            </w:pPr>
            <w:r w:rsidRPr="007C6F15">
              <w:t>50</w:t>
            </w:r>
          </w:p>
        </w:tc>
      </w:tr>
      <w:tr w:rsidR="007E0A13" w:rsidRPr="00D66559" w:rsidTr="00A712D5">
        <w:tc>
          <w:tcPr>
            <w:tcW w:w="542" w:type="pct"/>
            <w:vAlign w:val="center"/>
          </w:tcPr>
          <w:p w:rsidR="007E0A13" w:rsidRPr="007C6F15" w:rsidRDefault="007E0A13" w:rsidP="00CB4C2D">
            <w:pPr>
              <w:jc w:val="center"/>
              <w:rPr>
                <w:color w:val="000000"/>
              </w:rPr>
            </w:pPr>
            <w:r w:rsidRPr="007C6F15">
              <w:rPr>
                <w:color w:val="000000"/>
              </w:rPr>
              <w:t>7</w:t>
            </w:r>
          </w:p>
        </w:tc>
        <w:tc>
          <w:tcPr>
            <w:tcW w:w="2497" w:type="pct"/>
          </w:tcPr>
          <w:p w:rsidR="007E0A13" w:rsidRPr="007C6F15" w:rsidRDefault="007E0A13" w:rsidP="00CB4C2D">
            <w:r w:rsidRPr="007C6F15">
              <w:t>Трансформаторная подстанция</w:t>
            </w:r>
          </w:p>
        </w:tc>
        <w:tc>
          <w:tcPr>
            <w:tcW w:w="1096" w:type="pct"/>
          </w:tcPr>
          <w:p w:rsidR="007E0A13" w:rsidRPr="007C6F15" w:rsidRDefault="007E0A13" w:rsidP="00CB4C2D">
            <w:pPr>
              <w:jc w:val="center"/>
              <w:rPr>
                <w:lang w:val="en-US"/>
              </w:rPr>
            </w:pPr>
            <w:r w:rsidRPr="007C6F15">
              <w:rPr>
                <w:lang w:val="en-US"/>
              </w:rPr>
              <w:t>V</w:t>
            </w:r>
          </w:p>
        </w:tc>
        <w:tc>
          <w:tcPr>
            <w:tcW w:w="865" w:type="pct"/>
          </w:tcPr>
          <w:p w:rsidR="007E0A13" w:rsidRPr="007C6F15" w:rsidRDefault="007E0A13" w:rsidP="00CB4C2D">
            <w:pPr>
              <w:jc w:val="center"/>
            </w:pPr>
            <w:r w:rsidRPr="007C6F15">
              <w:t>50</w:t>
            </w:r>
          </w:p>
        </w:tc>
      </w:tr>
    </w:tbl>
    <w:p w:rsidR="007E0A13" w:rsidRDefault="007E0A13" w:rsidP="00132D8D">
      <w:pPr>
        <w:pStyle w:val="a3"/>
        <w:spacing w:after="0" w:line="240" w:lineRule="auto"/>
        <w:ind w:left="0" w:firstLine="709"/>
        <w:jc w:val="both"/>
        <w:rPr>
          <w:rFonts w:ascii="Times New Roman" w:hAnsi="Times New Roman"/>
          <w:sz w:val="28"/>
          <w:szCs w:val="28"/>
        </w:rPr>
      </w:pPr>
    </w:p>
    <w:p w:rsidR="007E0A13" w:rsidRPr="000A1597" w:rsidRDefault="007E0A13" w:rsidP="000A1597">
      <w:pPr>
        <w:ind w:firstLine="567"/>
        <w:jc w:val="both"/>
        <w:rPr>
          <w:sz w:val="28"/>
          <w:szCs w:val="28"/>
        </w:rPr>
      </w:pPr>
      <w:r w:rsidRPr="000A1597">
        <w:rPr>
          <w:color w:val="000000"/>
          <w:sz w:val="28"/>
          <w:szCs w:val="28"/>
        </w:rPr>
        <w:t>Санитарно-защитные зоны для предприятий IV, V классов должна быть максимально озеленены – не менее 60% площади; для предприятий II и III класса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7E0A13" w:rsidRPr="000A1597" w:rsidRDefault="007E0A13" w:rsidP="000A1597">
      <w:pPr>
        <w:widowControl w:val="0"/>
        <w:ind w:firstLine="567"/>
        <w:jc w:val="both"/>
        <w:rPr>
          <w:sz w:val="28"/>
          <w:szCs w:val="28"/>
        </w:rPr>
      </w:pPr>
      <w:r w:rsidRPr="000A1597">
        <w:rPr>
          <w:sz w:val="28"/>
          <w:szCs w:val="28"/>
        </w:rPr>
        <w:t>Проектом рекомендуется перечень деревьев и кустарников, наиболее устойчивых к загрязняющим веществам с учетом климатических особенностей.</w:t>
      </w:r>
    </w:p>
    <w:p w:rsidR="007E0A13" w:rsidRPr="000A1597" w:rsidRDefault="007E0A13" w:rsidP="000A1597">
      <w:pPr>
        <w:ind w:firstLine="567"/>
        <w:jc w:val="both"/>
        <w:rPr>
          <w:sz w:val="28"/>
          <w:szCs w:val="28"/>
        </w:rPr>
      </w:pPr>
      <w:r w:rsidRPr="000A1597">
        <w:rPr>
          <w:sz w:val="28"/>
          <w:szCs w:val="28"/>
        </w:rPr>
        <w:t>Для снижения загрязнения окружающей среды выполняется Программа "Газификация Болотнинского района Новосибирской области на 2011 - 2015 годы", утвержденная  Решением  сессии Болотнинского районного Совета депутатов от 06.10.2010г № 574.</w:t>
      </w:r>
    </w:p>
    <w:p w:rsidR="007E0A13" w:rsidRPr="000A1597" w:rsidRDefault="007E0A13" w:rsidP="000A1597">
      <w:pPr>
        <w:widowControl w:val="0"/>
        <w:ind w:firstLine="567"/>
        <w:jc w:val="both"/>
        <w:rPr>
          <w:sz w:val="28"/>
          <w:szCs w:val="28"/>
        </w:rPr>
      </w:pPr>
      <w:r w:rsidRPr="000A1597">
        <w:rPr>
          <w:sz w:val="28"/>
          <w:szCs w:val="28"/>
        </w:rPr>
        <w:t>В последнее время произошли изменения в планировании мероприятий, обеспечивающих снижение негативного воздействия выбросов автотранспорта. Одним из путей сокращения выбросов от автомобильного транспорта – производство двигателей, отвечающих требованиям международных стандартов.</w:t>
      </w:r>
    </w:p>
    <w:p w:rsidR="007E0A13" w:rsidRPr="000A1597" w:rsidRDefault="007E0A13" w:rsidP="000A1597">
      <w:pPr>
        <w:ind w:firstLine="567"/>
        <w:jc w:val="both"/>
        <w:rPr>
          <w:sz w:val="28"/>
          <w:szCs w:val="28"/>
        </w:rPr>
      </w:pPr>
      <w:r w:rsidRPr="000A1597">
        <w:rPr>
          <w:sz w:val="28"/>
          <w:szCs w:val="28"/>
        </w:rPr>
        <w:t xml:space="preserve">Важна также организация санитарных разрывов для автомобильных дорог. </w:t>
      </w:r>
    </w:p>
    <w:p w:rsidR="007E0A13" w:rsidRPr="000A1597" w:rsidRDefault="007E0A13" w:rsidP="000A1597">
      <w:pPr>
        <w:ind w:firstLine="567"/>
        <w:jc w:val="both"/>
        <w:rPr>
          <w:color w:val="000000"/>
          <w:sz w:val="28"/>
          <w:szCs w:val="28"/>
        </w:rPr>
      </w:pPr>
      <w:r w:rsidRPr="000A1597">
        <w:rPr>
          <w:color w:val="000000"/>
          <w:sz w:val="28"/>
          <w:szCs w:val="28"/>
        </w:rPr>
        <w:t xml:space="preserve">Для автомагистралей устанавливаются санитарные разрывы. Санитарный разрыв определяется минимальным расстоянием от источника вредного воздействия до границы жилой застройки, ландшафтно-рекреационной зоны, зоны отдыха. </w:t>
      </w:r>
    </w:p>
    <w:p w:rsidR="007E0A13" w:rsidRPr="000A1597" w:rsidRDefault="007E0A13" w:rsidP="000A1597">
      <w:pPr>
        <w:widowControl w:val="0"/>
        <w:autoSpaceDE w:val="0"/>
        <w:autoSpaceDN w:val="0"/>
        <w:adjustRightInd w:val="0"/>
        <w:ind w:firstLine="567"/>
        <w:jc w:val="both"/>
        <w:rPr>
          <w:color w:val="000000"/>
          <w:sz w:val="28"/>
          <w:szCs w:val="28"/>
        </w:rPr>
      </w:pPr>
      <w:r w:rsidRPr="000A1597">
        <w:rPr>
          <w:color w:val="000000"/>
          <w:sz w:val="28"/>
          <w:szCs w:val="28"/>
        </w:rPr>
        <w:t>Санитарный разрыв имеет режим СЗЗ, но не требует разработки проекта его организации.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(шума, вибрации, ЭМП и др.).</w:t>
      </w:r>
    </w:p>
    <w:p w:rsidR="007E0A13" w:rsidRPr="000A1597" w:rsidRDefault="007E0A13" w:rsidP="000A1597">
      <w:pPr>
        <w:widowControl w:val="0"/>
        <w:autoSpaceDE w:val="0"/>
        <w:autoSpaceDN w:val="0"/>
        <w:adjustRightInd w:val="0"/>
        <w:ind w:firstLine="567"/>
        <w:jc w:val="both"/>
        <w:rPr>
          <w:sz w:val="28"/>
          <w:szCs w:val="28"/>
        </w:rPr>
      </w:pPr>
      <w:r w:rsidRPr="000A1597">
        <w:rPr>
          <w:color w:val="000000"/>
          <w:sz w:val="28"/>
          <w:szCs w:val="28"/>
        </w:rPr>
        <w:t>По территории города проведены воздушные линии электропередачи, а также линии связи.  В целях защиты населения от воздействия электрического поля, создаваемого воздушными линиями электропередачи (ВЛ), устанавливаются санитарные разрывы. Санитарный разрыв ВЛ устанавливается на территории вдоль трассы высоковольтной линии, в которой напряженность электрического поля превышает 1 кВ/м.</w:t>
      </w:r>
    </w:p>
    <w:p w:rsidR="007E0A13" w:rsidRPr="000A1597" w:rsidRDefault="007E0A13" w:rsidP="000A1597">
      <w:pPr>
        <w:widowControl w:val="0"/>
        <w:autoSpaceDE w:val="0"/>
        <w:autoSpaceDN w:val="0"/>
        <w:adjustRightInd w:val="0"/>
        <w:ind w:firstLine="567"/>
        <w:jc w:val="both"/>
        <w:rPr>
          <w:sz w:val="28"/>
          <w:szCs w:val="28"/>
        </w:rPr>
      </w:pPr>
      <w:r w:rsidRPr="000A1597">
        <w:rPr>
          <w:color w:val="000000"/>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ВЛ:</w:t>
      </w:r>
    </w:p>
    <w:p w:rsidR="007E0A13" w:rsidRPr="000A1597" w:rsidRDefault="007E0A13" w:rsidP="000A1597">
      <w:pPr>
        <w:widowControl w:val="0"/>
        <w:autoSpaceDE w:val="0"/>
        <w:autoSpaceDN w:val="0"/>
        <w:adjustRightInd w:val="0"/>
        <w:ind w:firstLine="567"/>
        <w:jc w:val="both"/>
        <w:rPr>
          <w:sz w:val="28"/>
          <w:szCs w:val="28"/>
        </w:rPr>
      </w:pPr>
      <w:r w:rsidRPr="000A1597">
        <w:rPr>
          <w:color w:val="000000"/>
          <w:sz w:val="28"/>
          <w:szCs w:val="28"/>
        </w:rPr>
        <w:t>- 20 м – для ВЛ напряжением 330 кВ;</w:t>
      </w:r>
    </w:p>
    <w:p w:rsidR="007E0A13" w:rsidRPr="000A1597" w:rsidRDefault="007E0A13" w:rsidP="000A1597">
      <w:pPr>
        <w:widowControl w:val="0"/>
        <w:autoSpaceDE w:val="0"/>
        <w:autoSpaceDN w:val="0"/>
        <w:adjustRightInd w:val="0"/>
        <w:ind w:firstLine="567"/>
        <w:jc w:val="both"/>
        <w:rPr>
          <w:sz w:val="28"/>
          <w:szCs w:val="28"/>
        </w:rPr>
      </w:pPr>
      <w:r w:rsidRPr="000A1597">
        <w:rPr>
          <w:color w:val="000000"/>
          <w:sz w:val="28"/>
          <w:szCs w:val="28"/>
        </w:rPr>
        <w:t>- 30 м – для ВЛ напряжением 500 кВ;</w:t>
      </w:r>
    </w:p>
    <w:p w:rsidR="007E0A13" w:rsidRPr="000A1597" w:rsidRDefault="007E0A13" w:rsidP="000A1597">
      <w:pPr>
        <w:widowControl w:val="0"/>
        <w:autoSpaceDE w:val="0"/>
        <w:autoSpaceDN w:val="0"/>
        <w:adjustRightInd w:val="0"/>
        <w:ind w:firstLine="567"/>
        <w:jc w:val="both"/>
        <w:rPr>
          <w:sz w:val="28"/>
          <w:szCs w:val="28"/>
        </w:rPr>
      </w:pPr>
      <w:r w:rsidRPr="000A1597">
        <w:rPr>
          <w:color w:val="000000"/>
          <w:sz w:val="28"/>
          <w:szCs w:val="28"/>
        </w:rPr>
        <w:t>- 40 м – для ВЛ напряжением 750 кВ;</w:t>
      </w:r>
    </w:p>
    <w:p w:rsidR="007E0A13" w:rsidRPr="000A1597" w:rsidRDefault="007E0A13" w:rsidP="000A1597">
      <w:pPr>
        <w:widowControl w:val="0"/>
        <w:autoSpaceDE w:val="0"/>
        <w:autoSpaceDN w:val="0"/>
        <w:adjustRightInd w:val="0"/>
        <w:ind w:firstLine="567"/>
        <w:jc w:val="both"/>
        <w:rPr>
          <w:color w:val="000000"/>
          <w:sz w:val="28"/>
          <w:szCs w:val="28"/>
        </w:rPr>
      </w:pPr>
      <w:r w:rsidRPr="000A1597">
        <w:rPr>
          <w:color w:val="000000"/>
          <w:sz w:val="28"/>
          <w:szCs w:val="28"/>
        </w:rPr>
        <w:t>- 55 м – для ВЛ напряжением 1150 кВ.</w:t>
      </w:r>
    </w:p>
    <w:p w:rsidR="007E0A13" w:rsidRDefault="007E0A13" w:rsidP="00132D8D">
      <w:pPr>
        <w:ind w:firstLine="709"/>
        <w:rPr>
          <w:b/>
          <w:sz w:val="28"/>
          <w:szCs w:val="28"/>
        </w:rPr>
      </w:pPr>
    </w:p>
    <w:p w:rsidR="007E0A13" w:rsidRDefault="007E0A13" w:rsidP="00132D8D">
      <w:pPr>
        <w:ind w:firstLine="709"/>
        <w:jc w:val="center"/>
        <w:rPr>
          <w:b/>
          <w:sz w:val="28"/>
          <w:szCs w:val="28"/>
        </w:rPr>
      </w:pPr>
      <w:r>
        <w:rPr>
          <w:b/>
          <w:sz w:val="28"/>
          <w:szCs w:val="28"/>
        </w:rPr>
        <w:t xml:space="preserve">6.3. </w:t>
      </w:r>
      <w:r w:rsidRPr="00F11C1F">
        <w:rPr>
          <w:b/>
          <w:sz w:val="28"/>
          <w:szCs w:val="28"/>
        </w:rPr>
        <w:t>Охрана водных ресурсов от загрязнения</w:t>
      </w:r>
    </w:p>
    <w:p w:rsidR="007E0A13" w:rsidRPr="00F11C1F" w:rsidRDefault="007E0A13" w:rsidP="00132D8D">
      <w:pPr>
        <w:ind w:firstLine="709"/>
        <w:jc w:val="center"/>
        <w:rPr>
          <w:b/>
          <w:sz w:val="28"/>
          <w:szCs w:val="28"/>
        </w:rPr>
      </w:pPr>
    </w:p>
    <w:p w:rsidR="007E0A13" w:rsidRPr="00EA18C2" w:rsidRDefault="007E0A13" w:rsidP="00132D8D">
      <w:pPr>
        <w:tabs>
          <w:tab w:val="num" w:pos="0"/>
        </w:tabs>
        <w:autoSpaceDE w:val="0"/>
        <w:autoSpaceDN w:val="0"/>
        <w:adjustRightInd w:val="0"/>
        <w:ind w:firstLine="709"/>
        <w:jc w:val="both"/>
        <w:rPr>
          <w:spacing w:val="-3"/>
          <w:sz w:val="28"/>
          <w:szCs w:val="28"/>
        </w:rPr>
      </w:pPr>
      <w:r w:rsidRPr="00EA18C2">
        <w:rPr>
          <w:spacing w:val="-3"/>
          <w:sz w:val="28"/>
          <w:szCs w:val="28"/>
        </w:rPr>
        <w:lastRenderedPageBreak/>
        <w:t>Комплекс мероприятий по охране поверхностных и подземных вод также включает:</w:t>
      </w:r>
    </w:p>
    <w:p w:rsidR="007E0A13" w:rsidRPr="00EA18C2" w:rsidRDefault="007E0A13" w:rsidP="00132D8D">
      <w:pPr>
        <w:numPr>
          <w:ilvl w:val="0"/>
          <w:numId w:val="37"/>
        </w:numPr>
        <w:tabs>
          <w:tab w:val="left" w:pos="851"/>
        </w:tabs>
        <w:autoSpaceDE w:val="0"/>
        <w:autoSpaceDN w:val="0"/>
        <w:adjustRightInd w:val="0"/>
        <w:ind w:left="0" w:firstLine="709"/>
        <w:jc w:val="both"/>
        <w:rPr>
          <w:sz w:val="28"/>
          <w:szCs w:val="28"/>
        </w:rPr>
      </w:pPr>
      <w:r w:rsidRPr="00EA18C2">
        <w:rPr>
          <w:sz w:val="28"/>
          <w:szCs w:val="28"/>
        </w:rPr>
        <w:t>своевременное обнаружение и устранение поврежденных участков сетей;</w:t>
      </w:r>
    </w:p>
    <w:p w:rsidR="007E0A13" w:rsidRPr="00EA18C2" w:rsidRDefault="007E0A13" w:rsidP="00132D8D">
      <w:pPr>
        <w:numPr>
          <w:ilvl w:val="0"/>
          <w:numId w:val="37"/>
        </w:numPr>
        <w:tabs>
          <w:tab w:val="left" w:pos="851"/>
        </w:tabs>
        <w:autoSpaceDE w:val="0"/>
        <w:autoSpaceDN w:val="0"/>
        <w:adjustRightInd w:val="0"/>
        <w:ind w:left="0" w:firstLine="709"/>
        <w:jc w:val="both"/>
        <w:rPr>
          <w:sz w:val="28"/>
          <w:szCs w:val="28"/>
        </w:rPr>
      </w:pPr>
      <w:r w:rsidRPr="00EA18C2">
        <w:rPr>
          <w:sz w:val="28"/>
          <w:szCs w:val="28"/>
        </w:rPr>
        <w:t xml:space="preserve">создание усовершенствованной системы коммунально-бытового обеспечения и осуществление водно-рекреационного благоустройства территории путем внедрения современных методов очистки; </w:t>
      </w:r>
    </w:p>
    <w:p w:rsidR="007E0A13" w:rsidRPr="00EA18C2" w:rsidRDefault="007E0A13" w:rsidP="00132D8D">
      <w:pPr>
        <w:numPr>
          <w:ilvl w:val="0"/>
          <w:numId w:val="37"/>
        </w:numPr>
        <w:tabs>
          <w:tab w:val="left" w:pos="851"/>
        </w:tabs>
        <w:autoSpaceDE w:val="0"/>
        <w:autoSpaceDN w:val="0"/>
        <w:adjustRightInd w:val="0"/>
        <w:ind w:left="0" w:firstLine="709"/>
        <w:jc w:val="both"/>
        <w:rPr>
          <w:sz w:val="28"/>
          <w:szCs w:val="28"/>
        </w:rPr>
      </w:pPr>
      <w:r w:rsidRPr="00EA18C2">
        <w:rPr>
          <w:sz w:val="28"/>
          <w:szCs w:val="28"/>
        </w:rPr>
        <w:t>обеспечение рационального водопользования;</w:t>
      </w:r>
    </w:p>
    <w:p w:rsidR="007E0A13" w:rsidRDefault="007E0A13" w:rsidP="00132D8D">
      <w:pPr>
        <w:numPr>
          <w:ilvl w:val="0"/>
          <w:numId w:val="37"/>
        </w:numPr>
        <w:tabs>
          <w:tab w:val="left" w:pos="851"/>
        </w:tabs>
        <w:autoSpaceDE w:val="0"/>
        <w:autoSpaceDN w:val="0"/>
        <w:adjustRightInd w:val="0"/>
        <w:ind w:left="0" w:firstLine="709"/>
        <w:jc w:val="both"/>
        <w:rPr>
          <w:sz w:val="28"/>
          <w:szCs w:val="28"/>
        </w:rPr>
      </w:pPr>
      <w:r w:rsidRPr="00EA18C2">
        <w:rPr>
          <w:sz w:val="28"/>
          <w:szCs w:val="28"/>
        </w:rPr>
        <w:t>реконструкция очистных сооружений;</w:t>
      </w:r>
    </w:p>
    <w:p w:rsidR="007E0A13" w:rsidRPr="00EA18C2" w:rsidRDefault="007E0A13" w:rsidP="00132D8D">
      <w:pPr>
        <w:numPr>
          <w:ilvl w:val="0"/>
          <w:numId w:val="37"/>
        </w:numPr>
        <w:tabs>
          <w:tab w:val="left" w:pos="851"/>
        </w:tabs>
        <w:autoSpaceDE w:val="0"/>
        <w:autoSpaceDN w:val="0"/>
        <w:adjustRightInd w:val="0"/>
        <w:ind w:left="0" w:firstLine="709"/>
        <w:jc w:val="both"/>
        <w:rPr>
          <w:spacing w:val="-3"/>
          <w:sz w:val="28"/>
          <w:szCs w:val="28"/>
        </w:rPr>
      </w:pPr>
      <w:r w:rsidRPr="00EA18C2">
        <w:rPr>
          <w:sz w:val="28"/>
          <w:szCs w:val="28"/>
        </w:rPr>
        <w:t>для поддержания водных объе</w:t>
      </w:r>
      <w:r>
        <w:rPr>
          <w:sz w:val="28"/>
          <w:szCs w:val="28"/>
        </w:rPr>
        <w:t>ктов в состоянии, соответствующе</w:t>
      </w:r>
      <w:r w:rsidRPr="00EA18C2">
        <w:rPr>
          <w:sz w:val="28"/>
          <w:szCs w:val="28"/>
        </w:rPr>
        <w:t>м экологическим требованиям, для предотвращения загрязнения, засорения и истощения поверхностных вод, а также сохранения среды обитания животного и растительного мира устанавливаются водоохранные зоны.</w:t>
      </w:r>
    </w:p>
    <w:p w:rsidR="007E0A13" w:rsidRPr="00EA18C2" w:rsidRDefault="007E0A13" w:rsidP="00132D8D">
      <w:pPr>
        <w:tabs>
          <w:tab w:val="num" w:pos="0"/>
        </w:tabs>
        <w:autoSpaceDE w:val="0"/>
        <w:autoSpaceDN w:val="0"/>
        <w:adjustRightInd w:val="0"/>
        <w:ind w:firstLine="709"/>
        <w:jc w:val="both"/>
        <w:rPr>
          <w:sz w:val="28"/>
          <w:szCs w:val="28"/>
        </w:rPr>
      </w:pPr>
    </w:p>
    <w:p w:rsidR="007E0A13" w:rsidRPr="00EA18C2" w:rsidRDefault="007E0A13" w:rsidP="00132D8D">
      <w:pPr>
        <w:tabs>
          <w:tab w:val="num" w:pos="0"/>
        </w:tabs>
        <w:autoSpaceDE w:val="0"/>
        <w:autoSpaceDN w:val="0"/>
        <w:adjustRightInd w:val="0"/>
        <w:ind w:firstLine="709"/>
        <w:jc w:val="both"/>
        <w:rPr>
          <w:spacing w:val="-3"/>
          <w:sz w:val="28"/>
          <w:szCs w:val="28"/>
        </w:rPr>
      </w:pPr>
      <w:r w:rsidRPr="00EA18C2">
        <w:rPr>
          <w:sz w:val="28"/>
          <w:szCs w:val="28"/>
        </w:rPr>
        <w:t>Ширина водоохранной зоны рек или ручьев устанавливается от их истока для рек или ручьев протяженностью:</w:t>
      </w:r>
    </w:p>
    <w:p w:rsidR="007E0A13" w:rsidRPr="00EA18C2" w:rsidRDefault="007E0A13" w:rsidP="00132D8D">
      <w:pPr>
        <w:numPr>
          <w:ilvl w:val="0"/>
          <w:numId w:val="38"/>
        </w:numPr>
        <w:tabs>
          <w:tab w:val="left" w:pos="851"/>
        </w:tabs>
        <w:autoSpaceDE w:val="0"/>
        <w:autoSpaceDN w:val="0"/>
        <w:adjustRightInd w:val="0"/>
        <w:ind w:left="0" w:firstLine="709"/>
        <w:jc w:val="both"/>
        <w:rPr>
          <w:spacing w:val="-3"/>
          <w:sz w:val="28"/>
          <w:szCs w:val="28"/>
        </w:rPr>
      </w:pPr>
      <w:r w:rsidRPr="00EA18C2">
        <w:rPr>
          <w:sz w:val="28"/>
          <w:szCs w:val="28"/>
        </w:rPr>
        <w:t>до десяти километров – в размере пятидесяти метров;</w:t>
      </w:r>
    </w:p>
    <w:p w:rsidR="007E0A13" w:rsidRPr="00EA18C2" w:rsidRDefault="007E0A13" w:rsidP="00132D8D">
      <w:pPr>
        <w:numPr>
          <w:ilvl w:val="0"/>
          <w:numId w:val="38"/>
        </w:numPr>
        <w:tabs>
          <w:tab w:val="left" w:pos="851"/>
        </w:tabs>
        <w:autoSpaceDE w:val="0"/>
        <w:autoSpaceDN w:val="0"/>
        <w:adjustRightInd w:val="0"/>
        <w:ind w:left="0" w:firstLine="709"/>
        <w:jc w:val="both"/>
        <w:rPr>
          <w:spacing w:val="-3"/>
          <w:sz w:val="28"/>
          <w:szCs w:val="28"/>
        </w:rPr>
      </w:pPr>
      <w:r w:rsidRPr="00EA18C2">
        <w:rPr>
          <w:sz w:val="28"/>
          <w:szCs w:val="28"/>
        </w:rPr>
        <w:t>от десяти до пятидесяти километров в размере ста метров;</w:t>
      </w:r>
    </w:p>
    <w:p w:rsidR="007E0A13" w:rsidRPr="00EA18C2" w:rsidRDefault="007E0A13" w:rsidP="00132D8D">
      <w:pPr>
        <w:numPr>
          <w:ilvl w:val="0"/>
          <w:numId w:val="37"/>
        </w:numPr>
        <w:tabs>
          <w:tab w:val="left" w:pos="851"/>
        </w:tabs>
        <w:autoSpaceDE w:val="0"/>
        <w:autoSpaceDN w:val="0"/>
        <w:adjustRightInd w:val="0"/>
        <w:ind w:left="0" w:firstLine="709"/>
        <w:jc w:val="both"/>
        <w:rPr>
          <w:sz w:val="28"/>
          <w:szCs w:val="28"/>
        </w:rPr>
      </w:pPr>
      <w:r w:rsidRPr="00EA18C2">
        <w:rPr>
          <w:sz w:val="28"/>
          <w:szCs w:val="28"/>
        </w:rPr>
        <w:t>от пятидесяти километров и более – в размере двухсот метров</w:t>
      </w:r>
    </w:p>
    <w:p w:rsidR="007E0A13" w:rsidRDefault="007E0A13" w:rsidP="00BA048B">
      <w:pPr>
        <w:ind w:firstLine="709"/>
        <w:jc w:val="both"/>
        <w:rPr>
          <w:b/>
          <w:sz w:val="28"/>
          <w:szCs w:val="28"/>
        </w:rPr>
      </w:pPr>
    </w:p>
    <w:p w:rsidR="007E0A13" w:rsidRPr="00BA048B" w:rsidRDefault="007E0A13" w:rsidP="00BA048B">
      <w:pPr>
        <w:tabs>
          <w:tab w:val="num" w:pos="0"/>
        </w:tabs>
        <w:autoSpaceDE w:val="0"/>
        <w:autoSpaceDN w:val="0"/>
        <w:adjustRightInd w:val="0"/>
        <w:ind w:firstLine="709"/>
        <w:jc w:val="both"/>
        <w:rPr>
          <w:sz w:val="28"/>
          <w:szCs w:val="28"/>
        </w:rPr>
      </w:pPr>
      <w:r w:rsidRPr="00BA048B">
        <w:rPr>
          <w:sz w:val="28"/>
          <w:szCs w:val="28"/>
        </w:rPr>
        <w:t xml:space="preserve">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rsidR="007E0A13" w:rsidRPr="00BA048B" w:rsidRDefault="007E0A13" w:rsidP="00BA048B">
      <w:pPr>
        <w:tabs>
          <w:tab w:val="num" w:pos="0"/>
        </w:tabs>
        <w:autoSpaceDE w:val="0"/>
        <w:autoSpaceDN w:val="0"/>
        <w:adjustRightInd w:val="0"/>
        <w:ind w:firstLine="709"/>
        <w:jc w:val="both"/>
        <w:rPr>
          <w:spacing w:val="-3"/>
          <w:sz w:val="28"/>
          <w:szCs w:val="28"/>
        </w:rPr>
      </w:pPr>
      <w:r w:rsidRPr="00BA048B">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7E0A13" w:rsidRPr="00BA048B" w:rsidRDefault="007E0A13" w:rsidP="00BA048B">
      <w:pPr>
        <w:tabs>
          <w:tab w:val="num" w:pos="0"/>
        </w:tabs>
        <w:autoSpaceDE w:val="0"/>
        <w:autoSpaceDN w:val="0"/>
        <w:adjustRightInd w:val="0"/>
        <w:ind w:firstLine="709"/>
        <w:jc w:val="both"/>
        <w:rPr>
          <w:spacing w:val="-3"/>
          <w:sz w:val="28"/>
          <w:szCs w:val="28"/>
        </w:rPr>
      </w:pPr>
      <w:r w:rsidRPr="00BA048B">
        <w:rPr>
          <w:sz w:val="28"/>
          <w:szCs w:val="28"/>
        </w:rPr>
        <w:t>В пределах водоохранных зон устанавливаются прибрежные защитные полосы.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E0A13" w:rsidRPr="00BA048B" w:rsidRDefault="007E0A13" w:rsidP="00BA048B">
      <w:pPr>
        <w:tabs>
          <w:tab w:val="num" w:pos="0"/>
        </w:tabs>
        <w:autoSpaceDE w:val="0"/>
        <w:autoSpaceDN w:val="0"/>
        <w:adjustRightInd w:val="0"/>
        <w:ind w:firstLine="709"/>
        <w:jc w:val="both"/>
        <w:rPr>
          <w:spacing w:val="-3"/>
          <w:sz w:val="28"/>
          <w:szCs w:val="28"/>
        </w:rPr>
      </w:pPr>
      <w:r w:rsidRPr="00BA048B">
        <w:rPr>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7E0A13" w:rsidRPr="00BA048B" w:rsidRDefault="007E0A13" w:rsidP="00BA048B">
      <w:pPr>
        <w:tabs>
          <w:tab w:val="num" w:pos="0"/>
        </w:tabs>
        <w:autoSpaceDE w:val="0"/>
        <w:autoSpaceDN w:val="0"/>
        <w:adjustRightInd w:val="0"/>
        <w:ind w:firstLine="709"/>
        <w:jc w:val="both"/>
        <w:rPr>
          <w:sz w:val="28"/>
          <w:szCs w:val="28"/>
        </w:rPr>
      </w:pPr>
      <w:r w:rsidRPr="00BA048B">
        <w:rPr>
          <w:sz w:val="28"/>
          <w:szCs w:val="28"/>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7E0A13" w:rsidRPr="00BA048B" w:rsidRDefault="007E0A13" w:rsidP="00BA048B">
      <w:pPr>
        <w:ind w:firstLine="709"/>
        <w:jc w:val="both"/>
        <w:rPr>
          <w:sz w:val="28"/>
          <w:szCs w:val="28"/>
        </w:rPr>
      </w:pPr>
      <w:r w:rsidRPr="00BA048B">
        <w:rPr>
          <w:sz w:val="28"/>
          <w:szCs w:val="28"/>
        </w:rPr>
        <w:t xml:space="preserve">Размеры и режим использования территории водоохранных зон и прибрежных защитных полос водных объектов устанавливаются в соответствие со статьей 65 Водного кодекса, вступившего в силу с 01 января 2007 года. В Новосибирской области существует </w:t>
      </w:r>
      <w:r w:rsidRPr="00BA048B">
        <w:rPr>
          <w:i/>
          <w:sz w:val="28"/>
          <w:szCs w:val="28"/>
        </w:rPr>
        <w:t xml:space="preserve">Постановление Главы администрации </w:t>
      </w:r>
      <w:r w:rsidRPr="00BA048B">
        <w:rPr>
          <w:i/>
          <w:sz w:val="28"/>
          <w:szCs w:val="28"/>
        </w:rPr>
        <w:lastRenderedPageBreak/>
        <w:t>Новосибирской области от 18 марта 1998 года  № 155 «Об установлении минимальных размеров водоохранных зон и прибрежных защитных полос водных объектов на территории Новосибирской области»</w:t>
      </w:r>
      <w:r w:rsidRPr="00BA048B">
        <w:rPr>
          <w:sz w:val="28"/>
          <w:szCs w:val="28"/>
        </w:rPr>
        <w:t xml:space="preserve"> (с изменениями на 5 ноября 2003 года), в соответствие с которым размер водоохранных зон и прибрежных защитных полос стоит принимать согласно таблице</w:t>
      </w:r>
      <w:r>
        <w:rPr>
          <w:sz w:val="28"/>
          <w:szCs w:val="28"/>
        </w:rPr>
        <w:t xml:space="preserve"> 6.3-1</w:t>
      </w:r>
      <w:r w:rsidRPr="00BA048B">
        <w:rPr>
          <w:sz w:val="28"/>
          <w:szCs w:val="28"/>
        </w:rPr>
        <w:t>.</w:t>
      </w:r>
    </w:p>
    <w:p w:rsidR="007E0A13" w:rsidRPr="00BA048B" w:rsidRDefault="007E0A13" w:rsidP="00BA048B">
      <w:pPr>
        <w:ind w:firstLine="709"/>
        <w:jc w:val="both"/>
        <w:rPr>
          <w:i/>
          <w:sz w:val="28"/>
          <w:szCs w:val="28"/>
        </w:rPr>
      </w:pPr>
    </w:p>
    <w:p w:rsidR="007E0A13" w:rsidRDefault="007E0A13" w:rsidP="00BA048B">
      <w:pPr>
        <w:jc w:val="center"/>
        <w:rPr>
          <w:i/>
          <w:sz w:val="28"/>
          <w:szCs w:val="28"/>
        </w:rPr>
      </w:pPr>
      <w:r w:rsidRPr="00BA048B">
        <w:rPr>
          <w:i/>
          <w:sz w:val="28"/>
          <w:szCs w:val="28"/>
        </w:rPr>
        <w:t xml:space="preserve">Перечень водных объектов, на которых установлены минимальные размеры водоохранных зон и прибрежных защитных полос, на территории </w:t>
      </w:r>
      <w:r>
        <w:rPr>
          <w:i/>
          <w:sz w:val="28"/>
          <w:szCs w:val="28"/>
        </w:rPr>
        <w:t>Варламовского</w:t>
      </w:r>
      <w:r w:rsidRPr="00BA048B">
        <w:rPr>
          <w:i/>
          <w:sz w:val="28"/>
          <w:szCs w:val="28"/>
        </w:rPr>
        <w:t xml:space="preserve"> сельсовета</w:t>
      </w:r>
    </w:p>
    <w:p w:rsidR="007E0A13" w:rsidRPr="00BA048B" w:rsidRDefault="007E0A13" w:rsidP="00BA048B">
      <w:pPr>
        <w:jc w:val="right"/>
        <w:rPr>
          <w:i/>
        </w:rPr>
      </w:pPr>
      <w:r>
        <w:rPr>
          <w:i/>
        </w:rPr>
        <w:t>Таблица 6.3-1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
        <w:gridCol w:w="2979"/>
        <w:gridCol w:w="2282"/>
        <w:gridCol w:w="1847"/>
        <w:gridCol w:w="1755"/>
      </w:tblGrid>
      <w:tr w:rsidR="007E0A13" w:rsidRPr="00EE3254" w:rsidTr="00CB4C2D">
        <w:trPr>
          <w:trHeight w:val="387"/>
        </w:trPr>
        <w:tc>
          <w:tcPr>
            <w:tcW w:w="708" w:type="dxa"/>
            <w:vAlign w:val="center"/>
          </w:tcPr>
          <w:p w:rsidR="007E0A13" w:rsidRPr="00DB6892" w:rsidRDefault="007E0A13" w:rsidP="00CB4C2D">
            <w:pPr>
              <w:ind w:firstLine="142"/>
              <w:jc w:val="center"/>
              <w:rPr>
                <w:sz w:val="28"/>
              </w:rPr>
            </w:pPr>
            <w:r w:rsidRPr="00DB6892">
              <w:rPr>
                <w:sz w:val="28"/>
                <w:szCs w:val="22"/>
              </w:rPr>
              <w:t>п/п</w:t>
            </w:r>
          </w:p>
        </w:tc>
        <w:tc>
          <w:tcPr>
            <w:tcW w:w="2979" w:type="dxa"/>
            <w:vAlign w:val="center"/>
          </w:tcPr>
          <w:p w:rsidR="007E0A13" w:rsidRPr="00DB6892" w:rsidRDefault="007E0A13" w:rsidP="00CB4C2D">
            <w:pPr>
              <w:ind w:firstLine="130"/>
              <w:jc w:val="center"/>
              <w:rPr>
                <w:sz w:val="28"/>
              </w:rPr>
            </w:pPr>
            <w:r w:rsidRPr="00DB6892">
              <w:rPr>
                <w:sz w:val="28"/>
                <w:szCs w:val="22"/>
              </w:rPr>
              <w:t>Наименование   водного объекта</w:t>
            </w:r>
          </w:p>
        </w:tc>
        <w:tc>
          <w:tcPr>
            <w:tcW w:w="2282" w:type="dxa"/>
            <w:vAlign w:val="center"/>
          </w:tcPr>
          <w:p w:rsidR="007E0A13" w:rsidRPr="00DB6892" w:rsidRDefault="007E0A13" w:rsidP="00CB4C2D">
            <w:pPr>
              <w:jc w:val="center"/>
              <w:rPr>
                <w:sz w:val="28"/>
              </w:rPr>
            </w:pPr>
            <w:r w:rsidRPr="00DB6892">
              <w:rPr>
                <w:sz w:val="28"/>
                <w:szCs w:val="22"/>
              </w:rPr>
              <w:t>Наименование участка</w:t>
            </w:r>
          </w:p>
        </w:tc>
        <w:tc>
          <w:tcPr>
            <w:tcW w:w="1847" w:type="dxa"/>
            <w:vAlign w:val="center"/>
          </w:tcPr>
          <w:p w:rsidR="007E0A13" w:rsidRPr="00DB6892" w:rsidRDefault="007E0A13" w:rsidP="00CB4C2D">
            <w:pPr>
              <w:ind w:firstLine="105"/>
              <w:jc w:val="center"/>
              <w:rPr>
                <w:sz w:val="28"/>
              </w:rPr>
            </w:pPr>
            <w:r w:rsidRPr="00DB6892">
              <w:rPr>
                <w:sz w:val="28"/>
                <w:szCs w:val="22"/>
              </w:rPr>
              <w:t>Ширина вдоохранной зоны, в м</w:t>
            </w:r>
          </w:p>
        </w:tc>
        <w:tc>
          <w:tcPr>
            <w:tcW w:w="1755" w:type="dxa"/>
            <w:vAlign w:val="center"/>
          </w:tcPr>
          <w:p w:rsidR="007E0A13" w:rsidRPr="00DB6892" w:rsidRDefault="007E0A13" w:rsidP="00CB4C2D">
            <w:pPr>
              <w:jc w:val="center"/>
              <w:rPr>
                <w:sz w:val="28"/>
              </w:rPr>
            </w:pPr>
            <w:r w:rsidRPr="00DB6892">
              <w:rPr>
                <w:sz w:val="28"/>
                <w:szCs w:val="22"/>
              </w:rPr>
              <w:t>Ширина водоохраной полосы, в м</w:t>
            </w:r>
          </w:p>
        </w:tc>
      </w:tr>
      <w:tr w:rsidR="007E0A13" w:rsidRPr="00EE3254" w:rsidTr="00CB4C2D">
        <w:tc>
          <w:tcPr>
            <w:tcW w:w="708" w:type="dxa"/>
          </w:tcPr>
          <w:p w:rsidR="007E0A13" w:rsidRPr="00DB6892" w:rsidRDefault="007E0A13" w:rsidP="00CB4C2D">
            <w:pPr>
              <w:ind w:firstLine="142"/>
              <w:rPr>
                <w:sz w:val="28"/>
              </w:rPr>
            </w:pPr>
            <w:r w:rsidRPr="00DB6892">
              <w:rPr>
                <w:sz w:val="28"/>
                <w:szCs w:val="22"/>
              </w:rPr>
              <w:t>1.</w:t>
            </w:r>
          </w:p>
        </w:tc>
        <w:tc>
          <w:tcPr>
            <w:tcW w:w="2979" w:type="dxa"/>
          </w:tcPr>
          <w:p w:rsidR="007E0A13" w:rsidRPr="00DB6892" w:rsidRDefault="007E0A13" w:rsidP="00CB4C2D">
            <w:pPr>
              <w:rPr>
                <w:sz w:val="28"/>
              </w:rPr>
            </w:pPr>
            <w:r w:rsidRPr="00DB6892">
              <w:rPr>
                <w:sz w:val="28"/>
                <w:szCs w:val="22"/>
              </w:rPr>
              <w:t>р. Кунчурук</w:t>
            </w:r>
          </w:p>
        </w:tc>
        <w:tc>
          <w:tcPr>
            <w:tcW w:w="2282" w:type="dxa"/>
          </w:tcPr>
          <w:p w:rsidR="007E0A13" w:rsidRPr="00DB6892" w:rsidRDefault="007E0A13" w:rsidP="00CB4C2D">
            <w:pPr>
              <w:jc w:val="center"/>
              <w:rPr>
                <w:sz w:val="28"/>
              </w:rPr>
            </w:pPr>
            <w:r w:rsidRPr="00DB6892">
              <w:rPr>
                <w:sz w:val="28"/>
                <w:szCs w:val="22"/>
              </w:rPr>
              <w:t>от истока до п. Рыбкинск</w:t>
            </w:r>
          </w:p>
        </w:tc>
        <w:tc>
          <w:tcPr>
            <w:tcW w:w="1847" w:type="dxa"/>
          </w:tcPr>
          <w:p w:rsidR="007E0A13" w:rsidRPr="00DB6892" w:rsidRDefault="007E0A13" w:rsidP="00CB4C2D">
            <w:pPr>
              <w:jc w:val="center"/>
              <w:rPr>
                <w:sz w:val="28"/>
              </w:rPr>
            </w:pPr>
            <w:r w:rsidRPr="00DB6892">
              <w:rPr>
                <w:sz w:val="28"/>
                <w:szCs w:val="22"/>
              </w:rPr>
              <w:t>50</w:t>
            </w:r>
          </w:p>
        </w:tc>
        <w:tc>
          <w:tcPr>
            <w:tcW w:w="1755" w:type="dxa"/>
          </w:tcPr>
          <w:p w:rsidR="007E0A13" w:rsidRPr="00DB6892" w:rsidRDefault="007E0A13" w:rsidP="00CB4C2D">
            <w:pPr>
              <w:jc w:val="center"/>
              <w:rPr>
                <w:sz w:val="28"/>
              </w:rPr>
            </w:pPr>
            <w:r w:rsidRPr="00DB6892">
              <w:rPr>
                <w:sz w:val="28"/>
                <w:szCs w:val="22"/>
              </w:rPr>
              <w:t>50</w:t>
            </w:r>
          </w:p>
        </w:tc>
      </w:tr>
      <w:tr w:rsidR="007E0A13" w:rsidRPr="00EE3254" w:rsidTr="00CB4C2D">
        <w:tc>
          <w:tcPr>
            <w:tcW w:w="708" w:type="dxa"/>
          </w:tcPr>
          <w:p w:rsidR="007E0A13" w:rsidRPr="00DB6892" w:rsidRDefault="007E0A13" w:rsidP="00CB4C2D">
            <w:pPr>
              <w:ind w:firstLine="142"/>
              <w:rPr>
                <w:sz w:val="28"/>
              </w:rPr>
            </w:pPr>
            <w:r w:rsidRPr="00DB6892">
              <w:rPr>
                <w:sz w:val="28"/>
                <w:szCs w:val="22"/>
              </w:rPr>
              <w:t>2.</w:t>
            </w:r>
          </w:p>
        </w:tc>
        <w:tc>
          <w:tcPr>
            <w:tcW w:w="2979" w:type="dxa"/>
          </w:tcPr>
          <w:p w:rsidR="007E0A13" w:rsidRPr="00DB6892" w:rsidRDefault="007E0A13" w:rsidP="00CB4C2D">
            <w:pPr>
              <w:rPr>
                <w:sz w:val="28"/>
              </w:rPr>
            </w:pPr>
            <w:r w:rsidRPr="00DB6892">
              <w:rPr>
                <w:sz w:val="28"/>
                <w:szCs w:val="22"/>
              </w:rPr>
              <w:t>р. Кандерен</w:t>
            </w:r>
          </w:p>
        </w:tc>
        <w:tc>
          <w:tcPr>
            <w:tcW w:w="2282" w:type="dxa"/>
          </w:tcPr>
          <w:p w:rsidR="007E0A13" w:rsidRPr="00DB6892" w:rsidRDefault="007E0A13" w:rsidP="00CB4C2D">
            <w:pPr>
              <w:jc w:val="center"/>
              <w:rPr>
                <w:sz w:val="28"/>
              </w:rPr>
            </w:pPr>
            <w:r w:rsidRPr="00DB6892">
              <w:rPr>
                <w:sz w:val="28"/>
                <w:szCs w:val="22"/>
              </w:rPr>
              <w:t>от истока до границы     области</w:t>
            </w:r>
          </w:p>
        </w:tc>
        <w:tc>
          <w:tcPr>
            <w:tcW w:w="1847" w:type="dxa"/>
          </w:tcPr>
          <w:p w:rsidR="007E0A13" w:rsidRPr="00DB6892" w:rsidRDefault="007E0A13" w:rsidP="00CB4C2D">
            <w:pPr>
              <w:jc w:val="center"/>
              <w:rPr>
                <w:sz w:val="28"/>
              </w:rPr>
            </w:pPr>
            <w:r w:rsidRPr="00DB6892">
              <w:rPr>
                <w:sz w:val="28"/>
                <w:szCs w:val="22"/>
              </w:rPr>
              <w:t>50</w:t>
            </w:r>
          </w:p>
        </w:tc>
        <w:tc>
          <w:tcPr>
            <w:tcW w:w="1755" w:type="dxa"/>
          </w:tcPr>
          <w:p w:rsidR="007E0A13" w:rsidRPr="00DB6892" w:rsidRDefault="007E0A13" w:rsidP="00CB4C2D">
            <w:pPr>
              <w:jc w:val="center"/>
              <w:rPr>
                <w:sz w:val="28"/>
              </w:rPr>
            </w:pPr>
            <w:r w:rsidRPr="00DB6892">
              <w:rPr>
                <w:sz w:val="28"/>
                <w:szCs w:val="22"/>
              </w:rPr>
              <w:t>50</w:t>
            </w:r>
          </w:p>
        </w:tc>
      </w:tr>
      <w:tr w:rsidR="007E0A13" w:rsidRPr="00EE3254" w:rsidTr="00CB4C2D">
        <w:tc>
          <w:tcPr>
            <w:tcW w:w="708" w:type="dxa"/>
          </w:tcPr>
          <w:p w:rsidR="007E0A13" w:rsidRPr="00DB6892" w:rsidRDefault="007E0A13" w:rsidP="00CB4C2D">
            <w:pPr>
              <w:ind w:firstLine="142"/>
              <w:rPr>
                <w:sz w:val="28"/>
              </w:rPr>
            </w:pPr>
            <w:r w:rsidRPr="00DB6892">
              <w:rPr>
                <w:sz w:val="28"/>
                <w:szCs w:val="22"/>
              </w:rPr>
              <w:t>3.</w:t>
            </w:r>
          </w:p>
        </w:tc>
        <w:tc>
          <w:tcPr>
            <w:tcW w:w="2979" w:type="dxa"/>
          </w:tcPr>
          <w:p w:rsidR="007E0A13" w:rsidRPr="00DB6892" w:rsidRDefault="007E0A13" w:rsidP="00CB4C2D">
            <w:pPr>
              <w:rPr>
                <w:sz w:val="28"/>
              </w:rPr>
            </w:pPr>
            <w:r w:rsidRPr="00DB6892">
              <w:rPr>
                <w:sz w:val="28"/>
                <w:szCs w:val="22"/>
              </w:rPr>
              <w:t>р. Б. Черная</w:t>
            </w:r>
          </w:p>
        </w:tc>
        <w:tc>
          <w:tcPr>
            <w:tcW w:w="2282" w:type="dxa"/>
          </w:tcPr>
          <w:p w:rsidR="007E0A13" w:rsidRPr="00DB6892" w:rsidRDefault="007E0A13" w:rsidP="00CB4C2D">
            <w:pPr>
              <w:jc w:val="center"/>
              <w:rPr>
                <w:sz w:val="28"/>
              </w:rPr>
            </w:pPr>
            <w:r w:rsidRPr="00DB6892">
              <w:rPr>
                <w:sz w:val="28"/>
                <w:szCs w:val="22"/>
              </w:rPr>
              <w:t>в пределах области</w:t>
            </w:r>
          </w:p>
        </w:tc>
        <w:tc>
          <w:tcPr>
            <w:tcW w:w="1847" w:type="dxa"/>
          </w:tcPr>
          <w:p w:rsidR="007E0A13" w:rsidRPr="00DB6892" w:rsidRDefault="007E0A13" w:rsidP="00CB4C2D">
            <w:pPr>
              <w:jc w:val="center"/>
              <w:rPr>
                <w:sz w:val="28"/>
              </w:rPr>
            </w:pPr>
            <w:r w:rsidRPr="00DB6892">
              <w:rPr>
                <w:sz w:val="28"/>
                <w:szCs w:val="22"/>
              </w:rPr>
              <w:t>100</w:t>
            </w:r>
          </w:p>
        </w:tc>
        <w:tc>
          <w:tcPr>
            <w:tcW w:w="1755" w:type="dxa"/>
          </w:tcPr>
          <w:p w:rsidR="007E0A13" w:rsidRPr="00DB6892" w:rsidRDefault="007E0A13" w:rsidP="00CB4C2D">
            <w:pPr>
              <w:jc w:val="center"/>
              <w:rPr>
                <w:sz w:val="28"/>
              </w:rPr>
            </w:pPr>
            <w:r w:rsidRPr="00DB6892">
              <w:rPr>
                <w:sz w:val="28"/>
                <w:szCs w:val="22"/>
              </w:rPr>
              <w:t>100</w:t>
            </w:r>
          </w:p>
        </w:tc>
      </w:tr>
      <w:tr w:rsidR="007E0A13" w:rsidRPr="00EE3254" w:rsidTr="00CB4C2D">
        <w:tc>
          <w:tcPr>
            <w:tcW w:w="9571" w:type="dxa"/>
            <w:gridSpan w:val="5"/>
          </w:tcPr>
          <w:p w:rsidR="007E0A13" w:rsidRPr="00DB6892" w:rsidRDefault="007E0A13" w:rsidP="00CB4C2D">
            <w:pPr>
              <w:ind w:firstLine="142"/>
              <w:rPr>
                <w:sz w:val="28"/>
              </w:rPr>
            </w:pPr>
            <w:r w:rsidRPr="00DB6892">
              <w:rPr>
                <w:sz w:val="28"/>
                <w:szCs w:val="22"/>
              </w:rPr>
              <w:t xml:space="preserve">Примечание: Для остальных водостоков района водоохранная зона устанавливается шириной 50 м, прибрежная защитная полоса – 15 м. </w:t>
            </w:r>
          </w:p>
        </w:tc>
      </w:tr>
    </w:tbl>
    <w:p w:rsidR="007E0A13" w:rsidRPr="00BA048B" w:rsidRDefault="007E0A13" w:rsidP="00BA048B">
      <w:pPr>
        <w:tabs>
          <w:tab w:val="num" w:pos="0"/>
        </w:tabs>
        <w:autoSpaceDE w:val="0"/>
        <w:autoSpaceDN w:val="0"/>
        <w:adjustRightInd w:val="0"/>
        <w:ind w:firstLine="709"/>
        <w:jc w:val="both"/>
        <w:rPr>
          <w:spacing w:val="-3"/>
          <w:sz w:val="28"/>
          <w:szCs w:val="28"/>
        </w:rPr>
      </w:pPr>
    </w:p>
    <w:p w:rsidR="007E0A13" w:rsidRPr="00BA048B" w:rsidRDefault="007E0A13" w:rsidP="00BA048B">
      <w:pPr>
        <w:ind w:firstLine="709"/>
        <w:jc w:val="both"/>
        <w:rPr>
          <w:sz w:val="28"/>
          <w:szCs w:val="28"/>
        </w:rPr>
      </w:pPr>
      <w:r w:rsidRPr="00BA048B">
        <w:rPr>
          <w:sz w:val="28"/>
          <w:szCs w:val="28"/>
        </w:rPr>
        <w:t>Ограничения хозяйственной деятельности и использования земель в водоохранных зонах и прибрежных защитных полосах регламентируется Водным кодексом РФ от 03.06.2006 № 74-ФЗ. В соответствие со ст. 65 п. 15  Водного кодекса РФ в границах водоохранных зон запрещаются:</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проведение авиационно-химических работ;</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применение химических средств борьбы с вредителями, болезнями растений и сорняками;</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использование навозных стоков для удобрения почв;</w:t>
      </w:r>
    </w:p>
    <w:p w:rsidR="007E0A13" w:rsidRPr="00BA048B" w:rsidRDefault="007E0A13" w:rsidP="00BA048B">
      <w:pPr>
        <w:ind w:firstLine="709"/>
        <w:jc w:val="both"/>
        <w:rPr>
          <w:sz w:val="28"/>
          <w:szCs w:val="28"/>
        </w:rPr>
      </w:pPr>
      <w:r w:rsidRPr="00BA048B">
        <w:rPr>
          <w:color w:val="000000"/>
          <w:sz w:val="28"/>
          <w:szCs w:val="28"/>
        </w:rPr>
        <w:t xml:space="preserve">-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w:t>
      </w:r>
      <w:bookmarkStart w:id="0" w:name="sub_65152"/>
      <w:r w:rsidRPr="00BA048B">
        <w:rPr>
          <w:sz w:val="28"/>
          <w:szCs w:val="28"/>
        </w:rPr>
        <w:t>радиоактивных, химических, взрывчатых, токсичных, отравляющих и ядовитых веществ;</w:t>
      </w:r>
    </w:p>
    <w:bookmarkEnd w:id="0"/>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складирование навоза и мусора;</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заправка топливом, мойка и ремонт автомобилей и других машин и механизмов;</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размещение дачных и садово-огородных участков при ширине водоохранных зон менее 100 метров и крутизне склонов прилегающих территорий более 3 градусов;</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размещение стоянок транспортных средств, в том числе на территориях дачных и садово-огородных участков;</w:t>
      </w:r>
    </w:p>
    <w:p w:rsidR="007E0A13" w:rsidRPr="00BA048B" w:rsidRDefault="007E0A13" w:rsidP="00BA048B">
      <w:pPr>
        <w:tabs>
          <w:tab w:val="num" w:pos="0"/>
        </w:tabs>
        <w:autoSpaceDE w:val="0"/>
        <w:autoSpaceDN w:val="0"/>
        <w:adjustRightInd w:val="0"/>
        <w:ind w:firstLine="709"/>
        <w:jc w:val="both"/>
        <w:rPr>
          <w:color w:val="000000"/>
          <w:sz w:val="28"/>
          <w:szCs w:val="28"/>
        </w:rPr>
      </w:pPr>
      <w:r w:rsidRPr="00BA048B">
        <w:rPr>
          <w:color w:val="000000"/>
          <w:sz w:val="28"/>
          <w:szCs w:val="28"/>
        </w:rPr>
        <w:lastRenderedPageBreak/>
        <w:t>- проведение сплошных рубок;</w:t>
      </w:r>
    </w:p>
    <w:p w:rsidR="007E0A13" w:rsidRPr="00BA048B" w:rsidRDefault="007E0A13" w:rsidP="00BA048B">
      <w:pPr>
        <w:tabs>
          <w:tab w:val="num" w:pos="0"/>
        </w:tabs>
        <w:autoSpaceDE w:val="0"/>
        <w:autoSpaceDN w:val="0"/>
        <w:adjustRightInd w:val="0"/>
        <w:ind w:firstLine="709"/>
        <w:jc w:val="both"/>
        <w:rPr>
          <w:color w:val="000000"/>
          <w:sz w:val="28"/>
          <w:szCs w:val="28"/>
        </w:rPr>
      </w:pPr>
      <w:r w:rsidRPr="00BA048B">
        <w:rPr>
          <w:color w:val="000000"/>
          <w:sz w:val="28"/>
          <w:szCs w:val="28"/>
        </w:rPr>
        <w:t>- 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7E0A13" w:rsidRPr="00BA048B" w:rsidRDefault="007E0A13" w:rsidP="00BA048B">
      <w:pPr>
        <w:ind w:firstLine="709"/>
        <w:jc w:val="both"/>
        <w:rPr>
          <w:sz w:val="28"/>
          <w:szCs w:val="28"/>
        </w:rPr>
      </w:pPr>
      <w:bookmarkStart w:id="1" w:name="sub_65154"/>
      <w:r w:rsidRPr="00BA048B">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bookmarkEnd w:id="1"/>
    </w:p>
    <w:p w:rsidR="007E0A13" w:rsidRPr="00BA048B" w:rsidRDefault="007E0A13" w:rsidP="00BA048B">
      <w:pPr>
        <w:ind w:firstLine="709"/>
        <w:jc w:val="both"/>
        <w:rPr>
          <w:sz w:val="28"/>
          <w:szCs w:val="28"/>
        </w:rPr>
      </w:pPr>
      <w:bookmarkStart w:id="2" w:name="sub_6517"/>
      <w:r w:rsidRPr="00BA048B">
        <w:rPr>
          <w:sz w:val="28"/>
          <w:szCs w:val="28"/>
        </w:rPr>
        <w:t>В границах прибрежных защитных полос, наряду с вышеперечисленными, запрещаются (ст. 65 п. 17  Водного кодекса РФ):</w:t>
      </w:r>
    </w:p>
    <w:bookmarkEnd w:id="2"/>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распашка земель;</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применение удобрений;</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складирование отвалов размываемых грунтов;</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выпас и организация летних лагерей скота (кроме использования традиционных мест водопоя), устройство купочных ванн;</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установка сезонных стационарных палаточных городков, размещение дачных и садово-огородных участков и выделение участков под индивидуальное строительство;</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 движение автомобилей и тракторов, кроме автомобилей специального значения.</w:t>
      </w:r>
    </w:p>
    <w:p w:rsidR="007E0A13" w:rsidRPr="00BA048B" w:rsidRDefault="007E0A13" w:rsidP="00BA048B">
      <w:pPr>
        <w:ind w:firstLine="709"/>
        <w:jc w:val="both"/>
        <w:rPr>
          <w:sz w:val="28"/>
          <w:szCs w:val="28"/>
        </w:rPr>
      </w:pPr>
      <w:r w:rsidRPr="00BA048B">
        <w:rPr>
          <w:sz w:val="28"/>
          <w:szCs w:val="28"/>
        </w:rPr>
        <w:t>В прибрежных защитных полосах водоохранных зон допускается размещение объектов водоснабжения, рекреации, рыбного и охотничьего хозяйств, а также водозаборных, портовых и гидротехнических сооружений при наличии лицензии на водопользование.</w:t>
      </w:r>
    </w:p>
    <w:p w:rsidR="007E0A13" w:rsidRPr="00BA048B" w:rsidRDefault="007E0A13" w:rsidP="00BA048B">
      <w:pPr>
        <w:ind w:firstLine="709"/>
        <w:jc w:val="both"/>
        <w:rPr>
          <w:sz w:val="28"/>
          <w:szCs w:val="28"/>
        </w:rPr>
      </w:pPr>
      <w:r w:rsidRPr="00BA048B">
        <w:rPr>
          <w:sz w:val="28"/>
          <w:szCs w:val="28"/>
        </w:rPr>
        <w:t>Использование и охрана лесов водоохранных зон водных объектов направлены на предотвращение загрязнения, засорения и истощения водных объектов.</w:t>
      </w:r>
    </w:p>
    <w:p w:rsidR="007E0A13" w:rsidRPr="00BA048B" w:rsidRDefault="007E0A13" w:rsidP="00BA048B">
      <w:pPr>
        <w:ind w:firstLine="709"/>
        <w:jc w:val="both"/>
        <w:rPr>
          <w:sz w:val="28"/>
          <w:szCs w:val="28"/>
        </w:rPr>
      </w:pPr>
      <w:r w:rsidRPr="00BA048B">
        <w:rPr>
          <w:sz w:val="28"/>
          <w:szCs w:val="28"/>
        </w:rPr>
        <w:t>Степень проявления лесами водоохранных, защитных функций зависит от географического положения местности, рельефа, лесистости, продуктивности и строения лесных насаждений.</w:t>
      </w:r>
    </w:p>
    <w:p w:rsidR="007E0A13" w:rsidRPr="00BA048B" w:rsidRDefault="007E0A13" w:rsidP="00BA048B">
      <w:pPr>
        <w:tabs>
          <w:tab w:val="num" w:pos="0"/>
        </w:tabs>
        <w:autoSpaceDE w:val="0"/>
        <w:autoSpaceDN w:val="0"/>
        <w:adjustRightInd w:val="0"/>
        <w:ind w:firstLine="709"/>
        <w:jc w:val="both"/>
        <w:rPr>
          <w:sz w:val="28"/>
          <w:szCs w:val="28"/>
        </w:rPr>
      </w:pPr>
      <w:r w:rsidRPr="00BA048B">
        <w:rPr>
          <w:color w:val="000000"/>
          <w:sz w:val="28"/>
          <w:szCs w:val="28"/>
        </w:rPr>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7E0A13" w:rsidRPr="00BA048B" w:rsidRDefault="007E0A13" w:rsidP="00BA048B">
      <w:pPr>
        <w:tabs>
          <w:tab w:val="num" w:pos="0"/>
        </w:tabs>
        <w:autoSpaceDE w:val="0"/>
        <w:autoSpaceDN w:val="0"/>
        <w:adjustRightInd w:val="0"/>
        <w:ind w:firstLine="709"/>
        <w:jc w:val="both"/>
        <w:rPr>
          <w:color w:val="000000"/>
          <w:sz w:val="28"/>
          <w:szCs w:val="28"/>
        </w:rPr>
      </w:pPr>
      <w:r w:rsidRPr="00BA048B">
        <w:rPr>
          <w:color w:val="000000"/>
          <w:sz w:val="28"/>
          <w:szCs w:val="28"/>
        </w:rPr>
        <w:t>На территориях водоохранных зон разрешается проведение рубок ухода за лесом и других лесохозяйственных мероприятий, обеспечивающих охрану водных объектов.</w:t>
      </w:r>
    </w:p>
    <w:p w:rsidR="007E0A13" w:rsidRPr="00BA048B" w:rsidRDefault="007E0A13" w:rsidP="00BA048B">
      <w:pPr>
        <w:ind w:firstLine="709"/>
        <w:jc w:val="both"/>
        <w:rPr>
          <w:sz w:val="28"/>
          <w:szCs w:val="28"/>
        </w:rPr>
      </w:pPr>
      <w:r w:rsidRPr="00BA048B">
        <w:rPr>
          <w:sz w:val="28"/>
          <w:szCs w:val="28"/>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w:t>
      </w:r>
      <w:hyperlink w:anchor="sub_115" w:history="1">
        <w:r w:rsidRPr="00BA048B">
          <w:rPr>
            <w:sz w:val="28"/>
            <w:szCs w:val="28"/>
          </w:rPr>
          <w:t>истощения вод</w:t>
        </w:r>
      </w:hyperlink>
      <w:r w:rsidRPr="00BA048B">
        <w:rPr>
          <w:sz w:val="28"/>
          <w:szCs w:val="28"/>
        </w:rPr>
        <w:t xml:space="preserve"> в соответствии с водным законодательством и законодательством в области охраны окружающей среды.</w:t>
      </w:r>
    </w:p>
    <w:p w:rsidR="007E0A13" w:rsidRPr="00BA048B" w:rsidRDefault="007E0A13" w:rsidP="00BA048B">
      <w:pPr>
        <w:ind w:firstLine="709"/>
        <w:jc w:val="both"/>
        <w:rPr>
          <w:sz w:val="28"/>
          <w:szCs w:val="28"/>
        </w:rPr>
      </w:pPr>
      <w:r w:rsidRPr="00BA048B">
        <w:rPr>
          <w:sz w:val="28"/>
          <w:szCs w:val="28"/>
        </w:rPr>
        <w:lastRenderedPageBreak/>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E0A13" w:rsidRPr="00BA048B" w:rsidRDefault="007E0A13" w:rsidP="00BA048B">
      <w:pPr>
        <w:ind w:firstLine="709"/>
        <w:jc w:val="both"/>
        <w:rPr>
          <w:sz w:val="28"/>
          <w:szCs w:val="28"/>
        </w:rPr>
      </w:pPr>
      <w:r w:rsidRPr="00BA048B">
        <w:rPr>
          <w:sz w:val="28"/>
          <w:szCs w:val="28"/>
        </w:rPr>
        <w:t>Участки земель в пределах прибрежных защитных полос предоставляются для размещения объектов водоснабжения, рекреации, рыбного и охотничьего хозяйства, водозаборных, портовых и гидротехнических сооружений при наличии лицензий на водопользование, в которых устанавливаются требования по соблюдению водоохранного режима.</w:t>
      </w:r>
    </w:p>
    <w:p w:rsidR="007E0A13" w:rsidRPr="00BA048B" w:rsidRDefault="007E0A13" w:rsidP="00BA048B">
      <w:pPr>
        <w:ind w:firstLine="709"/>
        <w:jc w:val="both"/>
        <w:rPr>
          <w:sz w:val="28"/>
          <w:szCs w:val="28"/>
        </w:rPr>
      </w:pPr>
      <w:r w:rsidRPr="00BA048B">
        <w:rPr>
          <w:sz w:val="28"/>
          <w:szCs w:val="28"/>
        </w:rPr>
        <w:t>Прибрежные защитные полосы, как правило, должны быть заняты древесно-кустарниковой растительностью или залужены.</w:t>
      </w:r>
    </w:p>
    <w:p w:rsidR="007E0A13" w:rsidRDefault="007E0A13" w:rsidP="00BA048B">
      <w:pPr>
        <w:ind w:firstLine="709"/>
        <w:jc w:val="both"/>
        <w:rPr>
          <w:b/>
          <w:sz w:val="28"/>
          <w:szCs w:val="28"/>
        </w:rPr>
      </w:pPr>
    </w:p>
    <w:p w:rsidR="007E0A13" w:rsidRDefault="007E0A13" w:rsidP="00132D8D">
      <w:pPr>
        <w:ind w:firstLine="709"/>
        <w:jc w:val="center"/>
        <w:rPr>
          <w:b/>
          <w:sz w:val="28"/>
          <w:szCs w:val="28"/>
        </w:rPr>
      </w:pPr>
      <w:r>
        <w:rPr>
          <w:b/>
          <w:sz w:val="28"/>
          <w:szCs w:val="28"/>
        </w:rPr>
        <w:t xml:space="preserve">6.4. </w:t>
      </w:r>
      <w:r w:rsidRPr="00F11C1F">
        <w:rPr>
          <w:b/>
          <w:sz w:val="28"/>
          <w:szCs w:val="28"/>
        </w:rPr>
        <w:t>Охрана подземных вод</w:t>
      </w:r>
    </w:p>
    <w:p w:rsidR="007E0A13" w:rsidRPr="00F11C1F" w:rsidRDefault="007E0A13" w:rsidP="00132D8D">
      <w:pPr>
        <w:ind w:firstLine="709"/>
        <w:jc w:val="center"/>
        <w:rPr>
          <w:b/>
          <w:sz w:val="28"/>
          <w:szCs w:val="28"/>
        </w:rPr>
      </w:pPr>
    </w:p>
    <w:p w:rsidR="007E0A13" w:rsidRPr="001101D8" w:rsidRDefault="007E0A13" w:rsidP="001101D8">
      <w:pPr>
        <w:ind w:right="57" w:firstLine="709"/>
        <w:jc w:val="both"/>
        <w:rPr>
          <w:sz w:val="28"/>
          <w:szCs w:val="28"/>
        </w:rPr>
      </w:pPr>
      <w:r w:rsidRPr="001101D8">
        <w:rPr>
          <w:sz w:val="28"/>
          <w:szCs w:val="28"/>
        </w:rPr>
        <w:t>Хозяйственно-питьевое водоснабжение сельсовета осуществляется за счет подземных вод. Перспективные для централизованного питьевого водоснабжения населения подземные воды не имеют сплошного распространения на территории. Прогнозные ресурсы перспективных для питьевого водоснабжения подземных вод с минерализацией до 1000 мг/дм</w:t>
      </w:r>
      <w:r w:rsidRPr="001101D8">
        <w:rPr>
          <w:sz w:val="28"/>
          <w:szCs w:val="28"/>
          <w:vertAlign w:val="superscript"/>
        </w:rPr>
        <w:t xml:space="preserve">3 </w:t>
      </w:r>
      <w:r w:rsidRPr="001101D8">
        <w:rPr>
          <w:sz w:val="28"/>
          <w:szCs w:val="28"/>
        </w:rPr>
        <w:t>по Болотнинскому району в целом составляют 124,8 тыс. м</w:t>
      </w:r>
      <w:r w:rsidRPr="001101D8">
        <w:rPr>
          <w:sz w:val="28"/>
          <w:szCs w:val="28"/>
          <w:vertAlign w:val="superscript"/>
        </w:rPr>
        <w:t>3</w:t>
      </w:r>
      <w:r w:rsidRPr="001101D8">
        <w:rPr>
          <w:sz w:val="28"/>
          <w:szCs w:val="28"/>
        </w:rPr>
        <w:t xml:space="preserve"> в сутки. Отбор подземных вод в районе составляет 14,73 тыс. м</w:t>
      </w:r>
      <w:r w:rsidRPr="001101D8">
        <w:rPr>
          <w:sz w:val="28"/>
          <w:szCs w:val="28"/>
          <w:vertAlign w:val="superscript"/>
        </w:rPr>
        <w:t>3</w:t>
      </w:r>
      <w:r w:rsidRPr="001101D8">
        <w:rPr>
          <w:sz w:val="28"/>
          <w:szCs w:val="28"/>
        </w:rPr>
        <w:t xml:space="preserve"> в сутки, в том числе 14,43 для хозяйственно-питьевого использования и 0,35 для производственных нужд.</w:t>
      </w:r>
    </w:p>
    <w:p w:rsidR="007E0A13" w:rsidRPr="001101D8" w:rsidRDefault="007E0A13" w:rsidP="001101D8">
      <w:pPr>
        <w:ind w:right="57" w:firstLine="709"/>
        <w:jc w:val="both"/>
        <w:rPr>
          <w:sz w:val="28"/>
          <w:szCs w:val="28"/>
        </w:rPr>
      </w:pPr>
      <w:r w:rsidRPr="001101D8">
        <w:rPr>
          <w:sz w:val="28"/>
          <w:szCs w:val="28"/>
        </w:rPr>
        <w:t xml:space="preserve">В поселениях сельсовета водопроводы состоят из скважин, резервуаров и разводящей сети. Водообеспеченность населения составляет преимущественно менее 50 л на 1 человека в сутки. </w:t>
      </w:r>
    </w:p>
    <w:p w:rsidR="007E0A13" w:rsidRPr="001101D8" w:rsidRDefault="007E0A13" w:rsidP="001101D8">
      <w:pPr>
        <w:ind w:right="57" w:firstLine="709"/>
        <w:jc w:val="both"/>
        <w:rPr>
          <w:sz w:val="28"/>
          <w:szCs w:val="28"/>
        </w:rPr>
      </w:pPr>
      <w:r w:rsidRPr="001101D8">
        <w:rPr>
          <w:sz w:val="28"/>
          <w:szCs w:val="28"/>
        </w:rPr>
        <w:t>По химическому составу подземные воды пресные гидрокарбонатные магниево-кальциевые с минерализацией 0,2-0,6 г/дм</w:t>
      </w:r>
      <w:r w:rsidRPr="001101D8">
        <w:rPr>
          <w:sz w:val="28"/>
          <w:szCs w:val="28"/>
          <w:vertAlign w:val="superscript"/>
        </w:rPr>
        <w:t>3</w:t>
      </w:r>
      <w:r w:rsidRPr="001101D8">
        <w:rPr>
          <w:sz w:val="28"/>
          <w:szCs w:val="28"/>
        </w:rPr>
        <w:t>, умеренно жесткие (общая жесткость-5,4-6,0 ммоль/дм</w:t>
      </w:r>
      <w:r w:rsidRPr="001101D8">
        <w:rPr>
          <w:sz w:val="28"/>
          <w:szCs w:val="28"/>
          <w:vertAlign w:val="superscript"/>
        </w:rPr>
        <w:t>3</w:t>
      </w:r>
      <w:r w:rsidRPr="001101D8">
        <w:rPr>
          <w:sz w:val="28"/>
          <w:szCs w:val="28"/>
        </w:rPr>
        <w:t>). Из веществ, лимитируемых ГОСТом 2874 и СанПиНом 2.1.4.1074-01, отмечается повышенное содержание железа (до 1,2 мг/ дм</w:t>
      </w:r>
      <w:r w:rsidRPr="001101D8">
        <w:rPr>
          <w:sz w:val="28"/>
          <w:szCs w:val="28"/>
          <w:vertAlign w:val="superscript"/>
        </w:rPr>
        <w:t>3</w:t>
      </w:r>
      <w:r w:rsidRPr="001101D8">
        <w:rPr>
          <w:sz w:val="28"/>
          <w:szCs w:val="28"/>
        </w:rPr>
        <w:t>) и марганца (до 0,9 мг/ дм</w:t>
      </w:r>
      <w:r w:rsidRPr="001101D8">
        <w:rPr>
          <w:sz w:val="28"/>
          <w:szCs w:val="28"/>
          <w:vertAlign w:val="superscript"/>
        </w:rPr>
        <w:t>3</w:t>
      </w:r>
      <w:r w:rsidRPr="001101D8">
        <w:rPr>
          <w:sz w:val="28"/>
          <w:szCs w:val="28"/>
        </w:rPr>
        <w:t>). По микробиологическим показателям вода из скважин соответствует гигиеническим нормативам.</w:t>
      </w:r>
    </w:p>
    <w:p w:rsidR="007E0A13" w:rsidRPr="001101D8" w:rsidRDefault="007E0A13" w:rsidP="001101D8">
      <w:pPr>
        <w:tabs>
          <w:tab w:val="left" w:pos="0"/>
        </w:tabs>
        <w:ind w:firstLine="709"/>
        <w:jc w:val="both"/>
        <w:rPr>
          <w:sz w:val="28"/>
        </w:rPr>
      </w:pPr>
      <w:r w:rsidRPr="001101D8">
        <w:rPr>
          <w:sz w:val="28"/>
        </w:rPr>
        <w:t xml:space="preserve">Хозяйственно-питьевое водоснабжение в сельсовете осуществляется от муниципальных водопроводов. Высокая минерализация водоносных горизонтов обуславливает неудовлетворительное качество воды по санитарно-химическим показателям. </w:t>
      </w:r>
    </w:p>
    <w:p w:rsidR="007E0A13" w:rsidRPr="001101D8" w:rsidRDefault="007E0A13" w:rsidP="001101D8">
      <w:pPr>
        <w:tabs>
          <w:tab w:val="left" w:pos="0"/>
        </w:tabs>
        <w:ind w:firstLine="709"/>
        <w:jc w:val="both"/>
        <w:rPr>
          <w:sz w:val="28"/>
        </w:rPr>
      </w:pPr>
      <w:r w:rsidRPr="001101D8">
        <w:rPr>
          <w:sz w:val="28"/>
        </w:rPr>
        <w:t>Скважины не оборудованы системами доочистки воды, в связи с чем, качество питьевой воды из разводящей сети по санитарно-химическим показателям также не соответствует санитарным нормам.</w:t>
      </w:r>
    </w:p>
    <w:p w:rsidR="007E0A13" w:rsidRPr="001101D8" w:rsidRDefault="007E0A13" w:rsidP="001101D8">
      <w:pPr>
        <w:tabs>
          <w:tab w:val="left" w:pos="0"/>
        </w:tabs>
        <w:ind w:firstLine="709"/>
        <w:jc w:val="both"/>
        <w:rPr>
          <w:sz w:val="28"/>
        </w:rPr>
      </w:pPr>
      <w:r w:rsidRPr="001101D8">
        <w:rPr>
          <w:sz w:val="28"/>
        </w:rPr>
        <w:t>Подземные воды  сельсовета превышают допустимые гигиенические нормативы по жесткости, содержанию железа, марганца и благоприятны по содержанию натрия и сухому остатку.</w:t>
      </w:r>
    </w:p>
    <w:p w:rsidR="007E0A13" w:rsidRPr="001101D8" w:rsidRDefault="007E0A13" w:rsidP="001101D8">
      <w:pPr>
        <w:tabs>
          <w:tab w:val="left" w:pos="0"/>
        </w:tabs>
        <w:ind w:firstLine="709"/>
        <w:jc w:val="both"/>
        <w:rPr>
          <w:sz w:val="28"/>
        </w:rPr>
      </w:pPr>
      <w:r w:rsidRPr="001101D8">
        <w:rPr>
          <w:sz w:val="28"/>
        </w:rPr>
        <w:t xml:space="preserve">Состояние зон санитарной охраны объектов хозяйственно-питьевого водоснабжения не соответствует гигиеническим требованиям и практически не меняется в течение многих лет. Удельный вес источников централизованного хозяйственно-питьевого водоснабжения, не отвечающих санитарным </w:t>
      </w:r>
      <w:r w:rsidRPr="001101D8">
        <w:rPr>
          <w:sz w:val="28"/>
        </w:rPr>
        <w:lastRenderedPageBreak/>
        <w:t>требованиям из-за отсутствия зон санитарной охраны, в целом по району составляет 13,1 % (средний областной показатель – 7,3 %).</w:t>
      </w:r>
    </w:p>
    <w:p w:rsidR="007E0A13" w:rsidRPr="001101D8" w:rsidRDefault="007E0A13" w:rsidP="001101D8">
      <w:pPr>
        <w:tabs>
          <w:tab w:val="left" w:pos="0"/>
        </w:tabs>
        <w:ind w:firstLine="709"/>
        <w:jc w:val="both"/>
        <w:rPr>
          <w:sz w:val="28"/>
        </w:rPr>
      </w:pPr>
      <w:r w:rsidRPr="001101D8">
        <w:rPr>
          <w:sz w:val="28"/>
        </w:rPr>
        <w:t xml:space="preserve">В результате отсутствия на водопроводах необходимых водоочистных сооружений, а также слабого материально-технического обеспечения служб, эксплуатирующих системы водоснабжения, удельный вес проб питьевой воды, не отвечающий гигиеническим нормативам по санитарно-химическим показателям, в целом по району достигает 27,3 %. По микробиологическим показателям вода из разводящей сети соответствует санитарным правилам. </w:t>
      </w:r>
    </w:p>
    <w:p w:rsidR="007E0A13" w:rsidRPr="00E8614D" w:rsidRDefault="007E0A13" w:rsidP="00A712D5">
      <w:pPr>
        <w:tabs>
          <w:tab w:val="left" w:pos="0"/>
        </w:tabs>
        <w:ind w:firstLine="709"/>
        <w:jc w:val="both"/>
        <w:rPr>
          <w:sz w:val="28"/>
        </w:rPr>
      </w:pPr>
      <w:r w:rsidRPr="00E8614D">
        <w:rPr>
          <w:sz w:val="28"/>
        </w:rPr>
        <w:t>В рамках областной целевой программы «Обеспечение населения Новосибирской области питьевой водой на 2002-2010 годы» в муниципальном образовании запланировано:</w:t>
      </w:r>
    </w:p>
    <w:p w:rsidR="007E0A13" w:rsidRPr="00A712D5" w:rsidRDefault="007E0A13" w:rsidP="00A712D5">
      <w:pPr>
        <w:tabs>
          <w:tab w:val="left" w:pos="0"/>
        </w:tabs>
        <w:ind w:firstLine="709"/>
        <w:jc w:val="both"/>
        <w:rPr>
          <w:sz w:val="28"/>
        </w:rPr>
      </w:pPr>
      <w:r w:rsidRPr="00A712D5">
        <w:rPr>
          <w:sz w:val="28"/>
        </w:rPr>
        <w:t xml:space="preserve">1. Ремонт водопровода с.Большая Черная – 7 км. </w:t>
      </w:r>
    </w:p>
    <w:p w:rsidR="007E0A13" w:rsidRPr="00A712D5" w:rsidRDefault="007E0A13" w:rsidP="00A712D5">
      <w:pPr>
        <w:tabs>
          <w:tab w:val="left" w:pos="0"/>
        </w:tabs>
        <w:ind w:firstLine="709"/>
        <w:jc w:val="both"/>
        <w:rPr>
          <w:sz w:val="28"/>
        </w:rPr>
      </w:pPr>
      <w:r w:rsidRPr="00A712D5">
        <w:rPr>
          <w:sz w:val="28"/>
        </w:rPr>
        <w:t>2. Внедрение новых технологий по эксплуатации и строительству систем водоснабжения.</w:t>
      </w:r>
    </w:p>
    <w:p w:rsidR="007E0A13" w:rsidRPr="00A712D5" w:rsidRDefault="007E0A13" w:rsidP="00A712D5">
      <w:pPr>
        <w:tabs>
          <w:tab w:val="left" w:pos="0"/>
        </w:tabs>
        <w:ind w:firstLine="709"/>
        <w:jc w:val="both"/>
        <w:rPr>
          <w:sz w:val="28"/>
        </w:rPr>
      </w:pPr>
      <w:r w:rsidRPr="00A712D5">
        <w:rPr>
          <w:sz w:val="28"/>
        </w:rPr>
        <w:t xml:space="preserve">3. Создание комфортных условий проживания (решение проблемы бесперебойной подачи воды населению). </w:t>
      </w:r>
    </w:p>
    <w:p w:rsidR="007E0A13" w:rsidRPr="00A712D5" w:rsidRDefault="007E0A13" w:rsidP="00A712D5">
      <w:pPr>
        <w:tabs>
          <w:tab w:val="left" w:pos="0"/>
        </w:tabs>
        <w:ind w:firstLine="709"/>
        <w:jc w:val="both"/>
        <w:rPr>
          <w:sz w:val="28"/>
        </w:rPr>
      </w:pPr>
      <w:r w:rsidRPr="00A712D5">
        <w:rPr>
          <w:sz w:val="28"/>
        </w:rPr>
        <w:t>Протяженность водопроводных сетей – 17,0 км, из них 13,6 км (80 %)  нуждаются в замене.</w:t>
      </w:r>
    </w:p>
    <w:p w:rsidR="007E0A13" w:rsidRPr="001101D8" w:rsidRDefault="007E0A13" w:rsidP="001101D8">
      <w:pPr>
        <w:tabs>
          <w:tab w:val="left" w:pos="0"/>
        </w:tabs>
        <w:ind w:firstLine="709"/>
        <w:jc w:val="both"/>
        <w:rPr>
          <w:sz w:val="28"/>
        </w:rPr>
      </w:pPr>
      <w:r w:rsidRPr="001101D8">
        <w:rPr>
          <w:color w:val="000000"/>
          <w:spacing w:val="-7"/>
          <w:sz w:val="28"/>
        </w:rPr>
        <w:t xml:space="preserve">Жители индивидуальной застройки пользуются водой из водоразборных колонок и из шахтных колодцев частного владения. </w:t>
      </w:r>
    </w:p>
    <w:p w:rsidR="007E0A13" w:rsidRPr="001101D8" w:rsidRDefault="007E0A13" w:rsidP="001101D8">
      <w:pPr>
        <w:widowControl w:val="0"/>
        <w:autoSpaceDE w:val="0"/>
        <w:autoSpaceDN w:val="0"/>
        <w:adjustRightInd w:val="0"/>
        <w:ind w:firstLine="709"/>
        <w:jc w:val="both"/>
        <w:rPr>
          <w:color w:val="000000"/>
          <w:sz w:val="28"/>
          <w:szCs w:val="28"/>
        </w:rPr>
      </w:pPr>
      <w:r w:rsidRPr="001101D8">
        <w:rPr>
          <w:sz w:val="28"/>
          <w:szCs w:val="28"/>
        </w:rPr>
        <w:t xml:space="preserve">Границы зон санитарной охраны  (ЗСО) водозаборов установлены.  </w:t>
      </w:r>
      <w:r w:rsidRPr="001101D8">
        <w:rPr>
          <w:color w:val="000000"/>
          <w:sz w:val="28"/>
          <w:szCs w:val="28"/>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7E0A13" w:rsidRPr="001101D8" w:rsidRDefault="007E0A13" w:rsidP="001101D8">
      <w:pPr>
        <w:widowControl w:val="0"/>
        <w:autoSpaceDE w:val="0"/>
        <w:autoSpaceDN w:val="0"/>
        <w:adjustRightInd w:val="0"/>
        <w:ind w:firstLine="709"/>
        <w:jc w:val="both"/>
        <w:rPr>
          <w:color w:val="000000"/>
          <w:sz w:val="28"/>
          <w:szCs w:val="28"/>
        </w:rPr>
      </w:pPr>
      <w:r w:rsidRPr="001101D8">
        <w:rPr>
          <w:color w:val="000000"/>
          <w:sz w:val="28"/>
          <w:szCs w:val="28"/>
        </w:rPr>
        <w:t xml:space="preserve">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7E0A13" w:rsidRPr="001101D8" w:rsidRDefault="007E0A13" w:rsidP="001101D8">
      <w:pPr>
        <w:ind w:firstLine="709"/>
        <w:jc w:val="both"/>
        <w:rPr>
          <w:sz w:val="28"/>
          <w:szCs w:val="28"/>
        </w:rPr>
      </w:pPr>
      <w:r w:rsidRPr="001101D8">
        <w:rPr>
          <w:sz w:val="28"/>
          <w:szCs w:val="28"/>
        </w:rPr>
        <w:t xml:space="preserve">В соответствии с требованиями </w:t>
      </w:r>
      <w:r w:rsidRPr="001101D8">
        <w:rPr>
          <w:i/>
          <w:sz w:val="28"/>
          <w:szCs w:val="28"/>
        </w:rPr>
        <w:t>СанПиН 2.1.4.027-95</w:t>
      </w:r>
      <w:r w:rsidRPr="001101D8">
        <w:rPr>
          <w:sz w:val="28"/>
          <w:szCs w:val="28"/>
        </w:rPr>
        <w:t xml:space="preserve"> границы первого пояса зон санитарной охраны водозабора из подземных источников назначаются радиусом 30м.</w:t>
      </w:r>
    </w:p>
    <w:p w:rsidR="007E0A13" w:rsidRPr="001101D8" w:rsidRDefault="007E0A13" w:rsidP="001101D8">
      <w:pPr>
        <w:widowControl w:val="0"/>
        <w:autoSpaceDE w:val="0"/>
        <w:autoSpaceDN w:val="0"/>
        <w:adjustRightInd w:val="0"/>
        <w:ind w:firstLine="709"/>
        <w:jc w:val="both"/>
        <w:rPr>
          <w:color w:val="000000"/>
          <w:sz w:val="28"/>
          <w:szCs w:val="28"/>
        </w:rPr>
      </w:pPr>
      <w:r w:rsidRPr="001101D8">
        <w:rPr>
          <w:color w:val="000000"/>
          <w:sz w:val="28"/>
          <w:szCs w:val="28"/>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7E0A13" w:rsidRPr="001101D8" w:rsidRDefault="007E0A13" w:rsidP="001101D8">
      <w:pPr>
        <w:widowControl w:val="0"/>
        <w:autoSpaceDE w:val="0"/>
        <w:autoSpaceDN w:val="0"/>
        <w:adjustRightInd w:val="0"/>
        <w:ind w:firstLine="709"/>
        <w:jc w:val="both"/>
        <w:rPr>
          <w:sz w:val="28"/>
          <w:szCs w:val="28"/>
        </w:rPr>
      </w:pPr>
      <w:r w:rsidRPr="001101D8">
        <w:rPr>
          <w:color w:val="000000"/>
          <w:sz w:val="28"/>
          <w:szCs w:val="28"/>
        </w:rPr>
        <w:t>Санитарная охрана водоводов обеспечивается санитарно-защитной полосой. Ширину санитарно-защитной полосы следует принимать по обе стороны от крайних линий водопровода:</w:t>
      </w:r>
    </w:p>
    <w:p w:rsidR="007E0A13" w:rsidRPr="001101D8" w:rsidRDefault="007E0A13" w:rsidP="001101D8">
      <w:pPr>
        <w:widowControl w:val="0"/>
        <w:autoSpaceDE w:val="0"/>
        <w:autoSpaceDN w:val="0"/>
        <w:adjustRightInd w:val="0"/>
        <w:ind w:firstLine="709"/>
        <w:jc w:val="both"/>
        <w:rPr>
          <w:sz w:val="28"/>
          <w:szCs w:val="28"/>
        </w:rPr>
      </w:pPr>
      <w:r w:rsidRPr="001101D8">
        <w:rPr>
          <w:color w:val="000000"/>
          <w:sz w:val="28"/>
          <w:szCs w:val="28"/>
        </w:rPr>
        <w:t>а) при отсутствии грунтовых вод - не менее 10 м при диаметре водоводов до 1000 мм и не менее 20 м при диаметре водоводов более 1000 мм;</w:t>
      </w:r>
    </w:p>
    <w:p w:rsidR="007E0A13" w:rsidRPr="001101D8" w:rsidRDefault="007E0A13" w:rsidP="001101D8">
      <w:pPr>
        <w:widowControl w:val="0"/>
        <w:autoSpaceDE w:val="0"/>
        <w:autoSpaceDN w:val="0"/>
        <w:adjustRightInd w:val="0"/>
        <w:ind w:firstLine="709"/>
        <w:jc w:val="both"/>
        <w:rPr>
          <w:sz w:val="28"/>
          <w:szCs w:val="28"/>
        </w:rPr>
      </w:pPr>
      <w:r w:rsidRPr="001101D8">
        <w:rPr>
          <w:color w:val="000000"/>
          <w:sz w:val="28"/>
          <w:szCs w:val="28"/>
        </w:rPr>
        <w:t>б) при наличии грунтовых вод – не менее 50 м вне зависимости от диаметра водоводов.</w:t>
      </w:r>
    </w:p>
    <w:p w:rsidR="007E0A13" w:rsidRPr="001101D8" w:rsidRDefault="007E0A13" w:rsidP="001101D8">
      <w:pPr>
        <w:widowControl w:val="0"/>
        <w:autoSpaceDE w:val="0"/>
        <w:autoSpaceDN w:val="0"/>
        <w:adjustRightInd w:val="0"/>
        <w:ind w:firstLine="709"/>
        <w:jc w:val="both"/>
        <w:rPr>
          <w:sz w:val="28"/>
          <w:szCs w:val="28"/>
        </w:rPr>
      </w:pPr>
      <w:r w:rsidRPr="001101D8">
        <w:rPr>
          <w:color w:val="000000"/>
          <w:sz w:val="28"/>
          <w:szCs w:val="28"/>
        </w:rPr>
        <w:t xml:space="preserve">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w:t>
      </w:r>
      <w:r w:rsidRPr="001101D8">
        <w:rPr>
          <w:color w:val="000000"/>
          <w:sz w:val="28"/>
          <w:szCs w:val="28"/>
        </w:rPr>
        <w:lastRenderedPageBreak/>
        <w:t>надзора.</w:t>
      </w:r>
    </w:p>
    <w:p w:rsidR="007E0A13" w:rsidRPr="001101D8" w:rsidRDefault="007E0A13" w:rsidP="001101D8">
      <w:pPr>
        <w:widowControl w:val="0"/>
        <w:autoSpaceDE w:val="0"/>
        <w:autoSpaceDN w:val="0"/>
        <w:adjustRightInd w:val="0"/>
        <w:ind w:firstLine="709"/>
        <w:jc w:val="both"/>
        <w:rPr>
          <w:sz w:val="28"/>
          <w:szCs w:val="28"/>
        </w:rPr>
      </w:pPr>
      <w:r w:rsidRPr="001101D8">
        <w:rPr>
          <w:color w:val="000000"/>
          <w:sz w:val="28"/>
          <w:szCs w:val="28"/>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7E0A13" w:rsidRPr="001101D8" w:rsidRDefault="007E0A13" w:rsidP="001101D8">
      <w:pPr>
        <w:ind w:firstLine="709"/>
        <w:jc w:val="both"/>
        <w:rPr>
          <w:color w:val="000000"/>
          <w:sz w:val="28"/>
          <w:szCs w:val="28"/>
        </w:rPr>
      </w:pPr>
      <w:r w:rsidRPr="001101D8">
        <w:rPr>
          <w:sz w:val="28"/>
          <w:szCs w:val="28"/>
        </w:rPr>
        <w:t>Для повышения качества питьевой воды значительное количество скважин в сельсовете подлежит ликвидации, но вместе с тем, проектируется строительство новых. Целесообразно провести их обследование для решения проблемы восстановления, что на 50 % дешевле строительства новых скважин. В то же время бурение скважин для введения в эксплуатацию нового подземного водоисточника питьевого назначения</w:t>
      </w:r>
      <w:r w:rsidRPr="001101D8">
        <w:rPr>
          <w:color w:val="000000"/>
          <w:sz w:val="28"/>
          <w:szCs w:val="28"/>
        </w:rPr>
        <w:t xml:space="preserve"> желательно подтверждать данными специальных геофизических исследований, что в десятки раз может снизить затраты на их строительство. Проведение работ без обоснования санитарной надежности и охраны водоисточника недопустимо.</w:t>
      </w:r>
    </w:p>
    <w:p w:rsidR="007E0A13" w:rsidRPr="001101D8" w:rsidRDefault="007E0A13" w:rsidP="001101D8">
      <w:pPr>
        <w:tabs>
          <w:tab w:val="num" w:pos="0"/>
        </w:tabs>
        <w:ind w:firstLine="709"/>
        <w:jc w:val="both"/>
        <w:rPr>
          <w:color w:val="000000"/>
          <w:sz w:val="28"/>
          <w:szCs w:val="28"/>
        </w:rPr>
      </w:pPr>
      <w:r w:rsidRPr="001101D8">
        <w:rPr>
          <w:color w:val="000000"/>
          <w:sz w:val="28"/>
          <w:szCs w:val="28"/>
        </w:rPr>
        <w:t>При водоснабжении из подземных источников необходимо решить проблему комплексной обработки питьевой воды на основе блочно-модульного принципа последовательного устранения неблагоприятных свойств воды. При организации обезжелезивания воды одновременно должно осуществляться снижение ее газонасыщенности для предупреждения эффекта повторного насыщения ионами железа в водопроводной сети. В сельсовете может быть применена трех-четырех-блочная обработка воды: блок газоудаления и окисления, блок удаления железа (блок сорбции) и блок обеззараживания ультрафиолетовыми лучами. Вся схема водообработки будет работать по безреагентному принципу с минимальными энергетическими затратами.</w:t>
      </w:r>
    </w:p>
    <w:p w:rsidR="007E0A13" w:rsidRPr="00A712D5" w:rsidRDefault="007E0A13" w:rsidP="00A712D5">
      <w:pPr>
        <w:tabs>
          <w:tab w:val="num" w:pos="0"/>
        </w:tabs>
        <w:ind w:firstLine="709"/>
        <w:jc w:val="center"/>
        <w:rPr>
          <w:b/>
          <w:color w:val="000000"/>
          <w:sz w:val="28"/>
          <w:szCs w:val="28"/>
        </w:rPr>
      </w:pPr>
    </w:p>
    <w:p w:rsidR="007E0A13" w:rsidRPr="00A712D5" w:rsidRDefault="007E0A13" w:rsidP="00A712D5">
      <w:pPr>
        <w:tabs>
          <w:tab w:val="num" w:pos="0"/>
        </w:tabs>
        <w:ind w:firstLine="709"/>
        <w:jc w:val="center"/>
        <w:rPr>
          <w:b/>
          <w:color w:val="000000"/>
          <w:sz w:val="28"/>
          <w:szCs w:val="28"/>
        </w:rPr>
      </w:pPr>
      <w:r w:rsidRPr="00A712D5">
        <w:rPr>
          <w:b/>
          <w:color w:val="000000"/>
          <w:sz w:val="28"/>
          <w:szCs w:val="28"/>
        </w:rPr>
        <w:t>6.5. Комплекс мероприятий по охране почв, ландшафтов</w:t>
      </w:r>
    </w:p>
    <w:p w:rsidR="007E0A13" w:rsidRPr="00681724" w:rsidRDefault="007E0A13" w:rsidP="00681724">
      <w:pPr>
        <w:ind w:firstLine="567"/>
        <w:jc w:val="both"/>
        <w:rPr>
          <w:sz w:val="28"/>
          <w:szCs w:val="28"/>
        </w:rPr>
      </w:pPr>
      <w:r w:rsidRPr="00681724">
        <w:rPr>
          <w:sz w:val="28"/>
          <w:szCs w:val="28"/>
        </w:rPr>
        <w:t xml:space="preserve">Почва является одним из факторов среды обитания, оказывающих прямое и опосредованное влияние на состояние здоровья населения. Состав и свойства почвы находятся в тесной взаимосвязи с качеством и безопасностью атмосферного воздуха, питьевой воды и воды открытых водоемов, продовольственного сырья и пищевых продуктов. Почвы исследуемого района относятся к сильно нарушенным, нуждающимся в усиленной охране, в связи с полной распашкой пахотнопригодных почв и высоким техногенным загрязнением почв промышленной зоны Новосибирска. На данной территории имеет место водная эрозия почвы, смыв почв составляет 10-25 %. </w:t>
      </w:r>
    </w:p>
    <w:p w:rsidR="007E0A13" w:rsidRPr="00681724" w:rsidRDefault="007E0A13" w:rsidP="00681724">
      <w:pPr>
        <w:tabs>
          <w:tab w:val="left" w:pos="567"/>
        </w:tabs>
        <w:ind w:firstLine="567"/>
        <w:jc w:val="both"/>
        <w:rPr>
          <w:sz w:val="28"/>
          <w:szCs w:val="28"/>
        </w:rPr>
      </w:pPr>
      <w:r>
        <w:rPr>
          <w:sz w:val="28"/>
          <w:szCs w:val="28"/>
        </w:rPr>
        <w:t>Варламовский</w:t>
      </w:r>
      <w:r w:rsidRPr="00681724">
        <w:rPr>
          <w:sz w:val="28"/>
          <w:szCs w:val="28"/>
        </w:rPr>
        <w:t xml:space="preserve"> сельсовет расположен в </w:t>
      </w:r>
      <w:r w:rsidRPr="00681724">
        <w:rPr>
          <w:sz w:val="28"/>
          <w:szCs w:val="28"/>
          <w:lang w:val="en-US"/>
        </w:rPr>
        <w:t>I</w:t>
      </w:r>
      <w:r w:rsidRPr="00681724">
        <w:rPr>
          <w:sz w:val="28"/>
          <w:szCs w:val="28"/>
        </w:rPr>
        <w:t xml:space="preserve"> Лесной провинции, к Приобской области березово-осиновых лесов. Проектируемая территория находится в зоне серых лесных, черноземных оподзоленных и дерново-подзолистых почв. </w:t>
      </w:r>
    </w:p>
    <w:p w:rsidR="007E0A13" w:rsidRPr="00681724" w:rsidRDefault="007E0A13" w:rsidP="00681724">
      <w:pPr>
        <w:ind w:firstLine="567"/>
        <w:jc w:val="both"/>
        <w:rPr>
          <w:sz w:val="28"/>
          <w:szCs w:val="28"/>
        </w:rPr>
      </w:pPr>
      <w:r w:rsidRPr="00681724">
        <w:rPr>
          <w:sz w:val="28"/>
          <w:szCs w:val="28"/>
        </w:rPr>
        <w:t>Инженерно-геологические условия территории определяются структурно-тектоническими особенностями их строения; физико-механическими и несущими свойствами грунтов, залегающих в основании фундаментов зданий и сооружений; гидрогеологическими условиями; наличием экзогенных геологических процессов; степенью техногенной нагрузки на территорию.</w:t>
      </w:r>
    </w:p>
    <w:p w:rsidR="007E0A13" w:rsidRPr="00681724" w:rsidRDefault="007E0A13" w:rsidP="00681724">
      <w:pPr>
        <w:ind w:firstLine="567"/>
        <w:jc w:val="both"/>
        <w:rPr>
          <w:sz w:val="28"/>
          <w:szCs w:val="28"/>
        </w:rPr>
      </w:pPr>
      <w:r w:rsidRPr="00681724">
        <w:rPr>
          <w:sz w:val="28"/>
          <w:szCs w:val="28"/>
        </w:rPr>
        <w:t xml:space="preserve">Среди деградационных процессов, распространенными являются водная эрозия, заболачивание, загрязнение химическими токсикантами. Все эти </w:t>
      </w:r>
      <w:r w:rsidRPr="00681724">
        <w:rPr>
          <w:sz w:val="28"/>
          <w:szCs w:val="28"/>
        </w:rPr>
        <w:lastRenderedPageBreak/>
        <w:t>процессы приводят к снижению плодородия почв, ухудшению качества продукции растениеводства и, как следствие, отрицательно влияют на качество жизни населения.</w:t>
      </w:r>
    </w:p>
    <w:p w:rsidR="007E0A13" w:rsidRPr="00681724" w:rsidRDefault="007E0A13" w:rsidP="00681724">
      <w:pPr>
        <w:ind w:firstLine="567"/>
        <w:jc w:val="both"/>
        <w:rPr>
          <w:sz w:val="28"/>
          <w:szCs w:val="28"/>
        </w:rPr>
      </w:pPr>
      <w:r w:rsidRPr="00681724">
        <w:rPr>
          <w:sz w:val="28"/>
          <w:szCs w:val="28"/>
        </w:rPr>
        <w:t>Основным источником химического загрязнения почвы является деятельность человека. Особенно остро стоит вопрос переработки и захоронения отходов производства и потребления. Отсутствие предприятий и технологий по переработке бытовых и некоторых видов промышленных отходов, несоответствие имеющихся мест захоронения и временного хранения отходов санитарно-гигиеническим требованиям приводит к бесконтрольному загрязнению почвы, зачастую превосходящему ее естественную способность к самоочищению.</w:t>
      </w:r>
    </w:p>
    <w:p w:rsidR="007E0A13" w:rsidRPr="00681724" w:rsidRDefault="007E0A13" w:rsidP="00681724">
      <w:pPr>
        <w:ind w:firstLine="567"/>
        <w:jc w:val="both"/>
        <w:rPr>
          <w:sz w:val="28"/>
          <w:szCs w:val="28"/>
        </w:rPr>
      </w:pPr>
      <w:r w:rsidRPr="00681724">
        <w:rPr>
          <w:sz w:val="28"/>
          <w:szCs w:val="28"/>
        </w:rPr>
        <w:t>Значительный вклад в химическое загрязнение почвы цинком, свинцом, марганцем, медью и другими токсичными веществами вносят выбросы и отходы  автотранспорта. Транспортными отходами являются:</w:t>
      </w:r>
    </w:p>
    <w:p w:rsidR="007E0A13" w:rsidRPr="00681724" w:rsidRDefault="007E0A13" w:rsidP="00681724">
      <w:pPr>
        <w:ind w:firstLine="567"/>
        <w:jc w:val="both"/>
        <w:rPr>
          <w:sz w:val="28"/>
          <w:szCs w:val="28"/>
        </w:rPr>
      </w:pPr>
      <w:r w:rsidRPr="00681724">
        <w:rPr>
          <w:sz w:val="28"/>
          <w:szCs w:val="28"/>
        </w:rPr>
        <w:t>•</w:t>
      </w:r>
      <w:r w:rsidRPr="00681724">
        <w:rPr>
          <w:sz w:val="28"/>
          <w:szCs w:val="28"/>
        </w:rPr>
        <w:tab/>
        <w:t>снятые с эксплуатации, механически поврежденные, брошенные и разукомплектованные транспортные средства: кузова легковых, грузовых, специальных автомобилей, автобусов, сельскохозяйственные и строительно-дорожные машины, полуприцепы;</w:t>
      </w:r>
    </w:p>
    <w:p w:rsidR="007E0A13" w:rsidRPr="00681724" w:rsidRDefault="007E0A13" w:rsidP="00681724">
      <w:pPr>
        <w:ind w:firstLine="567"/>
        <w:jc w:val="both"/>
        <w:rPr>
          <w:sz w:val="28"/>
          <w:szCs w:val="28"/>
        </w:rPr>
      </w:pPr>
      <w:r w:rsidRPr="00681724">
        <w:rPr>
          <w:sz w:val="28"/>
          <w:szCs w:val="28"/>
        </w:rPr>
        <w:t>•</w:t>
      </w:r>
      <w:r w:rsidRPr="00681724">
        <w:rPr>
          <w:sz w:val="28"/>
          <w:szCs w:val="28"/>
        </w:rPr>
        <w:tab/>
        <w:t>не подлежащие к использованию компоненты транспортных средств: двигатели, шасси, шины, электрооборудование, включая аккумуляторы и электролиты, подшипники качения, оборудование для технического обслуживания и ремонта транспортных средств, другие агрегаты и узлы;</w:t>
      </w:r>
    </w:p>
    <w:p w:rsidR="007E0A13" w:rsidRPr="00681724" w:rsidRDefault="007E0A13" w:rsidP="00681724">
      <w:pPr>
        <w:ind w:firstLine="567"/>
        <w:jc w:val="both"/>
        <w:rPr>
          <w:sz w:val="28"/>
          <w:szCs w:val="28"/>
        </w:rPr>
      </w:pPr>
      <w:r w:rsidRPr="00681724">
        <w:rPr>
          <w:sz w:val="28"/>
          <w:szCs w:val="28"/>
        </w:rPr>
        <w:t>•</w:t>
      </w:r>
      <w:r w:rsidRPr="00681724">
        <w:rPr>
          <w:sz w:val="28"/>
          <w:szCs w:val="28"/>
        </w:rPr>
        <w:tab/>
        <w:t>расходуемые в процессе использования транспортных средств и бытовой техники конструкционные и эксплуатационные материалы;</w:t>
      </w:r>
    </w:p>
    <w:p w:rsidR="007E0A13" w:rsidRPr="00681724" w:rsidRDefault="007E0A13" w:rsidP="00681724">
      <w:pPr>
        <w:ind w:firstLine="567"/>
        <w:jc w:val="both"/>
        <w:rPr>
          <w:sz w:val="28"/>
          <w:szCs w:val="28"/>
        </w:rPr>
      </w:pPr>
      <w:r w:rsidRPr="00681724">
        <w:rPr>
          <w:sz w:val="28"/>
          <w:szCs w:val="28"/>
        </w:rPr>
        <w:t>•</w:t>
      </w:r>
      <w:r w:rsidRPr="00681724">
        <w:rPr>
          <w:sz w:val="28"/>
          <w:szCs w:val="28"/>
        </w:rPr>
        <w:tab/>
        <w:t>отходы эксплуатации и переработки техники, промасленные ветошь и опилки.</w:t>
      </w:r>
    </w:p>
    <w:p w:rsidR="007E0A13" w:rsidRPr="00681724" w:rsidRDefault="007E0A13" w:rsidP="00681724">
      <w:pPr>
        <w:ind w:firstLine="567"/>
        <w:jc w:val="both"/>
        <w:rPr>
          <w:sz w:val="28"/>
          <w:szCs w:val="28"/>
        </w:rPr>
      </w:pPr>
      <w:r w:rsidRPr="00681724">
        <w:rPr>
          <w:sz w:val="28"/>
          <w:szCs w:val="28"/>
        </w:rPr>
        <w:t>Основным источникам техногенного поступления в почву тяжелых металлов также являются средства химизации сельского хозяйства. Привнесение тяжелых металлов в почву (на поля) происходит с ядохимикатами, удобрениями и сточными водами.</w:t>
      </w:r>
    </w:p>
    <w:p w:rsidR="007E0A13" w:rsidRPr="00681724" w:rsidRDefault="007E0A13" w:rsidP="00681724">
      <w:pPr>
        <w:ind w:firstLine="567"/>
        <w:jc w:val="both"/>
        <w:rPr>
          <w:sz w:val="28"/>
          <w:szCs w:val="28"/>
        </w:rPr>
      </w:pPr>
      <w:r w:rsidRPr="00681724">
        <w:rPr>
          <w:sz w:val="28"/>
          <w:szCs w:val="28"/>
        </w:rPr>
        <w:t>Применение ядохимикатов как средств защиты растений от вредителей и болезней сохраняет около 50% урожая, но пагубно влияют на микрофлору и микрофауну почвы, вызывают сдвиги в биохимическом и микробиологическом процессах. Рационализация применения ядохимикатов необходимо осуществлять путем оптимизации сроков, способов применения, соблюдения норм расхода, применения биологических методов защиты.</w:t>
      </w:r>
    </w:p>
    <w:p w:rsidR="007E0A13" w:rsidRPr="00681724" w:rsidRDefault="007E0A13" w:rsidP="00681724">
      <w:pPr>
        <w:ind w:firstLine="567"/>
        <w:jc w:val="both"/>
        <w:rPr>
          <w:sz w:val="28"/>
          <w:szCs w:val="28"/>
        </w:rPr>
      </w:pPr>
      <w:r w:rsidRPr="00681724">
        <w:rPr>
          <w:sz w:val="28"/>
          <w:szCs w:val="28"/>
        </w:rPr>
        <w:t>Одной из сложных агроэкологических проблем рационального использования, повышения плодородия и охраны черноземов является техногенная нагрузка на них. Под воздействием сельскохозяйственной техники происходит изменение структурного состава почвы. Этот процесс особенно ярко наблюдается в верхнем слое до глубины 20-30см. Различная технология уборки многолетних трав на черноземах по-разному влияет на их плотность, общую порозность и порозность аэрации.</w:t>
      </w:r>
    </w:p>
    <w:p w:rsidR="007E0A13" w:rsidRPr="00681724" w:rsidRDefault="007E0A13" w:rsidP="00681724">
      <w:pPr>
        <w:ind w:firstLine="567"/>
        <w:jc w:val="both"/>
        <w:rPr>
          <w:sz w:val="28"/>
          <w:szCs w:val="28"/>
        </w:rPr>
      </w:pPr>
      <w:r w:rsidRPr="00681724">
        <w:rPr>
          <w:sz w:val="28"/>
          <w:szCs w:val="28"/>
        </w:rPr>
        <w:t xml:space="preserve">Сбор, удаление, обезвреживание и переработка твердых бытовых отходов (ТБО) являются взаимосвязанными этапами процесса санитарной очистки </w:t>
      </w:r>
      <w:r w:rsidRPr="00681724">
        <w:rPr>
          <w:sz w:val="28"/>
          <w:szCs w:val="28"/>
        </w:rPr>
        <w:lastRenderedPageBreak/>
        <w:t>территорий населенных мест. Опасность отходов проявляется в загрязнении окружающей среды и опосредованном влиянии на здоровье человека. Вопрос сбора и удаления твердых бытовых отходов в сельсовете остается очень актуальным, поскольку сбор отходов, особенно в частном секторе, не организован надлежащим образом, что приводит к образованию несанкционированных свалок мусора. Система очистки селитебной территории остается несовершенной.  Анализ работы по данному разделу показывает, что наиболее неудовлетворительная ситуация складывается с состоянием санитарной очистки и сбором бытовых отходов в частном секторе. Причиной сложившейся ситуации в частном секторе является отсутствие планового вывоза бытовых отходов с территорий индивидуальной застройки.</w:t>
      </w:r>
    </w:p>
    <w:p w:rsidR="007E0A13" w:rsidRPr="00681724" w:rsidRDefault="007E0A13" w:rsidP="00681724">
      <w:pPr>
        <w:ind w:firstLine="567"/>
        <w:jc w:val="both"/>
        <w:rPr>
          <w:sz w:val="28"/>
          <w:szCs w:val="28"/>
        </w:rPr>
      </w:pPr>
      <w:r w:rsidRPr="00681724">
        <w:rPr>
          <w:sz w:val="28"/>
          <w:szCs w:val="28"/>
        </w:rPr>
        <w:t>Санитарная очистка в благоустроенном жилье также не отвечает действующим санитарным нормам, что подтверждается жалобами населения на несвоевременный вывоз бытовых отходов. Система сбора, временного хранения и удаления отходов в сельсовете не соответствует требованиям санитарных правил содержания территорий населенных мест. Нарушена периодичность вывоза отходов. Места для временного хранения отходов не оборудованы в соответствии с требованиями санитарных правил. Принимаемые на сегодняшний день меры недостаточно эффективны.</w:t>
      </w:r>
    </w:p>
    <w:p w:rsidR="007E0A13" w:rsidRPr="00681724" w:rsidRDefault="007E0A13" w:rsidP="00681724">
      <w:pPr>
        <w:ind w:firstLine="567"/>
        <w:jc w:val="both"/>
        <w:rPr>
          <w:sz w:val="28"/>
          <w:szCs w:val="28"/>
        </w:rPr>
      </w:pPr>
      <w:r w:rsidRPr="00681724">
        <w:rPr>
          <w:sz w:val="28"/>
          <w:szCs w:val="28"/>
        </w:rPr>
        <w:t>Основными нерешенными вопросами в сфере санитарной очистки территории остаются:</w:t>
      </w:r>
    </w:p>
    <w:p w:rsidR="007E0A13" w:rsidRPr="00681724" w:rsidRDefault="007E0A13" w:rsidP="00681724">
      <w:pPr>
        <w:ind w:firstLine="567"/>
        <w:jc w:val="both"/>
        <w:rPr>
          <w:sz w:val="28"/>
          <w:szCs w:val="28"/>
        </w:rPr>
      </w:pPr>
      <w:r w:rsidRPr="00681724">
        <w:rPr>
          <w:sz w:val="28"/>
          <w:szCs w:val="28"/>
        </w:rPr>
        <w:t>- отсутствие системы селективного сбора, вывоза и переработки отходов;</w:t>
      </w:r>
    </w:p>
    <w:p w:rsidR="007E0A13" w:rsidRPr="00681724" w:rsidRDefault="007E0A13" w:rsidP="00681724">
      <w:pPr>
        <w:ind w:firstLine="567"/>
        <w:jc w:val="both"/>
        <w:rPr>
          <w:sz w:val="28"/>
          <w:szCs w:val="28"/>
        </w:rPr>
      </w:pPr>
      <w:r w:rsidRPr="00681724">
        <w:rPr>
          <w:sz w:val="28"/>
          <w:szCs w:val="28"/>
        </w:rPr>
        <w:t xml:space="preserve">- отсутствие в достаточном количестве необходимой специализированной техники у эксплуатирующих организаций (служб ЖКХ). Службы ЖКХ, по причине недостаточной их оснащенности специализированной техникой, не в состоянии обеспечить организацию сбора, временного хранения и своевременного удаления твердых и жидких бытовых отходов в соответствии с требованиями санитарного законодательства. </w:t>
      </w:r>
    </w:p>
    <w:p w:rsidR="007E0A13" w:rsidRPr="00681724" w:rsidRDefault="007E0A13" w:rsidP="00681724">
      <w:pPr>
        <w:ind w:firstLine="567"/>
        <w:jc w:val="both"/>
        <w:rPr>
          <w:sz w:val="28"/>
          <w:szCs w:val="28"/>
        </w:rPr>
      </w:pPr>
      <w:r w:rsidRPr="00681724">
        <w:rPr>
          <w:sz w:val="28"/>
          <w:szCs w:val="28"/>
        </w:rPr>
        <w:t>Имеющийся в службах ЖКХ транспорт в аварийном состоянии, длительное время находится в состоянии вынужденного ремонта. Из-за низкой санитарной культуры населения активно загрязняется почва населенных мест.</w:t>
      </w:r>
    </w:p>
    <w:p w:rsidR="007E0A13" w:rsidRPr="00681724" w:rsidRDefault="007E0A13" w:rsidP="00681724">
      <w:pPr>
        <w:ind w:firstLine="567"/>
        <w:jc w:val="both"/>
        <w:rPr>
          <w:sz w:val="28"/>
          <w:szCs w:val="28"/>
        </w:rPr>
      </w:pPr>
      <w:r w:rsidRPr="00681724">
        <w:rPr>
          <w:sz w:val="28"/>
          <w:szCs w:val="28"/>
        </w:rPr>
        <w:t xml:space="preserve"> На территории жилой застройки организовываются самовольные свалки бытового мусора, навоза.  Утилизация твердых бытовых отходов в сельсовете проводится на неусовершенствованных свалках, где обеззараживание отходов происходит почвенным методом.  Имеющиеся  мусорные  свалки  в целом недостаточно отвечают  требованиям  санитарных  правил </w:t>
      </w:r>
      <w:r w:rsidRPr="00681724">
        <w:rPr>
          <w:i/>
          <w:sz w:val="28"/>
          <w:szCs w:val="28"/>
        </w:rPr>
        <w:t>СП 2.1.7.1038-01 «Гигиенические требования к устройству и содержанию полигонов для твердых бытовых отходов».</w:t>
      </w:r>
      <w:r w:rsidRPr="00681724">
        <w:rPr>
          <w:sz w:val="28"/>
          <w:szCs w:val="28"/>
        </w:rPr>
        <w:t xml:space="preserve">  Не все свалки имеют ограждения либо обваловку. Не  выполнены  гигиенические  требования  к  устройству  хозяйственной  зоны.  Контроль  за  составом  поступающих на свалки отходов  и  распределением  их  не  осуществляется. Работы по утилизации ТБО проводятся не регулярно по причине отсутствия необходимой техники.  Нарушена технология изоляции отходов. Материально-техническая база служб ЖКХ неудовлетворительная. Периодически силами ЖКХ МО проводится очистка подъездных путей и буртование скопившегося мусора. </w:t>
      </w:r>
    </w:p>
    <w:p w:rsidR="007E0A13" w:rsidRPr="00681724" w:rsidRDefault="007E0A13" w:rsidP="00681724">
      <w:pPr>
        <w:spacing w:line="276" w:lineRule="auto"/>
        <w:ind w:firstLine="567"/>
        <w:jc w:val="both"/>
        <w:rPr>
          <w:sz w:val="28"/>
          <w:szCs w:val="28"/>
        </w:rPr>
      </w:pPr>
      <w:r w:rsidRPr="00681724">
        <w:rPr>
          <w:sz w:val="28"/>
          <w:szCs w:val="28"/>
        </w:rPr>
        <w:lastRenderedPageBreak/>
        <w:t>Расчет годового количества отходов  в разрезе населенных пунктов муниципального образования представлен в таблице.</w:t>
      </w:r>
    </w:p>
    <w:p w:rsidR="007E0A13" w:rsidRDefault="007E0A13" w:rsidP="00681724">
      <w:pPr>
        <w:spacing w:line="276" w:lineRule="auto"/>
        <w:ind w:firstLine="567"/>
        <w:jc w:val="center"/>
        <w:rPr>
          <w:i/>
          <w:sz w:val="28"/>
          <w:szCs w:val="28"/>
        </w:rPr>
      </w:pPr>
    </w:p>
    <w:p w:rsidR="007E0A13" w:rsidRDefault="007E0A13" w:rsidP="00681724">
      <w:pPr>
        <w:spacing w:line="276" w:lineRule="auto"/>
        <w:ind w:firstLine="567"/>
        <w:jc w:val="center"/>
        <w:rPr>
          <w:i/>
          <w:sz w:val="28"/>
          <w:szCs w:val="28"/>
        </w:rPr>
      </w:pPr>
      <w:r w:rsidRPr="00681724">
        <w:rPr>
          <w:i/>
          <w:sz w:val="28"/>
          <w:szCs w:val="28"/>
        </w:rPr>
        <w:t>Годовое количество отходов</w:t>
      </w:r>
    </w:p>
    <w:p w:rsidR="007E0A13" w:rsidRPr="00681724" w:rsidRDefault="007E0A13" w:rsidP="00681724">
      <w:pPr>
        <w:spacing w:line="276" w:lineRule="auto"/>
        <w:ind w:firstLine="567"/>
        <w:jc w:val="right"/>
        <w:rPr>
          <w:i/>
        </w:rPr>
      </w:pPr>
      <w:r>
        <w:rPr>
          <w:i/>
        </w:rPr>
        <w:t>Таблица 6.5-1</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3714"/>
        <w:gridCol w:w="1606"/>
        <w:gridCol w:w="1454"/>
        <w:gridCol w:w="1980"/>
      </w:tblGrid>
      <w:tr w:rsidR="007E0A13" w:rsidRPr="00B14370" w:rsidTr="00CB4C2D">
        <w:trPr>
          <w:trHeight w:val="436"/>
        </w:trPr>
        <w:tc>
          <w:tcPr>
            <w:tcW w:w="534" w:type="dxa"/>
            <w:vMerge w:val="restart"/>
          </w:tcPr>
          <w:p w:rsidR="007E0A13" w:rsidRPr="00B14370" w:rsidRDefault="007E0A13" w:rsidP="00CB4C2D">
            <w:pPr>
              <w:spacing w:line="276" w:lineRule="auto"/>
              <w:ind w:right="-108"/>
              <w:rPr>
                <w:szCs w:val="28"/>
              </w:rPr>
            </w:pPr>
            <w:r w:rsidRPr="00B14370">
              <w:rPr>
                <w:szCs w:val="28"/>
              </w:rPr>
              <w:t>№ п/п</w:t>
            </w:r>
          </w:p>
        </w:tc>
        <w:tc>
          <w:tcPr>
            <w:tcW w:w="3714" w:type="dxa"/>
            <w:vMerge w:val="restart"/>
            <w:vAlign w:val="center"/>
          </w:tcPr>
          <w:p w:rsidR="007E0A13" w:rsidRPr="00B14370" w:rsidRDefault="007E0A13" w:rsidP="00CB4C2D">
            <w:pPr>
              <w:spacing w:line="276" w:lineRule="auto"/>
              <w:jc w:val="center"/>
              <w:rPr>
                <w:szCs w:val="28"/>
              </w:rPr>
            </w:pPr>
            <w:r w:rsidRPr="00B14370">
              <w:rPr>
                <w:szCs w:val="28"/>
              </w:rPr>
              <w:t>Наименования поселений</w:t>
            </w:r>
          </w:p>
        </w:tc>
        <w:tc>
          <w:tcPr>
            <w:tcW w:w="5040" w:type="dxa"/>
            <w:gridSpan w:val="3"/>
            <w:vAlign w:val="center"/>
          </w:tcPr>
          <w:p w:rsidR="007E0A13" w:rsidRPr="00B14370" w:rsidRDefault="007E0A13" w:rsidP="00CB4C2D">
            <w:pPr>
              <w:spacing w:line="276" w:lineRule="auto"/>
              <w:ind w:firstLine="567"/>
              <w:jc w:val="center"/>
              <w:rPr>
                <w:szCs w:val="28"/>
              </w:rPr>
            </w:pPr>
            <w:r w:rsidRPr="00B14370">
              <w:rPr>
                <w:szCs w:val="28"/>
              </w:rPr>
              <w:t>Наименование отходов</w:t>
            </w:r>
          </w:p>
        </w:tc>
      </w:tr>
      <w:tr w:rsidR="007E0A13" w:rsidRPr="00B14370" w:rsidTr="00CB4C2D">
        <w:trPr>
          <w:trHeight w:val="1345"/>
        </w:trPr>
        <w:tc>
          <w:tcPr>
            <w:tcW w:w="534" w:type="dxa"/>
            <w:vMerge/>
          </w:tcPr>
          <w:p w:rsidR="007E0A13" w:rsidRPr="00B14370" w:rsidRDefault="007E0A13" w:rsidP="00CB4C2D">
            <w:pPr>
              <w:spacing w:line="276" w:lineRule="auto"/>
              <w:ind w:right="-108"/>
              <w:jc w:val="center"/>
              <w:rPr>
                <w:szCs w:val="28"/>
              </w:rPr>
            </w:pPr>
          </w:p>
        </w:tc>
        <w:tc>
          <w:tcPr>
            <w:tcW w:w="3714" w:type="dxa"/>
            <w:vMerge/>
          </w:tcPr>
          <w:p w:rsidR="007E0A13" w:rsidRPr="00B14370" w:rsidRDefault="007E0A13" w:rsidP="00CB4C2D">
            <w:pPr>
              <w:spacing w:line="276" w:lineRule="auto"/>
              <w:ind w:firstLine="567"/>
              <w:jc w:val="center"/>
              <w:rPr>
                <w:szCs w:val="28"/>
              </w:rPr>
            </w:pPr>
          </w:p>
        </w:tc>
        <w:tc>
          <w:tcPr>
            <w:tcW w:w="1606" w:type="dxa"/>
          </w:tcPr>
          <w:p w:rsidR="007E0A13" w:rsidRPr="00B14370" w:rsidRDefault="007E0A13" w:rsidP="00CB4C2D">
            <w:pPr>
              <w:spacing w:line="276" w:lineRule="auto"/>
              <w:jc w:val="center"/>
              <w:rPr>
                <w:szCs w:val="28"/>
              </w:rPr>
            </w:pPr>
            <w:r w:rsidRPr="00B14370">
              <w:rPr>
                <w:szCs w:val="28"/>
              </w:rPr>
              <w:t>Твердые бытовые отходы,</w:t>
            </w:r>
          </w:p>
          <w:p w:rsidR="007E0A13" w:rsidRPr="00B14370" w:rsidRDefault="007E0A13" w:rsidP="00CB4C2D">
            <w:pPr>
              <w:spacing w:line="276" w:lineRule="auto"/>
              <w:jc w:val="center"/>
              <w:rPr>
                <w:szCs w:val="28"/>
              </w:rPr>
            </w:pPr>
            <w:r w:rsidRPr="00B14370">
              <w:rPr>
                <w:szCs w:val="28"/>
              </w:rPr>
              <w:t>тыс. т</w:t>
            </w:r>
          </w:p>
        </w:tc>
        <w:tc>
          <w:tcPr>
            <w:tcW w:w="1454" w:type="dxa"/>
          </w:tcPr>
          <w:p w:rsidR="007E0A13" w:rsidRPr="00B14370" w:rsidRDefault="007E0A13" w:rsidP="00CB4C2D">
            <w:pPr>
              <w:spacing w:line="276" w:lineRule="auto"/>
              <w:jc w:val="center"/>
              <w:rPr>
                <w:szCs w:val="28"/>
              </w:rPr>
            </w:pPr>
            <w:r w:rsidRPr="00B14370">
              <w:rPr>
                <w:szCs w:val="28"/>
              </w:rPr>
              <w:t>Жидкие нечистоты,</w:t>
            </w:r>
          </w:p>
          <w:p w:rsidR="007E0A13" w:rsidRPr="00B14370" w:rsidRDefault="007E0A13" w:rsidP="00CB4C2D">
            <w:pPr>
              <w:spacing w:line="276" w:lineRule="auto"/>
              <w:jc w:val="center"/>
              <w:rPr>
                <w:szCs w:val="28"/>
              </w:rPr>
            </w:pPr>
            <w:r w:rsidRPr="00B14370">
              <w:rPr>
                <w:szCs w:val="28"/>
              </w:rPr>
              <w:t>тыс. м</w:t>
            </w:r>
            <w:r w:rsidRPr="00B14370">
              <w:rPr>
                <w:szCs w:val="28"/>
                <w:vertAlign w:val="superscript"/>
              </w:rPr>
              <w:t>3</w:t>
            </w:r>
          </w:p>
        </w:tc>
        <w:tc>
          <w:tcPr>
            <w:tcW w:w="1980" w:type="dxa"/>
          </w:tcPr>
          <w:p w:rsidR="007E0A13" w:rsidRPr="00B14370" w:rsidRDefault="007E0A13" w:rsidP="00CB4C2D">
            <w:pPr>
              <w:spacing w:line="276" w:lineRule="auto"/>
              <w:jc w:val="center"/>
              <w:rPr>
                <w:szCs w:val="28"/>
              </w:rPr>
            </w:pPr>
            <w:r w:rsidRPr="00B14370">
              <w:rPr>
                <w:szCs w:val="28"/>
              </w:rPr>
              <w:t>Смет с улиц,</w:t>
            </w:r>
          </w:p>
          <w:p w:rsidR="007E0A13" w:rsidRPr="00B14370" w:rsidRDefault="007E0A13" w:rsidP="00CB4C2D">
            <w:pPr>
              <w:spacing w:line="276" w:lineRule="auto"/>
              <w:jc w:val="center"/>
              <w:rPr>
                <w:szCs w:val="28"/>
              </w:rPr>
            </w:pPr>
            <w:r w:rsidRPr="00B14370">
              <w:rPr>
                <w:szCs w:val="28"/>
              </w:rPr>
              <w:t>тыс. т</w:t>
            </w:r>
          </w:p>
        </w:tc>
      </w:tr>
      <w:tr w:rsidR="007E0A13" w:rsidRPr="00B14370" w:rsidTr="00CB4C2D">
        <w:trPr>
          <w:trHeight w:val="244"/>
        </w:trPr>
        <w:tc>
          <w:tcPr>
            <w:tcW w:w="534" w:type="dxa"/>
            <w:vAlign w:val="center"/>
          </w:tcPr>
          <w:p w:rsidR="007E0A13" w:rsidRPr="00B14370" w:rsidRDefault="007E0A13" w:rsidP="00CB4C2D">
            <w:pPr>
              <w:spacing w:line="276" w:lineRule="auto"/>
              <w:ind w:right="-108"/>
              <w:jc w:val="center"/>
              <w:rPr>
                <w:szCs w:val="28"/>
              </w:rPr>
            </w:pPr>
            <w:r w:rsidRPr="00B14370">
              <w:rPr>
                <w:szCs w:val="28"/>
              </w:rPr>
              <w:t>1</w:t>
            </w:r>
          </w:p>
        </w:tc>
        <w:tc>
          <w:tcPr>
            <w:tcW w:w="3714" w:type="dxa"/>
            <w:vAlign w:val="center"/>
          </w:tcPr>
          <w:p w:rsidR="007E0A13" w:rsidRPr="00B14370" w:rsidRDefault="007E0A13" w:rsidP="00CB4C2D">
            <w:pPr>
              <w:spacing w:line="276" w:lineRule="auto"/>
              <w:ind w:firstLine="33"/>
              <w:jc w:val="center"/>
              <w:rPr>
                <w:szCs w:val="28"/>
              </w:rPr>
            </w:pPr>
            <w:r w:rsidRPr="00B14370">
              <w:rPr>
                <w:szCs w:val="28"/>
              </w:rPr>
              <w:t>2</w:t>
            </w:r>
          </w:p>
        </w:tc>
        <w:tc>
          <w:tcPr>
            <w:tcW w:w="1606" w:type="dxa"/>
            <w:vAlign w:val="center"/>
          </w:tcPr>
          <w:p w:rsidR="007E0A13" w:rsidRPr="00B14370" w:rsidRDefault="007E0A13" w:rsidP="00CB4C2D">
            <w:pPr>
              <w:spacing w:line="276" w:lineRule="auto"/>
              <w:jc w:val="center"/>
              <w:rPr>
                <w:szCs w:val="28"/>
              </w:rPr>
            </w:pPr>
            <w:r w:rsidRPr="00B14370">
              <w:rPr>
                <w:szCs w:val="28"/>
              </w:rPr>
              <w:t>3</w:t>
            </w:r>
          </w:p>
        </w:tc>
        <w:tc>
          <w:tcPr>
            <w:tcW w:w="1454" w:type="dxa"/>
            <w:vAlign w:val="center"/>
          </w:tcPr>
          <w:p w:rsidR="007E0A13" w:rsidRPr="00B14370" w:rsidRDefault="007E0A13" w:rsidP="00CB4C2D">
            <w:pPr>
              <w:spacing w:line="276" w:lineRule="auto"/>
              <w:jc w:val="center"/>
              <w:rPr>
                <w:szCs w:val="28"/>
              </w:rPr>
            </w:pPr>
            <w:r w:rsidRPr="00B14370">
              <w:rPr>
                <w:szCs w:val="28"/>
              </w:rPr>
              <w:t>4</w:t>
            </w:r>
          </w:p>
        </w:tc>
        <w:tc>
          <w:tcPr>
            <w:tcW w:w="1980" w:type="dxa"/>
            <w:vAlign w:val="center"/>
          </w:tcPr>
          <w:p w:rsidR="007E0A13" w:rsidRPr="00B14370" w:rsidRDefault="007E0A13" w:rsidP="00CB4C2D">
            <w:pPr>
              <w:spacing w:line="276" w:lineRule="auto"/>
              <w:jc w:val="center"/>
              <w:rPr>
                <w:szCs w:val="28"/>
              </w:rPr>
            </w:pPr>
            <w:r w:rsidRPr="00B14370">
              <w:rPr>
                <w:szCs w:val="28"/>
              </w:rPr>
              <w:t>5</w:t>
            </w:r>
          </w:p>
        </w:tc>
      </w:tr>
      <w:tr w:rsidR="007E0A13" w:rsidRPr="00B14370" w:rsidTr="00CB4C2D">
        <w:tc>
          <w:tcPr>
            <w:tcW w:w="534" w:type="dxa"/>
            <w:vAlign w:val="center"/>
          </w:tcPr>
          <w:p w:rsidR="007E0A13" w:rsidRPr="00B14370" w:rsidRDefault="007E0A13" w:rsidP="00CB4C2D">
            <w:pPr>
              <w:spacing w:line="276" w:lineRule="auto"/>
              <w:ind w:right="-108"/>
              <w:rPr>
                <w:b/>
                <w:szCs w:val="28"/>
              </w:rPr>
            </w:pPr>
          </w:p>
        </w:tc>
        <w:tc>
          <w:tcPr>
            <w:tcW w:w="3714" w:type="dxa"/>
          </w:tcPr>
          <w:p w:rsidR="007E0A13" w:rsidRPr="00B14370" w:rsidRDefault="007E0A13" w:rsidP="00CB4C2D">
            <w:pPr>
              <w:spacing w:line="276" w:lineRule="auto"/>
              <w:rPr>
                <w:b/>
                <w:szCs w:val="28"/>
              </w:rPr>
            </w:pPr>
            <w:r>
              <w:rPr>
                <w:b/>
                <w:szCs w:val="28"/>
              </w:rPr>
              <w:t>Варламовское</w:t>
            </w:r>
            <w:r w:rsidRPr="00B14370">
              <w:rPr>
                <w:b/>
                <w:szCs w:val="28"/>
              </w:rPr>
              <w:t xml:space="preserve"> МО </w:t>
            </w:r>
          </w:p>
        </w:tc>
        <w:tc>
          <w:tcPr>
            <w:tcW w:w="1606" w:type="dxa"/>
            <w:vAlign w:val="center"/>
          </w:tcPr>
          <w:p w:rsidR="007E0A13" w:rsidRPr="00B14370" w:rsidRDefault="007E0A13" w:rsidP="00CB4C2D">
            <w:pPr>
              <w:spacing w:line="276" w:lineRule="auto"/>
              <w:jc w:val="center"/>
              <w:rPr>
                <w:b/>
                <w:szCs w:val="28"/>
              </w:rPr>
            </w:pPr>
            <w:r>
              <w:rPr>
                <w:b/>
                <w:szCs w:val="28"/>
              </w:rPr>
              <w:t>0,278</w:t>
            </w:r>
          </w:p>
        </w:tc>
        <w:tc>
          <w:tcPr>
            <w:tcW w:w="1454" w:type="dxa"/>
            <w:vAlign w:val="center"/>
          </w:tcPr>
          <w:p w:rsidR="007E0A13" w:rsidRPr="00B14370" w:rsidRDefault="007E0A13" w:rsidP="00CB4C2D">
            <w:pPr>
              <w:spacing w:line="276" w:lineRule="auto"/>
              <w:jc w:val="center"/>
              <w:rPr>
                <w:b/>
                <w:szCs w:val="28"/>
              </w:rPr>
            </w:pPr>
            <w:r>
              <w:rPr>
                <w:b/>
                <w:szCs w:val="28"/>
              </w:rPr>
              <w:t>1,85</w:t>
            </w:r>
          </w:p>
        </w:tc>
        <w:tc>
          <w:tcPr>
            <w:tcW w:w="1980" w:type="dxa"/>
            <w:vAlign w:val="center"/>
          </w:tcPr>
          <w:p w:rsidR="007E0A13" w:rsidRPr="00B14370" w:rsidRDefault="007E0A13" w:rsidP="00CB4C2D">
            <w:pPr>
              <w:spacing w:line="276" w:lineRule="auto"/>
              <w:jc w:val="center"/>
              <w:rPr>
                <w:b/>
                <w:szCs w:val="28"/>
              </w:rPr>
            </w:pPr>
            <w:r>
              <w:rPr>
                <w:b/>
                <w:szCs w:val="28"/>
              </w:rPr>
              <w:t>0,113</w:t>
            </w:r>
          </w:p>
        </w:tc>
      </w:tr>
      <w:tr w:rsidR="007E0A13" w:rsidRPr="00B14370" w:rsidTr="00CB4C2D">
        <w:tc>
          <w:tcPr>
            <w:tcW w:w="534" w:type="dxa"/>
            <w:vAlign w:val="center"/>
          </w:tcPr>
          <w:p w:rsidR="007E0A13" w:rsidRPr="00B14370" w:rsidRDefault="007E0A13" w:rsidP="00CB4C2D">
            <w:pPr>
              <w:spacing w:line="276" w:lineRule="auto"/>
              <w:ind w:right="-108"/>
              <w:rPr>
                <w:szCs w:val="28"/>
              </w:rPr>
            </w:pPr>
            <w:r w:rsidRPr="00B14370">
              <w:rPr>
                <w:szCs w:val="28"/>
              </w:rPr>
              <w:t>1.</w:t>
            </w:r>
          </w:p>
        </w:tc>
        <w:tc>
          <w:tcPr>
            <w:tcW w:w="3714" w:type="dxa"/>
          </w:tcPr>
          <w:p w:rsidR="007E0A13" w:rsidRPr="00B14370" w:rsidRDefault="007E0A13" w:rsidP="00CB4C2D">
            <w:pPr>
              <w:spacing w:line="276" w:lineRule="auto"/>
              <w:rPr>
                <w:szCs w:val="28"/>
              </w:rPr>
            </w:pPr>
            <w:r>
              <w:rPr>
                <w:szCs w:val="28"/>
              </w:rPr>
              <w:t>с. Варламово</w:t>
            </w:r>
          </w:p>
        </w:tc>
        <w:tc>
          <w:tcPr>
            <w:tcW w:w="1606" w:type="dxa"/>
            <w:vAlign w:val="center"/>
          </w:tcPr>
          <w:p w:rsidR="007E0A13" w:rsidRPr="00B14370" w:rsidRDefault="007E0A13" w:rsidP="00CB4C2D">
            <w:pPr>
              <w:spacing w:line="276" w:lineRule="auto"/>
              <w:jc w:val="center"/>
              <w:rPr>
                <w:szCs w:val="28"/>
              </w:rPr>
            </w:pPr>
            <w:r>
              <w:rPr>
                <w:szCs w:val="28"/>
              </w:rPr>
              <w:t>0,139</w:t>
            </w:r>
          </w:p>
        </w:tc>
        <w:tc>
          <w:tcPr>
            <w:tcW w:w="1454" w:type="dxa"/>
            <w:vAlign w:val="center"/>
          </w:tcPr>
          <w:p w:rsidR="007E0A13" w:rsidRPr="00B14370" w:rsidRDefault="007E0A13" w:rsidP="00CB4C2D">
            <w:pPr>
              <w:spacing w:line="276" w:lineRule="auto"/>
              <w:jc w:val="center"/>
              <w:rPr>
                <w:szCs w:val="28"/>
              </w:rPr>
            </w:pPr>
            <w:r>
              <w:rPr>
                <w:szCs w:val="28"/>
              </w:rPr>
              <w:t>0,93</w:t>
            </w:r>
          </w:p>
        </w:tc>
        <w:tc>
          <w:tcPr>
            <w:tcW w:w="1980" w:type="dxa"/>
            <w:vAlign w:val="center"/>
          </w:tcPr>
          <w:p w:rsidR="007E0A13" w:rsidRPr="00B14370" w:rsidRDefault="007E0A13" w:rsidP="00CB4C2D">
            <w:pPr>
              <w:spacing w:line="276" w:lineRule="auto"/>
              <w:jc w:val="center"/>
              <w:rPr>
                <w:szCs w:val="28"/>
              </w:rPr>
            </w:pPr>
            <w:r>
              <w:rPr>
                <w:szCs w:val="28"/>
              </w:rPr>
              <w:t>0,057</w:t>
            </w:r>
          </w:p>
        </w:tc>
      </w:tr>
      <w:tr w:rsidR="007E0A13" w:rsidRPr="00B14370" w:rsidTr="00CB4C2D">
        <w:tc>
          <w:tcPr>
            <w:tcW w:w="534" w:type="dxa"/>
            <w:vAlign w:val="center"/>
          </w:tcPr>
          <w:p w:rsidR="007E0A13" w:rsidRPr="00B14370" w:rsidRDefault="007E0A13" w:rsidP="00CB4C2D">
            <w:pPr>
              <w:spacing w:line="276" w:lineRule="auto"/>
              <w:ind w:right="-108"/>
              <w:rPr>
                <w:szCs w:val="28"/>
              </w:rPr>
            </w:pPr>
            <w:r w:rsidRPr="00B14370">
              <w:rPr>
                <w:szCs w:val="28"/>
              </w:rPr>
              <w:t>2.</w:t>
            </w:r>
          </w:p>
        </w:tc>
        <w:tc>
          <w:tcPr>
            <w:tcW w:w="3714" w:type="dxa"/>
          </w:tcPr>
          <w:p w:rsidR="007E0A13" w:rsidRPr="00B14370" w:rsidRDefault="007E0A13" w:rsidP="00CB4C2D">
            <w:pPr>
              <w:spacing w:line="276" w:lineRule="auto"/>
              <w:rPr>
                <w:szCs w:val="28"/>
              </w:rPr>
            </w:pPr>
            <w:r>
              <w:rPr>
                <w:szCs w:val="28"/>
              </w:rPr>
              <w:t>с. Б.-Черное</w:t>
            </w:r>
          </w:p>
        </w:tc>
        <w:tc>
          <w:tcPr>
            <w:tcW w:w="1606" w:type="dxa"/>
            <w:vAlign w:val="center"/>
          </w:tcPr>
          <w:p w:rsidR="007E0A13" w:rsidRPr="00B14370" w:rsidRDefault="007E0A13" w:rsidP="00CB4C2D">
            <w:pPr>
              <w:spacing w:line="276" w:lineRule="auto"/>
              <w:jc w:val="center"/>
              <w:rPr>
                <w:szCs w:val="28"/>
              </w:rPr>
            </w:pPr>
            <w:r>
              <w:rPr>
                <w:szCs w:val="28"/>
              </w:rPr>
              <w:t>0,111</w:t>
            </w:r>
          </w:p>
        </w:tc>
        <w:tc>
          <w:tcPr>
            <w:tcW w:w="1454" w:type="dxa"/>
            <w:vAlign w:val="center"/>
          </w:tcPr>
          <w:p w:rsidR="007E0A13" w:rsidRPr="00B14370" w:rsidRDefault="007E0A13" w:rsidP="00CB4C2D">
            <w:pPr>
              <w:spacing w:line="276" w:lineRule="auto"/>
              <w:jc w:val="center"/>
              <w:rPr>
                <w:szCs w:val="28"/>
              </w:rPr>
            </w:pPr>
            <w:r>
              <w:rPr>
                <w:szCs w:val="28"/>
              </w:rPr>
              <w:t>0,742</w:t>
            </w:r>
          </w:p>
        </w:tc>
        <w:tc>
          <w:tcPr>
            <w:tcW w:w="1980" w:type="dxa"/>
            <w:vAlign w:val="center"/>
          </w:tcPr>
          <w:p w:rsidR="007E0A13" w:rsidRPr="00B14370" w:rsidRDefault="007E0A13" w:rsidP="00CB4C2D">
            <w:pPr>
              <w:spacing w:line="276" w:lineRule="auto"/>
              <w:jc w:val="center"/>
              <w:rPr>
                <w:szCs w:val="28"/>
              </w:rPr>
            </w:pPr>
            <w:r>
              <w:rPr>
                <w:szCs w:val="28"/>
              </w:rPr>
              <w:t>0,046</w:t>
            </w:r>
          </w:p>
        </w:tc>
      </w:tr>
      <w:tr w:rsidR="007E0A13" w:rsidRPr="00B14370" w:rsidTr="00CB4C2D">
        <w:tc>
          <w:tcPr>
            <w:tcW w:w="534" w:type="dxa"/>
            <w:vAlign w:val="center"/>
          </w:tcPr>
          <w:p w:rsidR="007E0A13" w:rsidRPr="00B14370" w:rsidRDefault="007E0A13" w:rsidP="00CB4C2D">
            <w:pPr>
              <w:spacing w:line="276" w:lineRule="auto"/>
              <w:ind w:right="-108"/>
              <w:rPr>
                <w:szCs w:val="28"/>
              </w:rPr>
            </w:pPr>
            <w:r w:rsidRPr="00B14370">
              <w:rPr>
                <w:szCs w:val="28"/>
              </w:rPr>
              <w:t>3.</w:t>
            </w:r>
          </w:p>
        </w:tc>
        <w:tc>
          <w:tcPr>
            <w:tcW w:w="3714" w:type="dxa"/>
          </w:tcPr>
          <w:p w:rsidR="007E0A13" w:rsidRPr="00B14370" w:rsidRDefault="007E0A13" w:rsidP="00CB4C2D">
            <w:pPr>
              <w:spacing w:line="276" w:lineRule="auto"/>
              <w:rPr>
                <w:szCs w:val="28"/>
              </w:rPr>
            </w:pPr>
            <w:r>
              <w:rPr>
                <w:szCs w:val="28"/>
              </w:rPr>
              <w:t>с. Кандереп</w:t>
            </w:r>
          </w:p>
        </w:tc>
        <w:tc>
          <w:tcPr>
            <w:tcW w:w="1606" w:type="dxa"/>
            <w:vAlign w:val="center"/>
          </w:tcPr>
          <w:p w:rsidR="007E0A13" w:rsidRPr="00B14370" w:rsidRDefault="007E0A13" w:rsidP="00CB4C2D">
            <w:pPr>
              <w:spacing w:line="276" w:lineRule="auto"/>
              <w:jc w:val="center"/>
              <w:rPr>
                <w:szCs w:val="28"/>
              </w:rPr>
            </w:pPr>
            <w:r>
              <w:rPr>
                <w:szCs w:val="28"/>
              </w:rPr>
              <w:t>0,011</w:t>
            </w:r>
          </w:p>
        </w:tc>
        <w:tc>
          <w:tcPr>
            <w:tcW w:w="1454" w:type="dxa"/>
            <w:vAlign w:val="center"/>
          </w:tcPr>
          <w:p w:rsidR="007E0A13" w:rsidRPr="00B14370" w:rsidRDefault="007E0A13" w:rsidP="00CB4C2D">
            <w:pPr>
              <w:spacing w:line="276" w:lineRule="auto"/>
              <w:jc w:val="center"/>
              <w:rPr>
                <w:szCs w:val="28"/>
              </w:rPr>
            </w:pPr>
            <w:r>
              <w:rPr>
                <w:szCs w:val="28"/>
              </w:rPr>
              <w:t>0,072</w:t>
            </w:r>
          </w:p>
        </w:tc>
        <w:tc>
          <w:tcPr>
            <w:tcW w:w="1980" w:type="dxa"/>
            <w:vAlign w:val="center"/>
          </w:tcPr>
          <w:p w:rsidR="007E0A13" w:rsidRPr="00B14370" w:rsidRDefault="007E0A13" w:rsidP="00CB4C2D">
            <w:pPr>
              <w:spacing w:line="276" w:lineRule="auto"/>
              <w:jc w:val="center"/>
              <w:rPr>
                <w:szCs w:val="28"/>
              </w:rPr>
            </w:pPr>
            <w:r>
              <w:rPr>
                <w:szCs w:val="28"/>
              </w:rPr>
              <w:t>0,004</w:t>
            </w:r>
          </w:p>
        </w:tc>
      </w:tr>
      <w:tr w:rsidR="007E0A13" w:rsidRPr="00B14370" w:rsidTr="00CB4C2D">
        <w:tc>
          <w:tcPr>
            <w:tcW w:w="534" w:type="dxa"/>
            <w:vAlign w:val="center"/>
          </w:tcPr>
          <w:p w:rsidR="007E0A13" w:rsidRPr="00B14370" w:rsidRDefault="007E0A13" w:rsidP="00CB4C2D">
            <w:pPr>
              <w:spacing w:line="276" w:lineRule="auto"/>
              <w:ind w:right="-108"/>
              <w:rPr>
                <w:szCs w:val="28"/>
              </w:rPr>
            </w:pPr>
            <w:r>
              <w:rPr>
                <w:szCs w:val="28"/>
              </w:rPr>
              <w:t>4.</w:t>
            </w:r>
          </w:p>
        </w:tc>
        <w:tc>
          <w:tcPr>
            <w:tcW w:w="3714" w:type="dxa"/>
          </w:tcPr>
          <w:p w:rsidR="007E0A13" w:rsidRDefault="007E0A13" w:rsidP="00CB4C2D">
            <w:pPr>
              <w:spacing w:line="276" w:lineRule="auto"/>
              <w:rPr>
                <w:szCs w:val="28"/>
              </w:rPr>
            </w:pPr>
            <w:r>
              <w:rPr>
                <w:szCs w:val="28"/>
              </w:rPr>
              <w:t>с. Краснознаменка</w:t>
            </w:r>
          </w:p>
        </w:tc>
        <w:tc>
          <w:tcPr>
            <w:tcW w:w="1606" w:type="dxa"/>
            <w:vAlign w:val="center"/>
          </w:tcPr>
          <w:p w:rsidR="007E0A13" w:rsidRPr="00B14370" w:rsidRDefault="007E0A13" w:rsidP="00CB4C2D">
            <w:pPr>
              <w:spacing w:line="276" w:lineRule="auto"/>
              <w:jc w:val="center"/>
              <w:rPr>
                <w:szCs w:val="28"/>
              </w:rPr>
            </w:pPr>
            <w:r>
              <w:rPr>
                <w:szCs w:val="28"/>
              </w:rPr>
              <w:t>0,016</w:t>
            </w:r>
          </w:p>
        </w:tc>
        <w:tc>
          <w:tcPr>
            <w:tcW w:w="1454" w:type="dxa"/>
            <w:vAlign w:val="center"/>
          </w:tcPr>
          <w:p w:rsidR="007E0A13" w:rsidRPr="00B14370" w:rsidRDefault="007E0A13" w:rsidP="00CB4C2D">
            <w:pPr>
              <w:spacing w:line="276" w:lineRule="auto"/>
              <w:jc w:val="center"/>
              <w:rPr>
                <w:szCs w:val="28"/>
              </w:rPr>
            </w:pPr>
            <w:r>
              <w:rPr>
                <w:szCs w:val="28"/>
              </w:rPr>
              <w:t>0,106</w:t>
            </w:r>
          </w:p>
        </w:tc>
        <w:tc>
          <w:tcPr>
            <w:tcW w:w="1980" w:type="dxa"/>
            <w:vAlign w:val="center"/>
          </w:tcPr>
          <w:p w:rsidR="007E0A13" w:rsidRPr="00B14370" w:rsidRDefault="007E0A13" w:rsidP="00CB4C2D">
            <w:pPr>
              <w:spacing w:line="276" w:lineRule="auto"/>
              <w:jc w:val="center"/>
              <w:rPr>
                <w:szCs w:val="28"/>
              </w:rPr>
            </w:pPr>
            <w:r>
              <w:rPr>
                <w:szCs w:val="28"/>
              </w:rPr>
              <w:t>0,006</w:t>
            </w:r>
          </w:p>
        </w:tc>
      </w:tr>
      <w:tr w:rsidR="007E0A13" w:rsidRPr="00C96412" w:rsidTr="00CB4C2D">
        <w:tc>
          <w:tcPr>
            <w:tcW w:w="9288" w:type="dxa"/>
            <w:gridSpan w:val="5"/>
            <w:vAlign w:val="center"/>
          </w:tcPr>
          <w:p w:rsidR="007E0A13" w:rsidRPr="00B14370" w:rsidRDefault="007E0A13" w:rsidP="00CB4C2D">
            <w:pPr>
              <w:spacing w:line="276" w:lineRule="auto"/>
              <w:jc w:val="both"/>
              <w:rPr>
                <w:szCs w:val="28"/>
              </w:rPr>
            </w:pPr>
            <w:r w:rsidRPr="00B14370">
              <w:t>Примечание. Нормы образования отходов рассчитаны в соответствии со СНИП 2.07.01-89, твердые бытовые отходы – 300 кг на 1 чел./год, жидкие нечистоты – 2 м</w:t>
            </w:r>
            <w:r w:rsidRPr="00B14370">
              <w:rPr>
                <w:vertAlign w:val="superscript"/>
              </w:rPr>
              <w:t>3</w:t>
            </w:r>
            <w:r w:rsidRPr="00B14370">
              <w:t>, на 1 чел./год, смет с 1 м твердых покрытий улиц, площадей и парков – 5 кг.</w:t>
            </w:r>
          </w:p>
        </w:tc>
      </w:tr>
    </w:tbl>
    <w:p w:rsidR="007E0A13" w:rsidRPr="00681724" w:rsidRDefault="007E0A13" w:rsidP="00681724">
      <w:pPr>
        <w:ind w:firstLine="567"/>
        <w:jc w:val="both"/>
        <w:rPr>
          <w:sz w:val="28"/>
          <w:szCs w:val="28"/>
          <w:highlight w:val="lightGray"/>
        </w:rPr>
      </w:pPr>
    </w:p>
    <w:p w:rsidR="007E0A13" w:rsidRPr="00681724" w:rsidRDefault="007E0A13" w:rsidP="00681724">
      <w:pPr>
        <w:tabs>
          <w:tab w:val="num" w:pos="0"/>
        </w:tabs>
        <w:ind w:firstLine="567"/>
        <w:jc w:val="both"/>
        <w:rPr>
          <w:color w:val="000000"/>
          <w:sz w:val="28"/>
          <w:szCs w:val="28"/>
        </w:rPr>
      </w:pPr>
      <w:r w:rsidRPr="00681724">
        <w:rPr>
          <w:color w:val="000000"/>
          <w:sz w:val="28"/>
          <w:szCs w:val="28"/>
        </w:rPr>
        <w:t>Комплекс мер по охране почв, ландшафтов включает:</w:t>
      </w:r>
    </w:p>
    <w:p w:rsidR="007E0A13" w:rsidRPr="00681724" w:rsidRDefault="007E0A13" w:rsidP="00681724">
      <w:pPr>
        <w:ind w:firstLine="567"/>
        <w:jc w:val="both"/>
        <w:rPr>
          <w:bCs/>
          <w:color w:val="000000"/>
          <w:sz w:val="28"/>
          <w:szCs w:val="28"/>
        </w:rPr>
      </w:pPr>
      <w:r w:rsidRPr="00681724">
        <w:rPr>
          <w:bCs/>
          <w:color w:val="000000"/>
          <w:sz w:val="28"/>
          <w:szCs w:val="28"/>
        </w:rPr>
        <w:t>- усовершенствование системы сбора и вывоза ТБО, приобретение необходимого оборудования и техники по обслуживанию вывоза ТБО;</w:t>
      </w:r>
    </w:p>
    <w:p w:rsidR="007E0A13" w:rsidRPr="00681724" w:rsidRDefault="007E0A13" w:rsidP="00681724">
      <w:pPr>
        <w:ind w:firstLine="567"/>
        <w:jc w:val="both"/>
        <w:rPr>
          <w:bCs/>
          <w:sz w:val="28"/>
          <w:szCs w:val="28"/>
        </w:rPr>
      </w:pPr>
      <w:r w:rsidRPr="00681724">
        <w:rPr>
          <w:bCs/>
          <w:color w:val="000000"/>
          <w:sz w:val="28"/>
          <w:szCs w:val="28"/>
        </w:rPr>
        <w:t>-</w:t>
      </w:r>
      <w:r w:rsidRPr="00681724">
        <w:rPr>
          <w:bCs/>
          <w:sz w:val="28"/>
          <w:szCs w:val="28"/>
        </w:rPr>
        <w:t xml:space="preserve"> контроль за состоянием окружающей среды;</w:t>
      </w:r>
    </w:p>
    <w:p w:rsidR="007E0A13" w:rsidRPr="00681724" w:rsidRDefault="007E0A13" w:rsidP="00681724">
      <w:pPr>
        <w:ind w:firstLine="567"/>
        <w:jc w:val="both"/>
        <w:rPr>
          <w:bCs/>
          <w:color w:val="000000"/>
          <w:sz w:val="28"/>
          <w:szCs w:val="28"/>
        </w:rPr>
      </w:pPr>
      <w:r w:rsidRPr="00681724">
        <w:rPr>
          <w:bCs/>
          <w:color w:val="000000"/>
          <w:sz w:val="28"/>
          <w:szCs w:val="28"/>
        </w:rPr>
        <w:t>- создание, организация и благоустройство санитарно-защитных зон;</w:t>
      </w:r>
    </w:p>
    <w:p w:rsidR="007E0A13" w:rsidRPr="00681724" w:rsidRDefault="007E0A13" w:rsidP="00681724">
      <w:pPr>
        <w:ind w:firstLine="567"/>
        <w:jc w:val="both"/>
        <w:rPr>
          <w:bCs/>
          <w:sz w:val="28"/>
          <w:szCs w:val="28"/>
        </w:rPr>
      </w:pPr>
      <w:r w:rsidRPr="00681724">
        <w:rPr>
          <w:bCs/>
          <w:sz w:val="28"/>
          <w:szCs w:val="28"/>
        </w:rPr>
        <w:t>- организации полигонов твердых и жидких бытовых отходов, содержание свалок и производственный контроль по утилизации;</w:t>
      </w:r>
    </w:p>
    <w:p w:rsidR="007E0A13" w:rsidRPr="00681724" w:rsidRDefault="007E0A13" w:rsidP="00681724">
      <w:pPr>
        <w:ind w:firstLine="567"/>
        <w:jc w:val="both"/>
        <w:rPr>
          <w:bCs/>
          <w:sz w:val="28"/>
          <w:szCs w:val="28"/>
        </w:rPr>
      </w:pPr>
      <w:r w:rsidRPr="00681724">
        <w:rPr>
          <w:bCs/>
          <w:sz w:val="28"/>
          <w:szCs w:val="28"/>
        </w:rPr>
        <w:t>- организация работ по ликвидации несанкционированных свалок и контроль за их увеличением;</w:t>
      </w:r>
    </w:p>
    <w:p w:rsidR="007E0A13" w:rsidRPr="00681724" w:rsidRDefault="007E0A13" w:rsidP="00681724">
      <w:pPr>
        <w:ind w:firstLine="567"/>
        <w:jc w:val="both"/>
        <w:rPr>
          <w:bCs/>
          <w:sz w:val="28"/>
          <w:szCs w:val="28"/>
        </w:rPr>
      </w:pPr>
      <w:r w:rsidRPr="00681724">
        <w:rPr>
          <w:bCs/>
          <w:sz w:val="28"/>
          <w:szCs w:val="28"/>
        </w:rPr>
        <w:t>- организация сбора биологических отходов и организация вывоза ТБО в частном жилом секторе;</w:t>
      </w:r>
    </w:p>
    <w:p w:rsidR="007E0A13" w:rsidRPr="00681724" w:rsidRDefault="007E0A13" w:rsidP="00681724">
      <w:pPr>
        <w:ind w:firstLine="567"/>
        <w:jc w:val="both"/>
        <w:rPr>
          <w:sz w:val="28"/>
          <w:szCs w:val="28"/>
        </w:rPr>
      </w:pPr>
      <w:r w:rsidRPr="00681724">
        <w:rPr>
          <w:b/>
          <w:sz w:val="28"/>
          <w:szCs w:val="28"/>
        </w:rPr>
        <w:t xml:space="preserve">- </w:t>
      </w:r>
      <w:r w:rsidRPr="00681724">
        <w:rPr>
          <w:sz w:val="28"/>
          <w:szCs w:val="28"/>
        </w:rPr>
        <w:t>разработка проектов мини-парков и рекреационных зон в жилой застройке;</w:t>
      </w:r>
    </w:p>
    <w:p w:rsidR="007E0A13" w:rsidRPr="00681724" w:rsidRDefault="007E0A13" w:rsidP="00681724">
      <w:pPr>
        <w:ind w:firstLine="567"/>
        <w:jc w:val="both"/>
        <w:rPr>
          <w:bCs/>
          <w:sz w:val="28"/>
          <w:szCs w:val="28"/>
        </w:rPr>
      </w:pPr>
      <w:r w:rsidRPr="00681724">
        <w:rPr>
          <w:bCs/>
          <w:sz w:val="28"/>
          <w:szCs w:val="28"/>
        </w:rPr>
        <w:t>- в целях охраны почвенного покрова и ландшафтов рекомендуется не допускать нарушение почвенно-растительного покрова при строительных работах, вырубку древесно-кустарниковой растительности, уничтожение травяного покрова. Необходимо приведение в порядок полос отчуждения территорий, примыкающих к магистралям, складских и коммунальных территорий и создание единой системы зеленых насаждений;</w:t>
      </w:r>
    </w:p>
    <w:p w:rsidR="007E0A13" w:rsidRPr="00681724" w:rsidRDefault="007E0A13" w:rsidP="00681724">
      <w:pPr>
        <w:ind w:firstLine="567"/>
        <w:jc w:val="both"/>
        <w:rPr>
          <w:bCs/>
          <w:sz w:val="28"/>
          <w:szCs w:val="28"/>
        </w:rPr>
      </w:pPr>
      <w:r w:rsidRPr="00681724">
        <w:rPr>
          <w:bCs/>
          <w:sz w:val="28"/>
          <w:szCs w:val="28"/>
        </w:rPr>
        <w:t>- рекультивация нарушенных земель по специально разработанным проектам.</w:t>
      </w:r>
    </w:p>
    <w:p w:rsidR="007E0A13" w:rsidRPr="00A26583" w:rsidRDefault="007E0A13" w:rsidP="00A26583">
      <w:pPr>
        <w:ind w:firstLine="567"/>
        <w:jc w:val="both"/>
        <w:rPr>
          <w:sz w:val="28"/>
          <w:szCs w:val="28"/>
        </w:rPr>
      </w:pPr>
      <w:r w:rsidRPr="00A26583">
        <w:rPr>
          <w:sz w:val="28"/>
          <w:szCs w:val="28"/>
        </w:rPr>
        <w:t xml:space="preserve">В целях повышения качества окружающей среды, обеспечения роста благосостояния и качества жизни населения администрацией Варламовского сельсовета в настоящее время разработана «Комплексная программа </w:t>
      </w:r>
      <w:r w:rsidRPr="00A26583">
        <w:rPr>
          <w:sz w:val="28"/>
          <w:szCs w:val="28"/>
        </w:rPr>
        <w:lastRenderedPageBreak/>
        <w:t>социально-экономического развития Варламовского сельсовета Болотнинского района Новосибирской области на 2011- 2025 гг.» и выполняется в том числе, перечень первоочередных мероприятий по организации и внедрению более эффективной системы обращения с отходами ТБО, усовершенствование системы сбора и вывоза ТБО, приобретение необходимого оборудования и техники по обслуживанию вывоза ТБО, ликвидации несанкционированных  свалок.</w:t>
      </w:r>
    </w:p>
    <w:p w:rsidR="007E0A13" w:rsidRDefault="007E0A13" w:rsidP="00132D8D">
      <w:pPr>
        <w:pStyle w:val="2"/>
        <w:ind w:firstLine="709"/>
        <w:rPr>
          <w:b/>
          <w:szCs w:val="28"/>
        </w:rPr>
      </w:pPr>
    </w:p>
    <w:p w:rsidR="007E0A13" w:rsidRPr="00D84AA8" w:rsidRDefault="007E0A13" w:rsidP="00826679">
      <w:pPr>
        <w:ind w:firstLine="567"/>
        <w:jc w:val="center"/>
        <w:rPr>
          <w:rFonts w:cs="Arial"/>
          <w:b/>
          <w:bCs/>
          <w:iCs/>
          <w:sz w:val="28"/>
        </w:rPr>
      </w:pPr>
      <w:r>
        <w:rPr>
          <w:b/>
          <w:szCs w:val="28"/>
        </w:rPr>
        <w:t xml:space="preserve">6.6. </w:t>
      </w:r>
      <w:r w:rsidRPr="00D84AA8">
        <w:rPr>
          <w:rFonts w:cs="Arial"/>
          <w:b/>
          <w:bCs/>
          <w:iCs/>
          <w:sz w:val="28"/>
        </w:rPr>
        <w:t>Искусственно созданные зеленые насаждения</w:t>
      </w:r>
    </w:p>
    <w:p w:rsidR="007E0A13" w:rsidRPr="00132D8D" w:rsidRDefault="007E0A13" w:rsidP="00132D8D"/>
    <w:p w:rsidR="007E0A13" w:rsidRPr="00CB5C0A" w:rsidRDefault="007E0A13" w:rsidP="00CB5C0A">
      <w:pPr>
        <w:ind w:firstLine="567"/>
        <w:jc w:val="both"/>
        <w:rPr>
          <w:rFonts w:cs="Arial"/>
          <w:sz w:val="28"/>
        </w:rPr>
      </w:pPr>
      <w:r w:rsidRPr="00CB5C0A">
        <w:rPr>
          <w:rFonts w:cs="Arial"/>
          <w:sz w:val="28"/>
        </w:rPr>
        <w:t xml:space="preserve">Наряду с лесами большое значение имеют полезащитные, овражно-балочные насаждения. Полезащитные, овражно-балочные насаждения на землях сельскохозяйственного назначения, автомобильного транспорта и поселения, предназначены для обеспечения защиты земель от воздействия неблагоприятных природных, антропогенных и техногенных явлений.  </w:t>
      </w:r>
    </w:p>
    <w:p w:rsidR="007E0A13" w:rsidRPr="00CB5C0A" w:rsidRDefault="007E0A13" w:rsidP="00CB5C0A">
      <w:pPr>
        <w:ind w:firstLine="567"/>
        <w:jc w:val="both"/>
        <w:rPr>
          <w:sz w:val="28"/>
        </w:rPr>
      </w:pPr>
      <w:r w:rsidRPr="00CB5C0A">
        <w:rPr>
          <w:sz w:val="28"/>
        </w:rPr>
        <w:t>Система защитных лесонасаждений включает: полезащитные – ветро- и стокорегулирующие лесные полосы; противоэрозионные – приовражные и прибалочные полосы; в гидрографической сети – в овражно-балочных системах вокруг водоемов; а также насаждения на песках и других непригодных для сельскохозяйственного использования землях.</w:t>
      </w:r>
    </w:p>
    <w:p w:rsidR="007E0A13" w:rsidRPr="00CB5C0A" w:rsidRDefault="007E0A13" w:rsidP="00CB5C0A">
      <w:pPr>
        <w:ind w:firstLine="567"/>
        <w:jc w:val="both"/>
        <w:rPr>
          <w:sz w:val="28"/>
        </w:rPr>
      </w:pPr>
      <w:r w:rsidRPr="00CB5C0A">
        <w:rPr>
          <w:sz w:val="28"/>
        </w:rPr>
        <w:t>В полезащитную полосу вводят, как правило, одну главную породу и 2-3 сопутствующих пород. Для ускорения защитного действия лесных полос из медленно растущих пород в теневой опушечный ряд рекомендуется вводить быстрорастущую породу (березу, лиственницу, тополь). На сухих песчаных почвах полосы создают из сосны обыкновенной, на свежих и влажных – из березы повислой, тополей.</w:t>
      </w:r>
    </w:p>
    <w:p w:rsidR="007E0A13" w:rsidRPr="00CB5C0A" w:rsidRDefault="007E0A13" w:rsidP="00CB5C0A">
      <w:pPr>
        <w:ind w:firstLine="567"/>
        <w:jc w:val="both"/>
        <w:rPr>
          <w:sz w:val="28"/>
        </w:rPr>
      </w:pPr>
      <w:r w:rsidRPr="00CB5C0A">
        <w:rPr>
          <w:sz w:val="28"/>
        </w:rPr>
        <w:t>Посадку стандартных сенцев, саженцев укорененных черенков (посев желудей) следует производить по черному пару. Посадка по весновспашке ведет к зарастанию полос сорняками, плохой приживаемости и замедленному росту.</w:t>
      </w:r>
    </w:p>
    <w:p w:rsidR="007E0A13" w:rsidRPr="00CB5C0A" w:rsidRDefault="007E0A13" w:rsidP="00CB5C0A">
      <w:pPr>
        <w:ind w:firstLine="567"/>
        <w:jc w:val="both"/>
        <w:rPr>
          <w:rFonts w:cs="Arial"/>
          <w:sz w:val="28"/>
        </w:rPr>
      </w:pPr>
      <w:r w:rsidRPr="00CB5C0A">
        <w:rPr>
          <w:rFonts w:cs="Arial"/>
          <w:sz w:val="28"/>
        </w:rPr>
        <w:t xml:space="preserve">Озеленение жилых участков селитебной территории характерно для одноэтажной усадебной застройки. Здесь преобладают посадки плодовых деревьев, ягодных кустарников и огородных культур, многочисленны декоративные кустарники и цветники. Состояние этих посадок можно охарактеризовать как хорошее. </w:t>
      </w:r>
    </w:p>
    <w:p w:rsidR="007E0A13" w:rsidRPr="00CB5C0A" w:rsidRDefault="007E0A13" w:rsidP="00CB5C0A">
      <w:pPr>
        <w:ind w:firstLine="567"/>
        <w:jc w:val="both"/>
        <w:rPr>
          <w:sz w:val="28"/>
        </w:rPr>
      </w:pPr>
      <w:r w:rsidRPr="00CB5C0A">
        <w:rPr>
          <w:sz w:val="28"/>
        </w:rPr>
        <w:t>Озелененные территории – объекты градостроительного нормирования – представлены в виде парков, садов, скверов, бульваров, территорий зеленых насаждений в составе участков жилой, общественной, производственной застройки.</w:t>
      </w:r>
    </w:p>
    <w:p w:rsidR="007E0A13" w:rsidRPr="00CB5C0A" w:rsidRDefault="007E0A13" w:rsidP="00CB5C0A">
      <w:pPr>
        <w:suppressAutoHyphens/>
        <w:autoSpaceDE w:val="0"/>
        <w:ind w:firstLine="567"/>
        <w:jc w:val="both"/>
        <w:rPr>
          <w:color w:val="000000"/>
          <w:sz w:val="28"/>
          <w:szCs w:val="28"/>
          <w:lang w:eastAsia="en-US"/>
        </w:rPr>
      </w:pPr>
      <w:r w:rsidRPr="00CB5C0A">
        <w:rPr>
          <w:color w:val="000000"/>
          <w:sz w:val="28"/>
          <w:szCs w:val="28"/>
          <w:lang w:eastAsia="en-US"/>
        </w:rPr>
        <w:t xml:space="preserve">Озелененные территории общего пользования, выделяемые в составе рекреационных зон, размещаются во взаимосвязи преимущественно с жилыми и общественно-деловыми зонами. </w:t>
      </w:r>
    </w:p>
    <w:p w:rsidR="007E0A13" w:rsidRPr="00CB5C0A" w:rsidRDefault="007E0A13" w:rsidP="00CB5C0A">
      <w:pPr>
        <w:suppressAutoHyphens/>
        <w:autoSpaceDE w:val="0"/>
        <w:ind w:firstLine="567"/>
        <w:jc w:val="both"/>
        <w:rPr>
          <w:color w:val="000000"/>
          <w:sz w:val="28"/>
          <w:szCs w:val="28"/>
          <w:lang w:eastAsia="en-US"/>
        </w:rPr>
      </w:pPr>
      <w:r w:rsidRPr="00CB5C0A">
        <w:rPr>
          <w:color w:val="000000"/>
          <w:sz w:val="28"/>
          <w:szCs w:val="28"/>
          <w:lang w:eastAsia="en-US"/>
        </w:rPr>
        <w:t>Площадь озелененных территорий общего пользования – парков, садов, бульваров, скверов, размещаемых на селитебной территории сельских поселений, следует принимать по таблице.</w:t>
      </w:r>
    </w:p>
    <w:p w:rsidR="007E0A13" w:rsidRPr="00CB5C0A" w:rsidRDefault="007E0A13" w:rsidP="00CB5C0A">
      <w:pPr>
        <w:jc w:val="right"/>
        <w:rPr>
          <w:i/>
          <w:sz w:val="28"/>
          <w:lang w:eastAsia="en-US"/>
        </w:rPr>
      </w:pPr>
      <w:r w:rsidRPr="00CB5C0A">
        <w:rPr>
          <w:i/>
          <w:sz w:val="28"/>
          <w:lang w:eastAsia="en-US"/>
        </w:rPr>
        <w:lastRenderedPageBreak/>
        <w:t>Таблица</w:t>
      </w:r>
    </w:p>
    <w:p w:rsidR="007E0A13" w:rsidRPr="00CB5C0A" w:rsidRDefault="007E0A13" w:rsidP="00CB5C0A">
      <w:pPr>
        <w:suppressAutoHyphens/>
        <w:autoSpaceDE w:val="0"/>
        <w:ind w:firstLine="567"/>
        <w:jc w:val="center"/>
        <w:rPr>
          <w:iCs/>
          <w:color w:val="000000"/>
          <w:sz w:val="28"/>
          <w:szCs w:val="28"/>
          <w:lang w:eastAsia="en-US"/>
        </w:rPr>
      </w:pPr>
      <w:r w:rsidRPr="00CB5C0A">
        <w:rPr>
          <w:iCs/>
          <w:color w:val="000000"/>
          <w:sz w:val="28"/>
          <w:szCs w:val="28"/>
          <w:lang w:eastAsia="en-US"/>
        </w:rPr>
        <w:t xml:space="preserve">Норма озеленения  территорий общего пользования </w:t>
      </w:r>
    </w:p>
    <w:tbl>
      <w:tblPr>
        <w:tblW w:w="10254" w:type="dxa"/>
        <w:jc w:val="center"/>
        <w:tblInd w:w="70" w:type="dxa"/>
        <w:tblLayout w:type="fixed"/>
        <w:tblCellMar>
          <w:left w:w="70" w:type="dxa"/>
          <w:right w:w="70" w:type="dxa"/>
        </w:tblCellMar>
        <w:tblLook w:val="0000"/>
      </w:tblPr>
      <w:tblGrid>
        <w:gridCol w:w="1861"/>
        <w:gridCol w:w="4197"/>
        <w:gridCol w:w="4196"/>
      </w:tblGrid>
      <w:tr w:rsidR="007E0A13" w:rsidRPr="00D84AA8" w:rsidTr="00CB4C2D">
        <w:trPr>
          <w:cantSplit/>
          <w:trHeight w:val="206"/>
          <w:jc w:val="center"/>
        </w:trPr>
        <w:tc>
          <w:tcPr>
            <w:tcW w:w="1861" w:type="dxa"/>
            <w:vMerge w:val="restart"/>
            <w:tcBorders>
              <w:top w:val="single" w:sz="4" w:space="0" w:color="000000"/>
              <w:left w:val="single" w:sz="4" w:space="0" w:color="000000"/>
              <w:bottom w:val="single" w:sz="4" w:space="0" w:color="000000"/>
            </w:tcBorders>
            <w:vAlign w:val="center"/>
          </w:tcPr>
          <w:p w:rsidR="007E0A13" w:rsidRPr="00D84AA8" w:rsidRDefault="007E0A13" w:rsidP="00CB4C2D">
            <w:pPr>
              <w:pStyle w:val="ConsPlusNormal"/>
              <w:widowControl/>
              <w:snapToGrid w:val="0"/>
              <w:ind w:firstLine="0"/>
              <w:rPr>
                <w:rFonts w:ascii="Times New Roman" w:hAnsi="Times New Roman" w:cs="Times New Roman"/>
                <w:sz w:val="24"/>
                <w:szCs w:val="24"/>
              </w:rPr>
            </w:pPr>
            <w:r w:rsidRPr="00D84AA8">
              <w:rPr>
                <w:rFonts w:ascii="Times New Roman" w:hAnsi="Times New Roman" w:cs="Times New Roman"/>
                <w:sz w:val="24"/>
                <w:szCs w:val="24"/>
              </w:rPr>
              <w:t>Озелененные территории общего пользования</w:t>
            </w:r>
          </w:p>
        </w:tc>
        <w:tc>
          <w:tcPr>
            <w:tcW w:w="8393" w:type="dxa"/>
            <w:gridSpan w:val="2"/>
            <w:tcBorders>
              <w:top w:val="single" w:sz="4" w:space="0" w:color="000000"/>
              <w:left w:val="single" w:sz="4" w:space="0" w:color="000000"/>
              <w:bottom w:val="single" w:sz="4" w:space="0" w:color="000000"/>
              <w:right w:val="single" w:sz="4" w:space="0" w:color="000000"/>
            </w:tcBorders>
            <w:vAlign w:val="center"/>
          </w:tcPr>
          <w:p w:rsidR="007E0A13" w:rsidRPr="00D84AA8" w:rsidRDefault="007E0A13" w:rsidP="00CB4C2D">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Площадь озелененных территорий, м</w:t>
            </w:r>
            <w:r w:rsidRPr="00D84AA8">
              <w:rPr>
                <w:rFonts w:ascii="Times New Roman" w:hAnsi="Times New Roman" w:cs="Times New Roman"/>
                <w:sz w:val="24"/>
                <w:szCs w:val="24"/>
                <w:vertAlign w:val="superscript"/>
              </w:rPr>
              <w:t>2</w:t>
            </w:r>
            <w:r w:rsidRPr="00D84AA8">
              <w:rPr>
                <w:rFonts w:ascii="Times New Roman" w:hAnsi="Times New Roman" w:cs="Times New Roman"/>
                <w:sz w:val="24"/>
                <w:szCs w:val="24"/>
              </w:rPr>
              <w:t>/чел.</w:t>
            </w:r>
          </w:p>
        </w:tc>
      </w:tr>
      <w:tr w:rsidR="007E0A13" w:rsidRPr="00D84AA8" w:rsidTr="00CB4C2D">
        <w:trPr>
          <w:cantSplit/>
          <w:trHeight w:val="628"/>
          <w:jc w:val="center"/>
        </w:trPr>
        <w:tc>
          <w:tcPr>
            <w:tcW w:w="1861" w:type="dxa"/>
            <w:vMerge/>
            <w:tcBorders>
              <w:top w:val="single" w:sz="4" w:space="0" w:color="000000"/>
              <w:left w:val="single" w:sz="4" w:space="0" w:color="000000"/>
              <w:bottom w:val="single" w:sz="4" w:space="0" w:color="000000"/>
            </w:tcBorders>
            <w:vAlign w:val="center"/>
          </w:tcPr>
          <w:p w:rsidR="007E0A13" w:rsidRPr="00D84AA8" w:rsidRDefault="007E0A13" w:rsidP="00CB4C2D">
            <w:pPr>
              <w:ind w:firstLine="567"/>
              <w:jc w:val="center"/>
            </w:pPr>
          </w:p>
        </w:tc>
        <w:tc>
          <w:tcPr>
            <w:tcW w:w="4197" w:type="dxa"/>
            <w:tcBorders>
              <w:top w:val="single" w:sz="4" w:space="0" w:color="000000"/>
              <w:left w:val="single" w:sz="4" w:space="0" w:color="000000"/>
              <w:bottom w:val="single" w:sz="4" w:space="0" w:color="000000"/>
              <w:right w:val="single" w:sz="4" w:space="0" w:color="000000"/>
            </w:tcBorders>
            <w:vAlign w:val="center"/>
          </w:tcPr>
          <w:p w:rsidR="007E0A13" w:rsidRPr="00D84AA8" w:rsidRDefault="007E0A13" w:rsidP="00CB4C2D">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малых городов</w:t>
            </w:r>
          </w:p>
        </w:tc>
        <w:tc>
          <w:tcPr>
            <w:tcW w:w="4196" w:type="dxa"/>
            <w:tcBorders>
              <w:top w:val="single" w:sz="4" w:space="0" w:color="000000"/>
              <w:left w:val="single" w:sz="4" w:space="0" w:color="000000"/>
              <w:right w:val="single" w:sz="4" w:space="0" w:color="000000"/>
            </w:tcBorders>
            <w:vAlign w:val="center"/>
          </w:tcPr>
          <w:p w:rsidR="007E0A13" w:rsidRPr="00D84AA8" w:rsidRDefault="007E0A13" w:rsidP="00CB4C2D">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сельских поселений</w:t>
            </w:r>
          </w:p>
        </w:tc>
      </w:tr>
      <w:tr w:rsidR="007E0A13" w:rsidRPr="00D84AA8" w:rsidTr="00CB4C2D">
        <w:trPr>
          <w:trHeight w:val="206"/>
          <w:jc w:val="center"/>
        </w:trPr>
        <w:tc>
          <w:tcPr>
            <w:tcW w:w="1861" w:type="dxa"/>
            <w:tcBorders>
              <w:top w:val="single" w:sz="4" w:space="0" w:color="000000"/>
              <w:left w:val="single" w:sz="4" w:space="0" w:color="000000"/>
              <w:bottom w:val="single" w:sz="4" w:space="0" w:color="000000"/>
            </w:tcBorders>
            <w:vAlign w:val="center"/>
          </w:tcPr>
          <w:p w:rsidR="007E0A13" w:rsidRPr="00D84AA8" w:rsidRDefault="007E0A13" w:rsidP="00CB4C2D">
            <w:pPr>
              <w:pStyle w:val="ConsPlusNormal"/>
              <w:widowControl/>
              <w:snapToGrid w:val="0"/>
              <w:ind w:firstLine="567"/>
              <w:jc w:val="center"/>
              <w:rPr>
                <w:rFonts w:ascii="Times New Roman" w:hAnsi="Times New Roman" w:cs="Times New Roman"/>
                <w:b/>
                <w:bCs/>
              </w:rPr>
            </w:pPr>
            <w:r w:rsidRPr="00D84AA8">
              <w:rPr>
                <w:rFonts w:ascii="Times New Roman" w:hAnsi="Times New Roman" w:cs="Times New Roman"/>
                <w:b/>
                <w:bCs/>
              </w:rPr>
              <w:t>1</w:t>
            </w:r>
          </w:p>
        </w:tc>
        <w:tc>
          <w:tcPr>
            <w:tcW w:w="4197" w:type="dxa"/>
            <w:tcBorders>
              <w:top w:val="single" w:sz="4" w:space="0" w:color="000000"/>
              <w:left w:val="single" w:sz="4" w:space="0" w:color="000000"/>
              <w:bottom w:val="single" w:sz="4" w:space="0" w:color="000000"/>
              <w:right w:val="single" w:sz="4" w:space="0" w:color="000000"/>
            </w:tcBorders>
            <w:vAlign w:val="center"/>
          </w:tcPr>
          <w:p w:rsidR="007E0A13" w:rsidRPr="00D84AA8" w:rsidRDefault="007E0A13" w:rsidP="00CB4C2D">
            <w:pPr>
              <w:pStyle w:val="ConsPlusNormal"/>
              <w:widowControl/>
              <w:snapToGrid w:val="0"/>
              <w:ind w:firstLine="567"/>
              <w:jc w:val="center"/>
              <w:rPr>
                <w:rFonts w:ascii="Times New Roman" w:hAnsi="Times New Roman" w:cs="Times New Roman"/>
                <w:b/>
                <w:bCs/>
              </w:rPr>
            </w:pPr>
            <w:r w:rsidRPr="00D84AA8">
              <w:rPr>
                <w:rFonts w:ascii="Times New Roman" w:hAnsi="Times New Roman" w:cs="Times New Roman"/>
                <w:b/>
                <w:bCs/>
              </w:rPr>
              <w:t>2</w:t>
            </w:r>
          </w:p>
        </w:tc>
        <w:tc>
          <w:tcPr>
            <w:tcW w:w="4196" w:type="dxa"/>
            <w:tcBorders>
              <w:top w:val="single" w:sz="4" w:space="0" w:color="000000"/>
              <w:left w:val="single" w:sz="4" w:space="0" w:color="000000"/>
              <w:bottom w:val="single" w:sz="4" w:space="0" w:color="000000"/>
              <w:right w:val="single" w:sz="4" w:space="0" w:color="000000"/>
            </w:tcBorders>
          </w:tcPr>
          <w:p w:rsidR="007E0A13" w:rsidRPr="00D84AA8" w:rsidRDefault="007E0A13" w:rsidP="00CB4C2D">
            <w:pPr>
              <w:pStyle w:val="ConsPlusNormal"/>
              <w:widowControl/>
              <w:snapToGrid w:val="0"/>
              <w:ind w:firstLine="567"/>
              <w:jc w:val="center"/>
              <w:rPr>
                <w:rFonts w:ascii="Times New Roman" w:hAnsi="Times New Roman" w:cs="Times New Roman"/>
                <w:b/>
                <w:bCs/>
              </w:rPr>
            </w:pPr>
            <w:r w:rsidRPr="00D84AA8">
              <w:rPr>
                <w:rFonts w:ascii="Times New Roman" w:hAnsi="Times New Roman" w:cs="Times New Roman"/>
                <w:b/>
                <w:bCs/>
              </w:rPr>
              <w:t>3</w:t>
            </w:r>
          </w:p>
        </w:tc>
      </w:tr>
      <w:tr w:rsidR="007E0A13" w:rsidRPr="00D84AA8" w:rsidTr="00CB4C2D">
        <w:trPr>
          <w:trHeight w:val="206"/>
          <w:jc w:val="center"/>
        </w:trPr>
        <w:tc>
          <w:tcPr>
            <w:tcW w:w="1861" w:type="dxa"/>
            <w:tcBorders>
              <w:top w:val="single" w:sz="4" w:space="0" w:color="000000"/>
              <w:left w:val="single" w:sz="4" w:space="0" w:color="000000"/>
              <w:bottom w:val="single" w:sz="4" w:space="0" w:color="000000"/>
            </w:tcBorders>
            <w:vAlign w:val="center"/>
          </w:tcPr>
          <w:p w:rsidR="007E0A13" w:rsidRPr="00D84AA8" w:rsidRDefault="007E0A13" w:rsidP="00CB4C2D">
            <w:pPr>
              <w:pStyle w:val="ConsPlusNormal"/>
              <w:widowControl/>
              <w:snapToGrid w:val="0"/>
              <w:ind w:firstLine="0"/>
              <w:rPr>
                <w:rFonts w:ascii="Times New Roman" w:hAnsi="Times New Roman" w:cs="Times New Roman"/>
                <w:sz w:val="24"/>
                <w:szCs w:val="24"/>
              </w:rPr>
            </w:pPr>
            <w:r w:rsidRPr="00D84AA8">
              <w:rPr>
                <w:rFonts w:ascii="Times New Roman" w:hAnsi="Times New Roman" w:cs="Times New Roman"/>
                <w:sz w:val="24"/>
                <w:szCs w:val="24"/>
              </w:rPr>
              <w:t>Общегородские</w:t>
            </w:r>
          </w:p>
        </w:tc>
        <w:tc>
          <w:tcPr>
            <w:tcW w:w="4197" w:type="dxa"/>
            <w:tcBorders>
              <w:top w:val="single" w:sz="4" w:space="0" w:color="000000"/>
              <w:left w:val="single" w:sz="4" w:space="0" w:color="000000"/>
              <w:bottom w:val="single" w:sz="4" w:space="0" w:color="000000"/>
              <w:right w:val="single" w:sz="4" w:space="0" w:color="000000"/>
            </w:tcBorders>
            <w:vAlign w:val="center"/>
          </w:tcPr>
          <w:p w:rsidR="007E0A13" w:rsidRPr="00D84AA8" w:rsidRDefault="007E0A13" w:rsidP="00CB4C2D">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8 (10) *</w:t>
            </w:r>
          </w:p>
        </w:tc>
        <w:tc>
          <w:tcPr>
            <w:tcW w:w="4196" w:type="dxa"/>
            <w:tcBorders>
              <w:top w:val="single" w:sz="4" w:space="0" w:color="000000"/>
              <w:left w:val="single" w:sz="4" w:space="0" w:color="000000"/>
              <w:bottom w:val="single" w:sz="4" w:space="0" w:color="000000"/>
              <w:right w:val="single" w:sz="4" w:space="0" w:color="000000"/>
            </w:tcBorders>
            <w:vAlign w:val="center"/>
          </w:tcPr>
          <w:p w:rsidR="007E0A13" w:rsidRPr="00D84AA8" w:rsidRDefault="007E0A13" w:rsidP="00CB4C2D">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12</w:t>
            </w:r>
          </w:p>
        </w:tc>
      </w:tr>
      <w:tr w:rsidR="007E0A13" w:rsidRPr="00D84AA8" w:rsidTr="00CB4C2D">
        <w:trPr>
          <w:trHeight w:val="206"/>
          <w:jc w:val="center"/>
        </w:trPr>
        <w:tc>
          <w:tcPr>
            <w:tcW w:w="1861" w:type="dxa"/>
            <w:tcBorders>
              <w:top w:val="single" w:sz="4" w:space="0" w:color="000000"/>
              <w:left w:val="single" w:sz="4" w:space="0" w:color="000000"/>
              <w:bottom w:val="single" w:sz="4" w:space="0" w:color="000000"/>
            </w:tcBorders>
            <w:vAlign w:val="center"/>
          </w:tcPr>
          <w:p w:rsidR="007E0A13" w:rsidRPr="00D84AA8" w:rsidRDefault="007E0A13" w:rsidP="00CB4C2D">
            <w:pPr>
              <w:pStyle w:val="ConsPlusNormal"/>
              <w:widowControl/>
              <w:snapToGrid w:val="0"/>
              <w:ind w:firstLine="0"/>
              <w:rPr>
                <w:rFonts w:ascii="Times New Roman" w:hAnsi="Times New Roman" w:cs="Times New Roman"/>
                <w:sz w:val="24"/>
                <w:szCs w:val="24"/>
              </w:rPr>
            </w:pPr>
            <w:r w:rsidRPr="00D84AA8">
              <w:rPr>
                <w:rFonts w:ascii="Times New Roman" w:hAnsi="Times New Roman" w:cs="Times New Roman"/>
                <w:sz w:val="24"/>
                <w:szCs w:val="24"/>
              </w:rPr>
              <w:t>Жилых районов</w:t>
            </w:r>
          </w:p>
        </w:tc>
        <w:tc>
          <w:tcPr>
            <w:tcW w:w="4197" w:type="dxa"/>
            <w:tcBorders>
              <w:top w:val="single" w:sz="4" w:space="0" w:color="000000"/>
              <w:left w:val="single" w:sz="4" w:space="0" w:color="000000"/>
              <w:bottom w:val="single" w:sz="4" w:space="0" w:color="000000"/>
              <w:right w:val="single" w:sz="4" w:space="0" w:color="000000"/>
            </w:tcBorders>
            <w:vAlign w:val="center"/>
          </w:tcPr>
          <w:p w:rsidR="007E0A13" w:rsidRPr="00D84AA8" w:rsidRDefault="007E0A13" w:rsidP="00CB4C2D">
            <w:pPr>
              <w:pStyle w:val="ConsPlusNormal"/>
              <w:widowControl/>
              <w:snapToGrid w:val="0"/>
              <w:ind w:firstLine="567"/>
              <w:jc w:val="center"/>
              <w:rPr>
                <w:rFonts w:ascii="Times New Roman" w:hAnsi="Times New Roman" w:cs="Times New Roman"/>
                <w:sz w:val="24"/>
                <w:szCs w:val="24"/>
              </w:rPr>
            </w:pPr>
          </w:p>
        </w:tc>
        <w:tc>
          <w:tcPr>
            <w:tcW w:w="4196" w:type="dxa"/>
            <w:tcBorders>
              <w:top w:val="single" w:sz="4" w:space="0" w:color="000000"/>
              <w:left w:val="single" w:sz="4" w:space="0" w:color="000000"/>
              <w:bottom w:val="single" w:sz="4" w:space="0" w:color="000000"/>
              <w:right w:val="single" w:sz="4" w:space="0" w:color="000000"/>
            </w:tcBorders>
            <w:vAlign w:val="center"/>
          </w:tcPr>
          <w:p w:rsidR="007E0A13" w:rsidRPr="00D84AA8" w:rsidRDefault="007E0A13" w:rsidP="00CB4C2D">
            <w:pPr>
              <w:pStyle w:val="ConsPlusNormal"/>
              <w:widowControl/>
              <w:snapToGrid w:val="0"/>
              <w:ind w:firstLine="567"/>
              <w:jc w:val="center"/>
              <w:rPr>
                <w:rFonts w:ascii="Times New Roman" w:hAnsi="Times New Roman" w:cs="Times New Roman"/>
                <w:sz w:val="24"/>
                <w:szCs w:val="24"/>
              </w:rPr>
            </w:pPr>
            <w:r w:rsidRPr="00D84AA8">
              <w:rPr>
                <w:rFonts w:ascii="Times New Roman" w:hAnsi="Times New Roman" w:cs="Times New Roman"/>
                <w:sz w:val="24"/>
                <w:szCs w:val="24"/>
              </w:rPr>
              <w:t>-</w:t>
            </w:r>
          </w:p>
        </w:tc>
      </w:tr>
      <w:tr w:rsidR="007E0A13" w:rsidRPr="00C96412" w:rsidTr="00CB4C2D">
        <w:trPr>
          <w:trHeight w:val="206"/>
          <w:jc w:val="center"/>
        </w:trPr>
        <w:tc>
          <w:tcPr>
            <w:tcW w:w="10254" w:type="dxa"/>
            <w:gridSpan w:val="3"/>
            <w:tcBorders>
              <w:top w:val="single" w:sz="4" w:space="0" w:color="000000"/>
              <w:left w:val="single" w:sz="4" w:space="0" w:color="000000"/>
              <w:bottom w:val="single" w:sz="4" w:space="0" w:color="000000"/>
              <w:right w:val="single" w:sz="4" w:space="0" w:color="000000"/>
            </w:tcBorders>
            <w:vAlign w:val="center"/>
          </w:tcPr>
          <w:p w:rsidR="007E0A13" w:rsidRPr="00D84AA8" w:rsidRDefault="007E0A13" w:rsidP="00CB4C2D">
            <w:pPr>
              <w:pStyle w:val="ConsPlusNormal"/>
              <w:ind w:firstLine="0"/>
              <w:jc w:val="both"/>
              <w:rPr>
                <w:rFonts w:ascii="Times New Roman" w:hAnsi="Times New Roman" w:cs="Times New Roman"/>
                <w:sz w:val="24"/>
                <w:szCs w:val="24"/>
              </w:rPr>
            </w:pPr>
            <w:r w:rsidRPr="00D84AA8">
              <w:rPr>
                <w:rFonts w:ascii="Times New Roman" w:hAnsi="Times New Roman" w:cs="Times New Roman"/>
                <w:sz w:val="24"/>
                <w:szCs w:val="24"/>
              </w:rPr>
              <w:t>* В скобках приведены размеры для малых городов с численностью населения до 20 тыс. чел.</w:t>
            </w:r>
          </w:p>
          <w:p w:rsidR="007E0A13" w:rsidRPr="00D84AA8" w:rsidRDefault="007E0A13" w:rsidP="00CB4C2D">
            <w:pPr>
              <w:pStyle w:val="ConsPlusNormal"/>
              <w:ind w:firstLine="0"/>
              <w:jc w:val="both"/>
              <w:rPr>
                <w:rFonts w:ascii="Times New Roman" w:hAnsi="Times New Roman" w:cs="Times New Roman"/>
                <w:sz w:val="24"/>
                <w:szCs w:val="24"/>
              </w:rPr>
            </w:pPr>
            <w:r w:rsidRPr="00D84AA8">
              <w:rPr>
                <w:rFonts w:ascii="Times New Roman" w:hAnsi="Times New Roman" w:cs="Times New Roman"/>
                <w:spacing w:val="40"/>
                <w:sz w:val="24"/>
                <w:szCs w:val="24"/>
              </w:rPr>
              <w:t>Примечания</w:t>
            </w:r>
            <w:r w:rsidRPr="00D84AA8">
              <w:rPr>
                <w:rFonts w:ascii="Times New Roman" w:hAnsi="Times New Roman" w:cs="Times New Roman"/>
                <w:sz w:val="24"/>
                <w:szCs w:val="24"/>
              </w:rPr>
              <w:t xml:space="preserve">: </w:t>
            </w:r>
          </w:p>
          <w:p w:rsidR="007E0A13" w:rsidRPr="00D84AA8" w:rsidRDefault="007E0A13" w:rsidP="00CB4C2D">
            <w:pPr>
              <w:pStyle w:val="ConsPlusNormal"/>
              <w:ind w:firstLine="0"/>
              <w:jc w:val="both"/>
              <w:rPr>
                <w:rFonts w:ascii="Times New Roman" w:hAnsi="Times New Roman" w:cs="Times New Roman"/>
                <w:sz w:val="24"/>
                <w:szCs w:val="24"/>
              </w:rPr>
            </w:pPr>
            <w:r w:rsidRPr="00D84AA8">
              <w:rPr>
                <w:rFonts w:ascii="Times New Roman" w:hAnsi="Times New Roman" w:cs="Times New Roman"/>
                <w:sz w:val="24"/>
                <w:szCs w:val="24"/>
              </w:rPr>
              <w:t>1. Площадь озелененных территорий общего пользования в поселениях допускается увеличивать для степи и лесостепи на 10-20%;</w:t>
            </w:r>
          </w:p>
          <w:p w:rsidR="007E0A13" w:rsidRPr="00D84AA8" w:rsidRDefault="007E0A13" w:rsidP="00CB4C2D">
            <w:pPr>
              <w:pStyle w:val="ConsPlusNormal"/>
              <w:ind w:firstLine="0"/>
              <w:jc w:val="both"/>
              <w:rPr>
                <w:rFonts w:ascii="Times New Roman" w:hAnsi="Times New Roman" w:cs="Times New Roman"/>
                <w:sz w:val="24"/>
                <w:szCs w:val="24"/>
              </w:rPr>
            </w:pPr>
            <w:r w:rsidRPr="00D84AA8">
              <w:rPr>
                <w:rFonts w:ascii="Times New Roman" w:hAnsi="Times New Roman" w:cs="Times New Roman"/>
                <w:sz w:val="24"/>
                <w:szCs w:val="24"/>
              </w:rPr>
              <w:t>2.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20%.В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w:t>
            </w:r>
          </w:p>
        </w:tc>
      </w:tr>
    </w:tbl>
    <w:p w:rsidR="007E0A13" w:rsidRPr="00CB5C0A" w:rsidRDefault="007E0A13" w:rsidP="00CB5C0A">
      <w:pPr>
        <w:suppressAutoHyphens/>
        <w:autoSpaceDE w:val="0"/>
        <w:ind w:firstLine="567"/>
        <w:jc w:val="both"/>
        <w:rPr>
          <w:rFonts w:ascii="Arial" w:hAnsi="Arial" w:cs="Arial"/>
          <w:color w:val="000000"/>
          <w:sz w:val="20"/>
          <w:szCs w:val="20"/>
          <w:lang w:eastAsia="en-US"/>
        </w:rPr>
      </w:pPr>
    </w:p>
    <w:p w:rsidR="007E0A13" w:rsidRPr="00CB5C0A" w:rsidRDefault="007E0A13" w:rsidP="00CB5C0A">
      <w:pPr>
        <w:widowControl w:val="0"/>
        <w:tabs>
          <w:tab w:val="left" w:pos="1080"/>
        </w:tabs>
        <w:suppressAutoHyphens/>
        <w:autoSpaceDE w:val="0"/>
        <w:ind w:firstLine="567"/>
        <w:jc w:val="both"/>
        <w:rPr>
          <w:color w:val="000000"/>
          <w:sz w:val="28"/>
          <w:szCs w:val="28"/>
          <w:lang w:eastAsia="en-US"/>
        </w:rPr>
      </w:pPr>
      <w:r w:rsidRPr="00CB5C0A">
        <w:rPr>
          <w:color w:val="000000"/>
          <w:sz w:val="28"/>
          <w:szCs w:val="28"/>
          <w:lang w:eastAsia="en-US"/>
        </w:rPr>
        <w:t>На озелененных территориях нормируются:</w:t>
      </w:r>
    </w:p>
    <w:p w:rsidR="007E0A13" w:rsidRPr="00CB5C0A" w:rsidRDefault="007E0A13" w:rsidP="00CB5C0A">
      <w:pPr>
        <w:tabs>
          <w:tab w:val="left" w:pos="4260"/>
        </w:tabs>
        <w:suppressAutoHyphens/>
        <w:autoSpaceDE w:val="0"/>
        <w:ind w:firstLine="567"/>
        <w:jc w:val="both"/>
        <w:rPr>
          <w:color w:val="000000"/>
          <w:sz w:val="28"/>
          <w:szCs w:val="28"/>
          <w:lang w:eastAsia="en-US"/>
        </w:rPr>
      </w:pPr>
      <w:r w:rsidRPr="00CB5C0A">
        <w:rPr>
          <w:color w:val="000000"/>
          <w:sz w:val="28"/>
          <w:szCs w:val="28"/>
          <w:lang w:eastAsia="en-US"/>
        </w:rPr>
        <w:t>- соотношение территорий, занятых зелеными насаждениями, элементами благоустройства, сооружениями и застройкой;</w:t>
      </w:r>
    </w:p>
    <w:p w:rsidR="007E0A13" w:rsidRPr="00CB5C0A" w:rsidRDefault="007E0A13" w:rsidP="00CB5C0A">
      <w:pPr>
        <w:tabs>
          <w:tab w:val="left" w:pos="4260"/>
        </w:tabs>
        <w:suppressAutoHyphens/>
        <w:autoSpaceDE w:val="0"/>
        <w:ind w:firstLine="567"/>
        <w:jc w:val="both"/>
        <w:rPr>
          <w:color w:val="000000"/>
          <w:sz w:val="28"/>
          <w:szCs w:val="28"/>
          <w:lang w:eastAsia="en-US"/>
        </w:rPr>
      </w:pPr>
      <w:r w:rsidRPr="00CB5C0A">
        <w:rPr>
          <w:color w:val="000000"/>
          <w:sz w:val="28"/>
          <w:szCs w:val="28"/>
          <w:lang w:eastAsia="en-US"/>
        </w:rPr>
        <w:t>- габариты допускаемой застройки и ее назначение;</w:t>
      </w:r>
    </w:p>
    <w:p w:rsidR="007E0A13" w:rsidRPr="00CB5C0A" w:rsidRDefault="007E0A13" w:rsidP="00CB5C0A">
      <w:pPr>
        <w:ind w:firstLine="567"/>
        <w:jc w:val="both"/>
        <w:rPr>
          <w:sz w:val="28"/>
        </w:rPr>
      </w:pPr>
      <w:r w:rsidRPr="00CB5C0A">
        <w:rPr>
          <w:sz w:val="28"/>
        </w:rPr>
        <w:t>- расстояния от зеленых насаждений до зданий, сооружений, коммуникаций.</w:t>
      </w:r>
    </w:p>
    <w:p w:rsidR="007E0A13" w:rsidRPr="00A37658" w:rsidRDefault="007E0A13" w:rsidP="008C67E9">
      <w:pPr>
        <w:ind w:firstLine="567"/>
        <w:jc w:val="both"/>
        <w:rPr>
          <w:b/>
          <w:bCs/>
          <w:sz w:val="28"/>
          <w:szCs w:val="28"/>
        </w:rPr>
      </w:pPr>
      <w:r w:rsidRPr="00D84AA8">
        <w:rPr>
          <w:sz w:val="28"/>
        </w:rPr>
        <w:t xml:space="preserve">Согласно таблице, нормативная  площадь озеленения </w:t>
      </w:r>
      <w:r>
        <w:rPr>
          <w:sz w:val="28"/>
        </w:rPr>
        <w:t>Варламовского</w:t>
      </w:r>
      <w:r w:rsidRPr="00D84AA8">
        <w:rPr>
          <w:sz w:val="28"/>
        </w:rPr>
        <w:t xml:space="preserve"> сельсовета должна составлять </w:t>
      </w:r>
      <w:r>
        <w:rPr>
          <w:sz w:val="28"/>
        </w:rPr>
        <w:t>1,11</w:t>
      </w:r>
      <w:r w:rsidRPr="00D84AA8">
        <w:rPr>
          <w:sz w:val="28"/>
        </w:rPr>
        <w:t xml:space="preserve"> га.</w:t>
      </w:r>
      <w:r w:rsidRPr="00F84F3A">
        <w:rPr>
          <w:sz w:val="28"/>
        </w:rPr>
        <w:t xml:space="preserve"> </w:t>
      </w:r>
    </w:p>
    <w:p w:rsidR="007E0A13" w:rsidRDefault="007E0A13" w:rsidP="00132D8D">
      <w:pPr>
        <w:pStyle w:val="af5"/>
        <w:spacing w:after="0" w:line="240" w:lineRule="auto"/>
        <w:ind w:left="0" w:firstLine="709"/>
        <w:jc w:val="center"/>
        <w:rPr>
          <w:rFonts w:ascii="Times New Roman" w:hAnsi="Times New Roman"/>
          <w:b/>
          <w:color w:val="000000"/>
          <w:sz w:val="28"/>
          <w:szCs w:val="28"/>
        </w:rPr>
      </w:pPr>
    </w:p>
    <w:p w:rsidR="007E0A13" w:rsidRPr="00132D8D" w:rsidRDefault="007E0A13" w:rsidP="00132D8D">
      <w:pPr>
        <w:pStyle w:val="af5"/>
        <w:spacing w:after="0" w:line="240" w:lineRule="auto"/>
        <w:ind w:left="0" w:firstLine="709"/>
        <w:jc w:val="center"/>
        <w:rPr>
          <w:rFonts w:ascii="Times New Roman" w:hAnsi="Times New Roman"/>
          <w:b/>
          <w:color w:val="000000"/>
          <w:sz w:val="32"/>
          <w:szCs w:val="32"/>
        </w:rPr>
      </w:pPr>
      <w:r w:rsidRPr="00132D8D">
        <w:rPr>
          <w:rFonts w:ascii="Times New Roman" w:hAnsi="Times New Roman"/>
          <w:b/>
          <w:color w:val="000000"/>
          <w:sz w:val="32"/>
          <w:szCs w:val="32"/>
        </w:rPr>
        <w:t>7. Мероприятия по защите объектов регионального и местного значения от чрезвычайных ситуаций природного и техногенного характера и их последствий</w:t>
      </w:r>
    </w:p>
    <w:p w:rsidR="007E0A13" w:rsidRDefault="007E0A13" w:rsidP="00132D8D">
      <w:pPr>
        <w:pStyle w:val="af5"/>
        <w:spacing w:after="0" w:line="240" w:lineRule="auto"/>
        <w:ind w:left="0" w:firstLine="709"/>
        <w:jc w:val="center"/>
        <w:rPr>
          <w:rFonts w:ascii="Times New Roman" w:hAnsi="Times New Roman"/>
          <w:b/>
          <w:color w:val="000000"/>
          <w:sz w:val="28"/>
          <w:szCs w:val="28"/>
        </w:rPr>
      </w:pPr>
    </w:p>
    <w:p w:rsidR="007E0A13" w:rsidRDefault="007E0A13" w:rsidP="00132D8D">
      <w:pPr>
        <w:pStyle w:val="1"/>
        <w:spacing w:before="0" w:after="0"/>
        <w:ind w:firstLine="709"/>
        <w:jc w:val="center"/>
        <w:rPr>
          <w:rFonts w:ascii="Times New Roman" w:hAnsi="Times New Roman" w:cs="Times New Roman"/>
          <w:sz w:val="28"/>
          <w:szCs w:val="28"/>
        </w:rPr>
      </w:pPr>
      <w:bookmarkStart w:id="3" w:name="_Toc339283870"/>
      <w:r>
        <w:rPr>
          <w:rFonts w:ascii="Times New Roman" w:hAnsi="Times New Roman" w:cs="Times New Roman"/>
          <w:sz w:val="28"/>
          <w:szCs w:val="28"/>
        </w:rPr>
        <w:t>7.1</w:t>
      </w:r>
      <w:r w:rsidRPr="00472811">
        <w:rPr>
          <w:rFonts w:ascii="Times New Roman" w:hAnsi="Times New Roman" w:cs="Times New Roman"/>
          <w:sz w:val="28"/>
          <w:szCs w:val="28"/>
        </w:rPr>
        <w:t xml:space="preserve">. </w:t>
      </w:r>
      <w:bookmarkEnd w:id="3"/>
      <w:r>
        <w:rPr>
          <w:rFonts w:ascii="Times New Roman" w:hAnsi="Times New Roman" w:cs="Times New Roman"/>
          <w:sz w:val="28"/>
          <w:szCs w:val="28"/>
        </w:rPr>
        <w:t>Инженерно-технические мероприятия гражданской обороны</w:t>
      </w:r>
    </w:p>
    <w:p w:rsidR="007E0A13" w:rsidRPr="00132D8D" w:rsidRDefault="007E0A13" w:rsidP="00132D8D"/>
    <w:p w:rsidR="007E0A13" w:rsidRPr="00C96CB9" w:rsidRDefault="007E0A13" w:rsidP="00847B90">
      <w:pPr>
        <w:pStyle w:val="afe"/>
        <w:ind w:firstLine="709"/>
        <w:jc w:val="both"/>
        <w:rPr>
          <w:sz w:val="28"/>
          <w:szCs w:val="28"/>
        </w:rPr>
      </w:pPr>
      <w:r w:rsidRPr="00C96CB9">
        <w:rPr>
          <w:sz w:val="28"/>
          <w:szCs w:val="28"/>
        </w:rPr>
        <w:t>В соответствии с постановлением Правительства РФ от 3 октября 1998г. №1149 «О порядке отнесения территорий к группам по гражданской обороне» и требованиями СНиП 2.01.51-90 проектируемая территория характеризуется следующими параметрами:</w:t>
      </w:r>
    </w:p>
    <w:p w:rsidR="007E0A13" w:rsidRPr="00C96CB9" w:rsidRDefault="007E0A13" w:rsidP="00847B90">
      <w:pPr>
        <w:pStyle w:val="afe"/>
        <w:numPr>
          <w:ilvl w:val="0"/>
          <w:numId w:val="39"/>
        </w:numPr>
        <w:tabs>
          <w:tab w:val="clear" w:pos="855"/>
          <w:tab w:val="num" w:pos="0"/>
        </w:tabs>
        <w:ind w:left="0" w:firstLine="709"/>
        <w:jc w:val="both"/>
        <w:rPr>
          <w:sz w:val="28"/>
          <w:szCs w:val="28"/>
        </w:rPr>
      </w:pPr>
      <w:r w:rsidRPr="00C96CB9">
        <w:rPr>
          <w:sz w:val="28"/>
          <w:szCs w:val="28"/>
        </w:rPr>
        <w:t xml:space="preserve">Категория </w:t>
      </w:r>
      <w:r>
        <w:rPr>
          <w:sz w:val="28"/>
          <w:szCs w:val="28"/>
        </w:rPr>
        <w:t>территории</w:t>
      </w:r>
      <w:r w:rsidRPr="00C96CB9">
        <w:rPr>
          <w:sz w:val="28"/>
          <w:szCs w:val="28"/>
        </w:rPr>
        <w:t xml:space="preserve"> по ГО –</w:t>
      </w:r>
      <w:r>
        <w:rPr>
          <w:sz w:val="28"/>
          <w:szCs w:val="28"/>
        </w:rPr>
        <w:t xml:space="preserve"> некатегорирована по гражданской обороне</w:t>
      </w:r>
      <w:r w:rsidRPr="00C96CB9">
        <w:rPr>
          <w:sz w:val="28"/>
          <w:szCs w:val="28"/>
        </w:rPr>
        <w:t>;</w:t>
      </w:r>
    </w:p>
    <w:p w:rsidR="007E0A13" w:rsidRPr="003D5DE3" w:rsidRDefault="007E0A13" w:rsidP="00847B90">
      <w:pPr>
        <w:pStyle w:val="afe"/>
        <w:numPr>
          <w:ilvl w:val="0"/>
          <w:numId w:val="39"/>
        </w:numPr>
        <w:tabs>
          <w:tab w:val="clear" w:pos="855"/>
          <w:tab w:val="num" w:pos="0"/>
        </w:tabs>
        <w:ind w:left="0" w:firstLine="709"/>
        <w:jc w:val="both"/>
        <w:rPr>
          <w:sz w:val="28"/>
          <w:szCs w:val="28"/>
        </w:rPr>
      </w:pPr>
      <w:r w:rsidRPr="00C96CB9">
        <w:rPr>
          <w:sz w:val="28"/>
          <w:szCs w:val="28"/>
        </w:rPr>
        <w:t>В соответствии со СНиП 2.01.51-90 «Инженерно-технические мероприятия гражданской обороны», проектируем</w:t>
      </w:r>
      <w:r>
        <w:rPr>
          <w:sz w:val="28"/>
          <w:szCs w:val="28"/>
        </w:rPr>
        <w:t>ая</w:t>
      </w:r>
      <w:r w:rsidRPr="00C96CB9">
        <w:rPr>
          <w:sz w:val="28"/>
          <w:szCs w:val="28"/>
        </w:rPr>
        <w:t xml:space="preserve"> </w:t>
      </w:r>
      <w:r>
        <w:rPr>
          <w:sz w:val="28"/>
          <w:szCs w:val="28"/>
        </w:rPr>
        <w:t>территория</w:t>
      </w:r>
      <w:r w:rsidRPr="00C96CB9">
        <w:rPr>
          <w:sz w:val="28"/>
          <w:szCs w:val="28"/>
        </w:rPr>
        <w:t xml:space="preserve"> располагается </w:t>
      </w:r>
      <w:r>
        <w:rPr>
          <w:sz w:val="28"/>
          <w:szCs w:val="28"/>
        </w:rPr>
        <w:t>вне зон</w:t>
      </w:r>
      <w:r w:rsidRPr="00A0239D">
        <w:rPr>
          <w:sz w:val="28"/>
          <w:szCs w:val="28"/>
        </w:rPr>
        <w:t>: возможных разрушений</w:t>
      </w:r>
      <w:r>
        <w:rPr>
          <w:sz w:val="28"/>
          <w:szCs w:val="28"/>
        </w:rPr>
        <w:t xml:space="preserve">, </w:t>
      </w:r>
      <w:r w:rsidRPr="00A0239D">
        <w:rPr>
          <w:sz w:val="28"/>
          <w:szCs w:val="28"/>
        </w:rPr>
        <w:t>возможного</w:t>
      </w:r>
      <w:r>
        <w:rPr>
          <w:sz w:val="28"/>
          <w:szCs w:val="28"/>
        </w:rPr>
        <w:t xml:space="preserve"> опасного химического заражения и </w:t>
      </w:r>
      <w:r w:rsidRPr="00A0239D">
        <w:rPr>
          <w:sz w:val="28"/>
          <w:szCs w:val="28"/>
        </w:rPr>
        <w:t xml:space="preserve">возможного </w:t>
      </w:r>
      <w:r>
        <w:rPr>
          <w:sz w:val="28"/>
          <w:szCs w:val="28"/>
        </w:rPr>
        <w:t xml:space="preserve">опасного </w:t>
      </w:r>
      <w:r w:rsidRPr="00A0239D">
        <w:rPr>
          <w:sz w:val="28"/>
          <w:szCs w:val="28"/>
        </w:rPr>
        <w:t>радиоактивного заражения (загрязнения)</w:t>
      </w:r>
      <w:r>
        <w:rPr>
          <w:sz w:val="28"/>
          <w:szCs w:val="28"/>
        </w:rPr>
        <w:t xml:space="preserve"> </w:t>
      </w:r>
      <w:r w:rsidRPr="00A0239D">
        <w:rPr>
          <w:sz w:val="28"/>
          <w:szCs w:val="28"/>
        </w:rPr>
        <w:t>(СНиП 2.01.51-90).</w:t>
      </w:r>
    </w:p>
    <w:p w:rsidR="007E0A13" w:rsidRPr="003D5DE3" w:rsidRDefault="007E0A13" w:rsidP="00847B90">
      <w:pPr>
        <w:pStyle w:val="afe"/>
        <w:numPr>
          <w:ilvl w:val="0"/>
          <w:numId w:val="39"/>
        </w:numPr>
        <w:tabs>
          <w:tab w:val="clear" w:pos="855"/>
          <w:tab w:val="num" w:pos="0"/>
        </w:tabs>
        <w:ind w:left="0" w:firstLine="709"/>
        <w:jc w:val="both"/>
        <w:rPr>
          <w:sz w:val="28"/>
          <w:szCs w:val="28"/>
        </w:rPr>
      </w:pPr>
      <w:r>
        <w:rPr>
          <w:sz w:val="28"/>
          <w:szCs w:val="28"/>
        </w:rPr>
        <w:t>На территории Варламовского сельсовета потенциально-опасные объекты отсутствуют.</w:t>
      </w:r>
    </w:p>
    <w:p w:rsidR="007E0A13" w:rsidRPr="00C96CB9" w:rsidRDefault="007E0A13" w:rsidP="00847B90">
      <w:pPr>
        <w:pStyle w:val="afe"/>
        <w:numPr>
          <w:ilvl w:val="0"/>
          <w:numId w:val="39"/>
        </w:numPr>
        <w:tabs>
          <w:tab w:val="clear" w:pos="855"/>
          <w:tab w:val="num" w:pos="0"/>
        </w:tabs>
        <w:ind w:left="0" w:firstLine="709"/>
        <w:jc w:val="both"/>
        <w:rPr>
          <w:sz w:val="28"/>
          <w:szCs w:val="28"/>
        </w:rPr>
      </w:pPr>
      <w:r w:rsidRPr="00C96CB9">
        <w:rPr>
          <w:sz w:val="28"/>
          <w:szCs w:val="28"/>
        </w:rPr>
        <w:lastRenderedPageBreak/>
        <w:t>На</w:t>
      </w:r>
      <w:r>
        <w:rPr>
          <w:sz w:val="28"/>
          <w:szCs w:val="28"/>
        </w:rPr>
        <w:t xml:space="preserve"> железной дороге и </w:t>
      </w:r>
      <w:r w:rsidRPr="00C96CB9">
        <w:rPr>
          <w:sz w:val="28"/>
          <w:szCs w:val="28"/>
        </w:rPr>
        <w:t xml:space="preserve"> </w:t>
      </w:r>
      <w:r>
        <w:rPr>
          <w:sz w:val="28"/>
          <w:szCs w:val="28"/>
        </w:rPr>
        <w:t xml:space="preserve">трассе </w:t>
      </w:r>
      <w:r w:rsidRPr="00C96CB9">
        <w:rPr>
          <w:sz w:val="28"/>
          <w:szCs w:val="28"/>
        </w:rPr>
        <w:t>возможны аварии с выбросом АХОВ (аммиак, хлор) и проливом ЛВЖ, СУГ.</w:t>
      </w:r>
    </w:p>
    <w:p w:rsidR="007E0A13" w:rsidRPr="00277613" w:rsidRDefault="007E0A13" w:rsidP="00132D8D">
      <w:pPr>
        <w:ind w:firstLine="709"/>
      </w:pPr>
    </w:p>
    <w:p w:rsidR="007E0A13" w:rsidRPr="00472811" w:rsidRDefault="007E0A13" w:rsidP="00132D8D">
      <w:pPr>
        <w:ind w:firstLine="709"/>
        <w:jc w:val="center"/>
        <w:rPr>
          <w:b/>
          <w:sz w:val="28"/>
          <w:szCs w:val="28"/>
        </w:rPr>
      </w:pPr>
      <w:r w:rsidRPr="00472811">
        <w:rPr>
          <w:b/>
          <w:sz w:val="28"/>
          <w:szCs w:val="28"/>
        </w:rPr>
        <w:t>Прогноз опасностей террористического характера</w:t>
      </w:r>
    </w:p>
    <w:p w:rsidR="007E0A13" w:rsidRPr="00CB5C0A" w:rsidRDefault="007E0A13" w:rsidP="00CB5C0A">
      <w:pPr>
        <w:ind w:firstLine="720"/>
        <w:jc w:val="both"/>
        <w:rPr>
          <w:sz w:val="28"/>
          <w:szCs w:val="28"/>
        </w:rPr>
      </w:pPr>
      <w:r w:rsidRPr="00CB5C0A">
        <w:rPr>
          <w:sz w:val="28"/>
          <w:szCs w:val="28"/>
        </w:rPr>
        <w:t xml:space="preserve">Рост незарегистрированного оружия, увеличение количества незаконных вооруженных формирований, группировок и банд создает предпосылки для возрастания числа террористических актов. </w:t>
      </w:r>
    </w:p>
    <w:p w:rsidR="007E0A13" w:rsidRPr="00CB5C0A" w:rsidRDefault="007E0A13" w:rsidP="00CB5C0A">
      <w:pPr>
        <w:ind w:firstLine="720"/>
        <w:jc w:val="both"/>
        <w:rPr>
          <w:sz w:val="28"/>
          <w:szCs w:val="28"/>
        </w:rPr>
      </w:pPr>
      <w:r w:rsidRPr="00CB5C0A">
        <w:rPr>
          <w:sz w:val="28"/>
          <w:szCs w:val="28"/>
        </w:rPr>
        <w:t>В настоящее время понятия терроризм и катастрофы как никогда близко сошлись. Особенно если иметь в виду возможность терроризма с применением оружия массового поражения. Именно такой терроризм может привести к катастрофам. Расщепляющиеся материалы, компоненты химического и биологического оружия сейчас доступны террористам как никогда ранее. Это объясняется либерализацией торговли, слабостью экспортного контроля, открытостью данных о новейших разработках в области химического и биологического вооружения и усиливающейся интернационализацией преступности и терроризма.</w:t>
      </w:r>
    </w:p>
    <w:p w:rsidR="007E0A13" w:rsidRPr="00CB5C0A" w:rsidRDefault="007E0A13" w:rsidP="00CB5C0A">
      <w:pPr>
        <w:ind w:firstLine="720"/>
        <w:jc w:val="both"/>
        <w:rPr>
          <w:sz w:val="28"/>
          <w:szCs w:val="28"/>
        </w:rPr>
      </w:pPr>
      <w:r w:rsidRPr="00CB5C0A">
        <w:rPr>
          <w:sz w:val="28"/>
          <w:szCs w:val="28"/>
        </w:rPr>
        <w:t>В XXI веке велика вероятность возрастания технологического терроризма, т.е. проведения террористических актов на предприятиях, аварии на которых могут создать угрозу для жизни и здоровья населения или вызвать значительные экологические последствия.</w:t>
      </w:r>
    </w:p>
    <w:p w:rsidR="007E0A13" w:rsidRPr="00CB5C0A" w:rsidRDefault="007E0A13" w:rsidP="00CB5C0A">
      <w:pPr>
        <w:ind w:firstLine="720"/>
        <w:jc w:val="both"/>
        <w:rPr>
          <w:sz w:val="28"/>
          <w:szCs w:val="28"/>
        </w:rPr>
      </w:pPr>
      <w:r w:rsidRPr="00CB5C0A">
        <w:rPr>
          <w:sz w:val="28"/>
          <w:szCs w:val="28"/>
        </w:rPr>
        <w:t>Не исключена возможность сельскохозяйственного терроризма. В качестве агентов, поражающих зерновую продукцию и картофель, могут использоваться грибковые патогенные культуры.</w:t>
      </w:r>
    </w:p>
    <w:p w:rsidR="007E0A13" w:rsidRPr="00CB5C0A" w:rsidRDefault="007E0A13" w:rsidP="00CB5C0A">
      <w:pPr>
        <w:ind w:firstLine="720"/>
        <w:jc w:val="both"/>
        <w:rPr>
          <w:sz w:val="28"/>
          <w:szCs w:val="28"/>
        </w:rPr>
      </w:pPr>
      <w:r w:rsidRPr="00CB5C0A">
        <w:rPr>
          <w:sz w:val="28"/>
          <w:szCs w:val="28"/>
        </w:rPr>
        <w:t>Наряду с химическим, биологическим и другими видами совре</w:t>
      </w:r>
      <w:r w:rsidRPr="00CB5C0A">
        <w:rPr>
          <w:sz w:val="28"/>
          <w:szCs w:val="28"/>
        </w:rPr>
        <w:softHyphen/>
        <w:t>менного терроризма, «электромагнитный терроризм», как составная часть «информационного терроризма», стал реальным явлением и представляет особую опасность, поскольку имеет возможность скрытно воздействовать на технические системы государственного и военного управления, и объекты инфраструктуры. Потенциально возрастающие технологические возможности информатизации находят все большее применение в таких жизненно важных сферах деятельности общества, как телекоммуникация, энергетика, транспорт, системы хранения газа и нефти, водоснабжение и др.</w:t>
      </w:r>
    </w:p>
    <w:p w:rsidR="007E0A13" w:rsidRPr="00CB5C0A" w:rsidRDefault="007E0A13" w:rsidP="00CB5C0A">
      <w:pPr>
        <w:ind w:firstLine="720"/>
        <w:jc w:val="both"/>
        <w:rPr>
          <w:b/>
          <w:sz w:val="28"/>
          <w:szCs w:val="28"/>
        </w:rPr>
      </w:pPr>
      <w:r w:rsidRPr="00CB5C0A">
        <w:rPr>
          <w:b/>
          <w:sz w:val="28"/>
          <w:szCs w:val="28"/>
        </w:rPr>
        <w:t>Оценка опасностей военного характера</w:t>
      </w:r>
    </w:p>
    <w:p w:rsidR="007E0A13" w:rsidRPr="00CB5C0A" w:rsidRDefault="007E0A13" w:rsidP="00CB5C0A">
      <w:pPr>
        <w:ind w:firstLine="720"/>
        <w:jc w:val="both"/>
        <w:rPr>
          <w:b/>
          <w:sz w:val="28"/>
          <w:szCs w:val="28"/>
        </w:rPr>
      </w:pPr>
      <w:r w:rsidRPr="00CB5C0A">
        <w:rPr>
          <w:b/>
          <w:sz w:val="28"/>
          <w:szCs w:val="28"/>
        </w:rPr>
        <w:t>В настоящее время и в перспективе до 2015 года реальную военную опасность для России представляют очаги напряженности вдоль границ нашей страны, которые могут перерасти в приграничные и внутренние вооруженные конфликты. Не исключается возможность возникновения широкомасштабной региональной войны. Особенностью войн XXI века будут: массированное использование  высокоточных средств поражения; активные действия диверсионно-разведывательных сил; нетрадиционные способы ведения вооруженной борьбы; поражение особо важных объектов экономики и инфраструктуры.</w:t>
      </w:r>
    </w:p>
    <w:p w:rsidR="007E0A13" w:rsidRPr="00CB5C0A" w:rsidRDefault="007E0A13" w:rsidP="00CB5C0A">
      <w:pPr>
        <w:ind w:firstLine="720"/>
        <w:jc w:val="both"/>
        <w:rPr>
          <w:sz w:val="28"/>
          <w:szCs w:val="28"/>
        </w:rPr>
      </w:pPr>
      <w:r w:rsidRPr="00CB5C0A">
        <w:rPr>
          <w:sz w:val="28"/>
          <w:szCs w:val="28"/>
        </w:rPr>
        <w:t>Боевые действия на оперативно-тактическом уровне станут многомерными, существенные изменения претерпят стратегические операции. Доминирующими станут следующие формы ведения военных действий:</w:t>
      </w:r>
    </w:p>
    <w:p w:rsidR="007E0A13" w:rsidRPr="00CB5C0A" w:rsidRDefault="007E0A13" w:rsidP="00CB5C0A">
      <w:pPr>
        <w:ind w:firstLine="720"/>
        <w:jc w:val="both"/>
        <w:rPr>
          <w:sz w:val="28"/>
          <w:szCs w:val="28"/>
        </w:rPr>
      </w:pPr>
      <w:r w:rsidRPr="00CB5C0A">
        <w:rPr>
          <w:sz w:val="28"/>
          <w:szCs w:val="28"/>
        </w:rPr>
        <w:lastRenderedPageBreak/>
        <w:t>• в воздухе - с преобладанием малозаметных беспилотных летательных аппаратов большого радиуса действия;</w:t>
      </w:r>
    </w:p>
    <w:p w:rsidR="007E0A13" w:rsidRPr="00CB5C0A" w:rsidRDefault="007E0A13" w:rsidP="00CB5C0A">
      <w:pPr>
        <w:ind w:firstLine="720"/>
        <w:jc w:val="both"/>
        <w:rPr>
          <w:sz w:val="28"/>
          <w:szCs w:val="28"/>
        </w:rPr>
      </w:pPr>
      <w:r w:rsidRPr="00CB5C0A">
        <w:rPr>
          <w:sz w:val="28"/>
          <w:szCs w:val="28"/>
        </w:rPr>
        <w:t>• на суше - удары на большую глубину;</w:t>
      </w:r>
    </w:p>
    <w:p w:rsidR="007E0A13" w:rsidRPr="00CB5C0A" w:rsidRDefault="007E0A13" w:rsidP="00CB5C0A">
      <w:pPr>
        <w:ind w:firstLine="720"/>
        <w:jc w:val="both"/>
        <w:rPr>
          <w:sz w:val="28"/>
          <w:szCs w:val="28"/>
        </w:rPr>
      </w:pPr>
      <w:r w:rsidRPr="00CB5C0A">
        <w:rPr>
          <w:sz w:val="28"/>
          <w:szCs w:val="28"/>
        </w:rPr>
        <w:t>• на море - с использованием подводных ударных систем;</w:t>
      </w:r>
    </w:p>
    <w:p w:rsidR="007E0A13" w:rsidRPr="00CB5C0A" w:rsidRDefault="007E0A13" w:rsidP="00CB5C0A">
      <w:pPr>
        <w:ind w:firstLine="720"/>
        <w:jc w:val="both"/>
        <w:rPr>
          <w:sz w:val="28"/>
          <w:szCs w:val="28"/>
        </w:rPr>
      </w:pPr>
      <w:r w:rsidRPr="00CB5C0A">
        <w:rPr>
          <w:sz w:val="28"/>
          <w:szCs w:val="28"/>
        </w:rPr>
        <w:t>• боевые действия в космосе и из космоса.</w:t>
      </w:r>
    </w:p>
    <w:p w:rsidR="007E0A13" w:rsidRPr="00CB5C0A" w:rsidRDefault="007E0A13" w:rsidP="00CB5C0A">
      <w:pPr>
        <w:ind w:firstLine="720"/>
        <w:jc w:val="both"/>
        <w:rPr>
          <w:sz w:val="28"/>
          <w:szCs w:val="28"/>
        </w:rPr>
      </w:pPr>
      <w:r w:rsidRPr="00CB5C0A">
        <w:rPr>
          <w:sz w:val="28"/>
          <w:szCs w:val="28"/>
        </w:rPr>
        <w:t>Учитывая угрозу возможных планетарных - климатических изменений типа «ядерной ночи» или «ядерной зимы», массированное применение сторонами ракетно-ядерного оружия в начале XXI века представляется маловероятным. Однако это не исключает его применения в демонстрационных целях, одиночного применения террористами и ограниченного применения войсками с целью нарушения систем государственного и военного управления и поражения важнейших объектов экономики в ходе эскалации конфликтов.</w:t>
      </w:r>
    </w:p>
    <w:p w:rsidR="007E0A13" w:rsidRPr="00CB5C0A" w:rsidRDefault="007E0A13" w:rsidP="00CB5C0A">
      <w:pPr>
        <w:ind w:firstLine="720"/>
        <w:jc w:val="both"/>
        <w:rPr>
          <w:sz w:val="28"/>
          <w:szCs w:val="28"/>
        </w:rPr>
      </w:pPr>
      <w:r w:rsidRPr="00CB5C0A">
        <w:rPr>
          <w:sz w:val="28"/>
          <w:szCs w:val="28"/>
        </w:rPr>
        <w:t>Возможно поступление на вооружение взрывомагнитных генераторов частоты (ВМГЧ) с плотностью СВЧ энергии, достигающей 1 кДж/см</w:t>
      </w:r>
      <w:r w:rsidRPr="00CB5C0A">
        <w:rPr>
          <w:sz w:val="28"/>
          <w:szCs w:val="28"/>
          <w:vertAlign w:val="superscript"/>
        </w:rPr>
        <w:t>3</w:t>
      </w:r>
      <w:r w:rsidRPr="00CB5C0A">
        <w:rPr>
          <w:sz w:val="28"/>
          <w:szCs w:val="28"/>
        </w:rPr>
        <w:t xml:space="preserve">, и длительностью импульса от наносекунд до единиц секунд, способных генерируемым электромагнитным импульсом поражать электронные системы управления в радиусе до 500 метров. </w:t>
      </w:r>
    </w:p>
    <w:p w:rsidR="007E0A13" w:rsidRPr="00CB5C0A" w:rsidRDefault="007E0A13" w:rsidP="00CB5C0A">
      <w:pPr>
        <w:ind w:firstLine="720"/>
        <w:jc w:val="both"/>
        <w:rPr>
          <w:sz w:val="28"/>
          <w:szCs w:val="28"/>
        </w:rPr>
      </w:pPr>
      <w:r w:rsidRPr="00CB5C0A">
        <w:rPr>
          <w:sz w:val="28"/>
          <w:szCs w:val="28"/>
        </w:rPr>
        <w:t>В будущих военных конфликтах нельзя исключать возможность широкого применения оружия, создающего при подрыве боеприпасов огненный смерч, выжигающий кислород и вызывающий на значительных площадях несовместимый с жизнью биологических существ перепад давления.</w:t>
      </w:r>
    </w:p>
    <w:p w:rsidR="007E0A13" w:rsidRPr="00CB5C0A" w:rsidRDefault="007E0A13" w:rsidP="00CB5C0A">
      <w:pPr>
        <w:ind w:firstLine="720"/>
        <w:jc w:val="both"/>
        <w:rPr>
          <w:sz w:val="28"/>
          <w:szCs w:val="28"/>
        </w:rPr>
      </w:pPr>
      <w:r w:rsidRPr="00CB5C0A">
        <w:rPr>
          <w:sz w:val="28"/>
          <w:szCs w:val="28"/>
        </w:rPr>
        <w:t>Рассмотренный состав перспективных видов нового разрабатываемого оружия способен косвенно повлиять и на окружающую природную среду.</w:t>
      </w:r>
    </w:p>
    <w:p w:rsidR="007E0A13" w:rsidRPr="00CB5C0A" w:rsidRDefault="007E0A13" w:rsidP="00CB5C0A">
      <w:pPr>
        <w:ind w:firstLine="720"/>
        <w:jc w:val="both"/>
        <w:rPr>
          <w:sz w:val="28"/>
          <w:szCs w:val="28"/>
        </w:rPr>
      </w:pPr>
      <w:r w:rsidRPr="00CB5C0A">
        <w:rPr>
          <w:sz w:val="28"/>
          <w:szCs w:val="28"/>
        </w:rPr>
        <w:t>Наряду с этими исследованиями, в США, ряде стран НАТО, в КНР достаточно интенсивно ведутся разработки в области создания геофизического оружия (ГФО), направленно воздействующего на изменение природно-климатических условий и процессов.</w:t>
      </w:r>
    </w:p>
    <w:p w:rsidR="007E0A13" w:rsidRPr="00CB5C0A" w:rsidRDefault="007E0A13" w:rsidP="00CB5C0A">
      <w:pPr>
        <w:ind w:firstLine="720"/>
        <w:jc w:val="both"/>
        <w:rPr>
          <w:sz w:val="28"/>
          <w:szCs w:val="28"/>
        </w:rPr>
      </w:pPr>
      <w:r w:rsidRPr="00CB5C0A">
        <w:rPr>
          <w:sz w:val="28"/>
          <w:szCs w:val="28"/>
        </w:rPr>
        <w:t>В возможных войнах начала XXI века особое значение приобретают способности сторон к психологическому информационному и психотронному воздействию. Информационное психологическое воздействие на поведение и психику способно существенно повысить (снизить) эффективность действий вооруженных сил, обеспечив им благоприятную (неблагоприятную) обстановку и поддержку, уменьшить число жертв среди мирного населения.</w:t>
      </w:r>
    </w:p>
    <w:p w:rsidR="007E0A13" w:rsidRPr="00CB5C0A" w:rsidRDefault="007E0A13" w:rsidP="00CB5C0A">
      <w:pPr>
        <w:ind w:firstLine="720"/>
        <w:jc w:val="both"/>
        <w:rPr>
          <w:sz w:val="28"/>
          <w:szCs w:val="28"/>
        </w:rPr>
      </w:pPr>
      <w:r w:rsidRPr="00CB5C0A">
        <w:rPr>
          <w:sz w:val="28"/>
          <w:szCs w:val="28"/>
        </w:rPr>
        <w:t xml:space="preserve">В случае возникновения на территории России локальных вооруженных конфликтов и развертывания широкомасштабных боевых действий источниками чрезвычайных ситуаций военного характера будут являться современные обычные средства поражения, при высокой вероятности применения противником ядерного, химического и биологического оружия. </w:t>
      </w:r>
    </w:p>
    <w:p w:rsidR="007E0A13" w:rsidRDefault="007E0A13" w:rsidP="00132D8D">
      <w:pPr>
        <w:pStyle w:val="a6"/>
        <w:autoSpaceDE/>
        <w:autoSpaceDN/>
        <w:spacing w:after="0" w:line="240" w:lineRule="auto"/>
        <w:ind w:firstLine="709"/>
        <w:jc w:val="center"/>
        <w:rPr>
          <w:rFonts w:ascii="Times New Roman" w:eastAsia="Times New Roman" w:hAnsi="Times New Roman" w:cs="Times New Roman"/>
          <w:sz w:val="28"/>
          <w:szCs w:val="28"/>
          <w:lang w:val="ru-RU" w:eastAsia="en-US"/>
        </w:rPr>
      </w:pPr>
    </w:p>
    <w:p w:rsidR="007E0A13" w:rsidRDefault="007E0A13" w:rsidP="00132D8D">
      <w:pPr>
        <w:pStyle w:val="a6"/>
        <w:autoSpaceDE/>
        <w:autoSpaceDN/>
        <w:spacing w:after="0" w:line="240" w:lineRule="auto"/>
        <w:ind w:firstLine="709"/>
        <w:jc w:val="center"/>
        <w:rPr>
          <w:rFonts w:ascii="Times New Roman" w:eastAsia="Times New Roman" w:hAnsi="Times New Roman" w:cs="Times New Roman"/>
          <w:sz w:val="28"/>
          <w:szCs w:val="28"/>
          <w:lang w:val="ru-RU" w:eastAsia="en-US"/>
        </w:rPr>
      </w:pPr>
    </w:p>
    <w:p w:rsidR="007E0A13" w:rsidRPr="00472811" w:rsidRDefault="007E0A13" w:rsidP="00132D8D">
      <w:pPr>
        <w:pStyle w:val="a6"/>
        <w:autoSpaceDE/>
        <w:autoSpaceDN/>
        <w:spacing w:after="0" w:line="240" w:lineRule="auto"/>
        <w:ind w:firstLine="709"/>
        <w:jc w:val="center"/>
        <w:rPr>
          <w:rFonts w:ascii="Times New Roman" w:eastAsia="Times New Roman" w:hAnsi="Times New Roman" w:cs="Times New Roman"/>
          <w:sz w:val="28"/>
          <w:szCs w:val="28"/>
          <w:lang w:val="ru-RU" w:eastAsia="en-US"/>
        </w:rPr>
      </w:pPr>
      <w:r w:rsidRPr="00472811">
        <w:rPr>
          <w:rFonts w:ascii="Times New Roman" w:eastAsia="Times New Roman" w:hAnsi="Times New Roman" w:cs="Times New Roman"/>
          <w:sz w:val="28"/>
          <w:szCs w:val="28"/>
          <w:lang w:val="ru-RU" w:eastAsia="en-US"/>
        </w:rPr>
        <w:t>Ядерное оружие</w:t>
      </w:r>
    </w:p>
    <w:p w:rsidR="007E0A13" w:rsidRPr="00CB5C0A" w:rsidRDefault="007E0A13" w:rsidP="00CB5C0A">
      <w:pPr>
        <w:ind w:firstLine="720"/>
        <w:jc w:val="both"/>
        <w:rPr>
          <w:sz w:val="28"/>
          <w:szCs w:val="28"/>
        </w:rPr>
      </w:pPr>
      <w:r w:rsidRPr="00CB5C0A">
        <w:rPr>
          <w:i/>
          <w:sz w:val="28"/>
          <w:szCs w:val="28"/>
        </w:rPr>
        <w:t>Ядерное оружие</w:t>
      </w:r>
      <w:r w:rsidRPr="00CB5C0A">
        <w:rPr>
          <w:b/>
          <w:sz w:val="28"/>
          <w:szCs w:val="28"/>
        </w:rPr>
        <w:t xml:space="preserve"> </w:t>
      </w:r>
      <w:r w:rsidRPr="00CB5C0A">
        <w:rPr>
          <w:sz w:val="28"/>
          <w:szCs w:val="28"/>
        </w:rPr>
        <w:t xml:space="preserve">- оружие массового поражения взрывного действия, основанное на использовании внутриядерной энергии, выделяющейся при цепных реакциях деления тяжелых ядер некоторых изотопов урана и плутония </w:t>
      </w:r>
      <w:r w:rsidRPr="00CB5C0A">
        <w:rPr>
          <w:sz w:val="28"/>
          <w:szCs w:val="28"/>
        </w:rPr>
        <w:lastRenderedPageBreak/>
        <w:t>или термоядерных реакциях синтеза легких ядер (изотопов водорода) - в более тяжелые.</w:t>
      </w:r>
    </w:p>
    <w:p w:rsidR="007E0A13" w:rsidRPr="00CB5C0A" w:rsidRDefault="007E0A13" w:rsidP="00CB5C0A">
      <w:pPr>
        <w:ind w:firstLine="720"/>
        <w:jc w:val="both"/>
        <w:rPr>
          <w:sz w:val="28"/>
          <w:szCs w:val="28"/>
        </w:rPr>
      </w:pPr>
      <w:r w:rsidRPr="00CB5C0A">
        <w:rPr>
          <w:sz w:val="28"/>
          <w:szCs w:val="28"/>
        </w:rPr>
        <w:t>Ядерное оружие на настоящий момент является самым мощным оружием массового поражения, обладающим такими поражающими факторами, как ударная волна, световое излучение, проникающая радиация, радиоактивное заражение и электромагнитный импульс. Поражающее действие того или иного ядерного взрыва зависит от мощности использованного боеприпаса, вида взрыва и типа ядерного заряда.</w:t>
      </w:r>
    </w:p>
    <w:p w:rsidR="007E0A13" w:rsidRPr="00CB5C0A" w:rsidRDefault="007E0A13" w:rsidP="00CB5C0A">
      <w:pPr>
        <w:ind w:firstLine="720"/>
        <w:jc w:val="both"/>
        <w:rPr>
          <w:sz w:val="28"/>
          <w:szCs w:val="28"/>
        </w:rPr>
      </w:pPr>
      <w:r w:rsidRPr="00CB5C0A">
        <w:rPr>
          <w:sz w:val="28"/>
          <w:szCs w:val="28"/>
        </w:rPr>
        <w:t xml:space="preserve">Мощность ядерного взрыва принято характеризовать тротиловым эквивалентом. </w:t>
      </w:r>
    </w:p>
    <w:p w:rsidR="007E0A13" w:rsidRDefault="007E0A13" w:rsidP="00CB5C0A">
      <w:pPr>
        <w:ind w:firstLine="720"/>
        <w:jc w:val="both"/>
        <w:rPr>
          <w:sz w:val="28"/>
          <w:szCs w:val="28"/>
        </w:rPr>
      </w:pPr>
      <w:r w:rsidRPr="00CB5C0A">
        <w:rPr>
          <w:sz w:val="28"/>
          <w:szCs w:val="28"/>
        </w:rPr>
        <w:t>В качестве ядерного заряда в атомных боеприпасах используется плутоний-239, уран-235 и уран-233.</w:t>
      </w:r>
    </w:p>
    <w:p w:rsidR="007E0A13" w:rsidRPr="00CB5C0A" w:rsidRDefault="007E0A13" w:rsidP="00CB5C0A">
      <w:pPr>
        <w:ind w:firstLine="720"/>
        <w:jc w:val="both"/>
        <w:rPr>
          <w:sz w:val="28"/>
          <w:szCs w:val="28"/>
        </w:rPr>
      </w:pPr>
      <w:r w:rsidRPr="00CB5C0A">
        <w:rPr>
          <w:b/>
          <w:sz w:val="28"/>
          <w:szCs w:val="28"/>
        </w:rPr>
        <w:t>Ударная волна</w:t>
      </w:r>
      <w:r w:rsidRPr="00CB5C0A">
        <w:rPr>
          <w:sz w:val="28"/>
          <w:szCs w:val="28"/>
        </w:rPr>
        <w:t xml:space="preserve"> является основным поражающим фактором ядерного взрыва. Большинство разрушений и повреждений зданий, сооружений и оборудования объектов, а также поражений людей обусловлено, как правило, воздействием ударной волны.</w:t>
      </w:r>
    </w:p>
    <w:p w:rsidR="007E0A13" w:rsidRPr="00CB5C0A" w:rsidRDefault="007E0A13" w:rsidP="00CB5C0A">
      <w:pPr>
        <w:ind w:firstLine="720"/>
        <w:jc w:val="both"/>
        <w:rPr>
          <w:sz w:val="28"/>
          <w:szCs w:val="28"/>
        </w:rPr>
      </w:pPr>
      <w:r w:rsidRPr="00CB5C0A">
        <w:rPr>
          <w:sz w:val="28"/>
          <w:szCs w:val="28"/>
        </w:rPr>
        <w:t>Степень воздействия избыточного давления и скоростного напора в повреждении или разрушении объектов зависит от размеров, конструкции объекта и степени его связи с земной поверхностью.</w:t>
      </w:r>
    </w:p>
    <w:p w:rsidR="007E0A13" w:rsidRPr="00CB5C0A" w:rsidRDefault="007E0A13" w:rsidP="00CB5C0A">
      <w:pPr>
        <w:ind w:firstLine="720"/>
        <w:jc w:val="both"/>
        <w:rPr>
          <w:sz w:val="28"/>
          <w:szCs w:val="28"/>
        </w:rPr>
      </w:pPr>
      <w:r w:rsidRPr="00CB5C0A">
        <w:rPr>
          <w:sz w:val="28"/>
          <w:szCs w:val="28"/>
        </w:rPr>
        <w:t>Поражения людей вызываются как прямым действием ударной волны, так и косвенным (летящими обломками зданий, деревьями и др.).</w:t>
      </w:r>
    </w:p>
    <w:p w:rsidR="007E0A13" w:rsidRPr="00CB5C0A" w:rsidRDefault="007E0A13" w:rsidP="00CB5C0A">
      <w:pPr>
        <w:ind w:firstLine="720"/>
        <w:jc w:val="both"/>
        <w:rPr>
          <w:sz w:val="28"/>
          <w:szCs w:val="28"/>
        </w:rPr>
      </w:pPr>
      <w:r w:rsidRPr="00CB5C0A">
        <w:rPr>
          <w:b/>
          <w:sz w:val="28"/>
          <w:szCs w:val="28"/>
        </w:rPr>
        <w:t>Световое излучение</w:t>
      </w:r>
      <w:r w:rsidRPr="00CB5C0A">
        <w:rPr>
          <w:sz w:val="28"/>
          <w:szCs w:val="28"/>
        </w:rPr>
        <w:t xml:space="preserve"> ядерного взрыва представляет собой электромагнитное излучение оптического диапазона в видимой, ультрафиолетовой и инфракрасной областях спектра.</w:t>
      </w:r>
    </w:p>
    <w:p w:rsidR="007E0A13" w:rsidRPr="00CB5C0A" w:rsidRDefault="007E0A13" w:rsidP="00CB5C0A">
      <w:pPr>
        <w:ind w:firstLine="720"/>
        <w:jc w:val="both"/>
        <w:rPr>
          <w:sz w:val="28"/>
          <w:szCs w:val="28"/>
        </w:rPr>
      </w:pPr>
      <w:r w:rsidRPr="00CB5C0A">
        <w:rPr>
          <w:sz w:val="28"/>
          <w:szCs w:val="28"/>
        </w:rPr>
        <w:t xml:space="preserve">Поражение людей световым излучением выражается в появлении ожогов различных степеней открытых и защищенных одеждой участков кожи, а также в поражении глаз. </w:t>
      </w:r>
    </w:p>
    <w:p w:rsidR="007E0A13" w:rsidRPr="00CB5C0A" w:rsidRDefault="007E0A13" w:rsidP="00CB5C0A">
      <w:pPr>
        <w:ind w:firstLine="720"/>
        <w:jc w:val="both"/>
        <w:rPr>
          <w:sz w:val="28"/>
          <w:szCs w:val="28"/>
        </w:rPr>
      </w:pPr>
      <w:r w:rsidRPr="00CB5C0A">
        <w:rPr>
          <w:sz w:val="28"/>
          <w:szCs w:val="28"/>
        </w:rPr>
        <w:t>Оплавление, обугливание и воспламенение материалов могут привести к возникновению пожаров.</w:t>
      </w:r>
    </w:p>
    <w:p w:rsidR="007E0A13" w:rsidRPr="00CB5C0A" w:rsidRDefault="007E0A13" w:rsidP="00CB5C0A">
      <w:pPr>
        <w:ind w:firstLine="720"/>
        <w:jc w:val="both"/>
        <w:rPr>
          <w:sz w:val="28"/>
          <w:szCs w:val="28"/>
        </w:rPr>
      </w:pPr>
      <w:r w:rsidRPr="00CB5C0A">
        <w:rPr>
          <w:b/>
          <w:sz w:val="28"/>
          <w:szCs w:val="28"/>
        </w:rPr>
        <w:t>Проникающая радиация</w:t>
      </w:r>
      <w:r w:rsidRPr="00CB5C0A">
        <w:rPr>
          <w:sz w:val="28"/>
          <w:szCs w:val="28"/>
        </w:rPr>
        <w:t xml:space="preserve"> ядерного взрыва представляет собой поток гамма-излучения и нейтронов. Гамма-излучение и нейтронное излучение распространяются в воздухе во все стороны на расстояния 2,5÷3 км. Радиации изменяют  характер жизнедеятельности клеток, отдельных организмов и систем организма, что приводит к возникновению такого заболевания как лучевая болезнь.</w:t>
      </w:r>
    </w:p>
    <w:p w:rsidR="007E0A13" w:rsidRPr="00CB5C0A" w:rsidRDefault="007E0A13" w:rsidP="00CB5C0A">
      <w:pPr>
        <w:ind w:firstLine="720"/>
        <w:jc w:val="both"/>
        <w:rPr>
          <w:sz w:val="28"/>
          <w:szCs w:val="28"/>
        </w:rPr>
      </w:pPr>
      <w:r w:rsidRPr="00CB5C0A">
        <w:rPr>
          <w:sz w:val="28"/>
          <w:szCs w:val="28"/>
        </w:rPr>
        <w:t>Поражающее действие проникающей радиации характеризуется дозой излучения.</w:t>
      </w:r>
    </w:p>
    <w:p w:rsidR="007E0A13" w:rsidRPr="00CB5C0A" w:rsidRDefault="007E0A13" w:rsidP="00CB5C0A">
      <w:pPr>
        <w:ind w:firstLine="720"/>
        <w:jc w:val="both"/>
        <w:rPr>
          <w:sz w:val="28"/>
          <w:szCs w:val="28"/>
        </w:rPr>
      </w:pPr>
      <w:r w:rsidRPr="00CB5C0A">
        <w:rPr>
          <w:b/>
          <w:sz w:val="28"/>
          <w:szCs w:val="28"/>
        </w:rPr>
        <w:t>Радиоактивное заражение</w:t>
      </w:r>
      <w:r w:rsidRPr="00CB5C0A">
        <w:rPr>
          <w:sz w:val="28"/>
          <w:szCs w:val="28"/>
        </w:rPr>
        <w:t xml:space="preserve"> местности, приземного слоя атмосферы, воздушного пространства, воды и других объектов возникает в результате выпадения радиоактивных веществ из облака ядерного взрыва.</w:t>
      </w:r>
    </w:p>
    <w:p w:rsidR="007E0A13" w:rsidRPr="00CB5C0A" w:rsidRDefault="007E0A13" w:rsidP="00CB5C0A">
      <w:pPr>
        <w:ind w:firstLine="720"/>
        <w:jc w:val="both"/>
        <w:rPr>
          <w:sz w:val="28"/>
          <w:szCs w:val="28"/>
        </w:rPr>
      </w:pPr>
      <w:r w:rsidRPr="00CB5C0A">
        <w:rPr>
          <w:sz w:val="28"/>
          <w:szCs w:val="28"/>
        </w:rPr>
        <w:t>Большая часть радиоактивных осадков, вызывающая радиоактивное заражение местности, выпадает из облака за 10÷20 ч после ядерного взрыва. Выпадение радиоактивных осадков продолжается от нескольких минут до 2 ч и более.</w:t>
      </w:r>
    </w:p>
    <w:p w:rsidR="007E0A13" w:rsidRPr="00CB5C0A" w:rsidRDefault="007E0A13" w:rsidP="00CB5C0A">
      <w:pPr>
        <w:pStyle w:val="a3"/>
        <w:spacing w:after="0" w:line="240" w:lineRule="auto"/>
        <w:ind w:left="0" w:firstLine="720"/>
        <w:jc w:val="both"/>
        <w:rPr>
          <w:rFonts w:ascii="Times New Roman" w:hAnsi="Times New Roman"/>
          <w:sz w:val="28"/>
          <w:szCs w:val="28"/>
        </w:rPr>
      </w:pPr>
      <w:r w:rsidRPr="00CB5C0A">
        <w:rPr>
          <w:rFonts w:ascii="Times New Roman" w:hAnsi="Times New Roman"/>
          <w:b/>
          <w:sz w:val="28"/>
          <w:szCs w:val="28"/>
        </w:rPr>
        <w:lastRenderedPageBreak/>
        <w:t xml:space="preserve">Электромагнитное излучение, </w:t>
      </w:r>
      <w:r w:rsidRPr="00CB5C0A">
        <w:rPr>
          <w:rFonts w:ascii="Times New Roman" w:hAnsi="Times New Roman"/>
          <w:sz w:val="28"/>
          <w:szCs w:val="28"/>
        </w:rPr>
        <w:t>возникает при ядерных взрывах в атмосфере и в более высоких слоях, что приводит к возникновению мощных электромагнитных полей с длинами волн от 1 до 1000 м и более. Эти поля ввиду их кратковременного существования принято называть электромагнитным импульсом (ЭМИ).</w:t>
      </w:r>
    </w:p>
    <w:p w:rsidR="007E0A13" w:rsidRPr="00CB5C0A" w:rsidRDefault="007E0A13" w:rsidP="00CB5C0A">
      <w:pPr>
        <w:ind w:firstLine="720"/>
        <w:jc w:val="both"/>
        <w:rPr>
          <w:sz w:val="28"/>
          <w:szCs w:val="28"/>
        </w:rPr>
      </w:pPr>
      <w:r w:rsidRPr="00CB5C0A">
        <w:rPr>
          <w:sz w:val="28"/>
          <w:szCs w:val="28"/>
        </w:rPr>
        <w:t>Под действием ЭМИ в аппаратуре наводятся электрические токи и напряжения, которые могут вызвать пробой изоляции, повреждение полупроводниковых приборов и других элементов радиотехнических устройств. Наведенные в линиях энергоснабжения и связи напряжения могут по проводам распространяться на значительные расстояния, вызывая при этом повреждения радиоаппаратуры и находящихся вблизи нее людей.</w:t>
      </w:r>
    </w:p>
    <w:p w:rsidR="007E0A13" w:rsidRDefault="007E0A13" w:rsidP="00CB5C0A">
      <w:pPr>
        <w:pStyle w:val="a6"/>
        <w:autoSpaceDE/>
        <w:autoSpaceDN/>
        <w:spacing w:after="0" w:line="240" w:lineRule="auto"/>
        <w:rPr>
          <w:rFonts w:ascii="Times New Roman" w:eastAsia="Times New Roman" w:hAnsi="Times New Roman" w:cs="Times New Roman"/>
          <w:sz w:val="28"/>
          <w:szCs w:val="28"/>
          <w:lang w:val="ru-RU" w:eastAsia="en-US"/>
        </w:rPr>
      </w:pPr>
    </w:p>
    <w:p w:rsidR="007E0A13" w:rsidRPr="00472811" w:rsidRDefault="007E0A13" w:rsidP="00132D8D">
      <w:pPr>
        <w:pStyle w:val="a6"/>
        <w:autoSpaceDE/>
        <w:autoSpaceDN/>
        <w:spacing w:after="0" w:line="240" w:lineRule="auto"/>
        <w:ind w:firstLine="709"/>
        <w:jc w:val="center"/>
        <w:rPr>
          <w:rFonts w:ascii="Times New Roman" w:eastAsia="Times New Roman" w:hAnsi="Times New Roman" w:cs="Times New Roman"/>
          <w:sz w:val="28"/>
          <w:szCs w:val="28"/>
          <w:lang w:val="ru-RU" w:eastAsia="en-US"/>
        </w:rPr>
      </w:pPr>
      <w:r w:rsidRPr="00472811">
        <w:rPr>
          <w:rFonts w:ascii="Times New Roman" w:eastAsia="Times New Roman" w:hAnsi="Times New Roman" w:cs="Times New Roman"/>
          <w:sz w:val="28"/>
          <w:szCs w:val="28"/>
          <w:lang w:val="ru-RU" w:eastAsia="en-US"/>
        </w:rPr>
        <w:t>Химическое оружие</w:t>
      </w:r>
    </w:p>
    <w:p w:rsidR="007E0A13" w:rsidRPr="00CB5C0A" w:rsidRDefault="007E0A13" w:rsidP="00CB5C0A">
      <w:pPr>
        <w:ind w:firstLine="720"/>
        <w:jc w:val="both"/>
        <w:rPr>
          <w:sz w:val="28"/>
          <w:szCs w:val="28"/>
        </w:rPr>
      </w:pPr>
      <w:r w:rsidRPr="00CB5C0A">
        <w:rPr>
          <w:i/>
          <w:sz w:val="28"/>
          <w:szCs w:val="28"/>
        </w:rPr>
        <w:t>Химическое оружие</w:t>
      </w:r>
      <w:r w:rsidRPr="00CB5C0A">
        <w:rPr>
          <w:sz w:val="28"/>
          <w:szCs w:val="28"/>
        </w:rPr>
        <w:t xml:space="preserve"> - один из видов оружия массового поражения, поражающее действие которого основано на использовании боевых токсичных химических веществ (БТХВ).</w:t>
      </w:r>
    </w:p>
    <w:p w:rsidR="007E0A13" w:rsidRPr="00CB5C0A" w:rsidRDefault="007E0A13" w:rsidP="00CB5C0A">
      <w:pPr>
        <w:ind w:firstLine="720"/>
        <w:jc w:val="both"/>
        <w:rPr>
          <w:sz w:val="28"/>
          <w:szCs w:val="28"/>
        </w:rPr>
      </w:pPr>
      <w:r w:rsidRPr="00CB5C0A">
        <w:rPr>
          <w:sz w:val="28"/>
          <w:szCs w:val="28"/>
        </w:rPr>
        <w:t>К БТХВ относятся отравляющие вещества (ОВ) и токсины, оказывающие поражающее действие на организм человека и животных, а также фитотоксиканты, которые могут применяться в военных целях для поражения различных видов растительности.</w:t>
      </w:r>
    </w:p>
    <w:p w:rsidR="007E0A13" w:rsidRPr="00CB5C0A" w:rsidRDefault="007E0A13" w:rsidP="00CB5C0A">
      <w:pPr>
        <w:ind w:firstLine="720"/>
        <w:jc w:val="both"/>
        <w:rPr>
          <w:sz w:val="28"/>
          <w:szCs w:val="28"/>
        </w:rPr>
      </w:pPr>
      <w:r w:rsidRPr="00CB5C0A">
        <w:rPr>
          <w:sz w:val="28"/>
          <w:szCs w:val="28"/>
        </w:rPr>
        <w:t>В качестве средств доставки химического оружия к объектам поражения используется авиация, ракеты, артиллерия, средства инженерных и химических войск.</w:t>
      </w:r>
    </w:p>
    <w:p w:rsidR="007E0A13" w:rsidRPr="00CB5C0A" w:rsidRDefault="007E0A13" w:rsidP="00CB5C0A">
      <w:pPr>
        <w:ind w:firstLine="720"/>
        <w:jc w:val="both"/>
        <w:rPr>
          <w:sz w:val="28"/>
          <w:szCs w:val="28"/>
        </w:rPr>
      </w:pPr>
      <w:r w:rsidRPr="00CB5C0A">
        <w:rPr>
          <w:sz w:val="28"/>
          <w:szCs w:val="28"/>
        </w:rPr>
        <w:t>К числу боевых свойств и специфических особенностей химического оружия относятся:</w:t>
      </w:r>
    </w:p>
    <w:p w:rsidR="007E0A13" w:rsidRPr="00CB5C0A" w:rsidRDefault="007E0A13" w:rsidP="00CB5C0A">
      <w:pPr>
        <w:ind w:firstLine="720"/>
        <w:jc w:val="both"/>
        <w:rPr>
          <w:sz w:val="28"/>
          <w:szCs w:val="28"/>
        </w:rPr>
      </w:pPr>
      <w:r w:rsidRPr="00CB5C0A">
        <w:rPr>
          <w:sz w:val="28"/>
          <w:szCs w:val="28"/>
        </w:rPr>
        <w:t>- высокая токсичность ОВ и токсинов, позволяющая в крайне малых дозах вызывать тяжелые и смертельные поражения;</w:t>
      </w:r>
    </w:p>
    <w:p w:rsidR="007E0A13" w:rsidRPr="00CB5C0A" w:rsidRDefault="007E0A13" w:rsidP="00CB5C0A">
      <w:pPr>
        <w:ind w:firstLine="720"/>
        <w:jc w:val="both"/>
        <w:rPr>
          <w:sz w:val="28"/>
          <w:szCs w:val="28"/>
        </w:rPr>
      </w:pPr>
      <w:r w:rsidRPr="00CB5C0A">
        <w:rPr>
          <w:sz w:val="28"/>
          <w:szCs w:val="28"/>
        </w:rPr>
        <w:t>- биохимический механизм поражающего действия БТХВ на живой организм;</w:t>
      </w:r>
    </w:p>
    <w:p w:rsidR="007E0A13" w:rsidRPr="00CB5C0A" w:rsidRDefault="007E0A13" w:rsidP="00CB5C0A">
      <w:pPr>
        <w:ind w:firstLine="720"/>
        <w:jc w:val="both"/>
        <w:rPr>
          <w:sz w:val="28"/>
          <w:szCs w:val="28"/>
        </w:rPr>
      </w:pPr>
      <w:r w:rsidRPr="00CB5C0A">
        <w:rPr>
          <w:sz w:val="28"/>
          <w:szCs w:val="28"/>
        </w:rPr>
        <w:t>- способность ОВ и токсинов проникать в здания, сооружения и поражать находящихся там людей;</w:t>
      </w:r>
    </w:p>
    <w:p w:rsidR="007E0A13" w:rsidRPr="00CB5C0A" w:rsidRDefault="007E0A13" w:rsidP="00CB5C0A">
      <w:pPr>
        <w:ind w:firstLine="720"/>
        <w:jc w:val="both"/>
        <w:rPr>
          <w:sz w:val="28"/>
          <w:szCs w:val="28"/>
        </w:rPr>
      </w:pPr>
      <w:r w:rsidRPr="00CB5C0A">
        <w:rPr>
          <w:sz w:val="28"/>
          <w:szCs w:val="28"/>
        </w:rPr>
        <w:t>- длительность действия ввиду способности БТХВ сохранять определенное время свои поражающие свойства на местности, вооружении, технике и в атмосфере;</w:t>
      </w:r>
    </w:p>
    <w:p w:rsidR="007E0A13" w:rsidRPr="00CB5C0A" w:rsidRDefault="007E0A13" w:rsidP="00CB5C0A">
      <w:pPr>
        <w:ind w:firstLine="720"/>
        <w:jc w:val="both"/>
        <w:rPr>
          <w:sz w:val="28"/>
          <w:szCs w:val="28"/>
        </w:rPr>
      </w:pPr>
      <w:r w:rsidRPr="00CB5C0A">
        <w:rPr>
          <w:sz w:val="28"/>
          <w:szCs w:val="28"/>
        </w:rPr>
        <w:t>- трудность своевременного обнаружения факта применения противником БТХВ и установления его типа;</w:t>
      </w:r>
    </w:p>
    <w:p w:rsidR="007E0A13" w:rsidRPr="00CB5C0A" w:rsidRDefault="007E0A13" w:rsidP="00CB5C0A">
      <w:pPr>
        <w:tabs>
          <w:tab w:val="left" w:pos="851"/>
        </w:tabs>
        <w:ind w:firstLine="720"/>
        <w:jc w:val="both"/>
        <w:rPr>
          <w:sz w:val="28"/>
          <w:szCs w:val="28"/>
        </w:rPr>
      </w:pPr>
      <w:r w:rsidRPr="00CB5C0A">
        <w:rPr>
          <w:sz w:val="28"/>
          <w:szCs w:val="28"/>
        </w:rPr>
        <w:t>- необходимость использования для защиты от поражения (заражения) и ликвидации последствий применения химического оружия разнообразного комплекса специальных средств химической разведки, индивидуальной и коллективной защиты, дегазации, санитарной обработки, антидотов и др.</w:t>
      </w:r>
    </w:p>
    <w:p w:rsidR="007E0A13" w:rsidRPr="00CB5C0A" w:rsidRDefault="007E0A13" w:rsidP="00CB5C0A">
      <w:pPr>
        <w:ind w:firstLine="720"/>
        <w:jc w:val="both"/>
        <w:rPr>
          <w:sz w:val="28"/>
          <w:szCs w:val="28"/>
        </w:rPr>
      </w:pPr>
      <w:r w:rsidRPr="00CB5C0A">
        <w:rPr>
          <w:sz w:val="28"/>
          <w:szCs w:val="28"/>
        </w:rPr>
        <w:t>Результатом применения химического оружия могут быть тяжелые экологические и генетические последствия, устранение которых потребует длительного времени.</w:t>
      </w:r>
    </w:p>
    <w:p w:rsidR="007E0A13" w:rsidRPr="00CB5C0A" w:rsidRDefault="007E0A13" w:rsidP="00CB5C0A">
      <w:pPr>
        <w:ind w:firstLine="720"/>
        <w:jc w:val="both"/>
        <w:rPr>
          <w:sz w:val="28"/>
          <w:szCs w:val="28"/>
        </w:rPr>
      </w:pPr>
      <w:r w:rsidRPr="00CB5C0A">
        <w:rPr>
          <w:sz w:val="28"/>
          <w:szCs w:val="28"/>
        </w:rPr>
        <w:t>Поражающими факторами химического оружия являются различные виды боевого состояния БТХВ (пар, аэрозоль и капли).</w:t>
      </w:r>
    </w:p>
    <w:p w:rsidR="007E0A13" w:rsidRPr="00CB5C0A" w:rsidRDefault="007E0A13" w:rsidP="00CB5C0A">
      <w:pPr>
        <w:ind w:firstLine="720"/>
        <w:jc w:val="both"/>
        <w:rPr>
          <w:sz w:val="28"/>
          <w:szCs w:val="28"/>
        </w:rPr>
      </w:pPr>
      <w:r w:rsidRPr="00CB5C0A">
        <w:rPr>
          <w:sz w:val="28"/>
          <w:szCs w:val="28"/>
        </w:rPr>
        <w:lastRenderedPageBreak/>
        <w:t xml:space="preserve">БТХВ в виде грубодисперсного аэрозоля или капель заражают местность, технику, материальные средства, водоемы и способны поражать незащищенных людей как в момент оседания частиц на поверхность тела человека (кожно-резорбтивные поражения), так и после их оседания вследствие испарения с зараженной поверхности (ингаляционные поражения) или в результате контактов людей с зараженными поверхностями (контактные кожно-резорбтивные поражения). </w:t>
      </w:r>
    </w:p>
    <w:p w:rsidR="007E0A13" w:rsidRPr="00CB5C0A" w:rsidRDefault="007E0A13" w:rsidP="00CB5C0A">
      <w:pPr>
        <w:ind w:firstLine="708"/>
        <w:jc w:val="both"/>
        <w:outlineLvl w:val="0"/>
        <w:rPr>
          <w:b/>
          <w:sz w:val="28"/>
          <w:szCs w:val="28"/>
          <w:u w:val="single"/>
        </w:rPr>
      </w:pPr>
      <w:bookmarkStart w:id="4" w:name="_Toc243979112"/>
      <w:bookmarkStart w:id="5" w:name="_Toc243979186"/>
      <w:bookmarkStart w:id="6" w:name="_Toc243979392"/>
      <w:bookmarkStart w:id="7" w:name="_Toc243979480"/>
      <w:bookmarkStart w:id="8" w:name="_Toc288828262"/>
      <w:bookmarkStart w:id="9" w:name="_Toc288828847"/>
      <w:bookmarkStart w:id="10" w:name="_Toc288829793"/>
      <w:bookmarkStart w:id="11" w:name="_Toc288834861"/>
      <w:bookmarkStart w:id="12" w:name="_Toc289162197"/>
      <w:bookmarkStart w:id="13" w:name="_Toc292286435"/>
      <w:bookmarkStart w:id="14" w:name="_Toc311023861"/>
      <w:bookmarkStart w:id="15" w:name="_Toc336001355"/>
      <w:bookmarkStart w:id="16" w:name="_Toc338840466"/>
      <w:bookmarkStart w:id="17" w:name="_Toc338849208"/>
      <w:bookmarkStart w:id="18" w:name="_Toc339283873"/>
      <w:bookmarkStart w:id="19" w:name="_Toc339287500"/>
      <w:r w:rsidRPr="00CB5C0A">
        <w:rPr>
          <w:sz w:val="28"/>
          <w:szCs w:val="28"/>
        </w:rPr>
        <w:t>Для поражения различных видов растительности предназначены токсичные химические вещества (фитотоксиканты).</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7E0A13" w:rsidRDefault="007E0A13" w:rsidP="00132D8D">
      <w:pPr>
        <w:pStyle w:val="a6"/>
        <w:autoSpaceDE/>
        <w:autoSpaceDN/>
        <w:spacing w:after="0" w:line="240" w:lineRule="auto"/>
        <w:ind w:firstLine="709"/>
        <w:jc w:val="center"/>
        <w:rPr>
          <w:rFonts w:ascii="Times New Roman" w:eastAsia="Times New Roman" w:hAnsi="Times New Roman" w:cs="Times New Roman"/>
          <w:sz w:val="28"/>
          <w:szCs w:val="28"/>
          <w:lang w:val="ru-RU" w:eastAsia="en-US"/>
        </w:rPr>
      </w:pPr>
    </w:p>
    <w:p w:rsidR="007E0A13" w:rsidRPr="00472811" w:rsidRDefault="007E0A13" w:rsidP="00132D8D">
      <w:pPr>
        <w:pStyle w:val="a6"/>
        <w:autoSpaceDE/>
        <w:autoSpaceDN/>
        <w:spacing w:after="0" w:line="240" w:lineRule="auto"/>
        <w:ind w:firstLine="709"/>
        <w:jc w:val="center"/>
        <w:rPr>
          <w:rFonts w:ascii="Times New Roman" w:eastAsia="Times New Roman" w:hAnsi="Times New Roman" w:cs="Times New Roman"/>
          <w:sz w:val="28"/>
          <w:szCs w:val="28"/>
          <w:lang w:val="ru-RU" w:eastAsia="en-US"/>
        </w:rPr>
      </w:pPr>
      <w:r w:rsidRPr="00472811">
        <w:rPr>
          <w:rFonts w:ascii="Times New Roman" w:eastAsia="Times New Roman" w:hAnsi="Times New Roman" w:cs="Times New Roman"/>
          <w:sz w:val="28"/>
          <w:szCs w:val="28"/>
          <w:lang w:val="ru-RU" w:eastAsia="en-US"/>
        </w:rPr>
        <w:t>Современные обычные средства поражения</w:t>
      </w:r>
    </w:p>
    <w:p w:rsidR="007E0A13" w:rsidRPr="00CB5C0A" w:rsidRDefault="007E0A13" w:rsidP="00CB5C0A">
      <w:pPr>
        <w:ind w:firstLine="709"/>
        <w:jc w:val="both"/>
        <w:rPr>
          <w:sz w:val="28"/>
          <w:szCs w:val="28"/>
        </w:rPr>
      </w:pPr>
      <w:bookmarkStart w:id="20" w:name="_Toc243979393"/>
      <w:bookmarkStart w:id="21" w:name="_Toc339283874"/>
      <w:r w:rsidRPr="00CB5C0A">
        <w:rPr>
          <w:i/>
          <w:sz w:val="28"/>
          <w:szCs w:val="28"/>
        </w:rPr>
        <w:t>Высокоточное оружие (ВТО)</w:t>
      </w:r>
      <w:r w:rsidRPr="00CB5C0A">
        <w:rPr>
          <w:sz w:val="28"/>
          <w:szCs w:val="28"/>
        </w:rPr>
        <w:t xml:space="preserve"> - это такой вид управляемого оружия, эффективность поражения которым малоразмерных целей с первого пуска (выстрела) приближается к единице в любых условиях обстановки. </w:t>
      </w:r>
    </w:p>
    <w:p w:rsidR="007E0A13" w:rsidRPr="00CB5C0A" w:rsidRDefault="007E0A13" w:rsidP="00CB5C0A">
      <w:pPr>
        <w:ind w:firstLine="709"/>
        <w:jc w:val="both"/>
        <w:rPr>
          <w:sz w:val="28"/>
          <w:szCs w:val="28"/>
        </w:rPr>
      </w:pPr>
      <w:r w:rsidRPr="00CB5C0A">
        <w:rPr>
          <w:sz w:val="28"/>
          <w:szCs w:val="28"/>
        </w:rPr>
        <w:t xml:space="preserve">ВТО зарубежных государств оборудуются тепловыми, инфракрасными, телевизионными, лазерными, радиолокационными и комбинированными системами наведения, обеспечивающими высокую точность попадания в цель от 2 до 10 м, в перспективе - до одного метра. </w:t>
      </w:r>
    </w:p>
    <w:p w:rsidR="007E0A13" w:rsidRPr="00CB5C0A" w:rsidRDefault="007E0A13" w:rsidP="00CB5C0A">
      <w:pPr>
        <w:ind w:firstLine="709"/>
        <w:jc w:val="both"/>
        <w:rPr>
          <w:sz w:val="28"/>
          <w:szCs w:val="28"/>
        </w:rPr>
      </w:pPr>
      <w:r w:rsidRPr="00CB5C0A">
        <w:rPr>
          <w:sz w:val="28"/>
          <w:szCs w:val="28"/>
        </w:rPr>
        <w:t xml:space="preserve">Дальность пуска (стрельбы) тактических высокоточных боеприпасов достигает 100÷130 км, стратегических - 2500 км. Такая дальность позволяет наносить удары по объектам практически на всей территории страны. </w:t>
      </w:r>
    </w:p>
    <w:p w:rsidR="007E0A13" w:rsidRPr="00CB5C0A" w:rsidRDefault="007E0A13" w:rsidP="00CB5C0A">
      <w:pPr>
        <w:ind w:firstLine="709"/>
        <w:jc w:val="both"/>
        <w:rPr>
          <w:sz w:val="28"/>
          <w:szCs w:val="28"/>
        </w:rPr>
      </w:pPr>
      <w:r w:rsidRPr="00CB5C0A">
        <w:rPr>
          <w:sz w:val="28"/>
          <w:szCs w:val="28"/>
        </w:rPr>
        <w:t xml:space="preserve">Стационарное расположение объектов экономики позволяет противнику заранее установить их координаты и наиболее уязвимые места в технологическом комплексе, что свидетельствует о существенной роли высокоточного оружия в современном вооруженном конфликте, так как в этом случае оно может быть использовано по целям, роль и значение которых особенно важны для устойчивости функционирования объекта в целом. </w:t>
      </w:r>
    </w:p>
    <w:p w:rsidR="007E0A13" w:rsidRPr="00CB5C0A" w:rsidRDefault="007E0A13" w:rsidP="00CB5C0A">
      <w:pPr>
        <w:numPr>
          <w:ins w:id="22" w:author="PAHOMOV" w:date="2003-01-10T16:39:00Z"/>
        </w:numPr>
        <w:ind w:firstLine="709"/>
        <w:jc w:val="both"/>
        <w:rPr>
          <w:sz w:val="28"/>
          <w:szCs w:val="28"/>
        </w:rPr>
      </w:pPr>
      <w:r w:rsidRPr="00CB5C0A">
        <w:rPr>
          <w:sz w:val="28"/>
          <w:szCs w:val="28"/>
        </w:rPr>
        <w:t>Новейшие образцы обычного ВТО по эффективности поражения приближаются к тактическому ядерному оружию, а в некоторых случаях превосходят его, так как способны одним боеприпасом надежно поразить точечные цели. Массированные удары обычным ВТО по объектам систем энергетики и управления, предприятиям транспорта, машиностроения способны парализовать жизнедеятельность страны, а при разрушении пожаро-, взрыво-, химически-, радиационно- и других потенциально опасных объектов - вызвать крупные катастрофы. Благодаря высокой точности и эффективности поражения наземных, воздушно-космических и морских целей, новые виды ВТО интенсивно разрабатываются и поступают на вооружение вооруженных сил всех экономически развитых стран мира.</w:t>
      </w:r>
    </w:p>
    <w:p w:rsidR="007E0A13" w:rsidRPr="00CB5C0A" w:rsidRDefault="007E0A13" w:rsidP="00CB5C0A">
      <w:pPr>
        <w:ind w:firstLine="709"/>
        <w:jc w:val="both"/>
        <w:rPr>
          <w:sz w:val="28"/>
          <w:szCs w:val="28"/>
        </w:rPr>
      </w:pPr>
      <w:r w:rsidRPr="00CB5C0A">
        <w:rPr>
          <w:sz w:val="28"/>
          <w:szCs w:val="28"/>
        </w:rPr>
        <w:t>Технические средства противодействия системам наведения</w:t>
      </w:r>
      <w:r w:rsidRPr="00CB5C0A">
        <w:rPr>
          <w:sz w:val="28"/>
          <w:szCs w:val="28"/>
        </w:rPr>
        <w:br/>
        <w:t>ВТО потребуется устанавливать на защищаемых объектах заблаговременно, при возникновении военной угрозы.</w:t>
      </w:r>
    </w:p>
    <w:p w:rsidR="007E0A13" w:rsidRPr="00CB5C0A" w:rsidRDefault="007E0A13" w:rsidP="00CB5C0A">
      <w:pPr>
        <w:ind w:firstLine="709"/>
        <w:jc w:val="both"/>
        <w:rPr>
          <w:sz w:val="28"/>
          <w:szCs w:val="28"/>
        </w:rPr>
      </w:pPr>
      <w:r w:rsidRPr="00CB5C0A">
        <w:rPr>
          <w:sz w:val="28"/>
          <w:szCs w:val="28"/>
        </w:rPr>
        <w:t xml:space="preserve">Таким образом, обычные средства поражения на сегодняшний день являются высокоэффективным средством вооруженной борьбы, и их использование будет приводить к поражению населения и разрушению объектов экономики. Для определения эффективности мероприятий по защите </w:t>
      </w:r>
      <w:r w:rsidRPr="00CB5C0A">
        <w:rPr>
          <w:sz w:val="28"/>
          <w:szCs w:val="28"/>
        </w:rPr>
        <w:lastRenderedPageBreak/>
        <w:t>населения и территорий необходимо пользоваться методиками по определению показателей возможной обстановки при применении обычных средств поражения.</w:t>
      </w:r>
    </w:p>
    <w:p w:rsidR="007E0A13" w:rsidRPr="00CB5C0A" w:rsidRDefault="007E0A13" w:rsidP="00CB5C0A">
      <w:pPr>
        <w:ind w:firstLine="709"/>
        <w:jc w:val="both"/>
        <w:rPr>
          <w:sz w:val="28"/>
          <w:szCs w:val="28"/>
        </w:rPr>
      </w:pPr>
      <w:r w:rsidRPr="00CB5C0A">
        <w:rPr>
          <w:sz w:val="28"/>
          <w:szCs w:val="28"/>
        </w:rPr>
        <w:t>С целью организации надежной защиты объектов от обычного ВТО необходимо иметь определенные исходные данные, прежде всего такие, как результаты анализа ВТО потенциального противника, его боевых возможностей, систем наведения, уязвимых звеньев; уровень потенциальной опасности для объекта, перечень наиболее опасных производств, воздействие по которым этого оружия может привести к боль</w:t>
      </w:r>
      <w:r w:rsidRPr="00CB5C0A">
        <w:rPr>
          <w:sz w:val="28"/>
          <w:szCs w:val="28"/>
        </w:rPr>
        <w:softHyphen/>
        <w:t>шим разрушениям, поражению населения, заражению природной среды сильнодействующими ядовитыми и другими вредными веществами; боевые возможности средств защиты, состояние и демаскирующие признаки защищаемых объектов; вероятность поражения наиболее важных их элементов, необходимое количество средств защиты объектов экономики в районе, промышленном узле, регионе.</w:t>
      </w:r>
    </w:p>
    <w:p w:rsidR="007E0A13" w:rsidRDefault="007E0A13" w:rsidP="00132D8D">
      <w:pPr>
        <w:pStyle w:val="2"/>
        <w:ind w:firstLine="709"/>
        <w:rPr>
          <w:szCs w:val="28"/>
        </w:rPr>
      </w:pPr>
    </w:p>
    <w:p w:rsidR="007E0A13" w:rsidRPr="00132D8D" w:rsidRDefault="007E0A13" w:rsidP="00132D8D">
      <w:pPr>
        <w:pStyle w:val="2"/>
        <w:ind w:firstLine="709"/>
        <w:rPr>
          <w:b/>
          <w:szCs w:val="28"/>
        </w:rPr>
      </w:pPr>
      <w:r w:rsidRPr="00132D8D">
        <w:rPr>
          <w:b/>
          <w:szCs w:val="28"/>
        </w:rPr>
        <w:t>Эвакуация населения</w:t>
      </w:r>
      <w:bookmarkEnd w:id="20"/>
      <w:bookmarkEnd w:id="21"/>
    </w:p>
    <w:p w:rsidR="007E0A13" w:rsidRPr="00472811" w:rsidRDefault="007E0A13" w:rsidP="00132D8D">
      <w:pPr>
        <w:ind w:firstLine="709"/>
        <w:jc w:val="both"/>
        <w:rPr>
          <w:sz w:val="28"/>
          <w:szCs w:val="28"/>
        </w:rPr>
      </w:pPr>
      <w:bookmarkStart w:id="23" w:name="_Toc243979394"/>
      <w:r w:rsidRPr="00472811">
        <w:rPr>
          <w:sz w:val="28"/>
          <w:szCs w:val="28"/>
        </w:rPr>
        <w:t xml:space="preserve">Т.к. </w:t>
      </w:r>
      <w:r>
        <w:rPr>
          <w:sz w:val="28"/>
          <w:szCs w:val="28"/>
        </w:rPr>
        <w:t>Варламовский</w:t>
      </w:r>
      <w:r w:rsidRPr="00472811">
        <w:rPr>
          <w:sz w:val="28"/>
          <w:szCs w:val="28"/>
        </w:rPr>
        <w:t xml:space="preserve"> сельсовет располагается в загородной зоне, эвакуация населения не планируется.</w:t>
      </w:r>
    </w:p>
    <w:p w:rsidR="007E0A13" w:rsidRDefault="007E0A13" w:rsidP="00132D8D">
      <w:pPr>
        <w:pStyle w:val="2"/>
        <w:ind w:firstLine="709"/>
        <w:rPr>
          <w:szCs w:val="28"/>
        </w:rPr>
      </w:pPr>
      <w:bookmarkStart w:id="24" w:name="_Toc339283875"/>
    </w:p>
    <w:p w:rsidR="007E0A13" w:rsidRPr="00132D8D" w:rsidRDefault="007E0A13" w:rsidP="00132D8D">
      <w:pPr>
        <w:pStyle w:val="2"/>
        <w:ind w:firstLine="709"/>
        <w:rPr>
          <w:b/>
          <w:szCs w:val="28"/>
        </w:rPr>
      </w:pPr>
      <w:r w:rsidRPr="00132D8D">
        <w:rPr>
          <w:b/>
          <w:szCs w:val="28"/>
        </w:rPr>
        <w:t>Инженерная защита населения</w:t>
      </w:r>
      <w:bookmarkEnd w:id="23"/>
      <w:bookmarkEnd w:id="24"/>
    </w:p>
    <w:p w:rsidR="007E0A13" w:rsidRPr="00E32C7D" w:rsidRDefault="007E0A13" w:rsidP="00E32C7D">
      <w:pPr>
        <w:ind w:firstLine="709"/>
        <w:jc w:val="both"/>
        <w:rPr>
          <w:sz w:val="28"/>
          <w:szCs w:val="28"/>
        </w:rPr>
      </w:pPr>
      <w:bookmarkStart w:id="25" w:name="_Toc339283876"/>
      <w:r w:rsidRPr="00E32C7D">
        <w:rPr>
          <w:sz w:val="28"/>
          <w:szCs w:val="28"/>
        </w:rPr>
        <w:t>Защита рабочих и служащих объектов народного хозяйства, расположенных за пределами зон возможных сильных разрушений, а также населения, проживающего в некатегорированных городах, поселках и сельских населенных пунктах, и населения, эвакуируемого в указанные городские и сельские поселения, должна предусматриваться в противорадиационных укрытиях (ПРУ).</w:t>
      </w:r>
    </w:p>
    <w:p w:rsidR="007E0A13" w:rsidRPr="00E32C7D" w:rsidRDefault="007E0A13" w:rsidP="00E32C7D">
      <w:pPr>
        <w:ind w:firstLine="709"/>
        <w:jc w:val="both"/>
        <w:rPr>
          <w:sz w:val="28"/>
          <w:szCs w:val="28"/>
        </w:rPr>
      </w:pPr>
      <w:r w:rsidRPr="00E32C7D">
        <w:rPr>
          <w:sz w:val="28"/>
          <w:szCs w:val="28"/>
        </w:rPr>
        <w:t>В соответствии со СНиП 2.01.51-90 «Инженерно-технические мероприятия гражданской обороны» противорадиационные укрытия должны обеспечивать защиту укрываемых от воздействия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двух суток.</w:t>
      </w:r>
    </w:p>
    <w:p w:rsidR="007E0A13" w:rsidRPr="00E32C7D" w:rsidRDefault="007E0A13" w:rsidP="00E32C7D">
      <w:pPr>
        <w:ind w:firstLine="709"/>
        <w:jc w:val="both"/>
        <w:rPr>
          <w:sz w:val="28"/>
          <w:szCs w:val="28"/>
        </w:rPr>
      </w:pPr>
      <w:r w:rsidRPr="00E32C7D">
        <w:rPr>
          <w:sz w:val="28"/>
          <w:szCs w:val="28"/>
        </w:rPr>
        <w:t>ПРУ должны иметь степень ослабления радиации внешнего излучения - коэффициент защиты Кз (кроме ПРУ, размещаемых в районах АС), равный:</w:t>
      </w:r>
    </w:p>
    <w:p w:rsidR="007E0A13" w:rsidRPr="00E32C7D" w:rsidRDefault="007E0A13" w:rsidP="00E32C7D">
      <w:pPr>
        <w:ind w:firstLine="709"/>
        <w:jc w:val="both"/>
        <w:rPr>
          <w:sz w:val="28"/>
          <w:szCs w:val="28"/>
        </w:rPr>
      </w:pPr>
      <w:r w:rsidRPr="00E32C7D">
        <w:rPr>
          <w:sz w:val="28"/>
          <w:szCs w:val="28"/>
        </w:rPr>
        <w:t>-100 - для работающих смен некатегорированных предприятий и лечебных учреждений, развертываемых в военное время;</w:t>
      </w:r>
    </w:p>
    <w:p w:rsidR="007E0A13" w:rsidRPr="00E32C7D" w:rsidRDefault="007E0A13" w:rsidP="00E32C7D">
      <w:pPr>
        <w:ind w:firstLine="709"/>
        <w:jc w:val="both"/>
        <w:rPr>
          <w:sz w:val="28"/>
          <w:szCs w:val="28"/>
        </w:rPr>
      </w:pPr>
      <w:r w:rsidRPr="00E32C7D">
        <w:rPr>
          <w:sz w:val="28"/>
          <w:szCs w:val="28"/>
        </w:rPr>
        <w:t>-50 - для населения некатегорированных городов, поселков, сельских населенных пунктов и эвакуируемого населения.</w:t>
      </w:r>
    </w:p>
    <w:p w:rsidR="007E0A13" w:rsidRPr="00E32C7D" w:rsidRDefault="007E0A13" w:rsidP="00E32C7D">
      <w:pPr>
        <w:ind w:firstLine="709"/>
        <w:jc w:val="both"/>
        <w:rPr>
          <w:sz w:val="28"/>
          <w:szCs w:val="28"/>
        </w:rPr>
      </w:pPr>
      <w:r w:rsidRPr="00E32C7D">
        <w:rPr>
          <w:sz w:val="28"/>
          <w:szCs w:val="28"/>
        </w:rPr>
        <w:t>ПРУ необходимо оборудовать, прежде всего, в подвальных и цокольных этажах зданий и сооружений.</w:t>
      </w:r>
    </w:p>
    <w:p w:rsidR="007E0A13" w:rsidRDefault="007E0A13" w:rsidP="00132D8D">
      <w:pPr>
        <w:pStyle w:val="1"/>
        <w:spacing w:before="0" w:after="0"/>
        <w:ind w:firstLine="709"/>
        <w:jc w:val="center"/>
        <w:rPr>
          <w:rFonts w:ascii="Times New Roman" w:hAnsi="Times New Roman" w:cs="Times New Roman"/>
          <w:sz w:val="28"/>
          <w:szCs w:val="28"/>
        </w:rPr>
      </w:pPr>
    </w:p>
    <w:p w:rsidR="007E0A13" w:rsidRDefault="007E0A13" w:rsidP="00132D8D">
      <w:pPr>
        <w:pStyle w:val="1"/>
        <w:spacing w:before="0" w:after="0"/>
        <w:jc w:val="center"/>
        <w:rPr>
          <w:rFonts w:ascii="Times New Roman" w:hAnsi="Times New Roman" w:cs="Times New Roman"/>
          <w:sz w:val="28"/>
          <w:szCs w:val="28"/>
        </w:rPr>
      </w:pPr>
      <w:r>
        <w:rPr>
          <w:rFonts w:ascii="Times New Roman" w:hAnsi="Times New Roman" w:cs="Times New Roman"/>
          <w:sz w:val="28"/>
          <w:szCs w:val="28"/>
        </w:rPr>
        <w:t>7.2</w:t>
      </w:r>
      <w:r w:rsidRPr="00472811">
        <w:rPr>
          <w:rFonts w:ascii="Times New Roman" w:hAnsi="Times New Roman" w:cs="Times New Roman"/>
          <w:sz w:val="28"/>
          <w:szCs w:val="28"/>
        </w:rPr>
        <w:t xml:space="preserve">. </w:t>
      </w:r>
      <w:bookmarkEnd w:id="25"/>
      <w:r>
        <w:rPr>
          <w:rFonts w:ascii="Times New Roman" w:hAnsi="Times New Roman" w:cs="Times New Roman"/>
          <w:sz w:val="28"/>
          <w:szCs w:val="28"/>
        </w:rPr>
        <w:t>Мероприятия по предупреждению чрезвычайных ситуаций</w:t>
      </w:r>
    </w:p>
    <w:p w:rsidR="007E0A13" w:rsidRPr="00132D8D" w:rsidRDefault="007E0A13" w:rsidP="00132D8D">
      <w:pPr>
        <w:jc w:val="center"/>
      </w:pPr>
    </w:p>
    <w:p w:rsidR="007E0A13" w:rsidRPr="00132D8D" w:rsidRDefault="007E0A13" w:rsidP="00132D8D">
      <w:pPr>
        <w:pStyle w:val="2"/>
        <w:tabs>
          <w:tab w:val="left" w:pos="990"/>
          <w:tab w:val="center" w:pos="4677"/>
        </w:tabs>
        <w:rPr>
          <w:b/>
          <w:szCs w:val="28"/>
        </w:rPr>
      </w:pPr>
      <w:bookmarkStart w:id="26" w:name="_Toc243979113"/>
      <w:bookmarkStart w:id="27" w:name="_Toc243979187"/>
      <w:bookmarkStart w:id="28" w:name="_Toc243979396"/>
      <w:bookmarkStart w:id="29" w:name="_Toc339283877"/>
      <w:r w:rsidRPr="00132D8D">
        <w:rPr>
          <w:b/>
          <w:szCs w:val="28"/>
        </w:rPr>
        <w:lastRenderedPageBreak/>
        <w:t>7.2.1. Чрезвычайные ситуации техногенного характера</w:t>
      </w:r>
      <w:bookmarkEnd w:id="26"/>
      <w:bookmarkEnd w:id="27"/>
      <w:bookmarkEnd w:id="28"/>
    </w:p>
    <w:p w:rsidR="007E0A13" w:rsidRDefault="007E0A13" w:rsidP="00132D8D">
      <w:pPr>
        <w:pStyle w:val="2"/>
        <w:tabs>
          <w:tab w:val="center" w:pos="4677"/>
          <w:tab w:val="left" w:pos="8315"/>
        </w:tabs>
        <w:ind w:firstLine="709"/>
        <w:jc w:val="left"/>
        <w:rPr>
          <w:szCs w:val="28"/>
        </w:rPr>
      </w:pPr>
      <w:r>
        <w:rPr>
          <w:szCs w:val="28"/>
        </w:rPr>
        <w:tab/>
      </w:r>
    </w:p>
    <w:p w:rsidR="007E0A13" w:rsidRPr="00132D8D" w:rsidRDefault="007E0A13" w:rsidP="00132D8D">
      <w:pPr>
        <w:pStyle w:val="2"/>
        <w:tabs>
          <w:tab w:val="center" w:pos="4677"/>
          <w:tab w:val="left" w:pos="8315"/>
        </w:tabs>
        <w:rPr>
          <w:b/>
          <w:szCs w:val="28"/>
        </w:rPr>
      </w:pPr>
      <w:r w:rsidRPr="00132D8D">
        <w:rPr>
          <w:b/>
          <w:szCs w:val="28"/>
        </w:rPr>
        <w:t>Транспортные аварии</w:t>
      </w:r>
      <w:bookmarkEnd w:id="29"/>
    </w:p>
    <w:p w:rsidR="007E0A13" w:rsidRDefault="007E0A13" w:rsidP="00132D8D">
      <w:pPr>
        <w:ind w:firstLine="709"/>
        <w:jc w:val="center"/>
        <w:rPr>
          <w:b/>
          <w:i/>
          <w:sz w:val="28"/>
          <w:szCs w:val="28"/>
        </w:rPr>
      </w:pPr>
    </w:p>
    <w:p w:rsidR="007E0A13" w:rsidRPr="00472811" w:rsidRDefault="007E0A13" w:rsidP="00132D8D">
      <w:pPr>
        <w:ind w:firstLine="709"/>
        <w:rPr>
          <w:sz w:val="28"/>
          <w:szCs w:val="28"/>
        </w:rPr>
      </w:pPr>
      <w:r w:rsidRPr="00472811">
        <w:rPr>
          <w:b/>
          <w:i/>
          <w:sz w:val="28"/>
          <w:szCs w:val="28"/>
        </w:rPr>
        <w:t>Аварийные ситуации на железной дороге</w:t>
      </w:r>
    </w:p>
    <w:p w:rsidR="007E0A13" w:rsidRDefault="007E0A13" w:rsidP="00E32C7D">
      <w:pPr>
        <w:ind w:firstLine="709"/>
        <w:jc w:val="both"/>
        <w:rPr>
          <w:b/>
          <w:sz w:val="28"/>
          <w:szCs w:val="28"/>
        </w:rPr>
      </w:pPr>
    </w:p>
    <w:p w:rsidR="007E0A13" w:rsidRPr="00E32C7D" w:rsidRDefault="007E0A13" w:rsidP="00E32C7D">
      <w:pPr>
        <w:shd w:val="clear" w:color="auto" w:fill="FFFFFF"/>
        <w:ind w:firstLine="709"/>
        <w:jc w:val="both"/>
        <w:rPr>
          <w:sz w:val="28"/>
          <w:szCs w:val="28"/>
        </w:rPr>
      </w:pPr>
      <w:bookmarkStart w:id="30" w:name="_Toc288829798"/>
      <w:bookmarkStart w:id="31" w:name="_Toc310328616"/>
      <w:bookmarkStart w:id="32" w:name="_Toc311023866"/>
      <w:bookmarkStart w:id="33" w:name="_Toc336001360"/>
      <w:bookmarkStart w:id="34" w:name="_Toc338840471"/>
      <w:bookmarkStart w:id="35" w:name="_Toc338849213"/>
      <w:bookmarkStart w:id="36" w:name="_Toc339283878"/>
      <w:r w:rsidRPr="00E32C7D">
        <w:rPr>
          <w:sz w:val="28"/>
          <w:szCs w:val="28"/>
        </w:rPr>
        <w:t>Чрезвычайные ситуации на транспорте подразделяются на аварии и катастрофы, происшедшие на различных видах транспорта (воздушном, морском, железнодорожном, автомобильном, трубопроводном).</w:t>
      </w:r>
    </w:p>
    <w:p w:rsidR="007E0A13" w:rsidRPr="00E32C7D" w:rsidRDefault="007E0A13" w:rsidP="00E32C7D">
      <w:pPr>
        <w:shd w:val="clear" w:color="auto" w:fill="FFFFFF"/>
        <w:ind w:firstLine="709"/>
        <w:jc w:val="both"/>
        <w:rPr>
          <w:sz w:val="28"/>
          <w:szCs w:val="28"/>
        </w:rPr>
      </w:pPr>
      <w:r w:rsidRPr="00E32C7D">
        <w:rPr>
          <w:sz w:val="28"/>
          <w:szCs w:val="28"/>
        </w:rPr>
        <w:t>Аварии и</w:t>
      </w:r>
      <w:r w:rsidRPr="00E32C7D">
        <w:rPr>
          <w:i/>
          <w:sz w:val="28"/>
          <w:szCs w:val="28"/>
        </w:rPr>
        <w:t xml:space="preserve"> </w:t>
      </w:r>
      <w:r w:rsidRPr="00E32C7D">
        <w:rPr>
          <w:sz w:val="28"/>
          <w:szCs w:val="28"/>
        </w:rPr>
        <w:t>катастрофы на транспорте могут быть двух типов. Это аварии (катастрофы), происходящие на производственных объектах, не связанных непосредственно с движением транспорта (депо, станции, порты, и др.) и аварии во время движения  транспортных средств.</w:t>
      </w:r>
    </w:p>
    <w:p w:rsidR="007E0A13" w:rsidRPr="00E32C7D" w:rsidRDefault="007E0A13" w:rsidP="00E32C7D">
      <w:pPr>
        <w:ind w:firstLine="709"/>
        <w:jc w:val="both"/>
        <w:rPr>
          <w:b/>
          <w:sz w:val="28"/>
          <w:szCs w:val="28"/>
          <w:lang w:eastAsia="en-US"/>
        </w:rPr>
      </w:pPr>
      <w:r w:rsidRPr="00E32C7D">
        <w:rPr>
          <w:sz w:val="28"/>
          <w:szCs w:val="28"/>
          <w:lang w:eastAsia="en-US"/>
        </w:rPr>
        <w:t>Возгорания, утечки, просыпания опасного вещества при повреждении тары или подвижного состава с опасным грузом, а также повреждения путей могут привести к крушению, взрыву, пожару подвижного состава, отравлению, ожогам, заболеваниям людей и животных, оказавшихся в зоне аварии.</w:t>
      </w:r>
    </w:p>
    <w:p w:rsidR="007E0A13" w:rsidRPr="00E32C7D" w:rsidRDefault="007E0A13" w:rsidP="00E32C7D">
      <w:pPr>
        <w:ind w:firstLine="709"/>
        <w:jc w:val="both"/>
        <w:rPr>
          <w:sz w:val="28"/>
          <w:szCs w:val="28"/>
        </w:rPr>
      </w:pPr>
      <w:r w:rsidRPr="00E32C7D">
        <w:rPr>
          <w:b/>
          <w:sz w:val="28"/>
          <w:szCs w:val="28"/>
        </w:rPr>
        <w:tab/>
      </w:r>
      <w:r w:rsidRPr="00E32C7D">
        <w:rPr>
          <w:sz w:val="28"/>
          <w:szCs w:val="28"/>
        </w:rPr>
        <w:t>Наиболее опасными аварийными ситуациями на железной дороге являются:</w:t>
      </w:r>
    </w:p>
    <w:p w:rsidR="007E0A13" w:rsidRPr="00E32C7D" w:rsidRDefault="007E0A13" w:rsidP="00E32C7D">
      <w:pPr>
        <w:ind w:firstLine="709"/>
        <w:jc w:val="both"/>
        <w:rPr>
          <w:sz w:val="28"/>
          <w:szCs w:val="28"/>
        </w:rPr>
      </w:pPr>
      <w:r w:rsidRPr="00E32C7D">
        <w:rPr>
          <w:sz w:val="28"/>
          <w:szCs w:val="28"/>
        </w:rPr>
        <w:tab/>
        <w:t>а) крушение товарных поездов, перевозящих взрывопожароопасные вещества, так как может произойти детонация взрывоопасных веществ и возгорание пожароопасных веществ что приведет к мощному взрыву, возникновению крупного пожара, человеческим жертвам и потребует привлечение больших сил и средств для ликвидации ЧС;</w:t>
      </w:r>
    </w:p>
    <w:p w:rsidR="007E0A13" w:rsidRPr="00E32C7D" w:rsidRDefault="007E0A13" w:rsidP="00E32C7D">
      <w:pPr>
        <w:ind w:firstLine="709"/>
        <w:jc w:val="both"/>
        <w:rPr>
          <w:sz w:val="28"/>
          <w:szCs w:val="28"/>
        </w:rPr>
      </w:pPr>
      <w:r w:rsidRPr="00E32C7D">
        <w:rPr>
          <w:sz w:val="28"/>
          <w:szCs w:val="28"/>
        </w:rPr>
        <w:tab/>
        <w:t>б) крушения товарных поездов, перевозящих АХОВ, что приведет к разливу до 60 тонн АХОВ, образование зон химического заражения площадью до 15 км</w:t>
      </w:r>
      <w:r w:rsidRPr="00E32C7D">
        <w:rPr>
          <w:position w:val="8"/>
          <w:sz w:val="28"/>
          <w:szCs w:val="28"/>
          <w:vertAlign w:val="superscript"/>
        </w:rPr>
        <w:t>2</w:t>
      </w:r>
      <w:r w:rsidRPr="00E32C7D">
        <w:rPr>
          <w:sz w:val="28"/>
          <w:szCs w:val="28"/>
        </w:rPr>
        <w:t xml:space="preserve">, большому количеству пострадавших, если крушение произойдет в черте города. </w:t>
      </w:r>
    </w:p>
    <w:p w:rsidR="007E0A13" w:rsidRPr="00E32C7D" w:rsidRDefault="007E0A13" w:rsidP="00E32C7D">
      <w:pPr>
        <w:ind w:firstLine="709"/>
        <w:jc w:val="both"/>
        <w:rPr>
          <w:b/>
          <w:sz w:val="28"/>
          <w:szCs w:val="28"/>
        </w:rPr>
      </w:pPr>
      <w:r w:rsidRPr="00E32C7D">
        <w:rPr>
          <w:b/>
          <w:sz w:val="28"/>
          <w:szCs w:val="28"/>
        </w:rPr>
        <w:t>Наиболее вероятной аварийной ситуацией на железной дороге может быть разгерметизация или трещина в цистерне во время транспортировки, в результате чего происходит разлив (выброс) жидкости, находящейся в цистерне, что может привести (если жидкость относится к АХОВ) к отравлению населения, находящегося вблизи полотна железной дороги и попадающих в зону возможного заражения.</w:t>
      </w:r>
    </w:p>
    <w:p w:rsidR="007E0A13" w:rsidRPr="00E32C7D" w:rsidRDefault="007E0A13" w:rsidP="00E32C7D">
      <w:pPr>
        <w:ind w:firstLine="709"/>
        <w:jc w:val="both"/>
        <w:rPr>
          <w:sz w:val="28"/>
          <w:szCs w:val="28"/>
        </w:rPr>
      </w:pPr>
      <w:r w:rsidRPr="00E32C7D">
        <w:rPr>
          <w:sz w:val="28"/>
          <w:szCs w:val="28"/>
        </w:rPr>
        <w:t>Расчеты по определению зон действия основных поражающих факторов выполнены по следующим литературным источникам и методикам:</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t>Котляревский В.А., Шаталов А.А., Ханухов Х.М. «Безопасность резервуаров и трубопроводов»,  Москва, 2000 г.;</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t>«Аварии и катастрофы. Предупреждение и ликвидация аварий» в 4-х книгах, Москва, 1996 г.;</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t>«Государственный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ГОСТ 12.3.047-98», 2000 г.;</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lastRenderedPageBreak/>
        <w:t>Бесчастнов М.В. «Промышленные взрывы. Оценка и предупреждение», Москва: Химия, 1996 г.;</w:t>
      </w:r>
    </w:p>
    <w:p w:rsidR="007E0A13" w:rsidRPr="00E32C7D" w:rsidRDefault="007E0A13" w:rsidP="00E32C7D">
      <w:pPr>
        <w:numPr>
          <w:ilvl w:val="0"/>
          <w:numId w:val="43"/>
        </w:numPr>
        <w:ind w:firstLine="709"/>
        <w:jc w:val="both"/>
        <w:rPr>
          <w:snapToGrid w:val="0"/>
          <w:color w:val="000000"/>
          <w:sz w:val="28"/>
          <w:szCs w:val="28"/>
        </w:rPr>
      </w:pPr>
      <w:r w:rsidRPr="00E32C7D">
        <w:rPr>
          <w:snapToGrid w:val="0"/>
          <w:sz w:val="28"/>
          <w:szCs w:val="28"/>
        </w:rPr>
        <w:t>НПБ</w:t>
      </w:r>
      <w:r w:rsidRPr="00E32C7D">
        <w:rPr>
          <w:snapToGrid w:val="0"/>
          <w:color w:val="000000"/>
          <w:sz w:val="28"/>
          <w:szCs w:val="28"/>
        </w:rPr>
        <w:t xml:space="preserve"> 105-03 «Определение категорий помещений, зданий и наружных установок по взрывопожарной и пожарной опасности». Москва, 1995 г., утв. приказом МЧС России от 18.06.2003 г. № 314;</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t>«Сборнику методик по прогнозированию возможных аварий, катастроф, стихийных бедствий в РСЧС». Книга 2, Москва, 1994 г., утв. Министерством Российской Федерации по делам ГО и ЧС;</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t>РД 03-418-01 «Методические указания по проведению анализу риска опасных производственных объектов». Москва, 2001 г., утв. ГосгортехнадзоромРоссии;</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t>РД 03-409-01 «Методика оценки последствий аварийных взрывов топливно-воздушных смесей»». Москва, Промышленная безопасность, 2001 г.</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t>ГОСТ 12.3.047-98 «Государственный стандарт Российской Федерации. Система стандартов безопасности труда. Пожарная безопасность технологических процессов. Общие требования. Методы контроля.», 2001г.</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t>РБ Г-05-039-96 «Руководство по анализу опасности аварийных взрывов и определению параметров их механического действия» - утв. постановлением Госатомнадзора России, 31.12.1996 №100.</w:t>
      </w:r>
    </w:p>
    <w:p w:rsidR="007E0A13" w:rsidRPr="00E32C7D" w:rsidRDefault="007E0A13" w:rsidP="00E32C7D">
      <w:pPr>
        <w:numPr>
          <w:ilvl w:val="0"/>
          <w:numId w:val="43"/>
        </w:numPr>
        <w:ind w:firstLine="709"/>
        <w:jc w:val="both"/>
        <w:rPr>
          <w:snapToGrid w:val="0"/>
          <w:sz w:val="28"/>
          <w:szCs w:val="28"/>
        </w:rPr>
      </w:pPr>
      <w:r w:rsidRPr="00E32C7D">
        <w:rPr>
          <w:snapToGrid w:val="0"/>
          <w:sz w:val="28"/>
          <w:szCs w:val="28"/>
        </w:rPr>
        <w:t>Брушлинский Н.Н. , Корольченко А.Я. «Моделирование пожаров и взрывов», М. 2000 г.</w:t>
      </w:r>
    </w:p>
    <w:p w:rsidR="007E0A13" w:rsidRDefault="007E0A13" w:rsidP="00E32C7D">
      <w:pPr>
        <w:ind w:firstLine="709"/>
        <w:jc w:val="both"/>
        <w:rPr>
          <w:sz w:val="28"/>
          <w:szCs w:val="28"/>
        </w:rPr>
      </w:pPr>
    </w:p>
    <w:p w:rsidR="007E0A13" w:rsidRPr="00E32C7D" w:rsidRDefault="007E0A13" w:rsidP="00E32C7D">
      <w:pPr>
        <w:ind w:firstLine="709"/>
        <w:jc w:val="both"/>
        <w:rPr>
          <w:sz w:val="28"/>
          <w:szCs w:val="28"/>
        </w:rPr>
      </w:pPr>
      <w:r w:rsidRPr="00E32C7D">
        <w:rPr>
          <w:sz w:val="28"/>
          <w:szCs w:val="28"/>
        </w:rPr>
        <w:t>Рассмотрим следующие сценарии аварийных ситуаций на транспорте (при перевозке СУГ, ЛВЖ и аварийно химически опасных веществ железнодорожным транспортом):</w:t>
      </w:r>
    </w:p>
    <w:p w:rsidR="007E0A13" w:rsidRPr="00E32C7D" w:rsidRDefault="007E0A13" w:rsidP="00E32C7D">
      <w:pPr>
        <w:tabs>
          <w:tab w:val="left" w:pos="993"/>
          <w:tab w:val="num" w:pos="1069"/>
        </w:tabs>
        <w:ind w:left="1069" w:firstLine="709"/>
        <w:jc w:val="both"/>
        <w:rPr>
          <w:snapToGrid w:val="0"/>
          <w:sz w:val="28"/>
          <w:szCs w:val="28"/>
        </w:rPr>
      </w:pPr>
      <w:r w:rsidRPr="00E32C7D">
        <w:rPr>
          <w:snapToGrid w:val="0"/>
          <w:sz w:val="28"/>
          <w:szCs w:val="28"/>
        </w:rPr>
        <w:t>- аварийный разлив цистерны с АХОВ (аммиак, хлор);</w:t>
      </w:r>
    </w:p>
    <w:p w:rsidR="007E0A13" w:rsidRPr="00E32C7D" w:rsidRDefault="007E0A13" w:rsidP="00E32C7D">
      <w:pPr>
        <w:tabs>
          <w:tab w:val="left" w:pos="993"/>
          <w:tab w:val="num" w:pos="1069"/>
        </w:tabs>
        <w:ind w:left="1069" w:firstLine="709"/>
        <w:jc w:val="both"/>
        <w:rPr>
          <w:snapToGrid w:val="0"/>
          <w:sz w:val="28"/>
          <w:szCs w:val="28"/>
        </w:rPr>
      </w:pPr>
      <w:r w:rsidRPr="00E32C7D">
        <w:rPr>
          <w:snapToGrid w:val="0"/>
          <w:sz w:val="28"/>
          <w:szCs w:val="28"/>
        </w:rPr>
        <w:t>- аварийный разлив цистерны с ЛВЖ (бензин);</w:t>
      </w:r>
    </w:p>
    <w:p w:rsidR="007E0A13" w:rsidRPr="00E32C7D" w:rsidRDefault="007E0A13" w:rsidP="00E32C7D">
      <w:pPr>
        <w:tabs>
          <w:tab w:val="left" w:pos="993"/>
          <w:tab w:val="num" w:pos="1069"/>
        </w:tabs>
        <w:ind w:left="1069" w:firstLine="709"/>
        <w:jc w:val="both"/>
        <w:rPr>
          <w:snapToGrid w:val="0"/>
          <w:sz w:val="28"/>
          <w:szCs w:val="28"/>
        </w:rPr>
      </w:pPr>
      <w:r w:rsidRPr="00E32C7D">
        <w:rPr>
          <w:snapToGrid w:val="0"/>
          <w:sz w:val="28"/>
          <w:szCs w:val="28"/>
        </w:rPr>
        <w:t>- аварийный разлив цистерны с СУГ (пропан).</w:t>
      </w:r>
    </w:p>
    <w:p w:rsidR="007E0A13" w:rsidRDefault="007E0A13" w:rsidP="00E32C7D">
      <w:pPr>
        <w:ind w:firstLine="709"/>
        <w:jc w:val="both"/>
        <w:rPr>
          <w:sz w:val="28"/>
          <w:szCs w:val="28"/>
        </w:rPr>
      </w:pPr>
    </w:p>
    <w:p w:rsidR="007E0A13" w:rsidRPr="00E32C7D" w:rsidRDefault="007E0A13" w:rsidP="00E32C7D">
      <w:pPr>
        <w:ind w:firstLine="709"/>
        <w:jc w:val="both"/>
        <w:rPr>
          <w:sz w:val="28"/>
          <w:szCs w:val="28"/>
        </w:rPr>
      </w:pPr>
      <w:r w:rsidRPr="00E32C7D">
        <w:rPr>
          <w:sz w:val="28"/>
          <w:szCs w:val="28"/>
        </w:rPr>
        <w:t>Основные поражающие факторы при аварии на транспорте:</w:t>
      </w:r>
    </w:p>
    <w:p w:rsidR="007E0A13" w:rsidRPr="00E32C7D" w:rsidRDefault="007E0A13" w:rsidP="00E32C7D">
      <w:pPr>
        <w:tabs>
          <w:tab w:val="left" w:pos="1560"/>
          <w:tab w:val="num" w:pos="1701"/>
        </w:tabs>
        <w:ind w:left="1701"/>
        <w:jc w:val="both"/>
        <w:rPr>
          <w:snapToGrid w:val="0"/>
          <w:sz w:val="28"/>
          <w:szCs w:val="28"/>
        </w:rPr>
      </w:pPr>
      <w:r w:rsidRPr="00E32C7D">
        <w:rPr>
          <w:snapToGrid w:val="0"/>
          <w:sz w:val="28"/>
          <w:szCs w:val="28"/>
        </w:rPr>
        <w:t>- токсическое поражение АХОВ (аммиак, хлор);</w:t>
      </w:r>
    </w:p>
    <w:p w:rsidR="007E0A13" w:rsidRPr="00E32C7D" w:rsidRDefault="007E0A13" w:rsidP="00E32C7D">
      <w:pPr>
        <w:tabs>
          <w:tab w:val="left" w:pos="1560"/>
          <w:tab w:val="num" w:pos="1701"/>
        </w:tabs>
        <w:ind w:left="1701"/>
        <w:jc w:val="both"/>
        <w:rPr>
          <w:snapToGrid w:val="0"/>
          <w:sz w:val="28"/>
          <w:szCs w:val="28"/>
        </w:rPr>
      </w:pPr>
      <w:r w:rsidRPr="00E32C7D">
        <w:rPr>
          <w:snapToGrid w:val="0"/>
          <w:sz w:val="28"/>
          <w:szCs w:val="28"/>
        </w:rPr>
        <w:t>- тепловое излучение при воспламенении разлитого топлива;</w:t>
      </w:r>
    </w:p>
    <w:p w:rsidR="007E0A13" w:rsidRPr="00E32C7D" w:rsidRDefault="007E0A13" w:rsidP="00E32C7D">
      <w:pPr>
        <w:tabs>
          <w:tab w:val="left" w:pos="900"/>
          <w:tab w:val="left" w:pos="1560"/>
          <w:tab w:val="num" w:pos="1701"/>
        </w:tabs>
        <w:ind w:left="1701"/>
        <w:jc w:val="both"/>
        <w:rPr>
          <w:snapToGrid w:val="0"/>
          <w:sz w:val="28"/>
          <w:szCs w:val="28"/>
        </w:rPr>
      </w:pPr>
      <w:r w:rsidRPr="00E32C7D">
        <w:rPr>
          <w:snapToGrid w:val="0"/>
          <w:sz w:val="28"/>
          <w:szCs w:val="28"/>
        </w:rPr>
        <w:t>- воздушная ударная волна при взрыве топливно-воздушной смеси, образовавшейся при разливе топлива.</w:t>
      </w:r>
    </w:p>
    <w:p w:rsidR="007E0A13" w:rsidRDefault="007E0A13" w:rsidP="00E32C7D">
      <w:pPr>
        <w:ind w:firstLine="709"/>
        <w:jc w:val="both"/>
        <w:rPr>
          <w:sz w:val="28"/>
          <w:szCs w:val="28"/>
        </w:rPr>
      </w:pPr>
    </w:p>
    <w:p w:rsidR="007E0A13" w:rsidRPr="00E32C7D" w:rsidRDefault="007E0A13" w:rsidP="00E32C7D">
      <w:pPr>
        <w:ind w:firstLine="709"/>
        <w:jc w:val="both"/>
        <w:rPr>
          <w:sz w:val="28"/>
          <w:szCs w:val="28"/>
        </w:rPr>
      </w:pPr>
      <w:r w:rsidRPr="00E32C7D">
        <w:rPr>
          <w:sz w:val="28"/>
          <w:szCs w:val="28"/>
        </w:rPr>
        <w:t>Все расчеты проведены для возможных сценариев аварий с участием максимального количества опасного вещества в единичной емкости.</w:t>
      </w:r>
    </w:p>
    <w:p w:rsidR="007E0A13" w:rsidRDefault="007E0A13" w:rsidP="00E32C7D">
      <w:pPr>
        <w:jc w:val="center"/>
        <w:rPr>
          <w:i/>
          <w:snapToGrid w:val="0"/>
          <w:sz w:val="28"/>
          <w:szCs w:val="28"/>
          <w:u w:val="single"/>
        </w:rPr>
      </w:pPr>
    </w:p>
    <w:p w:rsidR="007E0A13" w:rsidRPr="00E32C7D" w:rsidRDefault="007E0A13" w:rsidP="00E32C7D">
      <w:pPr>
        <w:jc w:val="center"/>
        <w:rPr>
          <w:i/>
          <w:snapToGrid w:val="0"/>
          <w:sz w:val="28"/>
          <w:szCs w:val="28"/>
          <w:u w:val="single"/>
        </w:rPr>
      </w:pPr>
      <w:r w:rsidRPr="00E32C7D">
        <w:rPr>
          <w:i/>
          <w:snapToGrid w:val="0"/>
          <w:sz w:val="28"/>
          <w:szCs w:val="28"/>
          <w:u w:val="single"/>
        </w:rPr>
        <w:t>Сценарий развития аварии, связанной с проливом АХОВ на железнодорожном транспорте.</w:t>
      </w:r>
    </w:p>
    <w:p w:rsidR="007E0A13" w:rsidRDefault="007E0A13" w:rsidP="00E32C7D">
      <w:pPr>
        <w:ind w:firstLine="709"/>
        <w:jc w:val="both"/>
        <w:rPr>
          <w:sz w:val="28"/>
          <w:szCs w:val="28"/>
        </w:rPr>
      </w:pPr>
    </w:p>
    <w:p w:rsidR="007E0A13" w:rsidRPr="00E32C7D" w:rsidRDefault="007E0A13" w:rsidP="00E32C7D">
      <w:pPr>
        <w:ind w:firstLine="709"/>
        <w:jc w:val="both"/>
        <w:rPr>
          <w:sz w:val="28"/>
          <w:szCs w:val="28"/>
        </w:rPr>
      </w:pPr>
      <w:r w:rsidRPr="00E32C7D">
        <w:rPr>
          <w:sz w:val="28"/>
          <w:szCs w:val="28"/>
        </w:rPr>
        <w:t xml:space="preserve">Возникновение аварии данного типа возможно при нарушении герметичности железнодорожной или автоцистерны, перевозящей АХОВ </w:t>
      </w:r>
      <w:r w:rsidRPr="00E32C7D">
        <w:rPr>
          <w:sz w:val="28"/>
          <w:szCs w:val="28"/>
        </w:rPr>
        <w:lastRenderedPageBreak/>
        <w:t>(аммиак, хлор) в результате железнодорожной катастрофы или дорожно-транспортного происшествия.</w:t>
      </w:r>
    </w:p>
    <w:p w:rsidR="007E0A13" w:rsidRDefault="007E0A13" w:rsidP="00E32C7D">
      <w:pPr>
        <w:tabs>
          <w:tab w:val="left" w:pos="6237"/>
        </w:tabs>
        <w:ind w:firstLine="709"/>
        <w:jc w:val="both"/>
        <w:rPr>
          <w:color w:val="000000"/>
          <w:sz w:val="28"/>
          <w:szCs w:val="28"/>
          <w:u w:val="single"/>
        </w:rPr>
      </w:pPr>
    </w:p>
    <w:p w:rsidR="007E0A13" w:rsidRPr="00E32C7D" w:rsidRDefault="007E0A13" w:rsidP="00E32C7D">
      <w:pPr>
        <w:tabs>
          <w:tab w:val="left" w:pos="6237"/>
        </w:tabs>
        <w:ind w:firstLine="709"/>
        <w:jc w:val="both"/>
        <w:rPr>
          <w:color w:val="000000"/>
          <w:sz w:val="28"/>
          <w:szCs w:val="28"/>
          <w:u w:val="single"/>
        </w:rPr>
      </w:pPr>
      <w:r>
        <w:rPr>
          <w:color w:val="000000"/>
          <w:sz w:val="28"/>
          <w:szCs w:val="28"/>
          <w:u w:val="single"/>
        </w:rPr>
        <w:t>И</w:t>
      </w:r>
      <w:r w:rsidRPr="00E32C7D">
        <w:rPr>
          <w:color w:val="000000"/>
          <w:sz w:val="28"/>
          <w:szCs w:val="28"/>
          <w:u w:val="single"/>
        </w:rPr>
        <w:t>сходные данные:</w:t>
      </w:r>
    </w:p>
    <w:p w:rsidR="007E0A13" w:rsidRPr="00E32C7D" w:rsidRDefault="007E0A13" w:rsidP="00E32C7D">
      <w:pPr>
        <w:jc w:val="right"/>
        <w:rPr>
          <w:i/>
        </w:rPr>
      </w:pPr>
      <w:r w:rsidRPr="00E32C7D">
        <w:rPr>
          <w:i/>
        </w:rPr>
        <w:t>Таблица 7.2.1-1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88"/>
        <w:gridCol w:w="3965"/>
      </w:tblGrid>
      <w:tr w:rsidR="007E0A13" w:rsidRPr="00E32C7D" w:rsidTr="00E32C7D">
        <w:tc>
          <w:tcPr>
            <w:tcW w:w="2988" w:type="pct"/>
          </w:tcPr>
          <w:p w:rsidR="007E0A13" w:rsidRPr="00E32C7D" w:rsidRDefault="007E0A13" w:rsidP="00E32C7D">
            <w:pPr>
              <w:tabs>
                <w:tab w:val="num" w:pos="0"/>
                <w:tab w:val="num" w:pos="1069"/>
              </w:tabs>
              <w:spacing w:before="60" w:after="60"/>
              <w:jc w:val="both"/>
              <w:rPr>
                <w:snapToGrid w:val="0"/>
              </w:rPr>
            </w:pPr>
            <w:r w:rsidRPr="00E32C7D">
              <w:rPr>
                <w:snapToGrid w:val="0"/>
              </w:rPr>
              <w:t>количество участвующего в аварии аммиака на ж/д транспорте</w:t>
            </w:r>
          </w:p>
        </w:tc>
        <w:tc>
          <w:tcPr>
            <w:tcW w:w="2012" w:type="pct"/>
          </w:tcPr>
          <w:p w:rsidR="007E0A13" w:rsidRPr="00E32C7D" w:rsidRDefault="007E0A13" w:rsidP="00E32C7D">
            <w:pPr>
              <w:tabs>
                <w:tab w:val="num" w:pos="1069"/>
              </w:tabs>
              <w:spacing w:before="60" w:after="60"/>
              <w:ind w:left="105"/>
              <w:jc w:val="both"/>
              <w:rPr>
                <w:snapToGrid w:val="0"/>
              </w:rPr>
            </w:pPr>
            <w:r w:rsidRPr="00E32C7D">
              <w:rPr>
                <w:snapToGrid w:val="0"/>
                <w:lang w:val="en-US"/>
              </w:rPr>
              <w:t>Q</w:t>
            </w:r>
            <w:r w:rsidRPr="00E32C7D">
              <w:rPr>
                <w:snapToGrid w:val="0"/>
                <w:vertAlign w:val="subscript"/>
              </w:rPr>
              <w:t>0</w:t>
            </w:r>
            <w:r w:rsidRPr="00E32C7D">
              <w:rPr>
                <w:snapToGrid w:val="0"/>
              </w:rPr>
              <w:t xml:space="preserve"> = 43,0 т (83 % от объема цистерны);</w:t>
            </w:r>
          </w:p>
        </w:tc>
      </w:tr>
      <w:tr w:rsidR="007E0A13" w:rsidRPr="00E32C7D" w:rsidTr="00E32C7D">
        <w:tc>
          <w:tcPr>
            <w:tcW w:w="2988" w:type="pct"/>
          </w:tcPr>
          <w:p w:rsidR="007E0A13" w:rsidRPr="00E32C7D" w:rsidRDefault="007E0A13" w:rsidP="00E32C7D">
            <w:pPr>
              <w:tabs>
                <w:tab w:val="num" w:pos="0"/>
                <w:tab w:val="num" w:pos="1069"/>
              </w:tabs>
              <w:spacing w:before="60" w:after="60"/>
              <w:jc w:val="both"/>
              <w:rPr>
                <w:snapToGrid w:val="0"/>
              </w:rPr>
            </w:pPr>
            <w:r w:rsidRPr="00E32C7D">
              <w:rPr>
                <w:snapToGrid w:val="0"/>
              </w:rPr>
              <w:t>количество участвующего в аварии хлора на ж/д транспорте</w:t>
            </w:r>
          </w:p>
        </w:tc>
        <w:tc>
          <w:tcPr>
            <w:tcW w:w="2012" w:type="pct"/>
          </w:tcPr>
          <w:p w:rsidR="007E0A13" w:rsidRPr="00E32C7D" w:rsidRDefault="007E0A13" w:rsidP="00E32C7D">
            <w:pPr>
              <w:tabs>
                <w:tab w:val="num" w:pos="1069"/>
              </w:tabs>
              <w:spacing w:before="60" w:after="60"/>
              <w:ind w:left="105"/>
              <w:jc w:val="both"/>
              <w:rPr>
                <w:snapToGrid w:val="0"/>
              </w:rPr>
            </w:pPr>
            <w:r w:rsidRPr="00E32C7D">
              <w:rPr>
                <w:snapToGrid w:val="0"/>
                <w:lang w:val="en-US"/>
              </w:rPr>
              <w:t>Q</w:t>
            </w:r>
            <w:r w:rsidRPr="00E32C7D">
              <w:rPr>
                <w:snapToGrid w:val="0"/>
                <w:vertAlign w:val="subscript"/>
              </w:rPr>
              <w:t>0</w:t>
            </w:r>
            <w:r w:rsidRPr="00E32C7D">
              <w:rPr>
                <w:snapToGrid w:val="0"/>
              </w:rPr>
              <w:t xml:space="preserve"> = 57,5 т (80 % от объема цистерны);</w:t>
            </w:r>
          </w:p>
        </w:tc>
      </w:tr>
      <w:tr w:rsidR="007E0A13" w:rsidRPr="00E32C7D" w:rsidTr="00E32C7D">
        <w:tc>
          <w:tcPr>
            <w:tcW w:w="2988" w:type="pct"/>
          </w:tcPr>
          <w:p w:rsidR="007E0A13" w:rsidRPr="00E32C7D" w:rsidRDefault="007E0A13" w:rsidP="00E32C7D">
            <w:pPr>
              <w:tabs>
                <w:tab w:val="num" w:pos="0"/>
                <w:tab w:val="num" w:pos="1069"/>
              </w:tabs>
              <w:spacing w:before="60" w:after="60"/>
              <w:jc w:val="both"/>
              <w:rPr>
                <w:snapToGrid w:val="0"/>
              </w:rPr>
            </w:pPr>
            <w:r w:rsidRPr="00E32C7D">
              <w:rPr>
                <w:snapToGrid w:val="0"/>
              </w:rPr>
              <w:t>плотность аммиака</w:t>
            </w:r>
          </w:p>
        </w:tc>
        <w:tc>
          <w:tcPr>
            <w:tcW w:w="2012" w:type="pct"/>
          </w:tcPr>
          <w:p w:rsidR="007E0A13" w:rsidRPr="00E32C7D" w:rsidRDefault="007E0A13" w:rsidP="00E32C7D">
            <w:pPr>
              <w:tabs>
                <w:tab w:val="num" w:pos="1069"/>
              </w:tabs>
              <w:spacing w:before="60" w:after="60"/>
              <w:ind w:left="105"/>
              <w:jc w:val="both"/>
              <w:rPr>
                <w:snapToGrid w:val="0"/>
                <w:lang w:val="en-US"/>
              </w:rPr>
            </w:pPr>
            <w:r w:rsidRPr="00E32C7D">
              <w:rPr>
                <w:snapToGrid w:val="0"/>
                <w:lang w:val="en-US"/>
              </w:rPr>
              <w:t>d = 0,681 т/м</w:t>
            </w:r>
            <w:r w:rsidRPr="00E32C7D">
              <w:rPr>
                <w:snapToGrid w:val="0"/>
                <w:vertAlign w:val="superscript"/>
                <w:lang w:val="en-US"/>
              </w:rPr>
              <w:t>3</w:t>
            </w:r>
            <w:r w:rsidRPr="00E32C7D">
              <w:rPr>
                <w:snapToGrid w:val="0"/>
                <w:lang w:val="en-US"/>
              </w:rPr>
              <w:t>;</w:t>
            </w:r>
          </w:p>
        </w:tc>
      </w:tr>
      <w:tr w:rsidR="007E0A13" w:rsidRPr="00E32C7D" w:rsidTr="00E32C7D">
        <w:tc>
          <w:tcPr>
            <w:tcW w:w="2988" w:type="pct"/>
          </w:tcPr>
          <w:p w:rsidR="007E0A13" w:rsidRPr="00E32C7D" w:rsidRDefault="007E0A13" w:rsidP="00E32C7D">
            <w:pPr>
              <w:tabs>
                <w:tab w:val="num" w:pos="0"/>
                <w:tab w:val="num" w:pos="1069"/>
              </w:tabs>
              <w:spacing w:before="60" w:after="60"/>
              <w:jc w:val="both"/>
              <w:rPr>
                <w:snapToGrid w:val="0"/>
              </w:rPr>
            </w:pPr>
            <w:r w:rsidRPr="00E32C7D">
              <w:rPr>
                <w:snapToGrid w:val="0"/>
              </w:rPr>
              <w:t>плотность хлора</w:t>
            </w:r>
          </w:p>
        </w:tc>
        <w:tc>
          <w:tcPr>
            <w:tcW w:w="2012" w:type="pct"/>
          </w:tcPr>
          <w:p w:rsidR="007E0A13" w:rsidRPr="00E32C7D" w:rsidRDefault="007E0A13" w:rsidP="00E32C7D">
            <w:pPr>
              <w:tabs>
                <w:tab w:val="num" w:pos="1069"/>
              </w:tabs>
              <w:spacing w:before="60" w:after="60"/>
              <w:ind w:left="105"/>
              <w:jc w:val="both"/>
              <w:rPr>
                <w:snapToGrid w:val="0"/>
                <w:lang w:val="en-US"/>
              </w:rPr>
            </w:pPr>
            <w:r w:rsidRPr="00E32C7D">
              <w:rPr>
                <w:snapToGrid w:val="0"/>
                <w:lang w:val="en-US"/>
              </w:rPr>
              <w:t>d = 1,553 т/м</w:t>
            </w:r>
            <w:r w:rsidRPr="00E32C7D">
              <w:rPr>
                <w:snapToGrid w:val="0"/>
                <w:vertAlign w:val="superscript"/>
                <w:lang w:val="en-US"/>
              </w:rPr>
              <w:t>3</w:t>
            </w:r>
            <w:r w:rsidRPr="00E32C7D">
              <w:rPr>
                <w:snapToGrid w:val="0"/>
                <w:lang w:val="en-US"/>
              </w:rPr>
              <w:t>;</w:t>
            </w:r>
          </w:p>
        </w:tc>
      </w:tr>
      <w:tr w:rsidR="007E0A13" w:rsidRPr="00E32C7D" w:rsidTr="00E32C7D">
        <w:tc>
          <w:tcPr>
            <w:tcW w:w="2988" w:type="pct"/>
          </w:tcPr>
          <w:p w:rsidR="007E0A13" w:rsidRPr="00E32C7D" w:rsidRDefault="007E0A13" w:rsidP="00E32C7D">
            <w:pPr>
              <w:tabs>
                <w:tab w:val="num" w:pos="0"/>
                <w:tab w:val="num" w:pos="1069"/>
              </w:tabs>
              <w:spacing w:before="60" w:after="60"/>
              <w:jc w:val="both"/>
              <w:rPr>
                <w:snapToGrid w:val="0"/>
              </w:rPr>
            </w:pPr>
            <w:r w:rsidRPr="00E32C7D">
              <w:rPr>
                <w:snapToGrid w:val="0"/>
              </w:rPr>
              <w:t>толщина слоя, участвующего в аварии вещества</w:t>
            </w:r>
          </w:p>
        </w:tc>
        <w:tc>
          <w:tcPr>
            <w:tcW w:w="2012" w:type="pct"/>
          </w:tcPr>
          <w:p w:rsidR="007E0A13" w:rsidRPr="00E32C7D" w:rsidRDefault="007E0A13" w:rsidP="00E32C7D">
            <w:pPr>
              <w:tabs>
                <w:tab w:val="num" w:pos="1069"/>
              </w:tabs>
              <w:spacing w:before="60" w:after="60"/>
              <w:ind w:left="105"/>
              <w:jc w:val="both"/>
              <w:rPr>
                <w:snapToGrid w:val="0"/>
                <w:lang w:val="en-US"/>
              </w:rPr>
            </w:pPr>
            <w:r w:rsidRPr="00E32C7D">
              <w:rPr>
                <w:snapToGrid w:val="0"/>
                <w:lang w:val="en-US"/>
              </w:rPr>
              <w:t>h = 0,05 м.</w:t>
            </w:r>
          </w:p>
        </w:tc>
      </w:tr>
    </w:tbl>
    <w:p w:rsidR="007E0A13" w:rsidRDefault="007E0A13" w:rsidP="00E32C7D">
      <w:pPr>
        <w:ind w:firstLine="425"/>
        <w:jc w:val="both"/>
        <w:rPr>
          <w:color w:val="000000"/>
          <w:sz w:val="28"/>
          <w:szCs w:val="28"/>
          <w:u w:val="single"/>
        </w:rPr>
      </w:pPr>
    </w:p>
    <w:p w:rsidR="007E0A13" w:rsidRPr="00E32C7D" w:rsidRDefault="007E0A13" w:rsidP="00E32C7D">
      <w:pPr>
        <w:ind w:firstLine="425"/>
        <w:jc w:val="both"/>
        <w:rPr>
          <w:color w:val="000000"/>
          <w:sz w:val="28"/>
          <w:szCs w:val="28"/>
          <w:u w:val="single"/>
        </w:rPr>
      </w:pPr>
      <w:r w:rsidRPr="00E32C7D">
        <w:rPr>
          <w:color w:val="000000"/>
          <w:sz w:val="28"/>
          <w:szCs w:val="28"/>
          <w:u w:val="single"/>
        </w:rPr>
        <w:t>Порядок оценки последствий аварий.</w:t>
      </w:r>
    </w:p>
    <w:p w:rsidR="007E0A13" w:rsidRPr="00E32C7D" w:rsidRDefault="007E0A13" w:rsidP="00E32C7D">
      <w:pPr>
        <w:ind w:firstLine="709"/>
        <w:jc w:val="both"/>
        <w:rPr>
          <w:sz w:val="28"/>
          <w:szCs w:val="28"/>
        </w:rPr>
      </w:pPr>
      <w:r w:rsidRPr="00E32C7D">
        <w:rPr>
          <w:sz w:val="28"/>
          <w:szCs w:val="28"/>
        </w:rPr>
        <w:t>Эквивалентное количество вещества по первичному облаку определяется по формуле:</w:t>
      </w:r>
    </w:p>
    <w:p w:rsidR="007E0A13" w:rsidRPr="00E32C7D" w:rsidRDefault="007E0A13" w:rsidP="00E32C7D">
      <w:pPr>
        <w:ind w:firstLine="709"/>
        <w:jc w:val="both"/>
      </w:pPr>
      <w:r w:rsidRPr="00E32C7D">
        <w:rPr>
          <w:rFonts w:eastAsia="Times New Roman"/>
          <w:position w:val="-12"/>
        </w:rPr>
        <w:object w:dxaOrig="2680" w:dyaOrig="360">
          <v:shape id="_x0000_i1025" type="#_x0000_t75" style="width:129.75pt;height:17.25pt" o:ole="" fillcolor="window">
            <v:imagedata r:id="rId12" o:title=""/>
          </v:shape>
          <o:OLEObject Type="Embed" ProgID="Equation.3" ShapeID="_x0000_i1025" DrawAspect="Content" ObjectID="_1416645515" r:id="rId13"/>
        </w:object>
      </w:r>
      <w:r w:rsidRPr="00E32C7D">
        <w:t>,</w:t>
      </w:r>
    </w:p>
    <w:p w:rsidR="007E0A13" w:rsidRPr="00E32C7D" w:rsidRDefault="007E0A13" w:rsidP="00E32C7D">
      <w:pPr>
        <w:tabs>
          <w:tab w:val="left" w:pos="1134"/>
        </w:tabs>
        <w:ind w:firstLine="709"/>
        <w:jc w:val="both"/>
      </w:pPr>
      <w:r w:rsidRPr="00E32C7D">
        <w:t>где</w:t>
      </w:r>
      <w:r w:rsidRPr="00E32C7D">
        <w:tab/>
        <w:t>К</w:t>
      </w:r>
      <w:r w:rsidRPr="00E32C7D">
        <w:rPr>
          <w:vertAlign w:val="subscript"/>
        </w:rPr>
        <w:t>1</w:t>
      </w:r>
      <w:r w:rsidRPr="00E32C7D">
        <w:t>, К</w:t>
      </w:r>
      <w:r w:rsidRPr="00E32C7D">
        <w:rPr>
          <w:vertAlign w:val="subscript"/>
        </w:rPr>
        <w:t>3</w:t>
      </w:r>
      <w:r w:rsidRPr="00E32C7D">
        <w:t>, К</w:t>
      </w:r>
      <w:r w:rsidRPr="00E32C7D">
        <w:rPr>
          <w:vertAlign w:val="subscript"/>
        </w:rPr>
        <w:t>5</w:t>
      </w:r>
      <w:r w:rsidRPr="00E32C7D">
        <w:t>, К</w:t>
      </w:r>
      <w:r w:rsidRPr="00E32C7D">
        <w:rPr>
          <w:vertAlign w:val="subscript"/>
        </w:rPr>
        <w:t>7</w:t>
      </w:r>
      <w:r w:rsidRPr="00E32C7D">
        <w:t xml:space="preserve"> – коэффициенты, принимаемые по табл. П2;</w:t>
      </w:r>
    </w:p>
    <w:p w:rsidR="007E0A13" w:rsidRPr="00E32C7D" w:rsidRDefault="007E0A13" w:rsidP="00E32C7D">
      <w:pPr>
        <w:tabs>
          <w:tab w:val="left" w:pos="1134"/>
        </w:tabs>
        <w:ind w:left="1134" w:hanging="425"/>
        <w:jc w:val="both"/>
      </w:pPr>
      <w:r w:rsidRPr="00E32C7D">
        <w:tab/>
        <w:t>Q</w:t>
      </w:r>
      <w:r w:rsidRPr="00E32C7D">
        <w:rPr>
          <w:vertAlign w:val="subscript"/>
        </w:rPr>
        <w:t>0</w:t>
      </w:r>
      <w:r w:rsidRPr="00E32C7D">
        <w:t xml:space="preserve"> – количество выброшенного вещества, т.</w:t>
      </w:r>
    </w:p>
    <w:p w:rsidR="007E0A13" w:rsidRPr="00E32C7D" w:rsidRDefault="007E0A13" w:rsidP="00E32C7D">
      <w:pPr>
        <w:ind w:firstLine="709"/>
        <w:jc w:val="both"/>
      </w:pPr>
    </w:p>
    <w:p w:rsidR="007E0A13" w:rsidRPr="00E32C7D" w:rsidRDefault="007E0A13" w:rsidP="00E32C7D">
      <w:pPr>
        <w:ind w:firstLine="709"/>
        <w:jc w:val="both"/>
        <w:rPr>
          <w:sz w:val="28"/>
          <w:szCs w:val="28"/>
        </w:rPr>
      </w:pPr>
      <w:r w:rsidRPr="00E32C7D">
        <w:rPr>
          <w:sz w:val="28"/>
          <w:szCs w:val="28"/>
        </w:rPr>
        <w:t>Эквивалентное количество вещества по вторичному облаку определяется по формуле:</w:t>
      </w:r>
    </w:p>
    <w:p w:rsidR="007E0A13" w:rsidRPr="00E32C7D" w:rsidRDefault="007E0A13" w:rsidP="00E32C7D">
      <w:pPr>
        <w:ind w:firstLine="709"/>
        <w:jc w:val="both"/>
      </w:pPr>
      <w:r w:rsidRPr="00E32C7D">
        <w:rPr>
          <w:rFonts w:eastAsia="Times New Roman"/>
          <w:position w:val="-12"/>
        </w:rPr>
        <w:object w:dxaOrig="4959" w:dyaOrig="360">
          <v:shape id="_x0000_i1026" type="#_x0000_t75" style="width:237.75pt;height:17.25pt" o:ole="" fillcolor="window">
            <v:imagedata r:id="rId14" o:title=""/>
          </v:shape>
          <o:OLEObject Type="Embed" ProgID="Equation.3" ShapeID="_x0000_i1026" DrawAspect="Content" ObjectID="_1416645516" r:id="rId15"/>
        </w:object>
      </w:r>
      <w:r w:rsidRPr="00E32C7D">
        <w:t>,</w:t>
      </w:r>
    </w:p>
    <w:p w:rsidR="007E0A13" w:rsidRPr="00E32C7D" w:rsidRDefault="007E0A13" w:rsidP="00E32C7D">
      <w:pPr>
        <w:tabs>
          <w:tab w:val="left" w:pos="1134"/>
        </w:tabs>
        <w:ind w:firstLine="709"/>
        <w:jc w:val="both"/>
      </w:pPr>
      <w:r w:rsidRPr="00E32C7D">
        <w:t>где</w:t>
      </w:r>
      <w:r w:rsidRPr="00E32C7D">
        <w:tab/>
        <w:t>К</w:t>
      </w:r>
      <w:r w:rsidRPr="00E32C7D">
        <w:rPr>
          <w:vertAlign w:val="subscript"/>
        </w:rPr>
        <w:t>2</w:t>
      </w:r>
      <w:r w:rsidRPr="00E32C7D">
        <w:t>, К</w:t>
      </w:r>
      <w:r w:rsidRPr="00E32C7D">
        <w:rPr>
          <w:vertAlign w:val="subscript"/>
        </w:rPr>
        <w:t>4</w:t>
      </w:r>
      <w:r w:rsidRPr="00E32C7D">
        <w:t>, К</w:t>
      </w:r>
      <w:r w:rsidRPr="00E32C7D">
        <w:rPr>
          <w:vertAlign w:val="subscript"/>
        </w:rPr>
        <w:t>6</w:t>
      </w:r>
      <w:r w:rsidRPr="00E32C7D">
        <w:t xml:space="preserve"> – коэффициенты, принимаемые по табл. П2;</w:t>
      </w:r>
    </w:p>
    <w:p w:rsidR="007E0A13" w:rsidRPr="00E32C7D" w:rsidRDefault="007E0A13" w:rsidP="00E32C7D">
      <w:pPr>
        <w:tabs>
          <w:tab w:val="left" w:pos="1134"/>
        </w:tabs>
        <w:ind w:firstLine="709"/>
        <w:jc w:val="both"/>
      </w:pPr>
      <w:r w:rsidRPr="00E32C7D">
        <w:tab/>
        <w:t>Q</w:t>
      </w:r>
      <w:r w:rsidRPr="00E32C7D">
        <w:rPr>
          <w:vertAlign w:val="subscript"/>
        </w:rPr>
        <w:t>0</w:t>
      </w:r>
      <w:r w:rsidRPr="00E32C7D">
        <w:t xml:space="preserve"> – количество выброшенного вещества, т;</w:t>
      </w:r>
    </w:p>
    <w:p w:rsidR="007E0A13" w:rsidRPr="00E32C7D" w:rsidRDefault="007E0A13" w:rsidP="00E32C7D">
      <w:pPr>
        <w:tabs>
          <w:tab w:val="left" w:pos="1134"/>
        </w:tabs>
        <w:ind w:firstLine="709"/>
        <w:jc w:val="both"/>
      </w:pPr>
      <w:r w:rsidRPr="00E32C7D">
        <w:tab/>
        <w:t>h – толщина слоя АХОВ, м;</w:t>
      </w:r>
    </w:p>
    <w:p w:rsidR="007E0A13" w:rsidRPr="00E32C7D" w:rsidRDefault="007E0A13" w:rsidP="00E32C7D">
      <w:pPr>
        <w:tabs>
          <w:tab w:val="left" w:pos="1134"/>
        </w:tabs>
        <w:ind w:firstLine="709"/>
        <w:jc w:val="both"/>
      </w:pPr>
      <w:r w:rsidRPr="00E32C7D">
        <w:tab/>
      </w:r>
      <w:r w:rsidRPr="00E32C7D">
        <w:rPr>
          <w:lang w:val="en-US"/>
        </w:rPr>
        <w:t>d</w:t>
      </w:r>
      <w:r w:rsidRPr="00E32C7D">
        <w:t xml:space="preserve"> – плотность АХОВ, т/м</w:t>
      </w:r>
      <w:r w:rsidRPr="00E32C7D">
        <w:rPr>
          <w:vertAlign w:val="superscript"/>
        </w:rPr>
        <w:t>3</w:t>
      </w:r>
      <w:r w:rsidRPr="00E32C7D">
        <w:t>.</w:t>
      </w:r>
    </w:p>
    <w:p w:rsidR="007E0A13" w:rsidRPr="00E32C7D" w:rsidRDefault="007E0A13" w:rsidP="00E32C7D">
      <w:pPr>
        <w:ind w:firstLine="709"/>
        <w:jc w:val="both"/>
        <w:rPr>
          <w:sz w:val="28"/>
          <w:szCs w:val="28"/>
        </w:rPr>
      </w:pPr>
      <w:r w:rsidRPr="00E32C7D">
        <w:rPr>
          <w:sz w:val="28"/>
          <w:szCs w:val="28"/>
        </w:rPr>
        <w:t>Результаты расчетов представлены в таблице</w:t>
      </w:r>
      <w:r>
        <w:rPr>
          <w:sz w:val="28"/>
          <w:szCs w:val="28"/>
        </w:rPr>
        <w:t xml:space="preserve"> 7.2.1-2.</w:t>
      </w:r>
      <w:r w:rsidRPr="00E32C7D">
        <w:rPr>
          <w:sz w:val="28"/>
          <w:szCs w:val="28"/>
        </w:rPr>
        <w:t xml:space="preserve"> </w:t>
      </w:r>
    </w:p>
    <w:p w:rsidR="007E0A13" w:rsidRDefault="007E0A13" w:rsidP="00E32C7D">
      <w:pPr>
        <w:ind w:firstLine="709"/>
        <w:jc w:val="both"/>
        <w:rPr>
          <w:sz w:val="28"/>
          <w:szCs w:val="28"/>
          <w:u w:val="single"/>
        </w:rPr>
      </w:pPr>
    </w:p>
    <w:p w:rsidR="007E0A13" w:rsidRDefault="007E0A13" w:rsidP="00E32C7D">
      <w:pPr>
        <w:ind w:firstLine="709"/>
        <w:jc w:val="both"/>
        <w:rPr>
          <w:sz w:val="28"/>
          <w:szCs w:val="28"/>
        </w:rPr>
      </w:pPr>
      <w:r w:rsidRPr="00E32C7D">
        <w:rPr>
          <w:sz w:val="28"/>
          <w:szCs w:val="28"/>
          <w:u w:val="single"/>
        </w:rPr>
        <w:t>Характеристики зон заражения при выбросе АХОВ.</w:t>
      </w:r>
      <w:r w:rsidRPr="00E32C7D">
        <w:rPr>
          <w:sz w:val="28"/>
          <w:szCs w:val="28"/>
        </w:rPr>
        <w:tab/>
        <w:t xml:space="preserve"> </w:t>
      </w:r>
    </w:p>
    <w:p w:rsidR="007E0A13" w:rsidRPr="00E32C7D" w:rsidRDefault="007E0A13" w:rsidP="00E32C7D">
      <w:pPr>
        <w:spacing w:before="120" w:after="120"/>
        <w:ind w:firstLine="709"/>
        <w:jc w:val="right"/>
        <w:rPr>
          <w:i/>
        </w:rPr>
      </w:pPr>
      <w:r w:rsidRPr="00E32C7D">
        <w:rPr>
          <w:i/>
        </w:rPr>
        <w:t>Таблица 7.2.1-2</w:t>
      </w:r>
    </w:p>
    <w:tbl>
      <w:tblPr>
        <w:tblW w:w="96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5"/>
        <w:gridCol w:w="1654"/>
        <w:gridCol w:w="1369"/>
        <w:gridCol w:w="1127"/>
        <w:gridCol w:w="1178"/>
        <w:gridCol w:w="1276"/>
        <w:gridCol w:w="1012"/>
        <w:gridCol w:w="1620"/>
      </w:tblGrid>
      <w:tr w:rsidR="007E0A13" w:rsidRPr="00E32C7D" w:rsidTr="00E32C7D">
        <w:trPr>
          <w:cantSplit/>
          <w:trHeight w:val="454"/>
        </w:trPr>
        <w:tc>
          <w:tcPr>
            <w:tcW w:w="445" w:type="dxa"/>
            <w:vAlign w:val="center"/>
          </w:tcPr>
          <w:p w:rsidR="007E0A13" w:rsidRPr="00E32C7D" w:rsidRDefault="007E0A13" w:rsidP="00E32C7D">
            <w:pPr>
              <w:jc w:val="center"/>
              <w:rPr>
                <w:b/>
                <w:sz w:val="20"/>
                <w:szCs w:val="20"/>
              </w:rPr>
            </w:pPr>
            <w:r w:rsidRPr="00E32C7D">
              <w:rPr>
                <w:b/>
                <w:sz w:val="20"/>
                <w:szCs w:val="20"/>
              </w:rPr>
              <w:t>№</w:t>
            </w:r>
          </w:p>
        </w:tc>
        <w:tc>
          <w:tcPr>
            <w:tcW w:w="1654" w:type="dxa"/>
            <w:vAlign w:val="center"/>
          </w:tcPr>
          <w:p w:rsidR="007E0A13" w:rsidRPr="00E32C7D" w:rsidRDefault="007E0A13" w:rsidP="00E32C7D">
            <w:pPr>
              <w:jc w:val="center"/>
              <w:rPr>
                <w:b/>
                <w:sz w:val="20"/>
                <w:szCs w:val="20"/>
              </w:rPr>
            </w:pPr>
            <w:r w:rsidRPr="00E32C7D">
              <w:rPr>
                <w:b/>
                <w:sz w:val="20"/>
                <w:szCs w:val="20"/>
              </w:rPr>
              <w:t xml:space="preserve">Наименование </w:t>
            </w:r>
            <w:r w:rsidRPr="00E32C7D">
              <w:rPr>
                <w:b/>
                <w:sz w:val="20"/>
                <w:szCs w:val="20"/>
              </w:rPr>
              <w:br/>
              <w:t>объекта</w:t>
            </w:r>
          </w:p>
        </w:tc>
        <w:tc>
          <w:tcPr>
            <w:tcW w:w="1369" w:type="dxa"/>
            <w:vAlign w:val="center"/>
          </w:tcPr>
          <w:p w:rsidR="007E0A13" w:rsidRPr="00E32C7D" w:rsidRDefault="007E0A13" w:rsidP="00E32C7D">
            <w:pPr>
              <w:jc w:val="center"/>
              <w:rPr>
                <w:b/>
                <w:sz w:val="20"/>
                <w:szCs w:val="20"/>
              </w:rPr>
            </w:pPr>
            <w:r w:rsidRPr="00E32C7D">
              <w:rPr>
                <w:b/>
                <w:sz w:val="20"/>
                <w:szCs w:val="20"/>
              </w:rPr>
              <w:t xml:space="preserve">Наименование опасного </w:t>
            </w:r>
            <w:r w:rsidRPr="00E32C7D">
              <w:rPr>
                <w:b/>
                <w:sz w:val="20"/>
                <w:szCs w:val="20"/>
              </w:rPr>
              <w:br/>
              <w:t>вещества</w:t>
            </w:r>
          </w:p>
        </w:tc>
        <w:tc>
          <w:tcPr>
            <w:tcW w:w="1127" w:type="dxa"/>
            <w:vAlign w:val="center"/>
          </w:tcPr>
          <w:p w:rsidR="007E0A13" w:rsidRPr="00E32C7D" w:rsidRDefault="007E0A13" w:rsidP="00E32C7D">
            <w:pPr>
              <w:jc w:val="center"/>
              <w:rPr>
                <w:b/>
                <w:sz w:val="20"/>
                <w:szCs w:val="20"/>
              </w:rPr>
            </w:pPr>
            <w:r w:rsidRPr="00E32C7D">
              <w:rPr>
                <w:b/>
                <w:sz w:val="20"/>
                <w:szCs w:val="20"/>
              </w:rPr>
              <w:t>Количество опасного вещества, т</w:t>
            </w:r>
          </w:p>
        </w:tc>
        <w:tc>
          <w:tcPr>
            <w:tcW w:w="1178" w:type="dxa"/>
            <w:vAlign w:val="center"/>
          </w:tcPr>
          <w:p w:rsidR="007E0A13" w:rsidRPr="00E32C7D" w:rsidRDefault="007E0A13" w:rsidP="00E32C7D">
            <w:pPr>
              <w:jc w:val="center"/>
              <w:rPr>
                <w:b/>
                <w:sz w:val="20"/>
                <w:szCs w:val="20"/>
              </w:rPr>
            </w:pPr>
            <w:r w:rsidRPr="00E32C7D">
              <w:rPr>
                <w:b/>
                <w:sz w:val="20"/>
                <w:szCs w:val="20"/>
              </w:rPr>
              <w:t>Полная глубина зоны заражения, км</w:t>
            </w:r>
          </w:p>
        </w:tc>
        <w:tc>
          <w:tcPr>
            <w:tcW w:w="1276" w:type="dxa"/>
            <w:vAlign w:val="center"/>
          </w:tcPr>
          <w:p w:rsidR="007E0A13" w:rsidRPr="00E32C7D" w:rsidRDefault="007E0A13" w:rsidP="00E32C7D">
            <w:pPr>
              <w:jc w:val="center"/>
              <w:rPr>
                <w:b/>
                <w:sz w:val="20"/>
                <w:szCs w:val="20"/>
              </w:rPr>
            </w:pPr>
            <w:r w:rsidRPr="00E32C7D">
              <w:rPr>
                <w:b/>
                <w:sz w:val="20"/>
                <w:szCs w:val="20"/>
              </w:rPr>
              <w:t>Площадь зоны фактического заражения, км</w:t>
            </w:r>
            <w:r w:rsidRPr="00E32C7D">
              <w:rPr>
                <w:b/>
                <w:sz w:val="20"/>
                <w:szCs w:val="20"/>
                <w:vertAlign w:val="superscript"/>
              </w:rPr>
              <w:t>2</w:t>
            </w:r>
          </w:p>
        </w:tc>
        <w:tc>
          <w:tcPr>
            <w:tcW w:w="1012" w:type="dxa"/>
            <w:vAlign w:val="center"/>
          </w:tcPr>
          <w:p w:rsidR="007E0A13" w:rsidRPr="00E32C7D" w:rsidRDefault="007E0A13" w:rsidP="00E32C7D">
            <w:pPr>
              <w:jc w:val="center"/>
              <w:rPr>
                <w:b/>
                <w:sz w:val="20"/>
                <w:szCs w:val="20"/>
              </w:rPr>
            </w:pPr>
            <w:r w:rsidRPr="00E32C7D">
              <w:rPr>
                <w:b/>
                <w:sz w:val="20"/>
                <w:szCs w:val="20"/>
              </w:rPr>
              <w:t>Время подхода облака АХОВ к проектируемому объекту, мин.</w:t>
            </w:r>
          </w:p>
        </w:tc>
        <w:tc>
          <w:tcPr>
            <w:tcW w:w="1620" w:type="dxa"/>
            <w:vAlign w:val="center"/>
          </w:tcPr>
          <w:p w:rsidR="007E0A13" w:rsidRPr="00E32C7D" w:rsidRDefault="007E0A13" w:rsidP="00E32C7D">
            <w:pPr>
              <w:jc w:val="center"/>
              <w:rPr>
                <w:b/>
                <w:sz w:val="20"/>
                <w:szCs w:val="20"/>
              </w:rPr>
            </w:pPr>
            <w:r w:rsidRPr="00E32C7D">
              <w:rPr>
                <w:b/>
                <w:sz w:val="20"/>
                <w:szCs w:val="20"/>
              </w:rPr>
              <w:t>Удаление проектируемой территории от транспортных коммуникаций,</w:t>
            </w:r>
            <w:r w:rsidRPr="00E32C7D">
              <w:rPr>
                <w:b/>
                <w:sz w:val="20"/>
                <w:szCs w:val="20"/>
              </w:rPr>
              <w:br/>
              <w:t>км</w:t>
            </w:r>
          </w:p>
        </w:tc>
      </w:tr>
      <w:tr w:rsidR="007E0A13" w:rsidRPr="00E32C7D" w:rsidTr="00ED1CB4">
        <w:trPr>
          <w:cantSplit/>
          <w:trHeight w:val="454"/>
        </w:trPr>
        <w:tc>
          <w:tcPr>
            <w:tcW w:w="445" w:type="dxa"/>
            <w:vMerge w:val="restart"/>
            <w:vAlign w:val="center"/>
          </w:tcPr>
          <w:p w:rsidR="007E0A13" w:rsidRPr="00E32C7D" w:rsidRDefault="007E0A13" w:rsidP="00E32C7D">
            <w:pPr>
              <w:jc w:val="center"/>
            </w:pPr>
            <w:r w:rsidRPr="00E32C7D">
              <w:rPr>
                <w:sz w:val="22"/>
                <w:szCs w:val="22"/>
              </w:rPr>
              <w:t>1</w:t>
            </w:r>
          </w:p>
        </w:tc>
        <w:tc>
          <w:tcPr>
            <w:tcW w:w="1654" w:type="dxa"/>
            <w:vMerge w:val="restart"/>
            <w:vAlign w:val="center"/>
          </w:tcPr>
          <w:p w:rsidR="007E0A13" w:rsidRPr="00E32C7D" w:rsidRDefault="007E0A13" w:rsidP="00E32C7D">
            <w:pPr>
              <w:ind w:left="83"/>
              <w:jc w:val="both"/>
            </w:pPr>
            <w:r w:rsidRPr="00E32C7D">
              <w:rPr>
                <w:sz w:val="22"/>
                <w:szCs w:val="22"/>
              </w:rPr>
              <w:t>Железная</w:t>
            </w:r>
            <w:r w:rsidRPr="00E32C7D">
              <w:rPr>
                <w:sz w:val="22"/>
                <w:szCs w:val="22"/>
              </w:rPr>
              <w:br/>
              <w:t>дорога</w:t>
            </w:r>
          </w:p>
        </w:tc>
        <w:tc>
          <w:tcPr>
            <w:tcW w:w="1369" w:type="dxa"/>
            <w:vAlign w:val="center"/>
          </w:tcPr>
          <w:p w:rsidR="007E0A13" w:rsidRPr="00E32C7D" w:rsidRDefault="007E0A13" w:rsidP="00E32C7D">
            <w:pPr>
              <w:jc w:val="center"/>
            </w:pPr>
            <w:r w:rsidRPr="00E32C7D">
              <w:rPr>
                <w:sz w:val="22"/>
                <w:szCs w:val="22"/>
              </w:rPr>
              <w:t>Аммиак</w:t>
            </w:r>
          </w:p>
        </w:tc>
        <w:tc>
          <w:tcPr>
            <w:tcW w:w="1127" w:type="dxa"/>
            <w:vAlign w:val="center"/>
          </w:tcPr>
          <w:p w:rsidR="007E0A13" w:rsidRPr="00E32C7D" w:rsidRDefault="007E0A13" w:rsidP="00E32C7D">
            <w:pPr>
              <w:jc w:val="center"/>
            </w:pPr>
            <w:r w:rsidRPr="00E32C7D">
              <w:rPr>
                <w:sz w:val="22"/>
                <w:szCs w:val="22"/>
              </w:rPr>
              <w:t>43,0</w:t>
            </w:r>
          </w:p>
        </w:tc>
        <w:tc>
          <w:tcPr>
            <w:tcW w:w="1178" w:type="dxa"/>
            <w:vAlign w:val="center"/>
          </w:tcPr>
          <w:p w:rsidR="007E0A13" w:rsidRPr="00E32C7D" w:rsidRDefault="007E0A13" w:rsidP="00E32C7D">
            <w:pPr>
              <w:jc w:val="center"/>
            </w:pPr>
            <w:r w:rsidRPr="00E32C7D">
              <w:rPr>
                <w:sz w:val="22"/>
                <w:szCs w:val="22"/>
              </w:rPr>
              <w:t>6,6</w:t>
            </w:r>
          </w:p>
        </w:tc>
        <w:tc>
          <w:tcPr>
            <w:tcW w:w="1276" w:type="dxa"/>
            <w:vAlign w:val="center"/>
          </w:tcPr>
          <w:p w:rsidR="007E0A13" w:rsidRPr="00E32C7D" w:rsidRDefault="007E0A13" w:rsidP="00E32C7D">
            <w:pPr>
              <w:jc w:val="center"/>
            </w:pPr>
            <w:r w:rsidRPr="00E32C7D">
              <w:rPr>
                <w:sz w:val="22"/>
                <w:szCs w:val="22"/>
              </w:rPr>
              <w:t>3,82</w:t>
            </w:r>
          </w:p>
        </w:tc>
        <w:tc>
          <w:tcPr>
            <w:tcW w:w="1012" w:type="dxa"/>
            <w:vMerge w:val="restart"/>
            <w:vAlign w:val="center"/>
          </w:tcPr>
          <w:p w:rsidR="007E0A13" w:rsidRPr="00E32C7D" w:rsidRDefault="007E0A13" w:rsidP="00E32C7D">
            <w:pPr>
              <w:jc w:val="center"/>
              <w:rPr>
                <w:highlight w:val="yellow"/>
              </w:rPr>
            </w:pPr>
            <w:r w:rsidRPr="00E32C7D">
              <w:rPr>
                <w:sz w:val="22"/>
                <w:szCs w:val="22"/>
              </w:rPr>
              <w:t>-</w:t>
            </w:r>
          </w:p>
        </w:tc>
        <w:tc>
          <w:tcPr>
            <w:tcW w:w="1620" w:type="dxa"/>
            <w:vMerge w:val="restart"/>
            <w:vAlign w:val="center"/>
          </w:tcPr>
          <w:p w:rsidR="007E0A13" w:rsidRPr="00E32C7D" w:rsidRDefault="007E0A13" w:rsidP="00E32C7D">
            <w:pPr>
              <w:jc w:val="center"/>
            </w:pPr>
            <w:r w:rsidRPr="00E32C7D">
              <w:rPr>
                <w:sz w:val="22"/>
                <w:szCs w:val="22"/>
              </w:rPr>
              <w:t>19,0</w:t>
            </w:r>
          </w:p>
        </w:tc>
      </w:tr>
      <w:tr w:rsidR="007E0A13" w:rsidRPr="00E32C7D" w:rsidTr="00ED1CB4">
        <w:trPr>
          <w:cantSplit/>
          <w:trHeight w:val="454"/>
        </w:trPr>
        <w:tc>
          <w:tcPr>
            <w:tcW w:w="445" w:type="dxa"/>
            <w:vMerge/>
            <w:vAlign w:val="center"/>
          </w:tcPr>
          <w:p w:rsidR="007E0A13" w:rsidRPr="00E32C7D" w:rsidRDefault="007E0A13" w:rsidP="00E32C7D">
            <w:pPr>
              <w:jc w:val="center"/>
            </w:pPr>
          </w:p>
        </w:tc>
        <w:tc>
          <w:tcPr>
            <w:tcW w:w="1654" w:type="dxa"/>
            <w:vMerge/>
            <w:vAlign w:val="center"/>
          </w:tcPr>
          <w:p w:rsidR="007E0A13" w:rsidRPr="00E32C7D" w:rsidRDefault="007E0A13" w:rsidP="00E32C7D">
            <w:pPr>
              <w:ind w:left="83"/>
              <w:jc w:val="both"/>
            </w:pPr>
          </w:p>
        </w:tc>
        <w:tc>
          <w:tcPr>
            <w:tcW w:w="1369" w:type="dxa"/>
            <w:vAlign w:val="center"/>
          </w:tcPr>
          <w:p w:rsidR="007E0A13" w:rsidRPr="00E32C7D" w:rsidRDefault="007E0A13" w:rsidP="00E32C7D">
            <w:pPr>
              <w:jc w:val="center"/>
            </w:pPr>
            <w:r w:rsidRPr="00E32C7D">
              <w:t>Хлор</w:t>
            </w:r>
          </w:p>
        </w:tc>
        <w:tc>
          <w:tcPr>
            <w:tcW w:w="1127" w:type="dxa"/>
            <w:vAlign w:val="center"/>
          </w:tcPr>
          <w:p w:rsidR="007E0A13" w:rsidRPr="00E32C7D" w:rsidRDefault="007E0A13" w:rsidP="00E32C7D">
            <w:pPr>
              <w:jc w:val="center"/>
            </w:pPr>
            <w:r w:rsidRPr="00E32C7D">
              <w:t>57,5</w:t>
            </w:r>
          </w:p>
        </w:tc>
        <w:tc>
          <w:tcPr>
            <w:tcW w:w="1178" w:type="dxa"/>
            <w:vAlign w:val="center"/>
          </w:tcPr>
          <w:p w:rsidR="007E0A13" w:rsidRPr="00E32C7D" w:rsidRDefault="007E0A13" w:rsidP="00E32C7D">
            <w:pPr>
              <w:jc w:val="center"/>
            </w:pPr>
            <w:r w:rsidRPr="00E32C7D">
              <w:t>7,47</w:t>
            </w:r>
          </w:p>
        </w:tc>
        <w:tc>
          <w:tcPr>
            <w:tcW w:w="1276" w:type="dxa"/>
            <w:vAlign w:val="center"/>
          </w:tcPr>
          <w:p w:rsidR="007E0A13" w:rsidRPr="00E32C7D" w:rsidRDefault="007E0A13" w:rsidP="00E32C7D">
            <w:pPr>
              <w:jc w:val="center"/>
            </w:pPr>
            <w:r w:rsidRPr="00E32C7D">
              <w:t>4,9</w:t>
            </w:r>
          </w:p>
        </w:tc>
        <w:tc>
          <w:tcPr>
            <w:tcW w:w="1012" w:type="dxa"/>
            <w:vMerge/>
            <w:vAlign w:val="center"/>
          </w:tcPr>
          <w:p w:rsidR="007E0A13" w:rsidRPr="00E32C7D" w:rsidRDefault="007E0A13" w:rsidP="00E32C7D">
            <w:pPr>
              <w:jc w:val="center"/>
              <w:rPr>
                <w:highlight w:val="yellow"/>
              </w:rPr>
            </w:pPr>
          </w:p>
        </w:tc>
        <w:tc>
          <w:tcPr>
            <w:tcW w:w="1620" w:type="dxa"/>
            <w:vMerge/>
            <w:vAlign w:val="center"/>
          </w:tcPr>
          <w:p w:rsidR="007E0A13" w:rsidRPr="00E32C7D" w:rsidRDefault="007E0A13" w:rsidP="00E32C7D">
            <w:pPr>
              <w:jc w:val="center"/>
            </w:pPr>
          </w:p>
        </w:tc>
      </w:tr>
    </w:tbl>
    <w:p w:rsidR="007E0A13" w:rsidRPr="00E32C7D" w:rsidRDefault="007E0A13" w:rsidP="00E32C7D">
      <w:pPr>
        <w:ind w:firstLine="709"/>
        <w:jc w:val="both"/>
        <w:rPr>
          <w:sz w:val="28"/>
          <w:szCs w:val="28"/>
        </w:rPr>
      </w:pPr>
      <w:r w:rsidRPr="00E32C7D">
        <w:rPr>
          <w:sz w:val="28"/>
          <w:szCs w:val="28"/>
        </w:rPr>
        <w:t>Проектируемая территория не попадает в зону возможного химического заражения при авариях на железной дороге.</w:t>
      </w:r>
    </w:p>
    <w:p w:rsidR="007E0A13" w:rsidRDefault="007E0A13" w:rsidP="00E32C7D">
      <w:pPr>
        <w:jc w:val="center"/>
        <w:rPr>
          <w:i/>
          <w:snapToGrid w:val="0"/>
          <w:sz w:val="28"/>
          <w:szCs w:val="28"/>
          <w:u w:val="single"/>
        </w:rPr>
      </w:pPr>
    </w:p>
    <w:p w:rsidR="007E0A13" w:rsidRDefault="007E0A13" w:rsidP="00E32C7D">
      <w:pPr>
        <w:jc w:val="center"/>
        <w:rPr>
          <w:i/>
          <w:snapToGrid w:val="0"/>
          <w:sz w:val="28"/>
          <w:szCs w:val="28"/>
          <w:u w:val="single"/>
        </w:rPr>
      </w:pPr>
      <w:r w:rsidRPr="00E32C7D">
        <w:rPr>
          <w:i/>
          <w:snapToGrid w:val="0"/>
          <w:sz w:val="28"/>
          <w:szCs w:val="28"/>
          <w:u w:val="single"/>
        </w:rPr>
        <w:t>Сценарий развития аварии, связанной с воспламенением проливов бензина на железнодорож</w:t>
      </w:r>
      <w:r>
        <w:rPr>
          <w:i/>
          <w:snapToGrid w:val="0"/>
          <w:sz w:val="28"/>
          <w:szCs w:val="28"/>
          <w:u w:val="single"/>
        </w:rPr>
        <w:t>ном транспорте</w:t>
      </w:r>
    </w:p>
    <w:p w:rsidR="007E0A13" w:rsidRPr="00E32C7D" w:rsidRDefault="007E0A13" w:rsidP="00E32C7D">
      <w:pPr>
        <w:jc w:val="center"/>
        <w:rPr>
          <w:i/>
          <w:snapToGrid w:val="0"/>
          <w:sz w:val="28"/>
          <w:szCs w:val="28"/>
          <w:u w:val="single"/>
        </w:rPr>
      </w:pPr>
    </w:p>
    <w:p w:rsidR="007E0A13" w:rsidRPr="00E32C7D" w:rsidRDefault="007E0A13" w:rsidP="00E32C7D">
      <w:pPr>
        <w:ind w:firstLine="709"/>
        <w:jc w:val="both"/>
        <w:rPr>
          <w:sz w:val="28"/>
          <w:szCs w:val="28"/>
        </w:rPr>
      </w:pPr>
      <w:r w:rsidRPr="00E32C7D">
        <w:rPr>
          <w:sz w:val="28"/>
          <w:szCs w:val="28"/>
        </w:rPr>
        <w:t>Возникновение аварии данного типа возможно при нарушении герметичности железнодорожной цистерны с бензином (в результате ж/д катастрофы).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7E0A13" w:rsidRDefault="007E0A13" w:rsidP="00E32C7D">
      <w:pPr>
        <w:ind w:firstLine="437"/>
        <w:jc w:val="both"/>
        <w:rPr>
          <w:color w:val="000000"/>
          <w:sz w:val="28"/>
          <w:szCs w:val="28"/>
          <w:u w:val="single"/>
        </w:rPr>
      </w:pPr>
    </w:p>
    <w:p w:rsidR="007E0A13" w:rsidRPr="00E32C7D" w:rsidRDefault="007E0A13" w:rsidP="00E32C7D">
      <w:pPr>
        <w:ind w:firstLine="437"/>
        <w:jc w:val="both"/>
        <w:rPr>
          <w:color w:val="000000"/>
          <w:sz w:val="28"/>
          <w:szCs w:val="28"/>
          <w:u w:val="single"/>
        </w:rPr>
      </w:pPr>
      <w:r w:rsidRPr="00E32C7D">
        <w:rPr>
          <w:color w:val="000000"/>
          <w:sz w:val="28"/>
          <w:szCs w:val="28"/>
          <w:u w:val="single"/>
        </w:rPr>
        <w:t>Исходные данные:</w:t>
      </w:r>
    </w:p>
    <w:p w:rsidR="007E0A13" w:rsidRPr="00E32C7D" w:rsidRDefault="007E0A13" w:rsidP="00E32C7D">
      <w:pPr>
        <w:tabs>
          <w:tab w:val="num" w:pos="-6946"/>
          <w:tab w:val="num" w:pos="1069"/>
        </w:tabs>
        <w:ind w:firstLine="720"/>
        <w:rPr>
          <w:snapToGrid w:val="0"/>
          <w:sz w:val="28"/>
          <w:szCs w:val="28"/>
        </w:rPr>
      </w:pPr>
      <w:r w:rsidRPr="00E32C7D">
        <w:rPr>
          <w:snapToGrid w:val="0"/>
          <w:sz w:val="28"/>
          <w:szCs w:val="28"/>
        </w:rPr>
        <w:t>- количество разлившегося при аварии бензина</w:t>
      </w:r>
      <w:r w:rsidRPr="00E32C7D">
        <w:rPr>
          <w:snapToGrid w:val="0"/>
          <w:sz w:val="28"/>
          <w:szCs w:val="28"/>
        </w:rPr>
        <w:tab/>
      </w:r>
      <w:r w:rsidRPr="00E32C7D">
        <w:rPr>
          <w:snapToGrid w:val="0"/>
          <w:sz w:val="28"/>
          <w:szCs w:val="28"/>
          <w:lang w:val="en-US"/>
        </w:rPr>
        <w:t>V</w:t>
      </w:r>
      <w:r w:rsidRPr="00E32C7D">
        <w:rPr>
          <w:snapToGrid w:val="0"/>
          <w:sz w:val="28"/>
          <w:szCs w:val="28"/>
        </w:rPr>
        <w:t xml:space="preserve"> = 71,25 м</w:t>
      </w:r>
      <w:r w:rsidRPr="00E32C7D">
        <w:rPr>
          <w:snapToGrid w:val="0"/>
          <w:sz w:val="28"/>
          <w:szCs w:val="28"/>
          <w:vertAlign w:val="superscript"/>
        </w:rPr>
        <w:t>3</w:t>
      </w:r>
      <w:r w:rsidRPr="00E32C7D">
        <w:rPr>
          <w:snapToGrid w:val="0"/>
          <w:sz w:val="28"/>
          <w:szCs w:val="28"/>
        </w:rPr>
        <w:t xml:space="preserve"> (95 % от объема цистерны);</w:t>
      </w:r>
    </w:p>
    <w:p w:rsidR="007E0A13" w:rsidRPr="00E32C7D" w:rsidRDefault="007E0A13" w:rsidP="00E32C7D">
      <w:pPr>
        <w:tabs>
          <w:tab w:val="left" w:pos="993"/>
          <w:tab w:val="num" w:pos="1069"/>
          <w:tab w:val="left" w:pos="6096"/>
        </w:tabs>
        <w:ind w:left="1069" w:hanging="273"/>
        <w:jc w:val="both"/>
        <w:rPr>
          <w:snapToGrid w:val="0"/>
          <w:sz w:val="28"/>
          <w:szCs w:val="28"/>
        </w:rPr>
      </w:pPr>
      <w:r w:rsidRPr="00E32C7D">
        <w:rPr>
          <w:snapToGrid w:val="0"/>
          <w:sz w:val="28"/>
          <w:szCs w:val="28"/>
        </w:rPr>
        <w:t>- площадь пролива</w:t>
      </w:r>
      <w:r w:rsidRPr="00E32C7D">
        <w:rPr>
          <w:snapToGrid w:val="0"/>
          <w:sz w:val="28"/>
          <w:szCs w:val="28"/>
        </w:rPr>
        <w:tab/>
      </w:r>
      <w:r w:rsidRPr="00E32C7D">
        <w:rPr>
          <w:snapToGrid w:val="0"/>
          <w:sz w:val="28"/>
          <w:szCs w:val="28"/>
          <w:lang w:val="en-US"/>
        </w:rPr>
        <w:t>S</w:t>
      </w:r>
      <w:r w:rsidRPr="00E32C7D">
        <w:rPr>
          <w:snapToGrid w:val="0"/>
          <w:sz w:val="28"/>
          <w:szCs w:val="28"/>
        </w:rPr>
        <w:t xml:space="preserve"> = 1425,0 м</w:t>
      </w:r>
      <w:r w:rsidRPr="00E32C7D">
        <w:rPr>
          <w:snapToGrid w:val="0"/>
          <w:sz w:val="28"/>
          <w:szCs w:val="28"/>
          <w:vertAlign w:val="superscript"/>
        </w:rPr>
        <w:t>2</w:t>
      </w:r>
      <w:r w:rsidRPr="00E32C7D">
        <w:rPr>
          <w:snapToGrid w:val="0"/>
          <w:sz w:val="28"/>
          <w:szCs w:val="28"/>
        </w:rPr>
        <w:t>.</w:t>
      </w:r>
    </w:p>
    <w:p w:rsidR="007E0A13" w:rsidRDefault="007E0A13" w:rsidP="00E32C7D">
      <w:pPr>
        <w:ind w:firstLine="437"/>
        <w:jc w:val="both"/>
        <w:rPr>
          <w:color w:val="000000"/>
          <w:sz w:val="28"/>
          <w:szCs w:val="28"/>
          <w:u w:val="single"/>
        </w:rPr>
      </w:pPr>
    </w:p>
    <w:p w:rsidR="007E0A13" w:rsidRPr="00E32C7D" w:rsidRDefault="007E0A13" w:rsidP="00E32C7D">
      <w:pPr>
        <w:ind w:firstLine="437"/>
        <w:jc w:val="both"/>
        <w:rPr>
          <w:color w:val="000000"/>
          <w:sz w:val="28"/>
          <w:szCs w:val="28"/>
          <w:u w:val="single"/>
        </w:rPr>
      </w:pPr>
      <w:r w:rsidRPr="00E32C7D">
        <w:rPr>
          <w:color w:val="000000"/>
          <w:sz w:val="28"/>
          <w:szCs w:val="28"/>
          <w:u w:val="single"/>
        </w:rPr>
        <w:t>Порядок оценки последствий аварии.</w:t>
      </w:r>
    </w:p>
    <w:p w:rsidR="007E0A13" w:rsidRPr="00E32C7D" w:rsidRDefault="007E0A13" w:rsidP="00E32C7D">
      <w:pPr>
        <w:ind w:firstLine="709"/>
        <w:jc w:val="both"/>
        <w:rPr>
          <w:sz w:val="28"/>
          <w:szCs w:val="28"/>
        </w:rPr>
      </w:pPr>
      <w:r w:rsidRPr="00E32C7D">
        <w:rPr>
          <w:sz w:val="28"/>
          <w:szCs w:val="28"/>
        </w:rPr>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E32C7D">
        <w:rPr>
          <w:sz w:val="28"/>
          <w:szCs w:val="28"/>
          <w:vertAlign w:val="superscript"/>
        </w:rPr>
        <w:t>2</w:t>
      </w:r>
      <w:r w:rsidRPr="00E32C7D">
        <w:rPr>
          <w:sz w:val="28"/>
          <w:szCs w:val="28"/>
        </w:rPr>
        <w:t xml:space="preserve"> и более.</w:t>
      </w:r>
    </w:p>
    <w:p w:rsidR="007E0A13" w:rsidRPr="00E32C7D" w:rsidRDefault="007E0A13" w:rsidP="00E32C7D">
      <w:pPr>
        <w:ind w:firstLine="709"/>
        <w:jc w:val="both"/>
        <w:rPr>
          <w:sz w:val="28"/>
          <w:szCs w:val="28"/>
        </w:rPr>
      </w:pPr>
      <w:r w:rsidRPr="00E32C7D">
        <w:rPr>
          <w:sz w:val="28"/>
          <w:szCs w:val="28"/>
        </w:rPr>
        <w:t>Интенсивность теплового излучения определяется по формуле:</w:t>
      </w:r>
    </w:p>
    <w:p w:rsidR="007E0A13" w:rsidRPr="00E32C7D" w:rsidRDefault="007E0A13" w:rsidP="00E32C7D">
      <w:pPr>
        <w:ind w:firstLine="709"/>
        <w:jc w:val="both"/>
        <w:rPr>
          <w:sz w:val="28"/>
          <w:szCs w:val="28"/>
        </w:rPr>
      </w:pPr>
      <w:r w:rsidRPr="00E32C7D">
        <w:rPr>
          <w:rFonts w:eastAsia="Times New Roman"/>
          <w:position w:val="-14"/>
          <w:sz w:val="28"/>
          <w:szCs w:val="28"/>
        </w:rPr>
        <w:object w:dxaOrig="1340" w:dyaOrig="380">
          <v:shape id="_x0000_i1027" type="#_x0000_t75" style="width:66.75pt;height:16.5pt" o:ole="" fillcolor="window">
            <v:imagedata r:id="rId16" o:title=""/>
          </v:shape>
          <o:OLEObject Type="Embed" ProgID="Equation.3" ShapeID="_x0000_i1027" DrawAspect="Content" ObjectID="_1416645517" r:id="rId17"/>
        </w:object>
      </w:r>
      <w:r w:rsidRPr="00E32C7D">
        <w:rPr>
          <w:sz w:val="28"/>
          <w:szCs w:val="28"/>
        </w:rPr>
        <w:t>, кВт/м</w:t>
      </w:r>
      <w:r w:rsidRPr="00E32C7D">
        <w:rPr>
          <w:sz w:val="28"/>
          <w:szCs w:val="28"/>
          <w:vertAlign w:val="superscript"/>
        </w:rPr>
        <w:t>2</w:t>
      </w:r>
      <w:r w:rsidRPr="00E32C7D">
        <w:rPr>
          <w:sz w:val="28"/>
          <w:szCs w:val="28"/>
        </w:rPr>
        <w:t>,</w:t>
      </w:r>
    </w:p>
    <w:p w:rsidR="007E0A13" w:rsidRPr="00E32C7D" w:rsidRDefault="007E0A13" w:rsidP="00E32C7D">
      <w:pPr>
        <w:tabs>
          <w:tab w:val="left" w:pos="1134"/>
        </w:tabs>
        <w:ind w:left="1134" w:hanging="425"/>
        <w:jc w:val="both"/>
        <w:rPr>
          <w:sz w:val="28"/>
          <w:szCs w:val="28"/>
        </w:rPr>
      </w:pPr>
      <w:r w:rsidRPr="00E32C7D">
        <w:rPr>
          <w:sz w:val="28"/>
          <w:szCs w:val="28"/>
        </w:rPr>
        <w:t>где</w:t>
      </w:r>
      <w:r w:rsidRPr="00E32C7D">
        <w:rPr>
          <w:sz w:val="28"/>
          <w:szCs w:val="28"/>
        </w:rPr>
        <w:tab/>
        <w:t>E</w:t>
      </w:r>
      <w:r w:rsidRPr="00E32C7D">
        <w:rPr>
          <w:sz w:val="28"/>
          <w:szCs w:val="28"/>
          <w:vertAlign w:val="subscript"/>
        </w:rPr>
        <w:t>f</w:t>
      </w:r>
      <w:r w:rsidRPr="00E32C7D">
        <w:rPr>
          <w:sz w:val="28"/>
          <w:szCs w:val="28"/>
        </w:rPr>
        <w:t xml:space="preserve"> – среднеповерхностная плотность теплового излучения пламени, кВт/м</w:t>
      </w:r>
      <w:r w:rsidRPr="00E32C7D">
        <w:rPr>
          <w:sz w:val="28"/>
          <w:szCs w:val="28"/>
          <w:vertAlign w:val="superscript"/>
        </w:rPr>
        <w:t>2</w:t>
      </w:r>
      <w:r w:rsidRPr="00E32C7D">
        <w:rPr>
          <w:sz w:val="28"/>
          <w:szCs w:val="28"/>
        </w:rPr>
        <w:t>;</w:t>
      </w:r>
    </w:p>
    <w:p w:rsidR="007E0A13" w:rsidRPr="00E32C7D" w:rsidRDefault="007E0A13" w:rsidP="00E32C7D">
      <w:pPr>
        <w:tabs>
          <w:tab w:val="left" w:pos="1134"/>
        </w:tabs>
        <w:ind w:left="1134" w:hanging="425"/>
        <w:jc w:val="both"/>
        <w:rPr>
          <w:sz w:val="28"/>
          <w:szCs w:val="28"/>
        </w:rPr>
      </w:pPr>
      <w:r w:rsidRPr="00E32C7D">
        <w:rPr>
          <w:sz w:val="28"/>
          <w:szCs w:val="28"/>
        </w:rPr>
        <w:tab/>
        <w:t>F</w:t>
      </w:r>
      <w:r w:rsidRPr="00E32C7D">
        <w:rPr>
          <w:sz w:val="28"/>
          <w:szCs w:val="28"/>
          <w:vertAlign w:val="subscript"/>
        </w:rPr>
        <w:t>q</w:t>
      </w:r>
      <w:r w:rsidRPr="00E32C7D">
        <w:rPr>
          <w:sz w:val="28"/>
          <w:szCs w:val="28"/>
        </w:rPr>
        <w:t xml:space="preserve"> – угловой коэффициент облученности;</w:t>
      </w:r>
    </w:p>
    <w:p w:rsidR="007E0A13" w:rsidRPr="00E32C7D" w:rsidRDefault="007E0A13" w:rsidP="00E32C7D">
      <w:pPr>
        <w:tabs>
          <w:tab w:val="left" w:pos="1134"/>
        </w:tabs>
        <w:ind w:left="1134" w:hanging="425"/>
        <w:jc w:val="both"/>
        <w:rPr>
          <w:sz w:val="28"/>
          <w:szCs w:val="28"/>
        </w:rPr>
      </w:pPr>
      <w:r w:rsidRPr="00E32C7D">
        <w:rPr>
          <w:sz w:val="28"/>
          <w:szCs w:val="28"/>
        </w:rPr>
        <w:tab/>
      </w:r>
      <w:r w:rsidRPr="00E32C7D">
        <w:rPr>
          <w:rFonts w:eastAsia="Times New Roman"/>
          <w:position w:val="-6"/>
          <w:sz w:val="28"/>
          <w:szCs w:val="28"/>
        </w:rPr>
        <w:object w:dxaOrig="180" w:dyaOrig="220">
          <v:shape id="_x0000_i1028" type="#_x0000_t75" style="width:9pt;height:11.25pt" o:ole="" fillcolor="window">
            <v:imagedata r:id="rId18" o:title=""/>
          </v:shape>
          <o:OLEObject Type="Embed" ProgID="Equation.3" ShapeID="_x0000_i1028" DrawAspect="Content" ObjectID="_1416645518" r:id="rId19"/>
        </w:object>
      </w:r>
      <w:r w:rsidRPr="00E32C7D">
        <w:rPr>
          <w:sz w:val="28"/>
          <w:szCs w:val="28"/>
        </w:rPr>
        <w:t xml:space="preserve"> – коэффициент пропускания атмосферы.</w:t>
      </w:r>
    </w:p>
    <w:p w:rsidR="007E0A13" w:rsidRPr="00E32C7D" w:rsidRDefault="007E0A13" w:rsidP="00E32C7D">
      <w:pPr>
        <w:ind w:firstLine="709"/>
        <w:jc w:val="both"/>
        <w:rPr>
          <w:sz w:val="28"/>
          <w:szCs w:val="28"/>
        </w:rPr>
      </w:pPr>
      <w:r w:rsidRPr="00E32C7D">
        <w:rPr>
          <w:sz w:val="28"/>
          <w:szCs w:val="28"/>
        </w:rPr>
        <w:t>Эквивалентный диаметр пролива определяется из соотношения:</w:t>
      </w:r>
    </w:p>
    <w:p w:rsidR="007E0A13" w:rsidRPr="00E32C7D" w:rsidRDefault="007E0A13" w:rsidP="00E32C7D">
      <w:pPr>
        <w:ind w:firstLine="709"/>
        <w:jc w:val="both"/>
        <w:rPr>
          <w:sz w:val="28"/>
          <w:szCs w:val="28"/>
        </w:rPr>
      </w:pPr>
      <w:r w:rsidRPr="00E32C7D">
        <w:rPr>
          <w:rFonts w:eastAsia="Times New Roman"/>
          <w:position w:val="-26"/>
          <w:sz w:val="28"/>
          <w:szCs w:val="28"/>
        </w:rPr>
        <w:object w:dxaOrig="940" w:dyaOrig="700">
          <v:shape id="_x0000_i1029" type="#_x0000_t75" style="width:47.25pt;height:33pt" o:ole="" fillcolor="window">
            <v:imagedata r:id="rId20" o:title=""/>
          </v:shape>
          <o:OLEObject Type="Embed" ProgID="Equation.3" ShapeID="_x0000_i1029" DrawAspect="Content" ObjectID="_1416645519" r:id="rId21"/>
        </w:object>
      </w:r>
      <w:r w:rsidRPr="00E32C7D">
        <w:rPr>
          <w:sz w:val="28"/>
          <w:szCs w:val="28"/>
        </w:rPr>
        <w:t>,</w:t>
      </w:r>
    </w:p>
    <w:p w:rsidR="007E0A13" w:rsidRPr="00E32C7D" w:rsidRDefault="007E0A13" w:rsidP="00E32C7D">
      <w:pPr>
        <w:tabs>
          <w:tab w:val="left" w:pos="1134"/>
        </w:tabs>
        <w:ind w:firstLine="709"/>
        <w:jc w:val="both"/>
        <w:rPr>
          <w:sz w:val="28"/>
          <w:szCs w:val="28"/>
        </w:rPr>
      </w:pPr>
      <w:r w:rsidRPr="00E32C7D">
        <w:rPr>
          <w:sz w:val="28"/>
          <w:szCs w:val="28"/>
        </w:rPr>
        <w:t>где</w:t>
      </w:r>
      <w:r w:rsidRPr="00E32C7D">
        <w:rPr>
          <w:sz w:val="28"/>
          <w:szCs w:val="28"/>
        </w:rPr>
        <w:tab/>
      </w:r>
      <w:r w:rsidRPr="00E32C7D">
        <w:rPr>
          <w:rFonts w:eastAsia="Times New Roman"/>
          <w:position w:val="-6"/>
          <w:sz w:val="28"/>
          <w:szCs w:val="28"/>
          <w:lang w:val="en-US"/>
        </w:rPr>
        <w:object w:dxaOrig="220" w:dyaOrig="279">
          <v:shape id="_x0000_i1030" type="#_x0000_t75" style="width:11.25pt;height:14.25pt" o:ole="">
            <v:imagedata r:id="rId22" o:title=""/>
          </v:shape>
          <o:OLEObject Type="Embed" ProgID="Equation.3" ShapeID="_x0000_i1030" DrawAspect="Content" ObjectID="_1416645520" r:id="rId23"/>
        </w:object>
      </w:r>
      <w:r w:rsidRPr="00E32C7D">
        <w:rPr>
          <w:sz w:val="28"/>
          <w:szCs w:val="28"/>
        </w:rPr>
        <w:t xml:space="preserve"> – площадь пролива, м</w:t>
      </w:r>
      <w:r w:rsidRPr="00E32C7D">
        <w:rPr>
          <w:sz w:val="28"/>
          <w:szCs w:val="28"/>
          <w:vertAlign w:val="superscript"/>
        </w:rPr>
        <w:t>2</w:t>
      </w:r>
      <w:r w:rsidRPr="00E32C7D">
        <w:rPr>
          <w:sz w:val="28"/>
          <w:szCs w:val="28"/>
        </w:rPr>
        <w:t>.</w:t>
      </w:r>
    </w:p>
    <w:p w:rsidR="007E0A13" w:rsidRPr="00E32C7D" w:rsidRDefault="007E0A13" w:rsidP="00E32C7D">
      <w:pPr>
        <w:ind w:right="-57" w:firstLine="709"/>
        <w:jc w:val="both"/>
        <w:rPr>
          <w:sz w:val="28"/>
          <w:szCs w:val="28"/>
        </w:rPr>
      </w:pPr>
      <w:r w:rsidRPr="00E32C7D">
        <w:rPr>
          <w:sz w:val="28"/>
          <w:szCs w:val="28"/>
        </w:rPr>
        <w:t>Расстояние, на котором будет наблюдаться тепловой поток интенсивностью 1,4 кВт/м</w:t>
      </w:r>
      <w:r w:rsidRPr="00E32C7D">
        <w:rPr>
          <w:sz w:val="28"/>
          <w:szCs w:val="28"/>
          <w:vertAlign w:val="superscript"/>
        </w:rPr>
        <w:t>2</w:t>
      </w:r>
      <w:r w:rsidRPr="00E32C7D">
        <w:rPr>
          <w:sz w:val="28"/>
          <w:szCs w:val="28"/>
        </w:rPr>
        <w:t>, составляет 109 м.</w:t>
      </w:r>
    </w:p>
    <w:p w:rsidR="007E0A13" w:rsidRPr="00E32C7D" w:rsidRDefault="007E0A13" w:rsidP="00E32C7D">
      <w:pPr>
        <w:ind w:firstLine="709"/>
        <w:jc w:val="both"/>
        <w:rPr>
          <w:sz w:val="28"/>
          <w:szCs w:val="28"/>
        </w:rPr>
      </w:pPr>
      <w:r w:rsidRPr="00E32C7D">
        <w:rPr>
          <w:sz w:val="28"/>
          <w:szCs w:val="28"/>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бензина из железнодорожной цистерны.</w:t>
      </w:r>
    </w:p>
    <w:p w:rsidR="007E0A13" w:rsidRDefault="007E0A13" w:rsidP="00E32C7D">
      <w:pPr>
        <w:rPr>
          <w:snapToGrid w:val="0"/>
          <w:sz w:val="28"/>
          <w:szCs w:val="28"/>
        </w:rPr>
      </w:pPr>
    </w:p>
    <w:p w:rsidR="007E0A13" w:rsidRPr="00E32C7D" w:rsidRDefault="007E0A13" w:rsidP="00E32C7D">
      <w:pPr>
        <w:jc w:val="center"/>
        <w:rPr>
          <w:i/>
          <w:snapToGrid w:val="0"/>
          <w:sz w:val="28"/>
          <w:szCs w:val="28"/>
          <w:u w:val="single"/>
        </w:rPr>
      </w:pPr>
      <w:r w:rsidRPr="00E32C7D">
        <w:rPr>
          <w:i/>
          <w:snapToGrid w:val="0"/>
          <w:sz w:val="28"/>
          <w:szCs w:val="28"/>
          <w:u w:val="single"/>
        </w:rPr>
        <w:t>Сценарий развития аварии, связанной с воспламенением топливно-воздушной смеси с образованием избыточного давления на железнодорожном транспорте</w:t>
      </w:r>
    </w:p>
    <w:p w:rsidR="007E0A13" w:rsidRDefault="007E0A13" w:rsidP="00E32C7D">
      <w:pPr>
        <w:ind w:firstLine="709"/>
        <w:jc w:val="both"/>
        <w:rPr>
          <w:sz w:val="28"/>
          <w:szCs w:val="28"/>
        </w:rPr>
      </w:pPr>
    </w:p>
    <w:p w:rsidR="007E0A13" w:rsidRPr="00E32C7D" w:rsidRDefault="007E0A13" w:rsidP="00E32C7D">
      <w:pPr>
        <w:ind w:firstLine="709"/>
        <w:jc w:val="both"/>
        <w:rPr>
          <w:sz w:val="28"/>
          <w:szCs w:val="28"/>
        </w:rPr>
      </w:pPr>
      <w:r w:rsidRPr="00E32C7D">
        <w:rPr>
          <w:sz w:val="28"/>
          <w:szCs w:val="28"/>
        </w:rPr>
        <w:t xml:space="preserve">Возникновение аварии данного типа возможно при нарушении герметичности железнодорожной цистерны с бензином (в результате ж/д катастрофы).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w:t>
      </w:r>
      <w:r w:rsidRPr="00E32C7D">
        <w:rPr>
          <w:sz w:val="28"/>
          <w:szCs w:val="28"/>
        </w:rPr>
        <w:lastRenderedPageBreak/>
        <w:t>могут быть: разряд статического электричества, образование искры от удара металлических предметов и т.д.</w:t>
      </w:r>
    </w:p>
    <w:p w:rsidR="007E0A13" w:rsidRDefault="007E0A13" w:rsidP="00E32C7D">
      <w:pPr>
        <w:ind w:firstLine="437"/>
        <w:jc w:val="both"/>
        <w:rPr>
          <w:color w:val="000000"/>
          <w:sz w:val="28"/>
          <w:szCs w:val="28"/>
          <w:u w:val="single"/>
        </w:rPr>
      </w:pPr>
    </w:p>
    <w:p w:rsidR="007E0A13" w:rsidRPr="00E32C7D" w:rsidRDefault="007E0A13" w:rsidP="00E32C7D">
      <w:pPr>
        <w:ind w:firstLine="437"/>
        <w:jc w:val="both"/>
        <w:rPr>
          <w:color w:val="000000"/>
          <w:sz w:val="28"/>
          <w:szCs w:val="28"/>
          <w:u w:val="single"/>
        </w:rPr>
      </w:pPr>
      <w:r w:rsidRPr="00E32C7D">
        <w:rPr>
          <w:color w:val="000000"/>
          <w:sz w:val="28"/>
          <w:szCs w:val="28"/>
          <w:u w:val="single"/>
        </w:rPr>
        <w:t>Исходные данные:</w:t>
      </w:r>
    </w:p>
    <w:p w:rsidR="007E0A13" w:rsidRPr="00E32C7D" w:rsidRDefault="007E0A13" w:rsidP="00E32C7D">
      <w:pPr>
        <w:tabs>
          <w:tab w:val="num" w:pos="1069"/>
        </w:tabs>
        <w:ind w:firstLine="720"/>
        <w:jc w:val="both"/>
        <w:rPr>
          <w:snapToGrid w:val="0"/>
          <w:sz w:val="28"/>
          <w:szCs w:val="28"/>
        </w:rPr>
      </w:pPr>
      <w:r w:rsidRPr="00E32C7D">
        <w:rPr>
          <w:snapToGrid w:val="0"/>
          <w:sz w:val="28"/>
          <w:szCs w:val="28"/>
        </w:rPr>
        <w:t>- количество разлившегося при аварии бензина</w:t>
      </w:r>
      <w:r w:rsidRPr="00E32C7D">
        <w:rPr>
          <w:snapToGrid w:val="0"/>
          <w:sz w:val="28"/>
          <w:szCs w:val="28"/>
        </w:rPr>
        <w:tab/>
      </w:r>
      <w:r w:rsidRPr="00E32C7D">
        <w:rPr>
          <w:snapToGrid w:val="0"/>
          <w:sz w:val="28"/>
          <w:szCs w:val="28"/>
          <w:lang w:val="en-US"/>
        </w:rPr>
        <w:t>V</w:t>
      </w:r>
      <w:r w:rsidRPr="00E32C7D">
        <w:rPr>
          <w:snapToGrid w:val="0"/>
          <w:sz w:val="28"/>
          <w:szCs w:val="28"/>
        </w:rPr>
        <w:t xml:space="preserve"> = 71,25 м</w:t>
      </w:r>
      <w:r w:rsidRPr="00E32C7D">
        <w:rPr>
          <w:snapToGrid w:val="0"/>
          <w:sz w:val="28"/>
          <w:szCs w:val="28"/>
          <w:vertAlign w:val="superscript"/>
        </w:rPr>
        <w:t>3</w:t>
      </w:r>
      <w:r w:rsidRPr="00E32C7D">
        <w:rPr>
          <w:snapToGrid w:val="0"/>
          <w:sz w:val="28"/>
          <w:szCs w:val="28"/>
        </w:rPr>
        <w:t xml:space="preserve"> (95 % от объема цистерны);</w:t>
      </w:r>
    </w:p>
    <w:p w:rsidR="007E0A13" w:rsidRPr="00E32C7D" w:rsidRDefault="007E0A13" w:rsidP="00E32C7D">
      <w:pPr>
        <w:tabs>
          <w:tab w:val="left" w:pos="993"/>
          <w:tab w:val="num" w:pos="1069"/>
          <w:tab w:val="left" w:pos="6096"/>
        </w:tabs>
        <w:ind w:left="1069" w:hanging="273"/>
        <w:jc w:val="both"/>
        <w:rPr>
          <w:snapToGrid w:val="0"/>
          <w:sz w:val="28"/>
          <w:szCs w:val="28"/>
        </w:rPr>
      </w:pPr>
      <w:r w:rsidRPr="00E32C7D">
        <w:rPr>
          <w:snapToGrid w:val="0"/>
          <w:sz w:val="28"/>
          <w:szCs w:val="28"/>
        </w:rPr>
        <w:t>- молярная масса бензина</w:t>
      </w:r>
      <w:r w:rsidRPr="00E32C7D">
        <w:rPr>
          <w:snapToGrid w:val="0"/>
          <w:sz w:val="28"/>
          <w:szCs w:val="28"/>
        </w:rPr>
        <w:tab/>
        <w:t>М = 94,0 кг/кмоль;</w:t>
      </w:r>
    </w:p>
    <w:p w:rsidR="007E0A13" w:rsidRPr="00E32C7D" w:rsidRDefault="007E0A13" w:rsidP="00E32C7D">
      <w:pPr>
        <w:tabs>
          <w:tab w:val="left" w:pos="993"/>
          <w:tab w:val="num" w:pos="1069"/>
          <w:tab w:val="left" w:pos="6096"/>
        </w:tabs>
        <w:ind w:left="1069" w:hanging="273"/>
        <w:jc w:val="both"/>
        <w:rPr>
          <w:snapToGrid w:val="0"/>
          <w:sz w:val="28"/>
          <w:szCs w:val="28"/>
        </w:rPr>
      </w:pPr>
      <w:r w:rsidRPr="00E32C7D">
        <w:rPr>
          <w:snapToGrid w:val="0"/>
          <w:sz w:val="28"/>
          <w:szCs w:val="28"/>
        </w:rPr>
        <w:t>- время испарения</w:t>
      </w:r>
      <w:r w:rsidRPr="00E32C7D">
        <w:rPr>
          <w:snapToGrid w:val="0"/>
          <w:sz w:val="28"/>
          <w:szCs w:val="28"/>
        </w:rPr>
        <w:tab/>
        <w:t>Т = 60 мин.</w:t>
      </w:r>
    </w:p>
    <w:p w:rsidR="007E0A13" w:rsidRDefault="007E0A13" w:rsidP="00E32C7D">
      <w:pPr>
        <w:ind w:firstLine="437"/>
        <w:jc w:val="both"/>
        <w:rPr>
          <w:color w:val="000000"/>
          <w:sz w:val="28"/>
          <w:szCs w:val="28"/>
          <w:u w:val="single"/>
        </w:rPr>
      </w:pPr>
    </w:p>
    <w:p w:rsidR="007E0A13" w:rsidRPr="00E32C7D" w:rsidRDefault="007E0A13" w:rsidP="00E32C7D">
      <w:pPr>
        <w:ind w:firstLine="437"/>
        <w:jc w:val="both"/>
        <w:rPr>
          <w:color w:val="000000"/>
          <w:sz w:val="28"/>
          <w:szCs w:val="28"/>
          <w:u w:val="single"/>
        </w:rPr>
      </w:pPr>
      <w:r w:rsidRPr="00E32C7D">
        <w:rPr>
          <w:color w:val="000000"/>
          <w:sz w:val="28"/>
          <w:szCs w:val="28"/>
          <w:u w:val="single"/>
        </w:rPr>
        <w:t>Порядок оценки последствий аварии.</w:t>
      </w:r>
    </w:p>
    <w:p w:rsidR="007E0A13" w:rsidRPr="00E32C7D" w:rsidRDefault="007E0A13" w:rsidP="00E32C7D">
      <w:pPr>
        <w:ind w:firstLine="709"/>
        <w:jc w:val="both"/>
        <w:rPr>
          <w:sz w:val="28"/>
          <w:szCs w:val="28"/>
        </w:rPr>
      </w:pPr>
      <w:r w:rsidRPr="00E32C7D">
        <w:rPr>
          <w:sz w:val="28"/>
          <w:szCs w:val="28"/>
        </w:rPr>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rsidR="007E0A13" w:rsidRPr="00E32C7D" w:rsidRDefault="007E0A13" w:rsidP="00E32C7D">
      <w:pPr>
        <w:tabs>
          <w:tab w:val="left" w:pos="1134"/>
        </w:tabs>
        <w:ind w:firstLine="709"/>
        <w:jc w:val="both"/>
        <w:rPr>
          <w:sz w:val="28"/>
          <w:szCs w:val="28"/>
        </w:rPr>
      </w:pPr>
      <w:r w:rsidRPr="00E32C7D">
        <w:rPr>
          <w:sz w:val="28"/>
          <w:szCs w:val="28"/>
        </w:rPr>
        <w:t xml:space="preserve">Избыточное давление </w:t>
      </w:r>
      <w:r w:rsidRPr="00E32C7D">
        <w:rPr>
          <w:rFonts w:eastAsia="Times New Roman"/>
          <w:position w:val="-10"/>
          <w:sz w:val="28"/>
          <w:szCs w:val="28"/>
        </w:rPr>
        <w:object w:dxaOrig="440" w:dyaOrig="340">
          <v:shape id="_x0000_i1031" type="#_x0000_t75" style="width:21.75pt;height:17.25pt" o:ole="" fillcolor="window">
            <v:imagedata r:id="rId24" o:title=""/>
          </v:shape>
          <o:OLEObject Type="Embed" ProgID="Equation.3" ShapeID="_x0000_i1031" DrawAspect="Content" ObjectID="_1416645521" r:id="rId25"/>
        </w:object>
      </w:r>
      <w:r w:rsidRPr="00E32C7D">
        <w:rPr>
          <w:sz w:val="28"/>
          <w:szCs w:val="28"/>
        </w:rPr>
        <w:t xml:space="preserve"> на расстоянии </w:t>
      </w:r>
      <w:r w:rsidRPr="00E32C7D">
        <w:rPr>
          <w:sz w:val="28"/>
          <w:szCs w:val="28"/>
          <w:lang w:val="en-US"/>
        </w:rPr>
        <w:t>R</w:t>
      </w:r>
      <w:r w:rsidRPr="00E32C7D">
        <w:rPr>
          <w:sz w:val="28"/>
          <w:szCs w:val="28"/>
        </w:rPr>
        <w:t xml:space="preserve"> (м) от центра облака ТВС определяется по формуле:</w:t>
      </w:r>
    </w:p>
    <w:p w:rsidR="007E0A13" w:rsidRPr="00E32C7D" w:rsidRDefault="007E0A13" w:rsidP="00E32C7D">
      <w:pPr>
        <w:tabs>
          <w:tab w:val="left" w:pos="1134"/>
          <w:tab w:val="left" w:pos="7088"/>
        </w:tabs>
        <w:ind w:firstLine="709"/>
        <w:jc w:val="both"/>
        <w:rPr>
          <w:sz w:val="28"/>
          <w:szCs w:val="28"/>
        </w:rPr>
      </w:pPr>
      <w:r w:rsidRPr="00E32C7D">
        <w:rPr>
          <w:rFonts w:eastAsia="Times New Roman"/>
          <w:position w:val="-12"/>
          <w:sz w:val="28"/>
          <w:szCs w:val="28"/>
        </w:rPr>
        <w:object w:dxaOrig="1240" w:dyaOrig="360">
          <v:shape id="_x0000_i1032" type="#_x0000_t75" style="width:62.25pt;height:18pt" o:ole="" fillcolor="window">
            <v:imagedata r:id="rId26" o:title=""/>
          </v:shape>
          <o:OLEObject Type="Embed" ProgID="Equation.3" ShapeID="_x0000_i1032" DrawAspect="Content" ObjectID="_1416645522" r:id="rId27"/>
        </w:object>
      </w:r>
      <w:r w:rsidRPr="00E32C7D">
        <w:rPr>
          <w:sz w:val="28"/>
          <w:szCs w:val="28"/>
        </w:rPr>
        <w:t>, кПа</w:t>
      </w:r>
    </w:p>
    <w:p w:rsidR="007E0A13" w:rsidRPr="00E32C7D" w:rsidRDefault="007E0A13" w:rsidP="00E32C7D">
      <w:pPr>
        <w:tabs>
          <w:tab w:val="left" w:pos="1134"/>
        </w:tabs>
        <w:ind w:left="1134" w:hanging="414"/>
        <w:jc w:val="both"/>
        <w:rPr>
          <w:sz w:val="28"/>
          <w:szCs w:val="28"/>
        </w:rPr>
      </w:pPr>
      <w:r w:rsidRPr="00E32C7D">
        <w:rPr>
          <w:sz w:val="28"/>
          <w:szCs w:val="28"/>
        </w:rPr>
        <w:t>где</w:t>
      </w:r>
      <w:r w:rsidRPr="00E32C7D">
        <w:rPr>
          <w:sz w:val="28"/>
          <w:szCs w:val="28"/>
        </w:rPr>
        <w:tab/>
        <w:t>Р</w:t>
      </w:r>
      <w:r w:rsidRPr="00E32C7D">
        <w:rPr>
          <w:sz w:val="28"/>
          <w:szCs w:val="28"/>
          <w:vertAlign w:val="subscript"/>
        </w:rPr>
        <w:t>0</w:t>
      </w:r>
      <w:r w:rsidRPr="00E32C7D">
        <w:rPr>
          <w:sz w:val="28"/>
          <w:szCs w:val="28"/>
        </w:rPr>
        <w:t xml:space="preserve"> – атмосферное давление, равное 101,3 кПа;</w:t>
      </w:r>
    </w:p>
    <w:p w:rsidR="007E0A13" w:rsidRPr="00E32C7D" w:rsidRDefault="007E0A13" w:rsidP="00E32C7D">
      <w:pPr>
        <w:tabs>
          <w:tab w:val="num" w:pos="1069"/>
          <w:tab w:val="left" w:pos="1134"/>
        </w:tabs>
        <w:ind w:left="1134" w:hanging="425"/>
        <w:jc w:val="both"/>
        <w:rPr>
          <w:snapToGrid w:val="0"/>
          <w:sz w:val="28"/>
          <w:szCs w:val="28"/>
        </w:rPr>
      </w:pPr>
      <w:r w:rsidRPr="00E32C7D">
        <w:rPr>
          <w:rFonts w:eastAsia="Times New Roman"/>
          <w:snapToGrid w:val="0"/>
          <w:position w:val="-10"/>
          <w:sz w:val="28"/>
          <w:szCs w:val="28"/>
        </w:rPr>
        <w:object w:dxaOrig="4620" w:dyaOrig="380">
          <v:shape id="_x0000_i1033" type="#_x0000_t75" style="width:231pt;height:18.75pt" o:ole="" fillcolor="window">
            <v:imagedata r:id="rId28" o:title=""/>
          </v:shape>
          <o:OLEObject Type="Embed" ProgID="Equation.3" ShapeID="_x0000_i1033" DrawAspect="Content" ObjectID="_1416645523" r:id="rId29"/>
        </w:object>
      </w:r>
      <w:r w:rsidRPr="00E32C7D">
        <w:rPr>
          <w:snapToGrid w:val="0"/>
          <w:sz w:val="28"/>
          <w:szCs w:val="28"/>
        </w:rPr>
        <w:t>;</w:t>
      </w:r>
    </w:p>
    <w:p w:rsidR="007E0A13" w:rsidRPr="00E32C7D" w:rsidRDefault="007E0A13" w:rsidP="00E32C7D">
      <w:pPr>
        <w:tabs>
          <w:tab w:val="num" w:pos="1069"/>
          <w:tab w:val="left" w:pos="1134"/>
        </w:tabs>
        <w:ind w:left="1134" w:hanging="425"/>
        <w:jc w:val="both"/>
        <w:rPr>
          <w:snapToGrid w:val="0"/>
          <w:sz w:val="28"/>
          <w:szCs w:val="28"/>
        </w:rPr>
      </w:pPr>
      <w:r w:rsidRPr="00E32C7D">
        <w:rPr>
          <w:snapToGrid w:val="0"/>
          <w:sz w:val="28"/>
          <w:szCs w:val="28"/>
        </w:rPr>
        <w:tab/>
        <w:t>V</w:t>
      </w:r>
      <w:r w:rsidRPr="00E32C7D">
        <w:rPr>
          <w:snapToGrid w:val="0"/>
          <w:sz w:val="28"/>
          <w:szCs w:val="28"/>
          <w:vertAlign w:val="subscript"/>
        </w:rPr>
        <w:t>Г</w:t>
      </w:r>
      <w:r w:rsidRPr="00E32C7D">
        <w:rPr>
          <w:snapToGrid w:val="0"/>
          <w:sz w:val="28"/>
          <w:szCs w:val="28"/>
        </w:rPr>
        <w:t xml:space="preserve"> – скорость распространения сгорания, м/с;</w:t>
      </w:r>
    </w:p>
    <w:p w:rsidR="007E0A13" w:rsidRPr="00E32C7D" w:rsidRDefault="007E0A13" w:rsidP="00E32C7D">
      <w:pPr>
        <w:tabs>
          <w:tab w:val="num" w:pos="1069"/>
          <w:tab w:val="left" w:pos="1134"/>
        </w:tabs>
        <w:ind w:left="1134" w:hanging="425"/>
        <w:jc w:val="both"/>
        <w:rPr>
          <w:snapToGrid w:val="0"/>
          <w:sz w:val="28"/>
          <w:szCs w:val="28"/>
        </w:rPr>
      </w:pPr>
      <w:r w:rsidRPr="00E32C7D">
        <w:rPr>
          <w:snapToGrid w:val="0"/>
          <w:sz w:val="28"/>
          <w:szCs w:val="28"/>
        </w:rPr>
        <w:tab/>
        <w:t>С</w:t>
      </w:r>
      <w:r w:rsidRPr="00E32C7D">
        <w:rPr>
          <w:snapToGrid w:val="0"/>
          <w:sz w:val="28"/>
          <w:szCs w:val="28"/>
          <w:vertAlign w:val="subscript"/>
        </w:rPr>
        <w:t>В</w:t>
      </w:r>
      <w:r w:rsidRPr="00E32C7D">
        <w:rPr>
          <w:snapToGrid w:val="0"/>
          <w:sz w:val="28"/>
          <w:szCs w:val="28"/>
        </w:rPr>
        <w:t xml:space="preserve"> – скорость звука в воздухе, равная 340 м/с;</w:t>
      </w:r>
    </w:p>
    <w:p w:rsidR="007E0A13" w:rsidRPr="00E32C7D" w:rsidRDefault="007E0A13" w:rsidP="00E32C7D">
      <w:pPr>
        <w:tabs>
          <w:tab w:val="num" w:pos="1069"/>
          <w:tab w:val="left" w:pos="1134"/>
        </w:tabs>
        <w:ind w:left="1134" w:hanging="425"/>
        <w:jc w:val="both"/>
        <w:rPr>
          <w:snapToGrid w:val="0"/>
          <w:sz w:val="28"/>
          <w:szCs w:val="28"/>
        </w:rPr>
      </w:pPr>
      <w:r w:rsidRPr="00E32C7D">
        <w:rPr>
          <w:snapToGrid w:val="0"/>
          <w:sz w:val="28"/>
          <w:szCs w:val="28"/>
        </w:rPr>
        <w:tab/>
        <w:t>σ – степень расширения продуктов сгорания (для газовых смесей равна 7).</w:t>
      </w:r>
    </w:p>
    <w:p w:rsidR="007E0A13" w:rsidRPr="00E32C7D" w:rsidRDefault="007E0A13" w:rsidP="00E32C7D">
      <w:pPr>
        <w:ind w:firstLine="709"/>
        <w:jc w:val="both"/>
        <w:rPr>
          <w:sz w:val="28"/>
          <w:szCs w:val="28"/>
        </w:rPr>
      </w:pPr>
      <w:r w:rsidRPr="00E32C7D">
        <w:rPr>
          <w:sz w:val="28"/>
          <w:szCs w:val="28"/>
        </w:rPr>
        <w:t>Расстояние, на котором будет наблюдаться величина избыточного давления 3,6 кПа, составляет 155 м.</w:t>
      </w:r>
    </w:p>
    <w:p w:rsidR="007E0A13" w:rsidRPr="00E32C7D" w:rsidRDefault="007E0A13" w:rsidP="00E32C7D">
      <w:pPr>
        <w:ind w:firstLine="709"/>
        <w:jc w:val="both"/>
        <w:rPr>
          <w:sz w:val="28"/>
          <w:szCs w:val="28"/>
        </w:rPr>
      </w:pPr>
      <w:r w:rsidRPr="00E32C7D">
        <w:rPr>
          <w:sz w:val="28"/>
          <w:szCs w:val="28"/>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бензина из железнодорожной цистерны с образованием избыточного давления.</w:t>
      </w:r>
    </w:p>
    <w:p w:rsidR="007E0A13" w:rsidRDefault="007E0A13" w:rsidP="00E32C7D">
      <w:pPr>
        <w:rPr>
          <w:snapToGrid w:val="0"/>
          <w:sz w:val="28"/>
          <w:szCs w:val="28"/>
        </w:rPr>
      </w:pPr>
    </w:p>
    <w:p w:rsidR="007E0A13" w:rsidRPr="00E32C7D" w:rsidRDefault="007E0A13" w:rsidP="00E32C7D">
      <w:pPr>
        <w:jc w:val="center"/>
        <w:rPr>
          <w:i/>
          <w:snapToGrid w:val="0"/>
          <w:sz w:val="28"/>
          <w:szCs w:val="28"/>
          <w:u w:val="single"/>
        </w:rPr>
      </w:pPr>
      <w:r w:rsidRPr="00E32C7D">
        <w:rPr>
          <w:i/>
          <w:snapToGrid w:val="0"/>
          <w:sz w:val="28"/>
          <w:szCs w:val="28"/>
          <w:u w:val="single"/>
        </w:rPr>
        <w:t>Сценарий развития аварии, связанной с воспламенением проливов пропана на железнодорожном транспорте</w:t>
      </w:r>
    </w:p>
    <w:p w:rsidR="007E0A13" w:rsidRDefault="007E0A13" w:rsidP="00E32C7D">
      <w:pPr>
        <w:ind w:firstLine="709"/>
        <w:jc w:val="both"/>
        <w:rPr>
          <w:sz w:val="28"/>
          <w:szCs w:val="28"/>
        </w:rPr>
      </w:pPr>
    </w:p>
    <w:p w:rsidR="007E0A13" w:rsidRPr="00E32C7D" w:rsidRDefault="007E0A13" w:rsidP="00E32C7D">
      <w:pPr>
        <w:ind w:firstLine="709"/>
        <w:jc w:val="both"/>
        <w:rPr>
          <w:sz w:val="28"/>
          <w:szCs w:val="28"/>
        </w:rPr>
      </w:pPr>
      <w:r w:rsidRPr="00E32C7D">
        <w:rPr>
          <w:sz w:val="28"/>
          <w:szCs w:val="28"/>
        </w:rPr>
        <w:t>Возникновение аварии данного типа возможно при нарушении герметичности железнодорожной цистерны с пропаном (в результате ж/д катастрофы). Над поверхностью разлития образуется облако паров топлива. Воспламенение паров и дальнейшее горение пропана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7E0A13" w:rsidRDefault="007E0A13" w:rsidP="00E32C7D">
      <w:pPr>
        <w:ind w:firstLine="437"/>
        <w:jc w:val="both"/>
        <w:rPr>
          <w:color w:val="000000"/>
          <w:sz w:val="28"/>
          <w:szCs w:val="28"/>
          <w:u w:val="single"/>
        </w:rPr>
      </w:pPr>
    </w:p>
    <w:p w:rsidR="007E0A13" w:rsidRPr="00E32C7D" w:rsidRDefault="007E0A13" w:rsidP="00E32C7D">
      <w:pPr>
        <w:ind w:firstLine="437"/>
        <w:jc w:val="both"/>
        <w:rPr>
          <w:color w:val="000000"/>
          <w:sz w:val="28"/>
          <w:szCs w:val="28"/>
          <w:u w:val="single"/>
        </w:rPr>
      </w:pPr>
      <w:r w:rsidRPr="00E32C7D">
        <w:rPr>
          <w:color w:val="000000"/>
          <w:sz w:val="28"/>
          <w:szCs w:val="28"/>
          <w:u w:val="single"/>
        </w:rPr>
        <w:t>Исходные данные:</w:t>
      </w:r>
    </w:p>
    <w:p w:rsidR="007E0A13" w:rsidRPr="00E32C7D" w:rsidRDefault="007E0A13" w:rsidP="00E32C7D">
      <w:pPr>
        <w:tabs>
          <w:tab w:val="num" w:pos="1069"/>
          <w:tab w:val="left" w:pos="1620"/>
          <w:tab w:val="num" w:pos="6120"/>
        </w:tabs>
        <w:ind w:left="6120" w:hanging="5400"/>
        <w:jc w:val="both"/>
        <w:rPr>
          <w:snapToGrid w:val="0"/>
          <w:sz w:val="28"/>
          <w:szCs w:val="28"/>
        </w:rPr>
      </w:pPr>
      <w:r w:rsidRPr="00E32C7D">
        <w:rPr>
          <w:snapToGrid w:val="0"/>
          <w:sz w:val="28"/>
          <w:szCs w:val="28"/>
        </w:rPr>
        <w:t>- количество разлившегося при аварии пропана</w:t>
      </w:r>
      <w:r w:rsidRPr="00E32C7D">
        <w:rPr>
          <w:snapToGrid w:val="0"/>
          <w:sz w:val="28"/>
          <w:szCs w:val="28"/>
        </w:rPr>
        <w:tab/>
        <w:t>V = 70,3 м</w:t>
      </w:r>
      <w:r w:rsidRPr="00E32C7D">
        <w:rPr>
          <w:snapToGrid w:val="0"/>
          <w:sz w:val="28"/>
          <w:szCs w:val="28"/>
          <w:vertAlign w:val="superscript"/>
        </w:rPr>
        <w:t>3</w:t>
      </w:r>
      <w:r w:rsidRPr="00E32C7D">
        <w:rPr>
          <w:snapToGrid w:val="0"/>
          <w:sz w:val="28"/>
          <w:szCs w:val="28"/>
        </w:rPr>
        <w:t xml:space="preserve"> (95 % от объема цистерны);</w:t>
      </w:r>
    </w:p>
    <w:p w:rsidR="007E0A13" w:rsidRPr="00E32C7D" w:rsidRDefault="007E0A13" w:rsidP="00E32C7D">
      <w:pPr>
        <w:tabs>
          <w:tab w:val="left" w:pos="993"/>
          <w:tab w:val="num" w:pos="1069"/>
          <w:tab w:val="left" w:pos="6120"/>
        </w:tabs>
        <w:ind w:left="1069" w:hanging="273"/>
        <w:jc w:val="both"/>
        <w:rPr>
          <w:snapToGrid w:val="0"/>
          <w:sz w:val="28"/>
          <w:szCs w:val="28"/>
        </w:rPr>
      </w:pPr>
      <w:r w:rsidRPr="00E32C7D">
        <w:rPr>
          <w:snapToGrid w:val="0"/>
          <w:sz w:val="28"/>
          <w:szCs w:val="28"/>
        </w:rPr>
        <w:t>- площадь пролива</w:t>
      </w:r>
      <w:r w:rsidRPr="00E32C7D">
        <w:rPr>
          <w:snapToGrid w:val="0"/>
          <w:sz w:val="28"/>
          <w:szCs w:val="28"/>
        </w:rPr>
        <w:tab/>
      </w:r>
      <w:r w:rsidRPr="00E32C7D">
        <w:rPr>
          <w:snapToGrid w:val="0"/>
          <w:sz w:val="28"/>
          <w:szCs w:val="28"/>
          <w:lang w:val="en-US"/>
        </w:rPr>
        <w:t>S</w:t>
      </w:r>
      <w:r w:rsidRPr="00E32C7D">
        <w:rPr>
          <w:snapToGrid w:val="0"/>
          <w:sz w:val="28"/>
          <w:szCs w:val="28"/>
        </w:rPr>
        <w:t xml:space="preserve"> = 1406,0 м</w:t>
      </w:r>
      <w:r w:rsidRPr="00E32C7D">
        <w:rPr>
          <w:snapToGrid w:val="0"/>
          <w:sz w:val="28"/>
          <w:szCs w:val="28"/>
          <w:vertAlign w:val="superscript"/>
        </w:rPr>
        <w:t>2</w:t>
      </w:r>
      <w:r w:rsidRPr="00E32C7D">
        <w:rPr>
          <w:snapToGrid w:val="0"/>
          <w:sz w:val="28"/>
          <w:szCs w:val="28"/>
        </w:rPr>
        <w:t>.</w:t>
      </w:r>
    </w:p>
    <w:p w:rsidR="007E0A13" w:rsidRDefault="007E0A13" w:rsidP="00E32C7D">
      <w:pPr>
        <w:spacing w:before="120" w:after="120"/>
        <w:ind w:firstLine="437"/>
        <w:jc w:val="both"/>
        <w:rPr>
          <w:color w:val="000000"/>
          <w:sz w:val="28"/>
          <w:szCs w:val="28"/>
          <w:u w:val="single"/>
        </w:rPr>
      </w:pPr>
    </w:p>
    <w:p w:rsidR="007E0A13" w:rsidRPr="00E32C7D" w:rsidRDefault="007E0A13" w:rsidP="00E32C7D">
      <w:pPr>
        <w:ind w:firstLine="437"/>
        <w:jc w:val="both"/>
        <w:rPr>
          <w:color w:val="000000"/>
          <w:sz w:val="28"/>
          <w:szCs w:val="28"/>
          <w:u w:val="single"/>
        </w:rPr>
      </w:pPr>
      <w:r w:rsidRPr="00E32C7D">
        <w:rPr>
          <w:color w:val="000000"/>
          <w:sz w:val="28"/>
          <w:szCs w:val="28"/>
          <w:u w:val="single"/>
        </w:rPr>
        <w:lastRenderedPageBreak/>
        <w:t>Порядок оценки последствий аварии.</w:t>
      </w:r>
    </w:p>
    <w:p w:rsidR="007E0A13" w:rsidRPr="00E32C7D" w:rsidRDefault="007E0A13" w:rsidP="00E32C7D">
      <w:pPr>
        <w:ind w:firstLine="709"/>
        <w:jc w:val="both"/>
        <w:rPr>
          <w:sz w:val="28"/>
          <w:szCs w:val="28"/>
        </w:rPr>
      </w:pPr>
      <w:r w:rsidRPr="00E32C7D">
        <w:rPr>
          <w:sz w:val="28"/>
          <w:szCs w:val="28"/>
        </w:rPr>
        <w:t xml:space="preserve">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w:t>
      </w:r>
      <w:r w:rsidRPr="00E32C7D">
        <w:rPr>
          <w:sz w:val="28"/>
          <w:szCs w:val="28"/>
        </w:rPr>
        <w:br/>
        <w:t>1,4 кВт/м</w:t>
      </w:r>
      <w:r w:rsidRPr="00E32C7D">
        <w:rPr>
          <w:sz w:val="28"/>
          <w:szCs w:val="28"/>
          <w:vertAlign w:val="superscript"/>
        </w:rPr>
        <w:t>2</w:t>
      </w:r>
      <w:r w:rsidRPr="00E32C7D">
        <w:rPr>
          <w:sz w:val="28"/>
          <w:szCs w:val="28"/>
        </w:rPr>
        <w:t xml:space="preserve"> и более.</w:t>
      </w:r>
    </w:p>
    <w:p w:rsidR="007E0A13" w:rsidRPr="00E32C7D" w:rsidRDefault="007E0A13" w:rsidP="00E32C7D">
      <w:pPr>
        <w:ind w:firstLine="709"/>
        <w:jc w:val="both"/>
        <w:rPr>
          <w:sz w:val="28"/>
          <w:szCs w:val="28"/>
        </w:rPr>
      </w:pPr>
      <w:r w:rsidRPr="00E32C7D">
        <w:rPr>
          <w:sz w:val="28"/>
          <w:szCs w:val="28"/>
        </w:rPr>
        <w:t>Интенсивность теплового излучения определяется аналогично расчетам, выполненным по сценарию 2.</w:t>
      </w:r>
    </w:p>
    <w:p w:rsidR="007E0A13" w:rsidRPr="00E32C7D" w:rsidRDefault="007E0A13" w:rsidP="00E32C7D">
      <w:pPr>
        <w:ind w:firstLine="709"/>
        <w:jc w:val="both"/>
        <w:rPr>
          <w:sz w:val="28"/>
          <w:szCs w:val="28"/>
        </w:rPr>
      </w:pPr>
      <w:r w:rsidRPr="00E32C7D">
        <w:rPr>
          <w:sz w:val="28"/>
          <w:szCs w:val="28"/>
        </w:rPr>
        <w:t>Расстояние, на котором будет наблюдаться величина избыточного давления 3,6 кПа, составляет 152 м.</w:t>
      </w:r>
    </w:p>
    <w:p w:rsidR="007E0A13" w:rsidRPr="00E32C7D" w:rsidRDefault="007E0A13" w:rsidP="00E32C7D">
      <w:pPr>
        <w:ind w:firstLine="709"/>
        <w:jc w:val="both"/>
        <w:rPr>
          <w:sz w:val="28"/>
          <w:szCs w:val="28"/>
        </w:rPr>
      </w:pPr>
      <w:r w:rsidRPr="00E32C7D">
        <w:rPr>
          <w:sz w:val="28"/>
          <w:szCs w:val="28"/>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пропана из железнодорожной цистерны.</w:t>
      </w:r>
    </w:p>
    <w:p w:rsidR="007E0A13" w:rsidRDefault="007E0A13" w:rsidP="00E32C7D">
      <w:pPr>
        <w:jc w:val="both"/>
        <w:rPr>
          <w:snapToGrid w:val="0"/>
          <w:sz w:val="28"/>
          <w:szCs w:val="28"/>
        </w:rPr>
      </w:pPr>
    </w:p>
    <w:p w:rsidR="007E0A13" w:rsidRPr="00E32C7D" w:rsidRDefault="007E0A13" w:rsidP="00E32C7D">
      <w:pPr>
        <w:jc w:val="center"/>
        <w:rPr>
          <w:i/>
          <w:snapToGrid w:val="0"/>
          <w:sz w:val="28"/>
          <w:szCs w:val="28"/>
          <w:u w:val="single"/>
        </w:rPr>
      </w:pPr>
      <w:r w:rsidRPr="00E32C7D">
        <w:rPr>
          <w:i/>
          <w:snapToGrid w:val="0"/>
          <w:sz w:val="28"/>
          <w:szCs w:val="28"/>
          <w:u w:val="single"/>
        </w:rPr>
        <w:t>Сценарий развития аварии, связанной с воспламенением топливно-воздушной смеси, образовавшейся при проливах пропана, с образованием избыточного давления на железнодорожном транспорте</w:t>
      </w:r>
    </w:p>
    <w:p w:rsidR="007E0A13" w:rsidRDefault="007E0A13" w:rsidP="00E32C7D">
      <w:pPr>
        <w:ind w:firstLine="709"/>
        <w:jc w:val="both"/>
        <w:rPr>
          <w:sz w:val="28"/>
          <w:szCs w:val="28"/>
        </w:rPr>
      </w:pPr>
    </w:p>
    <w:p w:rsidR="007E0A13" w:rsidRPr="00E32C7D" w:rsidRDefault="007E0A13" w:rsidP="00E32C7D">
      <w:pPr>
        <w:ind w:firstLine="709"/>
        <w:jc w:val="both"/>
        <w:rPr>
          <w:sz w:val="28"/>
          <w:szCs w:val="28"/>
        </w:rPr>
      </w:pPr>
      <w:r w:rsidRPr="00E32C7D">
        <w:rPr>
          <w:sz w:val="28"/>
          <w:szCs w:val="28"/>
        </w:rPr>
        <w:t>Возникновение аварии данного типа возможно при нарушении герметичности железнодорожной цистерны с пропаном (в результате ж/д катастрофы).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7E0A13" w:rsidRDefault="007E0A13" w:rsidP="00E32C7D">
      <w:pPr>
        <w:ind w:firstLine="437"/>
        <w:jc w:val="both"/>
        <w:rPr>
          <w:color w:val="000000"/>
          <w:sz w:val="28"/>
          <w:szCs w:val="28"/>
          <w:u w:val="single"/>
        </w:rPr>
      </w:pPr>
    </w:p>
    <w:p w:rsidR="007E0A13" w:rsidRPr="00E32C7D" w:rsidRDefault="007E0A13" w:rsidP="00E32C7D">
      <w:pPr>
        <w:ind w:firstLine="437"/>
        <w:jc w:val="both"/>
        <w:rPr>
          <w:color w:val="000000"/>
          <w:sz w:val="28"/>
          <w:szCs w:val="28"/>
          <w:u w:val="single"/>
        </w:rPr>
      </w:pPr>
      <w:r w:rsidRPr="00E32C7D">
        <w:rPr>
          <w:color w:val="000000"/>
          <w:sz w:val="28"/>
          <w:szCs w:val="28"/>
          <w:u w:val="single"/>
        </w:rPr>
        <w:t>Исходные данные:</w:t>
      </w:r>
    </w:p>
    <w:p w:rsidR="007E0A13" w:rsidRPr="00E32C7D" w:rsidRDefault="007E0A13" w:rsidP="00E32C7D">
      <w:pPr>
        <w:tabs>
          <w:tab w:val="num" w:pos="-6804"/>
          <w:tab w:val="num" w:pos="1069"/>
        </w:tabs>
        <w:ind w:firstLine="720"/>
        <w:jc w:val="both"/>
        <w:rPr>
          <w:snapToGrid w:val="0"/>
          <w:sz w:val="28"/>
          <w:szCs w:val="28"/>
        </w:rPr>
      </w:pPr>
      <w:r w:rsidRPr="00E32C7D">
        <w:rPr>
          <w:snapToGrid w:val="0"/>
          <w:sz w:val="28"/>
          <w:szCs w:val="28"/>
        </w:rPr>
        <w:t>- количество разлившегося при аварии пропана</w:t>
      </w:r>
      <w:r w:rsidRPr="00E32C7D">
        <w:rPr>
          <w:snapToGrid w:val="0"/>
          <w:sz w:val="28"/>
          <w:szCs w:val="28"/>
        </w:rPr>
        <w:tab/>
        <w:t>V = 70,3 м</w:t>
      </w:r>
      <w:r w:rsidRPr="00E32C7D">
        <w:rPr>
          <w:snapToGrid w:val="0"/>
          <w:sz w:val="28"/>
          <w:szCs w:val="28"/>
          <w:vertAlign w:val="superscript"/>
        </w:rPr>
        <w:t>3</w:t>
      </w:r>
      <w:r w:rsidRPr="00E32C7D">
        <w:rPr>
          <w:snapToGrid w:val="0"/>
          <w:sz w:val="28"/>
          <w:szCs w:val="28"/>
        </w:rPr>
        <w:t xml:space="preserve"> (95 % от объема цистерны);</w:t>
      </w:r>
    </w:p>
    <w:p w:rsidR="007E0A13" w:rsidRPr="00E32C7D" w:rsidRDefault="007E0A13" w:rsidP="00E32C7D">
      <w:pPr>
        <w:tabs>
          <w:tab w:val="left" w:pos="993"/>
          <w:tab w:val="num" w:pos="1069"/>
          <w:tab w:val="left" w:pos="6096"/>
        </w:tabs>
        <w:ind w:left="1069" w:hanging="273"/>
        <w:jc w:val="both"/>
        <w:rPr>
          <w:snapToGrid w:val="0"/>
          <w:sz w:val="28"/>
          <w:szCs w:val="28"/>
        </w:rPr>
      </w:pPr>
      <w:r w:rsidRPr="00E32C7D">
        <w:rPr>
          <w:snapToGrid w:val="0"/>
          <w:sz w:val="28"/>
          <w:szCs w:val="28"/>
        </w:rPr>
        <w:t>- молярная масса СУГ</w:t>
      </w:r>
      <w:r w:rsidRPr="00E32C7D">
        <w:rPr>
          <w:snapToGrid w:val="0"/>
          <w:sz w:val="28"/>
          <w:szCs w:val="28"/>
        </w:rPr>
        <w:tab/>
        <w:t>М = 44,0 кг/кмоль;</w:t>
      </w:r>
    </w:p>
    <w:p w:rsidR="007E0A13" w:rsidRPr="00E32C7D" w:rsidRDefault="007E0A13" w:rsidP="00E32C7D">
      <w:pPr>
        <w:tabs>
          <w:tab w:val="left" w:pos="993"/>
          <w:tab w:val="num" w:pos="1069"/>
          <w:tab w:val="left" w:pos="6096"/>
        </w:tabs>
        <w:ind w:left="1069" w:hanging="273"/>
        <w:jc w:val="both"/>
        <w:rPr>
          <w:snapToGrid w:val="0"/>
          <w:sz w:val="28"/>
          <w:szCs w:val="28"/>
        </w:rPr>
      </w:pPr>
      <w:r w:rsidRPr="00E32C7D">
        <w:rPr>
          <w:snapToGrid w:val="0"/>
          <w:sz w:val="28"/>
          <w:szCs w:val="28"/>
        </w:rPr>
        <w:t>- время испарения</w:t>
      </w:r>
      <w:r w:rsidRPr="00E32C7D">
        <w:rPr>
          <w:snapToGrid w:val="0"/>
          <w:sz w:val="28"/>
          <w:szCs w:val="28"/>
        </w:rPr>
        <w:tab/>
        <w:t>Т = 60 мин.</w:t>
      </w:r>
    </w:p>
    <w:p w:rsidR="007E0A13" w:rsidRDefault="007E0A13" w:rsidP="00E32C7D">
      <w:pPr>
        <w:ind w:firstLine="437"/>
        <w:jc w:val="both"/>
        <w:rPr>
          <w:color w:val="000000"/>
          <w:sz w:val="28"/>
          <w:szCs w:val="28"/>
          <w:u w:val="single"/>
        </w:rPr>
      </w:pPr>
    </w:p>
    <w:p w:rsidR="007E0A13" w:rsidRPr="00E32C7D" w:rsidRDefault="007E0A13" w:rsidP="00E32C7D">
      <w:pPr>
        <w:ind w:firstLine="437"/>
        <w:jc w:val="both"/>
        <w:rPr>
          <w:color w:val="000000"/>
          <w:sz w:val="28"/>
          <w:szCs w:val="28"/>
          <w:u w:val="single"/>
        </w:rPr>
      </w:pPr>
      <w:r w:rsidRPr="00E32C7D">
        <w:rPr>
          <w:color w:val="000000"/>
          <w:sz w:val="28"/>
          <w:szCs w:val="28"/>
          <w:u w:val="single"/>
        </w:rPr>
        <w:t>Порядок оценки последствий аварии.</w:t>
      </w:r>
    </w:p>
    <w:p w:rsidR="007E0A13" w:rsidRPr="00E32C7D" w:rsidRDefault="007E0A13" w:rsidP="00E32C7D">
      <w:pPr>
        <w:ind w:firstLine="709"/>
        <w:jc w:val="both"/>
        <w:rPr>
          <w:sz w:val="28"/>
          <w:szCs w:val="28"/>
        </w:rPr>
      </w:pPr>
      <w:r w:rsidRPr="00E32C7D">
        <w:rPr>
          <w:sz w:val="28"/>
          <w:szCs w:val="28"/>
        </w:rPr>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rsidR="007E0A13" w:rsidRPr="00E32C7D" w:rsidRDefault="007E0A13" w:rsidP="00E32C7D">
      <w:pPr>
        <w:tabs>
          <w:tab w:val="left" w:pos="1134"/>
        </w:tabs>
        <w:ind w:firstLine="709"/>
        <w:jc w:val="both"/>
        <w:rPr>
          <w:sz w:val="28"/>
          <w:szCs w:val="28"/>
        </w:rPr>
      </w:pPr>
      <w:r w:rsidRPr="00E32C7D">
        <w:rPr>
          <w:sz w:val="28"/>
          <w:szCs w:val="28"/>
        </w:rPr>
        <w:t>Величина избыточного давления определяется аналогично расчетам, выполненным по сценарию 3.</w:t>
      </w:r>
    </w:p>
    <w:p w:rsidR="007E0A13" w:rsidRPr="00E32C7D" w:rsidRDefault="007E0A13" w:rsidP="00DD5013">
      <w:pPr>
        <w:ind w:firstLine="709"/>
        <w:jc w:val="both"/>
        <w:rPr>
          <w:sz w:val="28"/>
          <w:szCs w:val="28"/>
        </w:rPr>
      </w:pPr>
      <w:r w:rsidRPr="00E32C7D">
        <w:rPr>
          <w:sz w:val="28"/>
          <w:szCs w:val="28"/>
        </w:rPr>
        <w:t>Расстояние, на котором будет наблюдаться величина избыточного давления 3,6 кПа, составляет 354 м.</w:t>
      </w:r>
    </w:p>
    <w:p w:rsidR="007E0A13" w:rsidRPr="00E32C7D" w:rsidRDefault="007E0A13" w:rsidP="00DD5013">
      <w:pPr>
        <w:ind w:firstLine="709"/>
        <w:jc w:val="both"/>
        <w:rPr>
          <w:sz w:val="28"/>
          <w:szCs w:val="28"/>
        </w:rPr>
      </w:pPr>
      <w:r w:rsidRPr="00E32C7D">
        <w:rPr>
          <w:sz w:val="28"/>
          <w:szCs w:val="28"/>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бензина из железнодорожной цистерны с образованием избыточного давления.</w:t>
      </w:r>
    </w:p>
    <w:p w:rsidR="007E0A13" w:rsidRPr="00E32C7D" w:rsidRDefault="007E0A13" w:rsidP="00DD5013">
      <w:pPr>
        <w:ind w:left="1069"/>
        <w:jc w:val="both"/>
        <w:rPr>
          <w:snapToGrid w:val="0"/>
          <w:sz w:val="28"/>
          <w:szCs w:val="28"/>
        </w:rPr>
      </w:pPr>
      <w:r w:rsidRPr="00E32C7D">
        <w:rPr>
          <w:snapToGrid w:val="0"/>
          <w:sz w:val="28"/>
          <w:szCs w:val="28"/>
        </w:rPr>
        <w:lastRenderedPageBreak/>
        <w:t>Сценарий развития аварии, связанной с образованием «огненного шара» при разрушении железнодорожной цистерны с пропаном.</w:t>
      </w:r>
    </w:p>
    <w:p w:rsidR="007E0A13" w:rsidRPr="00E32C7D" w:rsidRDefault="007E0A13" w:rsidP="00DD5013">
      <w:pPr>
        <w:ind w:firstLine="709"/>
        <w:jc w:val="both"/>
        <w:rPr>
          <w:sz w:val="28"/>
          <w:szCs w:val="28"/>
        </w:rPr>
      </w:pPr>
      <w:r w:rsidRPr="00E32C7D">
        <w:rPr>
          <w:sz w:val="28"/>
          <w:szCs w:val="28"/>
        </w:rPr>
        <w:t>Возникновение аварии данного типа возможно при нарушении герметичности цистерны. Над поверхностью разлития образуется облако топливно-воздушной смеси, которое не детонирует, а интенсивно горит, образуя «огненный шар». Большая вероятность такого процесса обусловлена также тем, что для большинства углеводородов концентрационные пределы воспламенения их ПГФ шире, чем детонации.</w:t>
      </w:r>
    </w:p>
    <w:p w:rsidR="007E0A13" w:rsidRDefault="007E0A13" w:rsidP="00DD5013">
      <w:pPr>
        <w:ind w:firstLine="437"/>
        <w:jc w:val="both"/>
        <w:rPr>
          <w:color w:val="000000"/>
          <w:sz w:val="28"/>
          <w:szCs w:val="28"/>
          <w:u w:val="single"/>
        </w:rPr>
      </w:pPr>
    </w:p>
    <w:p w:rsidR="007E0A13" w:rsidRPr="00E32C7D" w:rsidRDefault="007E0A13" w:rsidP="00DD5013">
      <w:pPr>
        <w:ind w:firstLine="437"/>
        <w:jc w:val="both"/>
        <w:rPr>
          <w:color w:val="000000"/>
          <w:sz w:val="28"/>
          <w:szCs w:val="28"/>
          <w:u w:val="single"/>
        </w:rPr>
      </w:pPr>
      <w:r w:rsidRPr="00E32C7D">
        <w:rPr>
          <w:color w:val="000000"/>
          <w:sz w:val="28"/>
          <w:szCs w:val="28"/>
          <w:u w:val="single"/>
        </w:rPr>
        <w:t>Исходные данные:</w:t>
      </w:r>
    </w:p>
    <w:p w:rsidR="007E0A13" w:rsidRPr="00E32C7D" w:rsidRDefault="007E0A13" w:rsidP="00DD5013">
      <w:pPr>
        <w:tabs>
          <w:tab w:val="left" w:pos="993"/>
          <w:tab w:val="num" w:pos="1069"/>
          <w:tab w:val="num" w:pos="1418"/>
          <w:tab w:val="left" w:pos="6096"/>
        </w:tabs>
        <w:ind w:left="1069" w:hanging="273"/>
        <w:jc w:val="both"/>
        <w:rPr>
          <w:snapToGrid w:val="0"/>
          <w:sz w:val="28"/>
          <w:szCs w:val="28"/>
        </w:rPr>
      </w:pPr>
      <w:r w:rsidRPr="00E32C7D">
        <w:rPr>
          <w:snapToGrid w:val="0"/>
          <w:sz w:val="28"/>
          <w:szCs w:val="28"/>
        </w:rPr>
        <w:t>- масса СУГ, участвующего в аварии</w:t>
      </w:r>
      <w:r w:rsidRPr="00E32C7D">
        <w:rPr>
          <w:snapToGrid w:val="0"/>
          <w:sz w:val="28"/>
          <w:szCs w:val="28"/>
        </w:rPr>
        <w:tab/>
        <w:t>М = 37259,0 кг.</w:t>
      </w:r>
    </w:p>
    <w:p w:rsidR="007E0A13" w:rsidRDefault="007E0A13" w:rsidP="00DD5013">
      <w:pPr>
        <w:ind w:firstLine="437"/>
        <w:jc w:val="both"/>
        <w:rPr>
          <w:color w:val="000000"/>
          <w:sz w:val="28"/>
          <w:szCs w:val="28"/>
          <w:u w:val="single"/>
        </w:rPr>
      </w:pPr>
    </w:p>
    <w:p w:rsidR="007E0A13" w:rsidRPr="00E32C7D" w:rsidRDefault="007E0A13" w:rsidP="00DD5013">
      <w:pPr>
        <w:ind w:firstLine="437"/>
        <w:jc w:val="both"/>
        <w:rPr>
          <w:color w:val="000000"/>
          <w:sz w:val="28"/>
          <w:szCs w:val="28"/>
          <w:u w:val="single"/>
        </w:rPr>
      </w:pPr>
      <w:r w:rsidRPr="00E32C7D">
        <w:rPr>
          <w:color w:val="000000"/>
          <w:sz w:val="28"/>
          <w:szCs w:val="28"/>
          <w:u w:val="single"/>
        </w:rPr>
        <w:t>Порядок оценки последствий аварии.</w:t>
      </w:r>
    </w:p>
    <w:p w:rsidR="007E0A13" w:rsidRPr="00E32C7D" w:rsidRDefault="007E0A13" w:rsidP="00DD5013">
      <w:pPr>
        <w:ind w:firstLine="709"/>
        <w:jc w:val="both"/>
        <w:rPr>
          <w:sz w:val="28"/>
          <w:szCs w:val="28"/>
        </w:rPr>
      </w:pPr>
      <w:r w:rsidRPr="00E32C7D">
        <w:rPr>
          <w:sz w:val="28"/>
          <w:szCs w:val="28"/>
        </w:rPr>
        <w:t>Поражающее действие «огненного шара» на человека определяется величиной тепловой энергии (импульсом теплового излучения) и временем существования «огненного шара», а на остальные объекты – интенсивностью его теплового излучения.</w:t>
      </w:r>
    </w:p>
    <w:p w:rsidR="007E0A13" w:rsidRPr="00E32C7D" w:rsidRDefault="007E0A13" w:rsidP="00DD5013">
      <w:pPr>
        <w:ind w:firstLine="709"/>
        <w:jc w:val="both"/>
        <w:rPr>
          <w:sz w:val="28"/>
          <w:szCs w:val="28"/>
        </w:rPr>
      </w:pPr>
      <w:r w:rsidRPr="00E32C7D">
        <w:rPr>
          <w:sz w:val="28"/>
          <w:szCs w:val="28"/>
        </w:rPr>
        <w:t>Определим, на каком расстоянии от геометрического центра «огненного шара» люди могут получить ожоги 1-й степени, что соответствует импульсу теплового излучения 120 кДж/м</w:t>
      </w:r>
      <w:r w:rsidRPr="00E32C7D">
        <w:rPr>
          <w:sz w:val="28"/>
          <w:szCs w:val="28"/>
          <w:vertAlign w:val="superscript"/>
        </w:rPr>
        <w:t>2</w:t>
      </w:r>
      <w:r w:rsidRPr="00E32C7D">
        <w:rPr>
          <w:sz w:val="28"/>
          <w:szCs w:val="28"/>
        </w:rPr>
        <w:t>.</w:t>
      </w:r>
    </w:p>
    <w:p w:rsidR="007E0A13" w:rsidRPr="00E32C7D" w:rsidRDefault="007E0A13" w:rsidP="00DD5013">
      <w:pPr>
        <w:ind w:firstLine="709"/>
        <w:jc w:val="both"/>
        <w:rPr>
          <w:sz w:val="28"/>
          <w:szCs w:val="28"/>
        </w:rPr>
      </w:pPr>
      <w:r w:rsidRPr="00E32C7D">
        <w:rPr>
          <w:sz w:val="28"/>
          <w:szCs w:val="28"/>
        </w:rPr>
        <w:t xml:space="preserve">Расчет интенсивности теплового излучения «огненного шара» </w:t>
      </w:r>
      <w:r w:rsidRPr="00E32C7D">
        <w:rPr>
          <w:sz w:val="28"/>
          <w:szCs w:val="28"/>
          <w:lang w:val="en-US"/>
        </w:rPr>
        <w:t>q</w:t>
      </w:r>
      <w:r w:rsidRPr="00E32C7D">
        <w:rPr>
          <w:i/>
          <w:iCs/>
          <w:sz w:val="28"/>
          <w:szCs w:val="28"/>
        </w:rPr>
        <w:t>,</w:t>
      </w:r>
      <w:r w:rsidRPr="00E32C7D">
        <w:rPr>
          <w:sz w:val="28"/>
          <w:szCs w:val="28"/>
        </w:rPr>
        <w:t xml:space="preserve"> кВт/м</w:t>
      </w:r>
      <w:r w:rsidRPr="00E32C7D">
        <w:rPr>
          <w:sz w:val="28"/>
          <w:szCs w:val="28"/>
          <w:vertAlign w:val="superscript"/>
        </w:rPr>
        <w:t>2</w:t>
      </w:r>
      <w:r w:rsidRPr="00E32C7D">
        <w:rPr>
          <w:sz w:val="28"/>
          <w:szCs w:val="28"/>
        </w:rPr>
        <w:t>, проводят по формуле:</w:t>
      </w:r>
    </w:p>
    <w:p w:rsidR="007E0A13" w:rsidRPr="00E32C7D" w:rsidRDefault="007E0A13" w:rsidP="00DD5013">
      <w:pPr>
        <w:ind w:firstLine="709"/>
        <w:jc w:val="both"/>
        <w:rPr>
          <w:sz w:val="28"/>
          <w:szCs w:val="28"/>
        </w:rPr>
      </w:pPr>
      <w:r w:rsidRPr="00E32C7D">
        <w:rPr>
          <w:sz w:val="28"/>
          <w:szCs w:val="28"/>
          <w:lang w:val="en-US"/>
        </w:rPr>
        <w:t>q</w:t>
      </w:r>
      <w:r w:rsidRPr="00E32C7D">
        <w:rPr>
          <w:sz w:val="28"/>
          <w:szCs w:val="28"/>
        </w:rPr>
        <w:t xml:space="preserve"> = </w:t>
      </w:r>
      <w:r w:rsidRPr="00E32C7D">
        <w:rPr>
          <w:sz w:val="28"/>
          <w:szCs w:val="28"/>
          <w:lang w:val="en-US"/>
        </w:rPr>
        <w:t>E</w:t>
      </w:r>
      <w:r w:rsidRPr="00E32C7D">
        <w:rPr>
          <w:sz w:val="28"/>
          <w:szCs w:val="28"/>
          <w:vertAlign w:val="subscript"/>
          <w:lang w:val="en-US"/>
        </w:rPr>
        <w:t>f</w:t>
      </w:r>
      <w:r w:rsidRPr="00E32C7D">
        <w:rPr>
          <w:sz w:val="28"/>
          <w:szCs w:val="28"/>
        </w:rPr>
        <w:t xml:space="preserve"> ∙</w:t>
      </w:r>
      <w:r w:rsidRPr="00E32C7D">
        <w:rPr>
          <w:sz w:val="28"/>
          <w:szCs w:val="28"/>
          <w:lang w:val="en-US"/>
        </w:rPr>
        <w:t>F</w:t>
      </w:r>
      <w:r w:rsidRPr="00E32C7D">
        <w:rPr>
          <w:sz w:val="28"/>
          <w:szCs w:val="28"/>
          <w:vertAlign w:val="subscript"/>
          <w:lang w:val="en-US"/>
        </w:rPr>
        <w:t>q</w:t>
      </w:r>
      <w:r w:rsidRPr="00E32C7D">
        <w:rPr>
          <w:sz w:val="28"/>
          <w:szCs w:val="28"/>
        </w:rPr>
        <w:t>∙τ, кВт/м</w:t>
      </w:r>
      <w:r w:rsidRPr="00E32C7D">
        <w:rPr>
          <w:sz w:val="28"/>
          <w:szCs w:val="28"/>
          <w:vertAlign w:val="superscript"/>
        </w:rPr>
        <w:t>2</w:t>
      </w:r>
      <w:r w:rsidRPr="00E32C7D">
        <w:rPr>
          <w:sz w:val="28"/>
          <w:szCs w:val="28"/>
        </w:rPr>
        <w:t>,</w:t>
      </w:r>
    </w:p>
    <w:p w:rsidR="007E0A13" w:rsidRPr="00E32C7D" w:rsidRDefault="007E0A13" w:rsidP="00DD5013">
      <w:pPr>
        <w:ind w:firstLine="709"/>
        <w:rPr>
          <w:sz w:val="28"/>
          <w:szCs w:val="28"/>
        </w:rPr>
      </w:pPr>
      <w:r w:rsidRPr="00E32C7D">
        <w:rPr>
          <w:sz w:val="28"/>
          <w:szCs w:val="28"/>
        </w:rPr>
        <w:t xml:space="preserve">где </w:t>
      </w:r>
      <w:r w:rsidRPr="00E32C7D">
        <w:rPr>
          <w:sz w:val="28"/>
          <w:szCs w:val="28"/>
          <w:lang w:val="en-US"/>
        </w:rPr>
        <w:t>E</w:t>
      </w:r>
      <w:r w:rsidRPr="00E32C7D">
        <w:rPr>
          <w:sz w:val="28"/>
          <w:szCs w:val="28"/>
          <w:vertAlign w:val="subscript"/>
          <w:lang w:val="en-US"/>
        </w:rPr>
        <w:t>f</w:t>
      </w:r>
      <w:r w:rsidRPr="00E32C7D">
        <w:rPr>
          <w:sz w:val="28"/>
          <w:szCs w:val="28"/>
        </w:rPr>
        <w:t xml:space="preserve"> – среднеповерхностная плотность теплового излучения пламени, кВт/м</w:t>
      </w:r>
      <w:r w:rsidRPr="00E32C7D">
        <w:rPr>
          <w:sz w:val="28"/>
          <w:szCs w:val="28"/>
          <w:vertAlign w:val="superscript"/>
        </w:rPr>
        <w:t>2</w:t>
      </w:r>
      <w:r w:rsidRPr="00E32C7D">
        <w:rPr>
          <w:sz w:val="28"/>
          <w:szCs w:val="28"/>
        </w:rPr>
        <w:t>;</w:t>
      </w:r>
    </w:p>
    <w:p w:rsidR="007E0A13" w:rsidRPr="00E32C7D" w:rsidRDefault="007E0A13" w:rsidP="00DD5013">
      <w:pPr>
        <w:ind w:firstLine="709"/>
        <w:rPr>
          <w:sz w:val="28"/>
          <w:szCs w:val="28"/>
        </w:rPr>
      </w:pPr>
      <w:r w:rsidRPr="00E32C7D">
        <w:rPr>
          <w:sz w:val="28"/>
          <w:szCs w:val="28"/>
          <w:lang w:val="en-US"/>
        </w:rPr>
        <w:t>F</w:t>
      </w:r>
      <w:r w:rsidRPr="00E32C7D">
        <w:rPr>
          <w:sz w:val="28"/>
          <w:szCs w:val="28"/>
          <w:vertAlign w:val="subscript"/>
          <w:lang w:val="en-US"/>
        </w:rPr>
        <w:t>q</w:t>
      </w:r>
      <w:r w:rsidRPr="00E32C7D">
        <w:rPr>
          <w:sz w:val="28"/>
          <w:szCs w:val="28"/>
        </w:rPr>
        <w:t>– угловой коэффициент облученности;</w:t>
      </w:r>
    </w:p>
    <w:p w:rsidR="007E0A13" w:rsidRPr="00E32C7D" w:rsidRDefault="007E0A13" w:rsidP="00DD5013">
      <w:pPr>
        <w:ind w:firstLine="709"/>
        <w:rPr>
          <w:sz w:val="28"/>
          <w:szCs w:val="28"/>
        </w:rPr>
      </w:pPr>
      <w:r w:rsidRPr="00E32C7D">
        <w:rPr>
          <w:sz w:val="28"/>
          <w:szCs w:val="28"/>
        </w:rPr>
        <w:t>τ – коэффициент пропускания атмосферы.</w:t>
      </w:r>
    </w:p>
    <w:p w:rsidR="007E0A13" w:rsidRPr="00E32C7D" w:rsidRDefault="007E0A13" w:rsidP="00DD5013">
      <w:pPr>
        <w:ind w:firstLine="709"/>
        <w:rPr>
          <w:sz w:val="28"/>
          <w:szCs w:val="28"/>
        </w:rPr>
      </w:pPr>
      <w:r w:rsidRPr="00E32C7D">
        <w:rPr>
          <w:rFonts w:eastAsia="Times New Roman"/>
          <w:position w:val="-30"/>
          <w:sz w:val="28"/>
          <w:szCs w:val="28"/>
          <w:lang w:val="en-US"/>
        </w:rPr>
        <w:object w:dxaOrig="3340" w:dyaOrig="700">
          <v:shape id="_x0000_i1034" type="#_x0000_t75" style="width:167.25pt;height:35.25pt" o:ole="">
            <v:imagedata r:id="rId30" o:title=""/>
          </v:shape>
          <o:OLEObject Type="Embed" ProgID="Equation.3" ShapeID="_x0000_i1034" DrawAspect="Content" ObjectID="_1416645524" r:id="rId31"/>
        </w:object>
      </w:r>
      <w:r w:rsidRPr="00E32C7D">
        <w:rPr>
          <w:sz w:val="28"/>
          <w:szCs w:val="28"/>
        </w:rPr>
        <w:t>,</w:t>
      </w:r>
    </w:p>
    <w:p w:rsidR="007E0A13" w:rsidRPr="00E32C7D" w:rsidRDefault="007E0A13" w:rsidP="00DD5013">
      <w:pPr>
        <w:ind w:firstLine="709"/>
        <w:jc w:val="both"/>
        <w:rPr>
          <w:sz w:val="28"/>
          <w:szCs w:val="28"/>
        </w:rPr>
      </w:pPr>
      <w:r w:rsidRPr="00E32C7D">
        <w:rPr>
          <w:sz w:val="28"/>
          <w:szCs w:val="28"/>
        </w:rPr>
        <w:t>где Н – высота центра «огненного шара», м;</w:t>
      </w:r>
    </w:p>
    <w:p w:rsidR="007E0A13" w:rsidRPr="00E32C7D" w:rsidRDefault="007E0A13" w:rsidP="00DD5013">
      <w:pPr>
        <w:ind w:firstLine="709"/>
        <w:jc w:val="both"/>
        <w:rPr>
          <w:sz w:val="28"/>
          <w:szCs w:val="28"/>
        </w:rPr>
      </w:pPr>
      <w:r w:rsidRPr="00E32C7D">
        <w:rPr>
          <w:sz w:val="28"/>
          <w:szCs w:val="28"/>
          <w:lang w:val="en-US"/>
        </w:rPr>
        <w:t>D</w:t>
      </w:r>
      <w:r w:rsidRPr="00E32C7D">
        <w:rPr>
          <w:sz w:val="28"/>
          <w:szCs w:val="28"/>
          <w:vertAlign w:val="subscript"/>
          <w:lang w:val="en-US"/>
        </w:rPr>
        <w:t>s</w:t>
      </w:r>
      <w:r w:rsidRPr="00E32C7D">
        <w:rPr>
          <w:i/>
          <w:iCs/>
          <w:sz w:val="28"/>
          <w:szCs w:val="28"/>
        </w:rPr>
        <w:t xml:space="preserve"> </w:t>
      </w:r>
      <w:r w:rsidRPr="00E32C7D">
        <w:rPr>
          <w:sz w:val="28"/>
          <w:szCs w:val="28"/>
        </w:rPr>
        <w:t>– эффективный диаметр «огненного шара», м;</w:t>
      </w:r>
    </w:p>
    <w:p w:rsidR="007E0A13" w:rsidRPr="00E32C7D" w:rsidRDefault="007E0A13" w:rsidP="00DD5013">
      <w:pPr>
        <w:ind w:firstLine="709"/>
        <w:jc w:val="both"/>
        <w:rPr>
          <w:sz w:val="28"/>
          <w:szCs w:val="28"/>
        </w:rPr>
      </w:pPr>
      <w:r w:rsidRPr="00E32C7D">
        <w:rPr>
          <w:sz w:val="28"/>
          <w:szCs w:val="28"/>
          <w:lang w:val="en-US"/>
        </w:rPr>
        <w:t>r</w:t>
      </w:r>
      <w:r w:rsidRPr="00E32C7D">
        <w:rPr>
          <w:i/>
          <w:iCs/>
          <w:sz w:val="28"/>
          <w:szCs w:val="28"/>
        </w:rPr>
        <w:t xml:space="preserve"> </w:t>
      </w:r>
      <w:r w:rsidRPr="00E32C7D">
        <w:rPr>
          <w:sz w:val="28"/>
          <w:szCs w:val="28"/>
        </w:rPr>
        <w:t>– расстояние от облучаемого объекта до точки на поверхности земли непосредственно под центром «огненного шара», м.</w:t>
      </w:r>
    </w:p>
    <w:p w:rsidR="007E0A13" w:rsidRPr="00E32C7D" w:rsidRDefault="007E0A13" w:rsidP="00DD5013">
      <w:pPr>
        <w:ind w:firstLine="709"/>
        <w:jc w:val="both"/>
        <w:rPr>
          <w:sz w:val="28"/>
          <w:szCs w:val="28"/>
        </w:rPr>
      </w:pPr>
      <w:r w:rsidRPr="00E32C7D">
        <w:rPr>
          <w:sz w:val="28"/>
          <w:szCs w:val="28"/>
        </w:rPr>
        <w:t xml:space="preserve">Время существования «огненного шара» </w:t>
      </w:r>
      <w:r w:rsidRPr="00E32C7D">
        <w:rPr>
          <w:sz w:val="28"/>
          <w:szCs w:val="28"/>
          <w:lang w:val="en-US"/>
        </w:rPr>
        <w:t>t</w:t>
      </w:r>
      <w:r w:rsidRPr="00E32C7D">
        <w:rPr>
          <w:sz w:val="28"/>
          <w:szCs w:val="28"/>
          <w:vertAlign w:val="subscript"/>
          <w:lang w:val="en-US"/>
        </w:rPr>
        <w:t>s</w:t>
      </w:r>
      <w:r w:rsidRPr="00E32C7D">
        <w:rPr>
          <w:sz w:val="28"/>
          <w:szCs w:val="28"/>
        </w:rPr>
        <w:t>, с, рассчитывают по формуле:</w:t>
      </w:r>
    </w:p>
    <w:p w:rsidR="007E0A13" w:rsidRPr="00E32C7D" w:rsidRDefault="007E0A13" w:rsidP="00DD5013">
      <w:pPr>
        <w:ind w:firstLine="709"/>
        <w:jc w:val="both"/>
        <w:rPr>
          <w:sz w:val="28"/>
          <w:szCs w:val="28"/>
        </w:rPr>
      </w:pPr>
      <w:r w:rsidRPr="00E32C7D">
        <w:rPr>
          <w:sz w:val="28"/>
          <w:szCs w:val="28"/>
          <w:lang w:val="en-US"/>
        </w:rPr>
        <w:t>t</w:t>
      </w:r>
      <w:r w:rsidRPr="00E32C7D">
        <w:rPr>
          <w:sz w:val="28"/>
          <w:szCs w:val="28"/>
          <w:vertAlign w:val="subscript"/>
          <w:lang w:val="en-US"/>
        </w:rPr>
        <w:t>s</w:t>
      </w:r>
      <w:r w:rsidRPr="00E32C7D">
        <w:rPr>
          <w:sz w:val="28"/>
          <w:szCs w:val="28"/>
        </w:rPr>
        <w:t xml:space="preserve"> = 0,92∙</w:t>
      </w:r>
      <w:r w:rsidRPr="00E32C7D">
        <w:rPr>
          <w:sz w:val="28"/>
          <w:szCs w:val="28"/>
          <w:lang w:val="en-US"/>
        </w:rPr>
        <w:t>M</w:t>
      </w:r>
      <w:r w:rsidRPr="00E32C7D">
        <w:rPr>
          <w:sz w:val="28"/>
          <w:szCs w:val="28"/>
          <w:vertAlign w:val="superscript"/>
        </w:rPr>
        <w:t>0,303</w:t>
      </w:r>
      <w:r w:rsidRPr="00E32C7D">
        <w:rPr>
          <w:sz w:val="28"/>
          <w:szCs w:val="28"/>
        </w:rPr>
        <w:t>,</w:t>
      </w:r>
    </w:p>
    <w:p w:rsidR="007E0A13" w:rsidRPr="00E32C7D" w:rsidRDefault="007E0A13" w:rsidP="00DD5013">
      <w:pPr>
        <w:tabs>
          <w:tab w:val="left" w:pos="1134"/>
        </w:tabs>
        <w:ind w:firstLine="709"/>
        <w:jc w:val="both"/>
        <w:rPr>
          <w:sz w:val="28"/>
          <w:szCs w:val="28"/>
        </w:rPr>
      </w:pPr>
      <w:r w:rsidRPr="00E32C7D">
        <w:rPr>
          <w:sz w:val="28"/>
          <w:szCs w:val="28"/>
        </w:rPr>
        <w:t xml:space="preserve">где </w:t>
      </w:r>
      <w:r w:rsidRPr="00E32C7D">
        <w:rPr>
          <w:sz w:val="28"/>
          <w:szCs w:val="28"/>
          <w:lang w:val="en-US"/>
        </w:rPr>
        <w:t>M</w:t>
      </w:r>
      <w:r w:rsidRPr="00E32C7D">
        <w:rPr>
          <w:sz w:val="28"/>
          <w:szCs w:val="28"/>
        </w:rPr>
        <w:t xml:space="preserve"> – масса горючего вещества, кг.</w:t>
      </w:r>
    </w:p>
    <w:p w:rsidR="007E0A13" w:rsidRPr="00E32C7D" w:rsidRDefault="007E0A13" w:rsidP="00DD5013">
      <w:pPr>
        <w:ind w:firstLine="709"/>
        <w:jc w:val="both"/>
        <w:rPr>
          <w:sz w:val="28"/>
          <w:szCs w:val="28"/>
        </w:rPr>
      </w:pPr>
      <w:r w:rsidRPr="00E32C7D">
        <w:rPr>
          <w:sz w:val="28"/>
          <w:szCs w:val="28"/>
        </w:rPr>
        <w:t>Коэффициент пропускания атмосферы τ рассчитывают по формуле:</w:t>
      </w:r>
    </w:p>
    <w:p w:rsidR="007E0A13" w:rsidRPr="00E32C7D" w:rsidRDefault="007E0A13" w:rsidP="00DD5013">
      <w:pPr>
        <w:ind w:firstLine="709"/>
        <w:jc w:val="both"/>
        <w:rPr>
          <w:sz w:val="28"/>
          <w:szCs w:val="28"/>
        </w:rPr>
      </w:pPr>
      <w:r w:rsidRPr="00E32C7D">
        <w:rPr>
          <w:sz w:val="28"/>
          <w:szCs w:val="28"/>
        </w:rPr>
        <w:t xml:space="preserve">τ = </w:t>
      </w:r>
      <w:r w:rsidRPr="00E32C7D">
        <w:rPr>
          <w:sz w:val="28"/>
          <w:szCs w:val="28"/>
          <w:lang w:val="en-US"/>
        </w:rPr>
        <w:t>exp</w:t>
      </w:r>
      <w:r w:rsidRPr="00E32C7D">
        <w:rPr>
          <w:sz w:val="28"/>
          <w:szCs w:val="28"/>
        </w:rPr>
        <w:t>[-7,0∙ 10</w:t>
      </w:r>
      <w:r w:rsidRPr="00E32C7D">
        <w:rPr>
          <w:sz w:val="28"/>
          <w:szCs w:val="28"/>
          <w:vertAlign w:val="superscript"/>
        </w:rPr>
        <w:t>-4</w:t>
      </w:r>
      <w:r w:rsidRPr="00E32C7D">
        <w:rPr>
          <w:sz w:val="28"/>
          <w:szCs w:val="28"/>
        </w:rPr>
        <w:t>(</w:t>
      </w:r>
      <w:r w:rsidRPr="00E32C7D">
        <w:rPr>
          <w:rFonts w:eastAsia="Times New Roman"/>
          <w:position w:val="-6"/>
          <w:sz w:val="28"/>
          <w:szCs w:val="28"/>
          <w:lang w:val="en-US"/>
        </w:rPr>
        <w:object w:dxaOrig="900" w:dyaOrig="380">
          <v:shape id="_x0000_i1035" type="#_x0000_t75" style="width:45pt;height:18.75pt" o:ole="">
            <v:imagedata r:id="rId32" o:title=""/>
          </v:shape>
          <o:OLEObject Type="Embed" ProgID="Equation.3" ShapeID="_x0000_i1035" DrawAspect="Content" ObjectID="_1416645525" r:id="rId33"/>
        </w:object>
      </w:r>
      <w:r w:rsidRPr="00E32C7D">
        <w:rPr>
          <w:sz w:val="28"/>
          <w:szCs w:val="28"/>
        </w:rPr>
        <w:t xml:space="preserve">- </w:t>
      </w:r>
      <w:r w:rsidRPr="00E32C7D">
        <w:rPr>
          <w:sz w:val="28"/>
          <w:szCs w:val="28"/>
          <w:lang w:val="en-US"/>
        </w:rPr>
        <w:t>D</w:t>
      </w:r>
      <w:r w:rsidRPr="00E32C7D">
        <w:rPr>
          <w:sz w:val="28"/>
          <w:szCs w:val="28"/>
          <w:vertAlign w:val="subscript"/>
          <w:lang w:val="en-US"/>
        </w:rPr>
        <w:t>s</w:t>
      </w:r>
      <w:r w:rsidRPr="00E32C7D">
        <w:rPr>
          <w:sz w:val="28"/>
          <w:szCs w:val="28"/>
        </w:rPr>
        <w:t>/2)].</w:t>
      </w:r>
    </w:p>
    <w:p w:rsidR="007E0A13" w:rsidRPr="00E32C7D" w:rsidRDefault="007E0A13" w:rsidP="00DD5013">
      <w:pPr>
        <w:ind w:firstLine="709"/>
        <w:jc w:val="both"/>
        <w:rPr>
          <w:sz w:val="28"/>
          <w:szCs w:val="28"/>
        </w:rPr>
      </w:pPr>
      <w:r w:rsidRPr="00E32C7D">
        <w:rPr>
          <w:sz w:val="28"/>
          <w:szCs w:val="28"/>
        </w:rPr>
        <w:t xml:space="preserve">Импульс теплового потока </w:t>
      </w:r>
      <w:r w:rsidRPr="00E32C7D">
        <w:rPr>
          <w:sz w:val="28"/>
          <w:szCs w:val="28"/>
          <w:lang w:val="en-US"/>
        </w:rPr>
        <w:t>Q</w:t>
      </w:r>
      <w:r w:rsidRPr="00E32C7D">
        <w:rPr>
          <w:sz w:val="28"/>
          <w:szCs w:val="28"/>
        </w:rPr>
        <w:t>, кДж/м</w:t>
      </w:r>
      <w:r w:rsidRPr="00E32C7D">
        <w:rPr>
          <w:sz w:val="28"/>
          <w:szCs w:val="28"/>
          <w:vertAlign w:val="superscript"/>
        </w:rPr>
        <w:t>2</w:t>
      </w:r>
      <w:r w:rsidRPr="00E32C7D">
        <w:rPr>
          <w:sz w:val="28"/>
          <w:szCs w:val="28"/>
        </w:rPr>
        <w:t>, определяется по формуле:</w:t>
      </w:r>
    </w:p>
    <w:p w:rsidR="007E0A13" w:rsidRPr="00E32C7D" w:rsidRDefault="007E0A13" w:rsidP="00DD5013">
      <w:pPr>
        <w:ind w:firstLine="709"/>
        <w:jc w:val="both"/>
        <w:rPr>
          <w:sz w:val="28"/>
          <w:szCs w:val="28"/>
        </w:rPr>
      </w:pPr>
      <w:r w:rsidRPr="00E32C7D">
        <w:rPr>
          <w:sz w:val="28"/>
          <w:szCs w:val="28"/>
          <w:lang w:val="en-US"/>
        </w:rPr>
        <w:t>Q</w:t>
      </w:r>
      <w:r w:rsidRPr="00E32C7D">
        <w:rPr>
          <w:sz w:val="28"/>
          <w:szCs w:val="28"/>
        </w:rPr>
        <w:t xml:space="preserve"> = </w:t>
      </w:r>
      <w:r w:rsidRPr="00E32C7D">
        <w:rPr>
          <w:sz w:val="28"/>
          <w:szCs w:val="28"/>
          <w:lang w:val="en-US"/>
        </w:rPr>
        <w:t>q</w:t>
      </w:r>
      <w:r w:rsidRPr="00E32C7D">
        <w:rPr>
          <w:sz w:val="28"/>
          <w:szCs w:val="28"/>
          <w:vertAlign w:val="superscript"/>
        </w:rPr>
        <w:t>.</w:t>
      </w:r>
      <w:r w:rsidRPr="00E32C7D">
        <w:rPr>
          <w:sz w:val="28"/>
          <w:szCs w:val="28"/>
          <w:lang w:val="en-US"/>
        </w:rPr>
        <w:t>t</w:t>
      </w:r>
      <w:r w:rsidRPr="00E32C7D">
        <w:rPr>
          <w:sz w:val="28"/>
          <w:szCs w:val="28"/>
          <w:vertAlign w:val="subscript"/>
          <w:lang w:val="en-US"/>
        </w:rPr>
        <w:t>s</w:t>
      </w:r>
      <w:r w:rsidRPr="00E32C7D">
        <w:rPr>
          <w:sz w:val="28"/>
          <w:szCs w:val="28"/>
        </w:rPr>
        <w:t>.</w:t>
      </w:r>
    </w:p>
    <w:p w:rsidR="007E0A13" w:rsidRPr="00E32C7D" w:rsidRDefault="007E0A13" w:rsidP="00DD5013">
      <w:pPr>
        <w:ind w:firstLine="709"/>
        <w:jc w:val="both"/>
        <w:rPr>
          <w:sz w:val="28"/>
          <w:szCs w:val="28"/>
        </w:rPr>
      </w:pPr>
      <w:r w:rsidRPr="00E32C7D">
        <w:rPr>
          <w:sz w:val="28"/>
          <w:szCs w:val="28"/>
        </w:rPr>
        <w:t>Расстояние, на котором будет наблюдаться импульс теплового потока равный 120 кДж/м</w:t>
      </w:r>
      <w:r w:rsidRPr="00E32C7D">
        <w:rPr>
          <w:sz w:val="28"/>
          <w:szCs w:val="28"/>
          <w:vertAlign w:val="superscript"/>
        </w:rPr>
        <w:t>2</w:t>
      </w:r>
      <w:r w:rsidRPr="00E32C7D">
        <w:rPr>
          <w:sz w:val="28"/>
          <w:szCs w:val="28"/>
        </w:rPr>
        <w:t>, составляет 392 м.</w:t>
      </w:r>
    </w:p>
    <w:p w:rsidR="007E0A13" w:rsidRPr="00E32C7D" w:rsidRDefault="007E0A13" w:rsidP="00DD5013">
      <w:pPr>
        <w:ind w:firstLine="709"/>
        <w:jc w:val="both"/>
        <w:rPr>
          <w:sz w:val="28"/>
          <w:szCs w:val="28"/>
        </w:rPr>
      </w:pPr>
      <w:r w:rsidRPr="00E32C7D">
        <w:rPr>
          <w:sz w:val="28"/>
          <w:szCs w:val="28"/>
        </w:rPr>
        <w:t xml:space="preserve">Проектируемая территория не попадает в зону действия поражающих факторов при возникновении аварии на железной дороге, связанной с </w:t>
      </w:r>
      <w:r w:rsidRPr="00E32C7D">
        <w:rPr>
          <w:sz w:val="28"/>
          <w:szCs w:val="28"/>
        </w:rPr>
        <w:lastRenderedPageBreak/>
        <w:t>воспламенением проливов пропана из железнодорожной цистерны с образованием «огненного шара».</w:t>
      </w:r>
    </w:p>
    <w:p w:rsidR="007E0A13" w:rsidRDefault="007E0A13" w:rsidP="00132D8D">
      <w:pPr>
        <w:ind w:firstLine="709"/>
        <w:outlineLvl w:val="0"/>
        <w:rPr>
          <w:b/>
          <w:i/>
          <w:sz w:val="28"/>
          <w:szCs w:val="28"/>
        </w:rPr>
      </w:pPr>
    </w:p>
    <w:p w:rsidR="007E0A13" w:rsidRPr="00B310FC" w:rsidRDefault="007E0A13" w:rsidP="00B310FC">
      <w:pPr>
        <w:ind w:firstLine="709"/>
        <w:outlineLvl w:val="0"/>
        <w:rPr>
          <w:b/>
          <w:i/>
          <w:sz w:val="28"/>
          <w:szCs w:val="28"/>
        </w:rPr>
      </w:pPr>
      <w:r w:rsidRPr="00B310FC">
        <w:rPr>
          <w:b/>
          <w:i/>
          <w:sz w:val="28"/>
          <w:szCs w:val="28"/>
        </w:rPr>
        <w:t>Аварии на автотранспорте</w:t>
      </w:r>
      <w:bookmarkEnd w:id="30"/>
      <w:bookmarkEnd w:id="31"/>
      <w:bookmarkEnd w:id="32"/>
      <w:bookmarkEnd w:id="33"/>
      <w:bookmarkEnd w:id="34"/>
      <w:bookmarkEnd w:id="35"/>
      <w:bookmarkEnd w:id="36"/>
    </w:p>
    <w:p w:rsidR="007E0A13" w:rsidRPr="00B310FC" w:rsidRDefault="007E0A13" w:rsidP="00B310FC">
      <w:pPr>
        <w:ind w:firstLine="709"/>
        <w:outlineLvl w:val="0"/>
        <w:rPr>
          <w:b/>
          <w:i/>
          <w:sz w:val="28"/>
          <w:szCs w:val="28"/>
        </w:rPr>
      </w:pPr>
    </w:p>
    <w:p w:rsidR="007E0A13" w:rsidRPr="00B310FC" w:rsidRDefault="007E0A13" w:rsidP="00B310FC">
      <w:pPr>
        <w:shd w:val="clear" w:color="auto" w:fill="FFFFFF"/>
        <w:ind w:firstLine="709"/>
        <w:jc w:val="both"/>
        <w:rPr>
          <w:sz w:val="28"/>
          <w:szCs w:val="28"/>
        </w:rPr>
      </w:pPr>
      <w:bookmarkStart w:id="37" w:name="_Toc311023867"/>
      <w:bookmarkStart w:id="38" w:name="_Toc336001361"/>
      <w:bookmarkStart w:id="39" w:name="_Toc338840472"/>
      <w:bookmarkStart w:id="40" w:name="_Toc338849214"/>
      <w:bookmarkStart w:id="41" w:name="_Toc339283879"/>
      <w:r w:rsidRPr="00B310FC">
        <w:rPr>
          <w:sz w:val="28"/>
          <w:szCs w:val="28"/>
        </w:rPr>
        <w:t>В случае возникновения аварий на автотранспорте проведение АСДНР будет затруднено из-за недостаточного количества профессиональных спасателей, обеспеченных современными специальными приспособлениями и инструментами, необходимыми для извлечения пострадавших из автомобилей. Число погибших может возрасти из-за неумения населения оказывать первую медицинскую помощь пострадавшим.</w:t>
      </w:r>
    </w:p>
    <w:p w:rsidR="007E0A13" w:rsidRPr="00B310FC" w:rsidRDefault="007E0A13" w:rsidP="00B310FC">
      <w:pPr>
        <w:shd w:val="clear" w:color="auto" w:fill="FFFFFF"/>
        <w:ind w:firstLine="709"/>
        <w:jc w:val="both"/>
        <w:rPr>
          <w:sz w:val="28"/>
          <w:szCs w:val="28"/>
        </w:rPr>
      </w:pPr>
      <w:r w:rsidRPr="00B310FC">
        <w:rPr>
          <w:sz w:val="28"/>
          <w:szCs w:val="28"/>
        </w:rPr>
        <w:t>Наиболее сложная обстановка может сложиться при аварии на автомобильном транспорте, перевозящем опасные грузы. В настоящее время для перевозки аварийно-химически опасных веществ (АХОВ) в черте города установлены строго определенные маршруты, контролируемые ГИБДД.</w:t>
      </w:r>
    </w:p>
    <w:p w:rsidR="007E0A13" w:rsidRPr="00B310FC" w:rsidRDefault="007E0A13" w:rsidP="00B310FC">
      <w:pPr>
        <w:pStyle w:val="a6"/>
        <w:autoSpaceDE/>
        <w:autoSpaceDN/>
        <w:spacing w:after="0" w:line="240" w:lineRule="auto"/>
        <w:ind w:firstLine="709"/>
        <w:jc w:val="both"/>
        <w:rPr>
          <w:rFonts w:ascii="Times New Roman" w:eastAsia="Times New Roman" w:hAnsi="Times New Roman" w:cs="Times New Roman"/>
          <w:sz w:val="28"/>
          <w:szCs w:val="28"/>
          <w:lang w:val="ru-RU" w:eastAsia="en-US"/>
        </w:rPr>
      </w:pPr>
      <w:r w:rsidRPr="00B310FC">
        <w:rPr>
          <w:rFonts w:ascii="Times New Roman" w:eastAsia="Times New Roman" w:hAnsi="Times New Roman" w:cs="Times New Roman"/>
          <w:sz w:val="28"/>
          <w:szCs w:val="28"/>
          <w:lang w:val="ru-RU" w:eastAsia="en-US"/>
        </w:rPr>
        <w:t>Помимо аварий на автотранспорте перевозящем АХОВ опасность также представляют аварии с автомобилями перевозящими легковоспламеняющимися жидкостями (бензин, керосин и др.) и сжиженный газ потребителям. Аварии с данными автомобилями могут привести к взрыву перевозимого вещества, образованию очага пожара, травмированию и ожогам проходящего и проезжающего рядом населения.</w:t>
      </w:r>
    </w:p>
    <w:p w:rsidR="007E0A13" w:rsidRPr="00B310FC" w:rsidRDefault="007E0A13" w:rsidP="00B310FC">
      <w:pPr>
        <w:pStyle w:val="26"/>
        <w:spacing w:before="0"/>
        <w:rPr>
          <w:rFonts w:ascii="Times New Roman" w:hAnsi="Times New Roman"/>
          <w:color w:val="auto"/>
          <w:sz w:val="28"/>
          <w:szCs w:val="28"/>
        </w:rPr>
      </w:pPr>
      <w:r w:rsidRPr="00B310FC">
        <w:rPr>
          <w:rFonts w:ascii="Times New Roman" w:hAnsi="Times New Roman"/>
          <w:color w:val="auto"/>
          <w:sz w:val="28"/>
          <w:szCs w:val="28"/>
        </w:rPr>
        <w:t>Рассмотрим следующие сценарии аварийных ситуаций на транспорте (при перевозке СУГ, горючих жидкостей и аварийно химически опасных веществ автотранспортом):</w:t>
      </w:r>
    </w:p>
    <w:p w:rsidR="007E0A13" w:rsidRPr="00B310FC" w:rsidRDefault="007E0A13" w:rsidP="00B310FC">
      <w:pPr>
        <w:pStyle w:val="affb"/>
        <w:tabs>
          <w:tab w:val="left" w:pos="993"/>
          <w:tab w:val="num" w:pos="1069"/>
        </w:tabs>
        <w:spacing w:before="0" w:after="0"/>
        <w:ind w:left="1069" w:firstLine="709"/>
        <w:rPr>
          <w:rFonts w:ascii="Times New Roman" w:hAnsi="Times New Roman"/>
          <w:color w:val="auto"/>
          <w:sz w:val="28"/>
          <w:szCs w:val="28"/>
        </w:rPr>
      </w:pPr>
      <w:r w:rsidRPr="00B310FC">
        <w:rPr>
          <w:rFonts w:ascii="Times New Roman" w:hAnsi="Times New Roman"/>
          <w:color w:val="auto"/>
          <w:sz w:val="28"/>
          <w:szCs w:val="28"/>
        </w:rPr>
        <w:t>- аварийный разлив цистерны с АХОВ (аммиак, хлор);</w:t>
      </w:r>
    </w:p>
    <w:p w:rsidR="007E0A13" w:rsidRPr="00B310FC" w:rsidRDefault="007E0A13" w:rsidP="00B310FC">
      <w:pPr>
        <w:pStyle w:val="affb"/>
        <w:tabs>
          <w:tab w:val="left" w:pos="993"/>
          <w:tab w:val="num" w:pos="1069"/>
        </w:tabs>
        <w:spacing w:before="0" w:after="0"/>
        <w:ind w:left="1069" w:firstLine="709"/>
        <w:rPr>
          <w:rFonts w:ascii="Times New Roman" w:hAnsi="Times New Roman"/>
          <w:color w:val="auto"/>
          <w:sz w:val="28"/>
          <w:szCs w:val="28"/>
        </w:rPr>
      </w:pPr>
      <w:r w:rsidRPr="00B310FC">
        <w:rPr>
          <w:rFonts w:ascii="Times New Roman" w:hAnsi="Times New Roman"/>
          <w:color w:val="auto"/>
          <w:sz w:val="28"/>
          <w:szCs w:val="28"/>
        </w:rPr>
        <w:t>- аварийный разлив цистерны с ЛВЖ (бензин);</w:t>
      </w:r>
    </w:p>
    <w:p w:rsidR="007E0A13" w:rsidRPr="00B310FC" w:rsidRDefault="007E0A13" w:rsidP="00B310FC">
      <w:pPr>
        <w:pStyle w:val="affb"/>
        <w:tabs>
          <w:tab w:val="left" w:pos="993"/>
          <w:tab w:val="num" w:pos="1069"/>
        </w:tabs>
        <w:spacing w:before="0" w:after="0"/>
        <w:ind w:left="1069" w:firstLine="709"/>
        <w:rPr>
          <w:rFonts w:ascii="Times New Roman" w:hAnsi="Times New Roman"/>
          <w:color w:val="auto"/>
          <w:sz w:val="28"/>
          <w:szCs w:val="28"/>
        </w:rPr>
      </w:pPr>
      <w:r w:rsidRPr="00B310FC">
        <w:rPr>
          <w:rFonts w:ascii="Times New Roman" w:hAnsi="Times New Roman"/>
          <w:color w:val="auto"/>
          <w:sz w:val="28"/>
          <w:szCs w:val="28"/>
        </w:rPr>
        <w:t>- аварийный разлив цистерны с СУГ (пропан).</w:t>
      </w:r>
    </w:p>
    <w:p w:rsidR="007E0A13" w:rsidRDefault="007E0A13" w:rsidP="00B310FC">
      <w:pPr>
        <w:pStyle w:val="affc"/>
        <w:spacing w:before="0" w:after="0"/>
        <w:rPr>
          <w:rFonts w:ascii="Times New Roman" w:hAnsi="Times New Roman"/>
          <w:color w:val="auto"/>
          <w:sz w:val="28"/>
          <w:szCs w:val="28"/>
        </w:rPr>
      </w:pPr>
    </w:p>
    <w:p w:rsidR="007E0A13" w:rsidRPr="00B310FC" w:rsidRDefault="007E0A13" w:rsidP="00B310FC">
      <w:pPr>
        <w:pStyle w:val="affc"/>
        <w:spacing w:before="0" w:after="0"/>
        <w:rPr>
          <w:rFonts w:ascii="Times New Roman" w:hAnsi="Times New Roman"/>
          <w:color w:val="auto"/>
          <w:sz w:val="28"/>
          <w:szCs w:val="28"/>
        </w:rPr>
      </w:pPr>
      <w:r w:rsidRPr="00B310FC">
        <w:rPr>
          <w:rFonts w:ascii="Times New Roman" w:hAnsi="Times New Roman"/>
          <w:color w:val="auto"/>
          <w:sz w:val="28"/>
          <w:szCs w:val="28"/>
        </w:rPr>
        <w:t>Основные поражающие факторы при аварии на транспорте:</w:t>
      </w:r>
    </w:p>
    <w:p w:rsidR="007E0A13" w:rsidRPr="00B310FC" w:rsidRDefault="007E0A13" w:rsidP="00B310FC">
      <w:pPr>
        <w:pStyle w:val="affb"/>
        <w:tabs>
          <w:tab w:val="left" w:pos="1701"/>
        </w:tabs>
        <w:spacing w:before="0" w:after="0"/>
        <w:ind w:left="1701"/>
        <w:rPr>
          <w:rFonts w:ascii="Times New Roman" w:hAnsi="Times New Roman"/>
          <w:color w:val="auto"/>
          <w:sz w:val="28"/>
          <w:szCs w:val="28"/>
        </w:rPr>
      </w:pPr>
      <w:r w:rsidRPr="00B310FC">
        <w:rPr>
          <w:rFonts w:ascii="Times New Roman" w:hAnsi="Times New Roman"/>
          <w:color w:val="auto"/>
          <w:sz w:val="28"/>
          <w:szCs w:val="28"/>
        </w:rPr>
        <w:t>- токсическое поражение АХОВ (аммиак, хлор);</w:t>
      </w:r>
    </w:p>
    <w:p w:rsidR="007E0A13" w:rsidRPr="00B310FC" w:rsidRDefault="007E0A13" w:rsidP="00B310FC">
      <w:pPr>
        <w:pStyle w:val="affb"/>
        <w:tabs>
          <w:tab w:val="left" w:pos="1701"/>
        </w:tabs>
        <w:spacing w:before="0" w:after="0"/>
        <w:ind w:left="1701"/>
        <w:rPr>
          <w:rFonts w:ascii="Times New Roman" w:hAnsi="Times New Roman"/>
          <w:color w:val="auto"/>
          <w:sz w:val="28"/>
          <w:szCs w:val="28"/>
        </w:rPr>
      </w:pPr>
      <w:r w:rsidRPr="00B310FC">
        <w:rPr>
          <w:rFonts w:ascii="Times New Roman" w:hAnsi="Times New Roman"/>
          <w:color w:val="auto"/>
          <w:sz w:val="28"/>
          <w:szCs w:val="28"/>
        </w:rPr>
        <w:t>- тепловое излучение при воспламенении разлитого топлива;</w:t>
      </w:r>
    </w:p>
    <w:p w:rsidR="007E0A13" w:rsidRPr="00B310FC" w:rsidRDefault="007E0A13" w:rsidP="00B310FC">
      <w:pPr>
        <w:pStyle w:val="affb"/>
        <w:tabs>
          <w:tab w:val="left" w:pos="900"/>
          <w:tab w:val="left" w:pos="1701"/>
        </w:tabs>
        <w:spacing w:before="0" w:after="0"/>
        <w:ind w:left="1701"/>
        <w:rPr>
          <w:rFonts w:ascii="Times New Roman" w:hAnsi="Times New Roman"/>
          <w:color w:val="auto"/>
          <w:sz w:val="28"/>
          <w:szCs w:val="28"/>
        </w:rPr>
      </w:pPr>
      <w:r w:rsidRPr="00B310FC">
        <w:rPr>
          <w:rFonts w:ascii="Times New Roman" w:hAnsi="Times New Roman"/>
          <w:color w:val="auto"/>
          <w:sz w:val="28"/>
          <w:szCs w:val="28"/>
        </w:rPr>
        <w:t>- воздушная ударная волна при взрыве топливно-воздушной смеси, образовавшейся при разливе топлива.</w:t>
      </w:r>
    </w:p>
    <w:p w:rsidR="007E0A13" w:rsidRDefault="007E0A13" w:rsidP="00B310FC">
      <w:pPr>
        <w:pStyle w:val="26"/>
        <w:spacing w:before="0"/>
        <w:rPr>
          <w:rFonts w:ascii="Times New Roman" w:hAnsi="Times New Roman"/>
          <w:color w:val="auto"/>
          <w:sz w:val="28"/>
          <w:szCs w:val="28"/>
        </w:rPr>
      </w:pPr>
    </w:p>
    <w:p w:rsidR="007E0A13" w:rsidRPr="00B310FC" w:rsidRDefault="007E0A13" w:rsidP="00B310FC">
      <w:pPr>
        <w:pStyle w:val="26"/>
        <w:spacing w:before="0"/>
        <w:rPr>
          <w:rFonts w:ascii="Times New Roman" w:hAnsi="Times New Roman"/>
          <w:color w:val="auto"/>
          <w:sz w:val="28"/>
          <w:szCs w:val="28"/>
        </w:rPr>
      </w:pPr>
      <w:r w:rsidRPr="00B310FC">
        <w:rPr>
          <w:rFonts w:ascii="Times New Roman" w:hAnsi="Times New Roman"/>
          <w:color w:val="auto"/>
          <w:sz w:val="28"/>
          <w:szCs w:val="28"/>
        </w:rPr>
        <w:t>Все расчеты проведены для возможных сценариев аварий с участием максимального количества опасного вещества в единичной емкости.</w:t>
      </w:r>
    </w:p>
    <w:p w:rsidR="007E0A13" w:rsidRDefault="007E0A13" w:rsidP="00B310FC">
      <w:pPr>
        <w:pStyle w:val="26"/>
        <w:spacing w:before="0"/>
        <w:ind w:firstLine="0"/>
        <w:rPr>
          <w:rFonts w:ascii="Times New Roman" w:hAnsi="Times New Roman"/>
          <w:snapToGrid w:val="0"/>
          <w:color w:val="auto"/>
          <w:sz w:val="28"/>
          <w:szCs w:val="28"/>
        </w:rPr>
      </w:pPr>
    </w:p>
    <w:p w:rsidR="007E0A13" w:rsidRPr="00B310FC" w:rsidRDefault="007E0A13" w:rsidP="00B310FC">
      <w:pPr>
        <w:pStyle w:val="26"/>
        <w:spacing w:before="0"/>
        <w:ind w:firstLine="0"/>
        <w:jc w:val="center"/>
        <w:rPr>
          <w:rFonts w:ascii="Times New Roman" w:hAnsi="Times New Roman"/>
          <w:i/>
          <w:snapToGrid w:val="0"/>
          <w:color w:val="auto"/>
          <w:sz w:val="28"/>
          <w:szCs w:val="28"/>
          <w:u w:val="single"/>
        </w:rPr>
      </w:pPr>
      <w:r w:rsidRPr="00B310FC">
        <w:rPr>
          <w:rFonts w:ascii="Times New Roman" w:hAnsi="Times New Roman"/>
          <w:i/>
          <w:snapToGrid w:val="0"/>
          <w:color w:val="auto"/>
          <w:sz w:val="28"/>
          <w:szCs w:val="28"/>
          <w:u w:val="single"/>
        </w:rPr>
        <w:t>Сценарий развития аварии, связанной с проливом АХОВ на автомобильном транспорте</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Возникновение аварии данного типа возможно при нарушении герметичности автоцистерны, перевозящей АХОВ (аммиак, хлор) в результате дорожно-транспортного происшествия.</w:t>
      </w:r>
    </w:p>
    <w:p w:rsidR="007E0A13" w:rsidRDefault="007E0A13" w:rsidP="00B310FC">
      <w:pPr>
        <w:pStyle w:val="aff5"/>
        <w:tabs>
          <w:tab w:val="left" w:pos="6237"/>
        </w:tabs>
        <w:spacing w:before="0" w:after="0"/>
        <w:rPr>
          <w:rFonts w:ascii="Times New Roman" w:hAnsi="Times New Roman"/>
          <w:sz w:val="28"/>
          <w:szCs w:val="28"/>
        </w:rPr>
      </w:pPr>
    </w:p>
    <w:p w:rsidR="007E0A13" w:rsidRPr="00B310FC" w:rsidRDefault="007E0A13" w:rsidP="00B310FC">
      <w:pPr>
        <w:pStyle w:val="aff5"/>
        <w:tabs>
          <w:tab w:val="left" w:pos="6237"/>
        </w:tabs>
        <w:spacing w:before="0" w:after="0"/>
        <w:rPr>
          <w:rFonts w:ascii="Times New Roman" w:hAnsi="Times New Roman"/>
          <w:sz w:val="28"/>
          <w:szCs w:val="28"/>
        </w:rPr>
      </w:pPr>
      <w:r w:rsidRPr="00B310FC">
        <w:rPr>
          <w:rFonts w:ascii="Times New Roman" w:hAnsi="Times New Roman"/>
          <w:sz w:val="28"/>
          <w:szCs w:val="28"/>
        </w:rPr>
        <w:t>Исходные данные:</w:t>
      </w:r>
    </w:p>
    <w:p w:rsidR="007E0A13" w:rsidRPr="00B310FC" w:rsidRDefault="007E0A13" w:rsidP="00B310FC">
      <w:pPr>
        <w:ind w:firstLine="709"/>
        <w:jc w:val="right"/>
        <w:rPr>
          <w:i/>
        </w:rPr>
      </w:pPr>
      <w:r w:rsidRPr="00B310FC">
        <w:rPr>
          <w:i/>
        </w:rPr>
        <w:t>Таблица 7.2.1-3</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0"/>
        <w:gridCol w:w="3523"/>
      </w:tblGrid>
      <w:tr w:rsidR="007E0A13" w:rsidRPr="00B310FC" w:rsidTr="00ED1CB4">
        <w:tc>
          <w:tcPr>
            <w:tcW w:w="5230" w:type="dxa"/>
          </w:tcPr>
          <w:p w:rsidR="007E0A13" w:rsidRPr="00B310FC" w:rsidRDefault="007E0A13" w:rsidP="00B310FC">
            <w:pPr>
              <w:pStyle w:val="affb"/>
              <w:tabs>
                <w:tab w:val="num" w:pos="0"/>
                <w:tab w:val="num" w:pos="1069"/>
              </w:tabs>
              <w:spacing w:before="0" w:after="0"/>
              <w:ind w:firstLine="33"/>
              <w:rPr>
                <w:rFonts w:ascii="Times New Roman" w:hAnsi="Times New Roman"/>
                <w:color w:val="auto"/>
                <w:sz w:val="24"/>
                <w:szCs w:val="24"/>
              </w:rPr>
            </w:pPr>
            <w:r w:rsidRPr="00B310FC">
              <w:rPr>
                <w:rFonts w:ascii="Times New Roman" w:hAnsi="Times New Roman"/>
                <w:color w:val="auto"/>
                <w:sz w:val="24"/>
                <w:szCs w:val="24"/>
              </w:rPr>
              <w:lastRenderedPageBreak/>
              <w:t>количество участвующего в аварии аммиака на автотранспорте</w:t>
            </w:r>
          </w:p>
        </w:tc>
        <w:tc>
          <w:tcPr>
            <w:tcW w:w="3523" w:type="dxa"/>
          </w:tcPr>
          <w:p w:rsidR="007E0A13" w:rsidRPr="00B310FC" w:rsidRDefault="007E0A13" w:rsidP="00B310FC">
            <w:pPr>
              <w:pStyle w:val="affb"/>
              <w:tabs>
                <w:tab w:val="num" w:pos="1069"/>
              </w:tabs>
              <w:spacing w:before="0" w:after="0"/>
              <w:ind w:left="105" w:firstLine="85"/>
              <w:rPr>
                <w:rFonts w:ascii="Times New Roman" w:hAnsi="Times New Roman"/>
                <w:color w:val="auto"/>
                <w:sz w:val="24"/>
                <w:szCs w:val="24"/>
              </w:rPr>
            </w:pPr>
            <w:r w:rsidRPr="00B310FC">
              <w:rPr>
                <w:rFonts w:ascii="Times New Roman" w:hAnsi="Times New Roman"/>
                <w:color w:val="auto"/>
                <w:sz w:val="24"/>
                <w:szCs w:val="24"/>
                <w:lang w:val="en-US"/>
              </w:rPr>
              <w:t>Q</w:t>
            </w:r>
            <w:r w:rsidRPr="00B310FC">
              <w:rPr>
                <w:rFonts w:ascii="Times New Roman" w:hAnsi="Times New Roman"/>
                <w:color w:val="auto"/>
                <w:sz w:val="24"/>
                <w:szCs w:val="24"/>
                <w:vertAlign w:val="subscript"/>
              </w:rPr>
              <w:t>0</w:t>
            </w:r>
            <w:r w:rsidRPr="00B310FC">
              <w:rPr>
                <w:rFonts w:ascii="Times New Roman" w:hAnsi="Times New Roman"/>
                <w:color w:val="auto"/>
                <w:sz w:val="24"/>
                <w:szCs w:val="24"/>
              </w:rPr>
              <w:t xml:space="preserve"> = 3,81 т (83 % от объема цистерны);</w:t>
            </w:r>
          </w:p>
        </w:tc>
      </w:tr>
      <w:tr w:rsidR="007E0A13" w:rsidRPr="00B310FC" w:rsidTr="00ED1CB4">
        <w:tc>
          <w:tcPr>
            <w:tcW w:w="5230" w:type="dxa"/>
          </w:tcPr>
          <w:p w:rsidR="007E0A13" w:rsidRPr="00B310FC" w:rsidRDefault="007E0A13" w:rsidP="00B310FC">
            <w:pPr>
              <w:pStyle w:val="affb"/>
              <w:tabs>
                <w:tab w:val="num" w:pos="0"/>
                <w:tab w:val="num" w:pos="1069"/>
              </w:tabs>
              <w:spacing w:before="0" w:after="0"/>
              <w:ind w:firstLine="33"/>
              <w:rPr>
                <w:rFonts w:ascii="Times New Roman" w:hAnsi="Times New Roman"/>
                <w:color w:val="auto"/>
                <w:sz w:val="24"/>
                <w:szCs w:val="24"/>
              </w:rPr>
            </w:pPr>
            <w:r w:rsidRPr="00B310FC">
              <w:rPr>
                <w:rFonts w:ascii="Times New Roman" w:hAnsi="Times New Roman"/>
                <w:color w:val="auto"/>
                <w:sz w:val="24"/>
                <w:szCs w:val="24"/>
              </w:rPr>
              <w:t>количество участвующего в аварии хлора на автотранспорте</w:t>
            </w:r>
          </w:p>
        </w:tc>
        <w:tc>
          <w:tcPr>
            <w:tcW w:w="3523" w:type="dxa"/>
          </w:tcPr>
          <w:p w:rsidR="007E0A13" w:rsidRPr="00B310FC" w:rsidRDefault="007E0A13" w:rsidP="00B310FC">
            <w:pPr>
              <w:pStyle w:val="affb"/>
              <w:tabs>
                <w:tab w:val="num" w:pos="1069"/>
              </w:tabs>
              <w:spacing w:before="0" w:after="0"/>
              <w:ind w:left="105" w:firstLine="85"/>
              <w:rPr>
                <w:rFonts w:ascii="Times New Roman" w:hAnsi="Times New Roman"/>
                <w:color w:val="auto"/>
                <w:sz w:val="24"/>
                <w:szCs w:val="24"/>
              </w:rPr>
            </w:pPr>
            <w:r w:rsidRPr="00B310FC">
              <w:rPr>
                <w:rFonts w:ascii="Times New Roman" w:hAnsi="Times New Roman"/>
                <w:color w:val="auto"/>
                <w:sz w:val="24"/>
                <w:szCs w:val="24"/>
                <w:lang w:val="en-US"/>
              </w:rPr>
              <w:t>Q</w:t>
            </w:r>
            <w:r w:rsidRPr="00B310FC">
              <w:rPr>
                <w:rFonts w:ascii="Times New Roman" w:hAnsi="Times New Roman"/>
                <w:color w:val="auto"/>
                <w:sz w:val="24"/>
                <w:szCs w:val="24"/>
                <w:vertAlign w:val="subscript"/>
              </w:rPr>
              <w:t>0</w:t>
            </w:r>
            <w:r w:rsidRPr="00B310FC">
              <w:rPr>
                <w:rFonts w:ascii="Times New Roman" w:hAnsi="Times New Roman"/>
                <w:color w:val="auto"/>
                <w:sz w:val="24"/>
                <w:szCs w:val="24"/>
              </w:rPr>
              <w:t xml:space="preserve"> = 1,0 т (80 % от объема контейнера);</w:t>
            </w:r>
          </w:p>
        </w:tc>
      </w:tr>
      <w:tr w:rsidR="007E0A13" w:rsidRPr="00B310FC" w:rsidTr="00ED1CB4">
        <w:tc>
          <w:tcPr>
            <w:tcW w:w="5230" w:type="dxa"/>
          </w:tcPr>
          <w:p w:rsidR="007E0A13" w:rsidRPr="00B310FC" w:rsidRDefault="007E0A13" w:rsidP="00B310FC">
            <w:pPr>
              <w:pStyle w:val="affb"/>
              <w:tabs>
                <w:tab w:val="num" w:pos="0"/>
                <w:tab w:val="num" w:pos="1069"/>
              </w:tabs>
              <w:spacing w:before="0" w:after="0"/>
              <w:ind w:firstLine="33"/>
              <w:rPr>
                <w:rFonts w:ascii="Times New Roman" w:hAnsi="Times New Roman"/>
                <w:color w:val="auto"/>
                <w:sz w:val="24"/>
                <w:szCs w:val="24"/>
              </w:rPr>
            </w:pPr>
            <w:r w:rsidRPr="00B310FC">
              <w:rPr>
                <w:rFonts w:ascii="Times New Roman" w:hAnsi="Times New Roman"/>
                <w:color w:val="auto"/>
                <w:sz w:val="24"/>
                <w:szCs w:val="24"/>
              </w:rPr>
              <w:t>плотность аммиака</w:t>
            </w:r>
          </w:p>
        </w:tc>
        <w:tc>
          <w:tcPr>
            <w:tcW w:w="3523" w:type="dxa"/>
          </w:tcPr>
          <w:p w:rsidR="007E0A13" w:rsidRPr="00B310FC" w:rsidRDefault="007E0A13" w:rsidP="00B310FC">
            <w:pPr>
              <w:pStyle w:val="affb"/>
              <w:tabs>
                <w:tab w:val="num" w:pos="1069"/>
              </w:tabs>
              <w:spacing w:before="0" w:after="0"/>
              <w:ind w:left="105" w:firstLine="85"/>
              <w:rPr>
                <w:rFonts w:ascii="Times New Roman" w:hAnsi="Times New Roman"/>
                <w:color w:val="auto"/>
                <w:sz w:val="24"/>
                <w:szCs w:val="24"/>
                <w:lang w:val="en-US"/>
              </w:rPr>
            </w:pPr>
            <w:r w:rsidRPr="00B310FC">
              <w:rPr>
                <w:rFonts w:ascii="Times New Roman" w:hAnsi="Times New Roman"/>
                <w:color w:val="auto"/>
                <w:sz w:val="24"/>
                <w:szCs w:val="24"/>
                <w:lang w:val="en-US"/>
              </w:rPr>
              <w:t>d = 0,681 т/м</w:t>
            </w:r>
            <w:r w:rsidRPr="00B310FC">
              <w:rPr>
                <w:rFonts w:ascii="Times New Roman" w:hAnsi="Times New Roman"/>
                <w:color w:val="auto"/>
                <w:sz w:val="24"/>
                <w:szCs w:val="24"/>
                <w:vertAlign w:val="superscript"/>
                <w:lang w:val="en-US"/>
              </w:rPr>
              <w:t>3</w:t>
            </w:r>
            <w:r w:rsidRPr="00B310FC">
              <w:rPr>
                <w:rFonts w:ascii="Times New Roman" w:hAnsi="Times New Roman"/>
                <w:color w:val="auto"/>
                <w:sz w:val="24"/>
                <w:szCs w:val="24"/>
                <w:lang w:val="en-US"/>
              </w:rPr>
              <w:t>;</w:t>
            </w:r>
          </w:p>
        </w:tc>
      </w:tr>
      <w:tr w:rsidR="007E0A13" w:rsidRPr="00B310FC" w:rsidTr="00ED1CB4">
        <w:tc>
          <w:tcPr>
            <w:tcW w:w="5230" w:type="dxa"/>
          </w:tcPr>
          <w:p w:rsidR="007E0A13" w:rsidRPr="00B310FC" w:rsidRDefault="007E0A13" w:rsidP="00B310FC">
            <w:pPr>
              <w:pStyle w:val="affb"/>
              <w:tabs>
                <w:tab w:val="num" w:pos="0"/>
                <w:tab w:val="num" w:pos="1069"/>
              </w:tabs>
              <w:spacing w:before="0" w:after="0"/>
              <w:ind w:firstLine="33"/>
              <w:rPr>
                <w:rFonts w:ascii="Times New Roman" w:hAnsi="Times New Roman"/>
                <w:color w:val="auto"/>
                <w:sz w:val="24"/>
                <w:szCs w:val="24"/>
              </w:rPr>
            </w:pPr>
            <w:r w:rsidRPr="00B310FC">
              <w:rPr>
                <w:rFonts w:ascii="Times New Roman" w:hAnsi="Times New Roman"/>
                <w:color w:val="auto"/>
                <w:sz w:val="24"/>
                <w:szCs w:val="24"/>
              </w:rPr>
              <w:t>плотность хлора</w:t>
            </w:r>
          </w:p>
        </w:tc>
        <w:tc>
          <w:tcPr>
            <w:tcW w:w="3523" w:type="dxa"/>
          </w:tcPr>
          <w:p w:rsidR="007E0A13" w:rsidRPr="00B310FC" w:rsidRDefault="007E0A13" w:rsidP="00B310FC">
            <w:pPr>
              <w:pStyle w:val="affb"/>
              <w:tabs>
                <w:tab w:val="num" w:pos="1069"/>
              </w:tabs>
              <w:spacing w:before="0" w:after="0"/>
              <w:ind w:left="105" w:firstLine="85"/>
              <w:rPr>
                <w:rFonts w:ascii="Times New Roman" w:hAnsi="Times New Roman"/>
                <w:color w:val="auto"/>
                <w:sz w:val="24"/>
                <w:szCs w:val="24"/>
                <w:lang w:val="en-US"/>
              </w:rPr>
            </w:pPr>
            <w:r w:rsidRPr="00B310FC">
              <w:rPr>
                <w:rFonts w:ascii="Times New Roman" w:hAnsi="Times New Roman"/>
                <w:color w:val="auto"/>
                <w:sz w:val="24"/>
                <w:szCs w:val="24"/>
                <w:lang w:val="en-US"/>
              </w:rPr>
              <w:t>d = 1,553 т/м</w:t>
            </w:r>
            <w:r w:rsidRPr="00B310FC">
              <w:rPr>
                <w:rFonts w:ascii="Times New Roman" w:hAnsi="Times New Roman"/>
                <w:color w:val="auto"/>
                <w:sz w:val="24"/>
                <w:szCs w:val="24"/>
                <w:vertAlign w:val="superscript"/>
                <w:lang w:val="en-US"/>
              </w:rPr>
              <w:t>3</w:t>
            </w:r>
            <w:r w:rsidRPr="00B310FC">
              <w:rPr>
                <w:rFonts w:ascii="Times New Roman" w:hAnsi="Times New Roman"/>
                <w:color w:val="auto"/>
                <w:sz w:val="24"/>
                <w:szCs w:val="24"/>
                <w:lang w:val="en-US"/>
              </w:rPr>
              <w:t>;</w:t>
            </w:r>
          </w:p>
        </w:tc>
      </w:tr>
      <w:tr w:rsidR="007E0A13" w:rsidRPr="00B310FC" w:rsidTr="00ED1CB4">
        <w:tc>
          <w:tcPr>
            <w:tcW w:w="5230" w:type="dxa"/>
          </w:tcPr>
          <w:p w:rsidR="007E0A13" w:rsidRPr="00B310FC" w:rsidRDefault="007E0A13" w:rsidP="00B310FC">
            <w:pPr>
              <w:pStyle w:val="affb"/>
              <w:tabs>
                <w:tab w:val="num" w:pos="0"/>
                <w:tab w:val="num" w:pos="1069"/>
              </w:tabs>
              <w:spacing w:before="0" w:after="0"/>
              <w:ind w:firstLine="33"/>
              <w:rPr>
                <w:rFonts w:ascii="Times New Roman" w:hAnsi="Times New Roman"/>
                <w:color w:val="auto"/>
                <w:sz w:val="24"/>
                <w:szCs w:val="24"/>
              </w:rPr>
            </w:pPr>
            <w:r w:rsidRPr="00B310FC">
              <w:rPr>
                <w:rFonts w:ascii="Times New Roman" w:hAnsi="Times New Roman"/>
                <w:color w:val="auto"/>
                <w:sz w:val="24"/>
                <w:szCs w:val="24"/>
              </w:rPr>
              <w:t>толщина слоя, участвующего в аварии вещества</w:t>
            </w:r>
          </w:p>
        </w:tc>
        <w:tc>
          <w:tcPr>
            <w:tcW w:w="3523" w:type="dxa"/>
          </w:tcPr>
          <w:p w:rsidR="007E0A13" w:rsidRPr="00B310FC" w:rsidRDefault="007E0A13" w:rsidP="00B310FC">
            <w:pPr>
              <w:pStyle w:val="affb"/>
              <w:tabs>
                <w:tab w:val="num" w:pos="1069"/>
              </w:tabs>
              <w:spacing w:before="0" w:after="0"/>
              <w:ind w:left="105" w:firstLine="85"/>
              <w:rPr>
                <w:rFonts w:ascii="Times New Roman" w:hAnsi="Times New Roman"/>
                <w:color w:val="auto"/>
                <w:sz w:val="24"/>
                <w:szCs w:val="24"/>
                <w:lang w:val="en-US"/>
              </w:rPr>
            </w:pPr>
            <w:r w:rsidRPr="00B310FC">
              <w:rPr>
                <w:rFonts w:ascii="Times New Roman" w:hAnsi="Times New Roman"/>
                <w:color w:val="auto"/>
                <w:sz w:val="24"/>
                <w:szCs w:val="24"/>
                <w:lang w:val="en-US"/>
              </w:rPr>
              <w:t>h = 0,05 м.</w:t>
            </w:r>
          </w:p>
        </w:tc>
      </w:tr>
    </w:tbl>
    <w:p w:rsidR="007E0A13" w:rsidRPr="00B310FC" w:rsidRDefault="007E0A13" w:rsidP="00B310FC">
      <w:pPr>
        <w:pStyle w:val="aff5"/>
        <w:spacing w:before="0" w:after="0"/>
        <w:rPr>
          <w:rFonts w:ascii="Times New Roman" w:hAnsi="Times New Roman"/>
          <w:sz w:val="28"/>
          <w:szCs w:val="28"/>
        </w:rPr>
      </w:pP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Порядок оценки последствий аварий.</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Расчеты выполняются аналогично расчетам по АХОВ на железной дороге.</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Результаты расчетов представлены в таблице</w:t>
      </w:r>
      <w:r>
        <w:rPr>
          <w:rFonts w:ascii="Times New Roman" w:hAnsi="Times New Roman"/>
          <w:color w:val="auto"/>
          <w:sz w:val="28"/>
          <w:szCs w:val="28"/>
        </w:rPr>
        <w:t xml:space="preserve"> 7.2.1-4.</w:t>
      </w:r>
      <w:r w:rsidRPr="00B310FC">
        <w:rPr>
          <w:rFonts w:ascii="Times New Roman" w:hAnsi="Times New Roman"/>
          <w:color w:val="auto"/>
          <w:sz w:val="28"/>
          <w:szCs w:val="28"/>
        </w:rPr>
        <w:t xml:space="preserve"> </w:t>
      </w:r>
    </w:p>
    <w:p w:rsidR="007E0A13" w:rsidRDefault="007E0A13" w:rsidP="00B310FC">
      <w:pPr>
        <w:pStyle w:val="affc"/>
        <w:spacing w:before="0" w:after="0"/>
        <w:rPr>
          <w:rFonts w:ascii="Times New Roman" w:hAnsi="Times New Roman"/>
          <w:color w:val="auto"/>
          <w:sz w:val="28"/>
          <w:szCs w:val="28"/>
          <w:u w:val="single"/>
        </w:rPr>
      </w:pPr>
    </w:p>
    <w:p w:rsidR="007E0A13" w:rsidRPr="00B310FC" w:rsidRDefault="007E0A13" w:rsidP="00B310FC">
      <w:pPr>
        <w:pStyle w:val="affc"/>
        <w:spacing w:before="0" w:after="0"/>
        <w:rPr>
          <w:rFonts w:ascii="Times New Roman" w:hAnsi="Times New Roman"/>
          <w:color w:val="auto"/>
          <w:sz w:val="28"/>
          <w:szCs w:val="28"/>
        </w:rPr>
      </w:pPr>
      <w:r w:rsidRPr="00B310FC">
        <w:rPr>
          <w:rFonts w:ascii="Times New Roman" w:hAnsi="Times New Roman"/>
          <w:color w:val="auto"/>
          <w:sz w:val="28"/>
          <w:szCs w:val="28"/>
          <w:u w:val="single"/>
        </w:rPr>
        <w:t>Характеристики зон заражения при выбросе АХОВ.</w:t>
      </w:r>
      <w:r w:rsidRPr="00B310FC">
        <w:rPr>
          <w:rFonts w:ascii="Times New Roman" w:hAnsi="Times New Roman"/>
          <w:color w:val="auto"/>
          <w:sz w:val="28"/>
          <w:szCs w:val="28"/>
        </w:rPr>
        <w:tab/>
        <w:t xml:space="preserve">                       </w:t>
      </w:r>
    </w:p>
    <w:p w:rsidR="007E0A13" w:rsidRPr="00B310FC" w:rsidRDefault="007E0A13" w:rsidP="00B310FC">
      <w:pPr>
        <w:pStyle w:val="ArNar"/>
        <w:jc w:val="right"/>
        <w:rPr>
          <w:rFonts w:ascii="Times New Roman" w:hAnsi="Times New Roman"/>
          <w:i/>
          <w:sz w:val="24"/>
          <w:szCs w:val="24"/>
        </w:rPr>
      </w:pPr>
      <w:r w:rsidRPr="00B310FC">
        <w:rPr>
          <w:rFonts w:ascii="Times New Roman" w:hAnsi="Times New Roman"/>
          <w:i/>
          <w:sz w:val="24"/>
          <w:szCs w:val="24"/>
        </w:rPr>
        <w:t>Таблица 7.2.1-4</w:t>
      </w:r>
    </w:p>
    <w:tbl>
      <w:tblPr>
        <w:tblW w:w="96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5"/>
        <w:gridCol w:w="1654"/>
        <w:gridCol w:w="1369"/>
        <w:gridCol w:w="1127"/>
        <w:gridCol w:w="1178"/>
        <w:gridCol w:w="1276"/>
        <w:gridCol w:w="1012"/>
        <w:gridCol w:w="1620"/>
      </w:tblGrid>
      <w:tr w:rsidR="007E0A13" w:rsidRPr="00B310FC" w:rsidTr="00ED1CB4">
        <w:trPr>
          <w:cantSplit/>
          <w:trHeight w:val="454"/>
        </w:trPr>
        <w:tc>
          <w:tcPr>
            <w:tcW w:w="445" w:type="dxa"/>
          </w:tcPr>
          <w:p w:rsidR="007E0A13" w:rsidRPr="00B310FC" w:rsidRDefault="007E0A13" w:rsidP="00B310FC">
            <w:pPr>
              <w:pStyle w:val="ArNar"/>
              <w:jc w:val="center"/>
              <w:rPr>
                <w:rFonts w:ascii="Times New Roman" w:hAnsi="Times New Roman"/>
                <w:color w:val="auto"/>
                <w:sz w:val="24"/>
                <w:szCs w:val="24"/>
              </w:rPr>
            </w:pPr>
            <w:r w:rsidRPr="00B310FC">
              <w:rPr>
                <w:rFonts w:ascii="Times New Roman" w:hAnsi="Times New Roman"/>
                <w:color w:val="auto"/>
                <w:sz w:val="24"/>
                <w:szCs w:val="24"/>
              </w:rPr>
              <w:t>№</w:t>
            </w:r>
          </w:p>
        </w:tc>
        <w:tc>
          <w:tcPr>
            <w:tcW w:w="1654" w:type="dxa"/>
          </w:tcPr>
          <w:p w:rsidR="007E0A13" w:rsidRPr="00B310FC" w:rsidRDefault="007E0A13" w:rsidP="00B310FC">
            <w:pPr>
              <w:pStyle w:val="ArNar"/>
              <w:ind w:hanging="25"/>
              <w:jc w:val="center"/>
              <w:rPr>
                <w:rFonts w:ascii="Times New Roman" w:hAnsi="Times New Roman"/>
                <w:color w:val="auto"/>
                <w:sz w:val="24"/>
                <w:szCs w:val="24"/>
              </w:rPr>
            </w:pPr>
            <w:r w:rsidRPr="00B310FC">
              <w:rPr>
                <w:rFonts w:ascii="Times New Roman" w:hAnsi="Times New Roman"/>
                <w:color w:val="auto"/>
                <w:sz w:val="24"/>
                <w:szCs w:val="24"/>
              </w:rPr>
              <w:t xml:space="preserve">Наименование </w:t>
            </w:r>
            <w:r w:rsidRPr="00B310FC">
              <w:rPr>
                <w:rFonts w:ascii="Times New Roman" w:hAnsi="Times New Roman"/>
                <w:color w:val="auto"/>
                <w:sz w:val="24"/>
                <w:szCs w:val="24"/>
              </w:rPr>
              <w:br/>
              <w:t>объекта</w:t>
            </w:r>
          </w:p>
        </w:tc>
        <w:tc>
          <w:tcPr>
            <w:tcW w:w="1369" w:type="dxa"/>
          </w:tcPr>
          <w:p w:rsidR="007E0A13" w:rsidRPr="00B310FC" w:rsidRDefault="007E0A13" w:rsidP="00B310FC">
            <w:pPr>
              <w:pStyle w:val="ArNar"/>
              <w:ind w:firstLine="22"/>
              <w:jc w:val="center"/>
              <w:rPr>
                <w:rFonts w:ascii="Times New Roman" w:hAnsi="Times New Roman"/>
                <w:color w:val="auto"/>
                <w:sz w:val="24"/>
                <w:szCs w:val="24"/>
              </w:rPr>
            </w:pPr>
            <w:r w:rsidRPr="00B310FC">
              <w:rPr>
                <w:rFonts w:ascii="Times New Roman" w:hAnsi="Times New Roman"/>
                <w:color w:val="auto"/>
                <w:sz w:val="24"/>
                <w:szCs w:val="24"/>
              </w:rPr>
              <w:t xml:space="preserve">Наименование опасного </w:t>
            </w:r>
            <w:r w:rsidRPr="00B310FC">
              <w:rPr>
                <w:rFonts w:ascii="Times New Roman" w:hAnsi="Times New Roman"/>
                <w:color w:val="auto"/>
                <w:sz w:val="24"/>
                <w:szCs w:val="24"/>
              </w:rPr>
              <w:br/>
              <w:t>вещества</w:t>
            </w:r>
          </w:p>
        </w:tc>
        <w:tc>
          <w:tcPr>
            <w:tcW w:w="1127" w:type="dxa"/>
          </w:tcPr>
          <w:p w:rsidR="007E0A13" w:rsidRPr="00B310FC" w:rsidRDefault="007E0A13" w:rsidP="00B310FC">
            <w:pPr>
              <w:pStyle w:val="ArNar"/>
              <w:ind w:firstLine="0"/>
              <w:jc w:val="center"/>
              <w:rPr>
                <w:rFonts w:ascii="Times New Roman" w:hAnsi="Times New Roman"/>
                <w:color w:val="auto"/>
                <w:sz w:val="24"/>
                <w:szCs w:val="24"/>
              </w:rPr>
            </w:pPr>
            <w:r w:rsidRPr="00B310FC">
              <w:rPr>
                <w:rFonts w:ascii="Times New Roman" w:hAnsi="Times New Roman"/>
                <w:color w:val="auto"/>
                <w:sz w:val="24"/>
                <w:szCs w:val="24"/>
              </w:rPr>
              <w:t>Количество опасного вещества, т</w:t>
            </w:r>
          </w:p>
        </w:tc>
        <w:tc>
          <w:tcPr>
            <w:tcW w:w="1178" w:type="dxa"/>
          </w:tcPr>
          <w:p w:rsidR="007E0A13" w:rsidRPr="00B310FC" w:rsidRDefault="007E0A13" w:rsidP="00B310FC">
            <w:pPr>
              <w:pStyle w:val="ArNar"/>
              <w:ind w:firstLine="0"/>
              <w:jc w:val="center"/>
              <w:rPr>
                <w:rFonts w:ascii="Times New Roman" w:hAnsi="Times New Roman"/>
                <w:color w:val="auto"/>
                <w:sz w:val="24"/>
                <w:szCs w:val="24"/>
              </w:rPr>
            </w:pPr>
            <w:r w:rsidRPr="00B310FC">
              <w:rPr>
                <w:rFonts w:ascii="Times New Roman" w:hAnsi="Times New Roman"/>
                <w:color w:val="auto"/>
                <w:sz w:val="24"/>
                <w:szCs w:val="24"/>
              </w:rPr>
              <w:t>Полная глубина зоны заражения, км</w:t>
            </w:r>
          </w:p>
        </w:tc>
        <w:tc>
          <w:tcPr>
            <w:tcW w:w="1276" w:type="dxa"/>
          </w:tcPr>
          <w:p w:rsidR="007E0A13" w:rsidRPr="00B310FC" w:rsidRDefault="007E0A13" w:rsidP="00B310FC">
            <w:pPr>
              <w:pStyle w:val="ArNar"/>
              <w:ind w:firstLine="34"/>
              <w:jc w:val="center"/>
              <w:rPr>
                <w:rFonts w:ascii="Times New Roman" w:hAnsi="Times New Roman"/>
                <w:color w:val="auto"/>
                <w:sz w:val="24"/>
                <w:szCs w:val="24"/>
              </w:rPr>
            </w:pPr>
            <w:r w:rsidRPr="00B310FC">
              <w:rPr>
                <w:rFonts w:ascii="Times New Roman" w:hAnsi="Times New Roman"/>
                <w:color w:val="auto"/>
                <w:sz w:val="24"/>
                <w:szCs w:val="24"/>
              </w:rPr>
              <w:t>Площадь зоны фактического заражения, км</w:t>
            </w:r>
            <w:r w:rsidRPr="00B310FC">
              <w:rPr>
                <w:rFonts w:ascii="Times New Roman" w:hAnsi="Times New Roman"/>
                <w:color w:val="auto"/>
                <w:sz w:val="24"/>
                <w:szCs w:val="24"/>
                <w:vertAlign w:val="superscript"/>
              </w:rPr>
              <w:t>2</w:t>
            </w:r>
          </w:p>
        </w:tc>
        <w:tc>
          <w:tcPr>
            <w:tcW w:w="1012" w:type="dxa"/>
          </w:tcPr>
          <w:p w:rsidR="007E0A13" w:rsidRPr="00B310FC" w:rsidRDefault="007E0A13" w:rsidP="00B310FC">
            <w:pPr>
              <w:pStyle w:val="ArNar"/>
              <w:ind w:firstLine="0"/>
              <w:jc w:val="center"/>
              <w:rPr>
                <w:rFonts w:ascii="Times New Roman" w:hAnsi="Times New Roman"/>
                <w:color w:val="auto"/>
                <w:sz w:val="24"/>
                <w:szCs w:val="24"/>
              </w:rPr>
            </w:pPr>
            <w:r w:rsidRPr="00B310FC">
              <w:rPr>
                <w:rFonts w:ascii="Times New Roman" w:hAnsi="Times New Roman"/>
                <w:color w:val="auto"/>
                <w:sz w:val="24"/>
                <w:szCs w:val="24"/>
              </w:rPr>
              <w:t>Время подхода облака АХОВ к проектируемому объекту, мин.</w:t>
            </w:r>
          </w:p>
        </w:tc>
        <w:tc>
          <w:tcPr>
            <w:tcW w:w="1620" w:type="dxa"/>
          </w:tcPr>
          <w:p w:rsidR="007E0A13" w:rsidRPr="00B310FC" w:rsidRDefault="007E0A13" w:rsidP="00B310FC">
            <w:pPr>
              <w:pStyle w:val="ArNar"/>
              <w:ind w:firstLine="14"/>
              <w:jc w:val="center"/>
              <w:rPr>
                <w:rFonts w:ascii="Times New Roman" w:hAnsi="Times New Roman"/>
                <w:color w:val="auto"/>
                <w:sz w:val="24"/>
                <w:szCs w:val="24"/>
              </w:rPr>
            </w:pPr>
            <w:r w:rsidRPr="00B310FC">
              <w:rPr>
                <w:rFonts w:ascii="Times New Roman" w:hAnsi="Times New Roman"/>
                <w:color w:val="auto"/>
                <w:sz w:val="24"/>
                <w:szCs w:val="24"/>
              </w:rPr>
              <w:t>Удаление проектируемого объекта от транспортных коммуникаций,</w:t>
            </w:r>
            <w:r w:rsidRPr="00B310FC">
              <w:rPr>
                <w:rFonts w:ascii="Times New Roman" w:hAnsi="Times New Roman"/>
                <w:color w:val="auto"/>
                <w:sz w:val="24"/>
                <w:szCs w:val="24"/>
              </w:rPr>
              <w:br/>
              <w:t>км</w:t>
            </w:r>
          </w:p>
        </w:tc>
      </w:tr>
      <w:tr w:rsidR="007E0A13" w:rsidRPr="00B310FC" w:rsidTr="00ED1CB4">
        <w:trPr>
          <w:cantSplit/>
          <w:trHeight w:val="454"/>
        </w:trPr>
        <w:tc>
          <w:tcPr>
            <w:tcW w:w="445" w:type="dxa"/>
            <w:vMerge w:val="restart"/>
            <w:vAlign w:val="center"/>
          </w:tcPr>
          <w:p w:rsidR="007E0A13" w:rsidRPr="00B310FC" w:rsidRDefault="007E0A13" w:rsidP="00B310FC">
            <w:pPr>
              <w:pStyle w:val="ArNar"/>
              <w:jc w:val="center"/>
              <w:rPr>
                <w:rFonts w:ascii="Times New Roman" w:hAnsi="Times New Roman"/>
                <w:color w:val="auto"/>
                <w:sz w:val="24"/>
                <w:szCs w:val="24"/>
              </w:rPr>
            </w:pPr>
            <w:r w:rsidRPr="00B310FC">
              <w:rPr>
                <w:rFonts w:ascii="Times New Roman" w:hAnsi="Times New Roman"/>
                <w:color w:val="auto"/>
                <w:sz w:val="24"/>
                <w:szCs w:val="24"/>
              </w:rPr>
              <w:t>1</w:t>
            </w:r>
          </w:p>
        </w:tc>
        <w:tc>
          <w:tcPr>
            <w:tcW w:w="1654" w:type="dxa"/>
            <w:vMerge w:val="restart"/>
            <w:vAlign w:val="center"/>
          </w:tcPr>
          <w:p w:rsidR="007E0A13" w:rsidRPr="00B310FC" w:rsidRDefault="007E0A13" w:rsidP="00B310FC">
            <w:pPr>
              <w:pStyle w:val="ArNar"/>
              <w:ind w:left="83" w:hanging="25"/>
              <w:jc w:val="left"/>
              <w:rPr>
                <w:rFonts w:ascii="Times New Roman" w:hAnsi="Times New Roman"/>
                <w:color w:val="auto"/>
                <w:sz w:val="24"/>
                <w:szCs w:val="24"/>
              </w:rPr>
            </w:pPr>
            <w:r w:rsidRPr="00B310FC">
              <w:rPr>
                <w:rFonts w:ascii="Times New Roman" w:hAnsi="Times New Roman"/>
                <w:color w:val="auto"/>
                <w:sz w:val="24"/>
                <w:szCs w:val="24"/>
              </w:rPr>
              <w:t>Автомобильная дорога</w:t>
            </w:r>
          </w:p>
        </w:tc>
        <w:tc>
          <w:tcPr>
            <w:tcW w:w="1369" w:type="dxa"/>
            <w:vAlign w:val="center"/>
          </w:tcPr>
          <w:p w:rsidR="007E0A13" w:rsidRPr="00B310FC" w:rsidRDefault="007E0A13" w:rsidP="00B310FC">
            <w:pPr>
              <w:pStyle w:val="ArNar"/>
              <w:ind w:firstLine="22"/>
              <w:jc w:val="center"/>
              <w:rPr>
                <w:rFonts w:ascii="Times New Roman" w:hAnsi="Times New Roman"/>
                <w:color w:val="auto"/>
                <w:sz w:val="24"/>
                <w:szCs w:val="24"/>
              </w:rPr>
            </w:pPr>
            <w:r w:rsidRPr="00B310FC">
              <w:rPr>
                <w:rFonts w:ascii="Times New Roman" w:hAnsi="Times New Roman"/>
                <w:color w:val="auto"/>
                <w:sz w:val="24"/>
                <w:szCs w:val="24"/>
              </w:rPr>
              <w:t>Аммиак</w:t>
            </w:r>
          </w:p>
        </w:tc>
        <w:tc>
          <w:tcPr>
            <w:tcW w:w="1127" w:type="dxa"/>
            <w:vAlign w:val="center"/>
          </w:tcPr>
          <w:p w:rsidR="007E0A13" w:rsidRPr="00B310FC" w:rsidRDefault="007E0A13" w:rsidP="00B310FC">
            <w:pPr>
              <w:pStyle w:val="ArNar"/>
              <w:ind w:firstLine="0"/>
              <w:jc w:val="center"/>
              <w:rPr>
                <w:rFonts w:ascii="Times New Roman" w:hAnsi="Times New Roman"/>
                <w:color w:val="auto"/>
                <w:sz w:val="24"/>
                <w:szCs w:val="24"/>
              </w:rPr>
            </w:pPr>
            <w:r w:rsidRPr="00B310FC">
              <w:rPr>
                <w:rFonts w:ascii="Times New Roman" w:hAnsi="Times New Roman"/>
                <w:color w:val="auto"/>
                <w:sz w:val="24"/>
                <w:szCs w:val="24"/>
              </w:rPr>
              <w:t>3,81</w:t>
            </w:r>
          </w:p>
        </w:tc>
        <w:tc>
          <w:tcPr>
            <w:tcW w:w="1178" w:type="dxa"/>
            <w:vAlign w:val="center"/>
          </w:tcPr>
          <w:p w:rsidR="007E0A13" w:rsidRPr="00B310FC" w:rsidRDefault="007E0A13" w:rsidP="00B310FC">
            <w:pPr>
              <w:pStyle w:val="ArNar"/>
              <w:ind w:firstLine="0"/>
              <w:jc w:val="center"/>
              <w:rPr>
                <w:rFonts w:ascii="Times New Roman" w:hAnsi="Times New Roman"/>
                <w:color w:val="auto"/>
                <w:sz w:val="24"/>
                <w:szCs w:val="24"/>
              </w:rPr>
            </w:pPr>
            <w:r w:rsidRPr="00B310FC">
              <w:rPr>
                <w:rFonts w:ascii="Times New Roman" w:hAnsi="Times New Roman"/>
                <w:color w:val="auto"/>
                <w:sz w:val="24"/>
                <w:szCs w:val="24"/>
              </w:rPr>
              <w:t>1,63</w:t>
            </w:r>
          </w:p>
        </w:tc>
        <w:tc>
          <w:tcPr>
            <w:tcW w:w="1276" w:type="dxa"/>
            <w:vAlign w:val="center"/>
          </w:tcPr>
          <w:p w:rsidR="007E0A13" w:rsidRPr="00B310FC" w:rsidRDefault="007E0A13" w:rsidP="00B310FC">
            <w:pPr>
              <w:pStyle w:val="ArNar"/>
              <w:ind w:firstLine="34"/>
              <w:jc w:val="center"/>
              <w:rPr>
                <w:rFonts w:ascii="Times New Roman" w:hAnsi="Times New Roman"/>
                <w:color w:val="auto"/>
                <w:sz w:val="24"/>
                <w:szCs w:val="24"/>
              </w:rPr>
            </w:pPr>
            <w:r w:rsidRPr="00B310FC">
              <w:rPr>
                <w:rFonts w:ascii="Times New Roman" w:hAnsi="Times New Roman"/>
                <w:color w:val="auto"/>
                <w:sz w:val="24"/>
                <w:szCs w:val="24"/>
              </w:rPr>
              <w:t>0,23</w:t>
            </w:r>
          </w:p>
        </w:tc>
        <w:tc>
          <w:tcPr>
            <w:tcW w:w="1012" w:type="dxa"/>
            <w:vMerge w:val="restart"/>
            <w:vAlign w:val="center"/>
          </w:tcPr>
          <w:p w:rsidR="007E0A13" w:rsidRPr="00B310FC" w:rsidRDefault="007E0A13" w:rsidP="00B310FC">
            <w:pPr>
              <w:pStyle w:val="ArNar"/>
              <w:ind w:firstLine="0"/>
              <w:jc w:val="center"/>
              <w:rPr>
                <w:rFonts w:ascii="Times New Roman" w:hAnsi="Times New Roman"/>
                <w:color w:val="auto"/>
                <w:sz w:val="24"/>
                <w:szCs w:val="24"/>
                <w:highlight w:val="yellow"/>
              </w:rPr>
            </w:pPr>
            <w:r w:rsidRPr="00B310FC">
              <w:rPr>
                <w:rFonts w:ascii="Times New Roman" w:hAnsi="Times New Roman"/>
                <w:color w:val="auto"/>
                <w:sz w:val="24"/>
                <w:szCs w:val="24"/>
              </w:rPr>
              <w:t>-</w:t>
            </w:r>
          </w:p>
        </w:tc>
        <w:tc>
          <w:tcPr>
            <w:tcW w:w="1620" w:type="dxa"/>
            <w:vMerge w:val="restart"/>
            <w:vAlign w:val="center"/>
          </w:tcPr>
          <w:p w:rsidR="007E0A13" w:rsidRPr="00B310FC" w:rsidRDefault="007E0A13" w:rsidP="00B310FC">
            <w:pPr>
              <w:pStyle w:val="ArNar"/>
              <w:ind w:firstLine="14"/>
              <w:jc w:val="center"/>
              <w:rPr>
                <w:rFonts w:ascii="Times New Roman" w:hAnsi="Times New Roman"/>
                <w:color w:val="auto"/>
                <w:sz w:val="24"/>
                <w:szCs w:val="24"/>
              </w:rPr>
            </w:pPr>
            <w:r w:rsidRPr="00B310FC">
              <w:rPr>
                <w:rFonts w:ascii="Times New Roman" w:hAnsi="Times New Roman"/>
                <w:color w:val="auto"/>
                <w:sz w:val="24"/>
                <w:szCs w:val="24"/>
              </w:rPr>
              <w:t>18,0</w:t>
            </w:r>
          </w:p>
        </w:tc>
      </w:tr>
      <w:tr w:rsidR="007E0A13" w:rsidRPr="00B310FC" w:rsidTr="00ED1CB4">
        <w:trPr>
          <w:cantSplit/>
          <w:trHeight w:val="454"/>
        </w:trPr>
        <w:tc>
          <w:tcPr>
            <w:tcW w:w="445" w:type="dxa"/>
            <w:vMerge/>
            <w:vAlign w:val="center"/>
          </w:tcPr>
          <w:p w:rsidR="007E0A13" w:rsidRPr="00B310FC" w:rsidRDefault="007E0A13" w:rsidP="00B310FC">
            <w:pPr>
              <w:pStyle w:val="ArNar"/>
              <w:jc w:val="center"/>
              <w:rPr>
                <w:rFonts w:ascii="Times New Roman" w:hAnsi="Times New Roman"/>
                <w:color w:val="auto"/>
                <w:sz w:val="24"/>
                <w:szCs w:val="24"/>
              </w:rPr>
            </w:pPr>
          </w:p>
        </w:tc>
        <w:tc>
          <w:tcPr>
            <w:tcW w:w="1654" w:type="dxa"/>
            <w:vMerge/>
            <w:vAlign w:val="center"/>
          </w:tcPr>
          <w:p w:rsidR="007E0A13" w:rsidRPr="00B310FC" w:rsidRDefault="007E0A13" w:rsidP="00B310FC">
            <w:pPr>
              <w:pStyle w:val="ArNar"/>
              <w:ind w:left="83"/>
              <w:jc w:val="left"/>
              <w:rPr>
                <w:rFonts w:ascii="Times New Roman" w:hAnsi="Times New Roman"/>
                <w:color w:val="auto"/>
                <w:sz w:val="24"/>
                <w:szCs w:val="24"/>
              </w:rPr>
            </w:pPr>
          </w:p>
        </w:tc>
        <w:tc>
          <w:tcPr>
            <w:tcW w:w="1369" w:type="dxa"/>
            <w:vAlign w:val="center"/>
          </w:tcPr>
          <w:p w:rsidR="007E0A13" w:rsidRPr="00B310FC" w:rsidRDefault="007E0A13" w:rsidP="00B310FC">
            <w:pPr>
              <w:pStyle w:val="ArNar"/>
              <w:ind w:firstLine="22"/>
              <w:jc w:val="center"/>
              <w:rPr>
                <w:rFonts w:ascii="Times New Roman" w:hAnsi="Times New Roman"/>
                <w:color w:val="auto"/>
                <w:sz w:val="24"/>
                <w:szCs w:val="24"/>
              </w:rPr>
            </w:pPr>
            <w:r w:rsidRPr="00B310FC">
              <w:rPr>
                <w:rFonts w:ascii="Times New Roman" w:hAnsi="Times New Roman"/>
                <w:color w:val="auto"/>
                <w:sz w:val="24"/>
                <w:szCs w:val="24"/>
              </w:rPr>
              <w:t>Хлор</w:t>
            </w:r>
          </w:p>
        </w:tc>
        <w:tc>
          <w:tcPr>
            <w:tcW w:w="1127" w:type="dxa"/>
            <w:vAlign w:val="center"/>
          </w:tcPr>
          <w:p w:rsidR="007E0A13" w:rsidRPr="00B310FC" w:rsidRDefault="007E0A13" w:rsidP="00B310FC">
            <w:pPr>
              <w:pStyle w:val="ArNar"/>
              <w:ind w:firstLine="0"/>
              <w:jc w:val="center"/>
              <w:rPr>
                <w:rFonts w:ascii="Times New Roman" w:hAnsi="Times New Roman"/>
                <w:color w:val="auto"/>
                <w:sz w:val="24"/>
                <w:szCs w:val="24"/>
              </w:rPr>
            </w:pPr>
            <w:r w:rsidRPr="00B310FC">
              <w:rPr>
                <w:rFonts w:ascii="Times New Roman" w:hAnsi="Times New Roman"/>
                <w:color w:val="auto"/>
                <w:sz w:val="24"/>
                <w:szCs w:val="24"/>
              </w:rPr>
              <w:t>1,0</w:t>
            </w:r>
          </w:p>
        </w:tc>
        <w:tc>
          <w:tcPr>
            <w:tcW w:w="1178" w:type="dxa"/>
            <w:vAlign w:val="center"/>
          </w:tcPr>
          <w:p w:rsidR="007E0A13" w:rsidRPr="00B310FC" w:rsidRDefault="007E0A13" w:rsidP="00B310FC">
            <w:pPr>
              <w:pStyle w:val="ArNar"/>
              <w:ind w:firstLine="0"/>
              <w:jc w:val="center"/>
              <w:rPr>
                <w:rFonts w:ascii="Times New Roman" w:hAnsi="Times New Roman"/>
                <w:color w:val="auto"/>
                <w:sz w:val="24"/>
                <w:szCs w:val="24"/>
              </w:rPr>
            </w:pPr>
            <w:r w:rsidRPr="00B310FC">
              <w:rPr>
                <w:rFonts w:ascii="Times New Roman" w:hAnsi="Times New Roman"/>
                <w:color w:val="auto"/>
                <w:sz w:val="24"/>
                <w:szCs w:val="24"/>
              </w:rPr>
              <w:t>4,79</w:t>
            </w:r>
          </w:p>
        </w:tc>
        <w:tc>
          <w:tcPr>
            <w:tcW w:w="1276" w:type="dxa"/>
            <w:vAlign w:val="center"/>
          </w:tcPr>
          <w:p w:rsidR="007E0A13" w:rsidRPr="00B310FC" w:rsidRDefault="007E0A13" w:rsidP="00B310FC">
            <w:pPr>
              <w:pStyle w:val="ArNar"/>
              <w:ind w:firstLine="34"/>
              <w:jc w:val="center"/>
              <w:rPr>
                <w:rFonts w:ascii="Times New Roman" w:hAnsi="Times New Roman"/>
                <w:color w:val="auto"/>
                <w:sz w:val="24"/>
                <w:szCs w:val="24"/>
              </w:rPr>
            </w:pPr>
            <w:r w:rsidRPr="00B310FC">
              <w:rPr>
                <w:rFonts w:ascii="Times New Roman" w:hAnsi="Times New Roman"/>
                <w:color w:val="auto"/>
                <w:sz w:val="24"/>
                <w:szCs w:val="24"/>
              </w:rPr>
              <w:t>2,02</w:t>
            </w:r>
          </w:p>
        </w:tc>
        <w:tc>
          <w:tcPr>
            <w:tcW w:w="1012" w:type="dxa"/>
            <w:vMerge/>
            <w:vAlign w:val="center"/>
          </w:tcPr>
          <w:p w:rsidR="007E0A13" w:rsidRPr="00B310FC" w:rsidRDefault="007E0A13" w:rsidP="00B310FC">
            <w:pPr>
              <w:pStyle w:val="ArNar"/>
              <w:jc w:val="center"/>
              <w:rPr>
                <w:rFonts w:ascii="Times New Roman" w:hAnsi="Times New Roman"/>
                <w:color w:val="auto"/>
                <w:sz w:val="24"/>
                <w:szCs w:val="24"/>
              </w:rPr>
            </w:pPr>
          </w:p>
        </w:tc>
        <w:tc>
          <w:tcPr>
            <w:tcW w:w="1620" w:type="dxa"/>
            <w:vMerge/>
            <w:vAlign w:val="center"/>
          </w:tcPr>
          <w:p w:rsidR="007E0A13" w:rsidRPr="00B310FC" w:rsidRDefault="007E0A13" w:rsidP="00B310FC">
            <w:pPr>
              <w:pStyle w:val="ArNar"/>
              <w:jc w:val="center"/>
              <w:rPr>
                <w:rFonts w:ascii="Times New Roman" w:hAnsi="Times New Roman"/>
                <w:color w:val="auto"/>
                <w:sz w:val="24"/>
                <w:szCs w:val="24"/>
              </w:rPr>
            </w:pPr>
          </w:p>
        </w:tc>
      </w:tr>
    </w:tbl>
    <w:p w:rsidR="007E0A13" w:rsidRDefault="007E0A13" w:rsidP="00B310FC">
      <w:pPr>
        <w:pStyle w:val="26"/>
        <w:spacing w:before="0"/>
        <w:rPr>
          <w:rFonts w:ascii="Times New Roman" w:hAnsi="Times New Roman"/>
          <w:color w:val="auto"/>
          <w:sz w:val="28"/>
          <w:szCs w:val="28"/>
        </w:rPr>
      </w:pPr>
    </w:p>
    <w:p w:rsidR="007E0A13" w:rsidRPr="00B310FC" w:rsidRDefault="007E0A13" w:rsidP="00B310FC">
      <w:pPr>
        <w:pStyle w:val="26"/>
        <w:spacing w:before="0"/>
        <w:rPr>
          <w:rFonts w:ascii="Times New Roman" w:hAnsi="Times New Roman"/>
          <w:color w:val="auto"/>
          <w:sz w:val="28"/>
          <w:szCs w:val="28"/>
          <w:u w:val="single"/>
        </w:rPr>
      </w:pPr>
      <w:r w:rsidRPr="00B310FC">
        <w:rPr>
          <w:rFonts w:ascii="Times New Roman" w:hAnsi="Times New Roman"/>
          <w:color w:val="auto"/>
          <w:sz w:val="28"/>
          <w:szCs w:val="28"/>
        </w:rPr>
        <w:t xml:space="preserve">Проектируемая территория не попадает в зону действия поражающих факторов при возникновении аварии, </w:t>
      </w:r>
      <w:r w:rsidRPr="00B310FC">
        <w:rPr>
          <w:rFonts w:ascii="Times New Roman" w:hAnsi="Times New Roman"/>
          <w:snapToGrid w:val="0"/>
          <w:color w:val="auto"/>
          <w:sz w:val="28"/>
          <w:szCs w:val="28"/>
        </w:rPr>
        <w:t>связанной с проливом АХОВ на автомобильном транспорте</w:t>
      </w:r>
      <w:r w:rsidRPr="00B310FC">
        <w:rPr>
          <w:rFonts w:ascii="Times New Roman" w:hAnsi="Times New Roman"/>
          <w:color w:val="auto"/>
          <w:sz w:val="28"/>
          <w:szCs w:val="28"/>
        </w:rPr>
        <w:t>.</w:t>
      </w:r>
    </w:p>
    <w:p w:rsidR="007E0A13" w:rsidRDefault="007E0A13" w:rsidP="00B310FC">
      <w:pPr>
        <w:pStyle w:val="26"/>
        <w:spacing w:before="0"/>
        <w:ind w:firstLine="0"/>
        <w:rPr>
          <w:rFonts w:ascii="Times New Roman" w:hAnsi="Times New Roman"/>
          <w:snapToGrid w:val="0"/>
          <w:color w:val="auto"/>
          <w:sz w:val="28"/>
          <w:szCs w:val="28"/>
        </w:rPr>
      </w:pPr>
    </w:p>
    <w:p w:rsidR="007E0A13" w:rsidRPr="00B310FC" w:rsidRDefault="007E0A13" w:rsidP="00B310FC">
      <w:pPr>
        <w:pStyle w:val="26"/>
        <w:spacing w:before="0"/>
        <w:ind w:firstLine="0"/>
        <w:jc w:val="center"/>
        <w:rPr>
          <w:rFonts w:ascii="Times New Roman" w:hAnsi="Times New Roman"/>
          <w:i/>
          <w:snapToGrid w:val="0"/>
          <w:color w:val="auto"/>
          <w:sz w:val="28"/>
          <w:szCs w:val="28"/>
          <w:u w:val="single"/>
        </w:rPr>
      </w:pPr>
      <w:r w:rsidRPr="00B310FC">
        <w:rPr>
          <w:rFonts w:ascii="Times New Roman" w:hAnsi="Times New Roman"/>
          <w:i/>
          <w:snapToGrid w:val="0"/>
          <w:color w:val="auto"/>
          <w:sz w:val="28"/>
          <w:szCs w:val="28"/>
          <w:u w:val="single"/>
        </w:rPr>
        <w:t>Сценарий развития аварии, связанной с воспламенением проливов пропана на автомобильном транспорте</w:t>
      </w:r>
    </w:p>
    <w:p w:rsidR="007E0A13" w:rsidRPr="00B310FC" w:rsidRDefault="007E0A13" w:rsidP="00B310FC">
      <w:pPr>
        <w:pStyle w:val="26"/>
        <w:spacing w:before="0"/>
        <w:ind w:firstLine="0"/>
        <w:rPr>
          <w:rFonts w:ascii="Times New Roman" w:hAnsi="Times New Roman"/>
          <w:snapToGrid w:val="0"/>
          <w:color w:val="auto"/>
          <w:sz w:val="28"/>
          <w:szCs w:val="28"/>
        </w:rPr>
      </w:pP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пропана.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7E0A13" w:rsidRDefault="007E0A13" w:rsidP="00B310FC">
      <w:pPr>
        <w:pStyle w:val="aff5"/>
        <w:spacing w:before="0" w:after="0"/>
        <w:rPr>
          <w:rFonts w:ascii="Times New Roman" w:hAnsi="Times New Roman"/>
          <w:sz w:val="28"/>
          <w:szCs w:val="28"/>
        </w:rPr>
      </w:pP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Исходные данные:</w:t>
      </w:r>
    </w:p>
    <w:p w:rsidR="007E0A13" w:rsidRPr="00B310FC" w:rsidRDefault="007E0A13" w:rsidP="00B310FC">
      <w:pPr>
        <w:pStyle w:val="affb"/>
        <w:tabs>
          <w:tab w:val="left" w:pos="142"/>
          <w:tab w:val="num" w:pos="1069"/>
          <w:tab w:val="left" w:pos="1440"/>
          <w:tab w:val="num" w:pos="1800"/>
        </w:tabs>
        <w:spacing w:before="0" w:after="0"/>
        <w:ind w:left="567"/>
        <w:rPr>
          <w:rFonts w:ascii="Times New Roman" w:hAnsi="Times New Roman"/>
          <w:color w:val="auto"/>
          <w:sz w:val="28"/>
          <w:szCs w:val="28"/>
        </w:rPr>
      </w:pPr>
      <w:r w:rsidRPr="00B310FC">
        <w:rPr>
          <w:rFonts w:ascii="Times New Roman" w:hAnsi="Times New Roman"/>
          <w:color w:val="auto"/>
          <w:sz w:val="28"/>
          <w:szCs w:val="28"/>
        </w:rPr>
        <w:lastRenderedPageBreak/>
        <w:t>- количество разлившегося при аварии пропана</w:t>
      </w:r>
      <w:r w:rsidRPr="00B310FC">
        <w:rPr>
          <w:rFonts w:ascii="Times New Roman" w:hAnsi="Times New Roman"/>
          <w:color w:val="auto"/>
          <w:sz w:val="28"/>
          <w:szCs w:val="28"/>
        </w:rPr>
        <w:tab/>
      </w:r>
      <w:r w:rsidRPr="00B310FC">
        <w:rPr>
          <w:rFonts w:ascii="Times New Roman" w:hAnsi="Times New Roman"/>
          <w:color w:val="auto"/>
          <w:sz w:val="28"/>
          <w:szCs w:val="28"/>
          <w:lang w:val="en-US"/>
        </w:rPr>
        <w:t>V</w:t>
      </w:r>
      <w:r w:rsidRPr="00B310FC">
        <w:rPr>
          <w:rFonts w:ascii="Times New Roman" w:hAnsi="Times New Roman"/>
          <w:color w:val="auto"/>
          <w:sz w:val="28"/>
          <w:szCs w:val="28"/>
        </w:rPr>
        <w:t xml:space="preserve"> = 8,55 м</w:t>
      </w:r>
      <w:r w:rsidRPr="00B310FC">
        <w:rPr>
          <w:rFonts w:ascii="Times New Roman" w:hAnsi="Times New Roman"/>
          <w:color w:val="auto"/>
          <w:sz w:val="28"/>
          <w:szCs w:val="28"/>
          <w:vertAlign w:val="superscript"/>
        </w:rPr>
        <w:t>3</w:t>
      </w:r>
      <w:r w:rsidRPr="00B310FC">
        <w:rPr>
          <w:rFonts w:ascii="Times New Roman" w:hAnsi="Times New Roman"/>
          <w:color w:val="auto"/>
          <w:sz w:val="28"/>
          <w:szCs w:val="28"/>
        </w:rPr>
        <w:t xml:space="preserve"> (95 % от объема цистерны);</w:t>
      </w:r>
    </w:p>
    <w:p w:rsidR="007E0A13" w:rsidRPr="00B310FC" w:rsidRDefault="007E0A13" w:rsidP="00B310FC">
      <w:pPr>
        <w:pStyle w:val="affb"/>
        <w:tabs>
          <w:tab w:val="left" w:pos="142"/>
          <w:tab w:val="left" w:pos="993"/>
          <w:tab w:val="num" w:pos="1069"/>
        </w:tabs>
        <w:spacing w:before="0" w:after="0"/>
        <w:ind w:left="567"/>
        <w:rPr>
          <w:rFonts w:ascii="Times New Roman" w:hAnsi="Times New Roman"/>
          <w:color w:val="auto"/>
          <w:sz w:val="28"/>
          <w:szCs w:val="28"/>
        </w:rPr>
      </w:pPr>
      <w:r w:rsidRPr="00B310FC">
        <w:rPr>
          <w:rFonts w:ascii="Times New Roman" w:hAnsi="Times New Roman"/>
          <w:color w:val="auto"/>
          <w:sz w:val="28"/>
          <w:szCs w:val="28"/>
        </w:rPr>
        <w:t>- площадь пролива</w:t>
      </w:r>
      <w:r w:rsidRPr="00B310FC">
        <w:rPr>
          <w:rFonts w:ascii="Times New Roman" w:hAnsi="Times New Roman"/>
          <w:color w:val="auto"/>
          <w:sz w:val="28"/>
          <w:szCs w:val="28"/>
        </w:rPr>
        <w:tab/>
      </w:r>
      <w:r w:rsidRPr="00B310FC">
        <w:rPr>
          <w:rFonts w:ascii="Times New Roman" w:hAnsi="Times New Roman"/>
          <w:color w:val="auto"/>
          <w:sz w:val="28"/>
          <w:szCs w:val="28"/>
          <w:lang w:val="en-US"/>
        </w:rPr>
        <w:t>S</w:t>
      </w:r>
      <w:r w:rsidRPr="00B310FC">
        <w:rPr>
          <w:rFonts w:ascii="Times New Roman" w:hAnsi="Times New Roman"/>
          <w:color w:val="auto"/>
          <w:sz w:val="28"/>
          <w:szCs w:val="28"/>
        </w:rPr>
        <w:t xml:space="preserve"> = 171,0 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w:t>
      </w:r>
    </w:p>
    <w:p w:rsidR="007E0A13" w:rsidRDefault="007E0A13" w:rsidP="00B310FC">
      <w:pPr>
        <w:pStyle w:val="ArNar"/>
        <w:tabs>
          <w:tab w:val="left" w:pos="1134"/>
        </w:tabs>
        <w:rPr>
          <w:rFonts w:ascii="Times New Roman" w:hAnsi="Times New Roman"/>
          <w:color w:val="auto"/>
          <w:sz w:val="28"/>
          <w:szCs w:val="28"/>
          <w:u w:val="single"/>
        </w:rPr>
      </w:pPr>
    </w:p>
    <w:p w:rsidR="007E0A13" w:rsidRPr="00B310FC" w:rsidRDefault="007E0A13" w:rsidP="00B310FC">
      <w:pPr>
        <w:pStyle w:val="ArNar"/>
        <w:tabs>
          <w:tab w:val="left" w:pos="1134"/>
        </w:tabs>
        <w:rPr>
          <w:rFonts w:ascii="Times New Roman" w:hAnsi="Times New Roman"/>
          <w:color w:val="auto"/>
          <w:sz w:val="28"/>
          <w:szCs w:val="28"/>
          <w:u w:val="single"/>
        </w:rPr>
      </w:pPr>
      <w:r w:rsidRPr="00B310FC">
        <w:rPr>
          <w:rFonts w:ascii="Times New Roman" w:hAnsi="Times New Roman"/>
          <w:color w:val="auto"/>
          <w:sz w:val="28"/>
          <w:szCs w:val="28"/>
          <w:u w:val="single"/>
        </w:rPr>
        <w:t>Порядок оценки последствий аварии.</w:t>
      </w:r>
    </w:p>
    <w:p w:rsidR="007E0A13" w:rsidRPr="00B310FC" w:rsidRDefault="007E0A13" w:rsidP="00B310FC">
      <w:pPr>
        <w:pStyle w:val="ArNar"/>
        <w:tabs>
          <w:tab w:val="left" w:pos="0"/>
        </w:tabs>
        <w:rPr>
          <w:rFonts w:ascii="Times New Roman" w:hAnsi="Times New Roman"/>
          <w:color w:val="auto"/>
          <w:sz w:val="28"/>
          <w:szCs w:val="28"/>
        </w:rPr>
      </w:pPr>
      <w:r w:rsidRPr="00B310FC">
        <w:rPr>
          <w:rFonts w:ascii="Times New Roman" w:hAnsi="Times New Roman"/>
          <w:color w:val="auto"/>
          <w:sz w:val="28"/>
          <w:szCs w:val="28"/>
        </w:rPr>
        <w:t xml:space="preserve">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w:t>
      </w:r>
      <w:r w:rsidRPr="00B310FC">
        <w:rPr>
          <w:rFonts w:ascii="Times New Roman" w:hAnsi="Times New Roman"/>
          <w:color w:val="auto"/>
          <w:sz w:val="28"/>
          <w:szCs w:val="28"/>
        </w:rPr>
        <w:br/>
        <w:t>1,4 кВт/м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 xml:space="preserve"> и более.</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Интенсивность теплового излучения определяется по формуле:</w:t>
      </w:r>
    </w:p>
    <w:p w:rsidR="007E0A13" w:rsidRPr="00B310FC" w:rsidRDefault="007E0A13" w:rsidP="00B310FC">
      <w:pPr>
        <w:pStyle w:val="affc"/>
        <w:spacing w:before="0" w:after="0"/>
        <w:rPr>
          <w:rFonts w:ascii="Times New Roman" w:hAnsi="Times New Roman"/>
          <w:color w:val="auto"/>
          <w:sz w:val="28"/>
          <w:szCs w:val="28"/>
        </w:rPr>
      </w:pPr>
      <w:r w:rsidRPr="00B310FC">
        <w:rPr>
          <w:rFonts w:ascii="Times New Roman" w:hAnsi="Times New Roman"/>
          <w:color w:val="auto"/>
          <w:position w:val="-14"/>
          <w:sz w:val="28"/>
          <w:szCs w:val="28"/>
        </w:rPr>
        <w:object w:dxaOrig="1340" w:dyaOrig="380">
          <v:shape id="_x0000_i1036" type="#_x0000_t75" style="width:66.75pt;height:16.5pt" o:ole="" fillcolor="window">
            <v:imagedata r:id="rId16" o:title=""/>
          </v:shape>
          <o:OLEObject Type="Embed" ProgID="Equation.3" ShapeID="_x0000_i1036" DrawAspect="Content" ObjectID="_1416645526" r:id="rId34"/>
        </w:object>
      </w:r>
      <w:r w:rsidRPr="00B310FC">
        <w:rPr>
          <w:rFonts w:ascii="Times New Roman" w:hAnsi="Times New Roman"/>
          <w:color w:val="auto"/>
          <w:sz w:val="28"/>
          <w:szCs w:val="28"/>
        </w:rPr>
        <w:t>, кВт/м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w:t>
      </w:r>
    </w:p>
    <w:p w:rsidR="007E0A13" w:rsidRPr="00B310FC" w:rsidRDefault="007E0A13" w:rsidP="00B310FC">
      <w:pPr>
        <w:pStyle w:val="ArNar"/>
        <w:tabs>
          <w:tab w:val="left" w:pos="1134"/>
        </w:tabs>
        <w:ind w:left="1134"/>
        <w:rPr>
          <w:rFonts w:ascii="Times New Roman" w:hAnsi="Times New Roman"/>
          <w:color w:val="auto"/>
          <w:sz w:val="28"/>
          <w:szCs w:val="28"/>
        </w:rPr>
      </w:pPr>
      <w:r w:rsidRPr="00B310FC">
        <w:rPr>
          <w:rFonts w:ascii="Times New Roman" w:hAnsi="Times New Roman"/>
          <w:color w:val="auto"/>
          <w:sz w:val="28"/>
          <w:szCs w:val="28"/>
        </w:rPr>
        <w:t>где</w:t>
      </w:r>
      <w:r w:rsidRPr="00B310FC">
        <w:rPr>
          <w:rFonts w:ascii="Times New Roman" w:hAnsi="Times New Roman"/>
          <w:color w:val="auto"/>
          <w:sz w:val="28"/>
          <w:szCs w:val="28"/>
        </w:rPr>
        <w:tab/>
        <w:t>E</w:t>
      </w:r>
      <w:r w:rsidRPr="00B310FC">
        <w:rPr>
          <w:rFonts w:ascii="Times New Roman" w:hAnsi="Times New Roman"/>
          <w:color w:val="auto"/>
          <w:sz w:val="28"/>
          <w:szCs w:val="28"/>
          <w:vertAlign w:val="subscript"/>
        </w:rPr>
        <w:t>f</w:t>
      </w:r>
      <w:r w:rsidRPr="00B310FC">
        <w:rPr>
          <w:rFonts w:ascii="Times New Roman" w:hAnsi="Times New Roman"/>
          <w:color w:val="auto"/>
          <w:sz w:val="28"/>
          <w:szCs w:val="28"/>
        </w:rPr>
        <w:t xml:space="preserve"> – среднеповерхностная плотность теплового излучения пламени, кВт/м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w:t>
      </w:r>
    </w:p>
    <w:p w:rsidR="007E0A13" w:rsidRPr="00B310FC" w:rsidRDefault="007E0A13" w:rsidP="00B310FC">
      <w:pPr>
        <w:pStyle w:val="ArNar"/>
        <w:tabs>
          <w:tab w:val="left" w:pos="1134"/>
        </w:tabs>
        <w:ind w:left="1134"/>
        <w:rPr>
          <w:rFonts w:ascii="Times New Roman" w:hAnsi="Times New Roman"/>
          <w:color w:val="auto"/>
          <w:sz w:val="28"/>
          <w:szCs w:val="28"/>
        </w:rPr>
      </w:pPr>
      <w:r w:rsidRPr="00B310FC">
        <w:rPr>
          <w:rFonts w:ascii="Times New Roman" w:hAnsi="Times New Roman"/>
          <w:color w:val="auto"/>
          <w:sz w:val="28"/>
          <w:szCs w:val="28"/>
        </w:rPr>
        <w:tab/>
        <w:t>F</w:t>
      </w:r>
      <w:r w:rsidRPr="00B310FC">
        <w:rPr>
          <w:rFonts w:ascii="Times New Roman" w:hAnsi="Times New Roman"/>
          <w:color w:val="auto"/>
          <w:sz w:val="28"/>
          <w:szCs w:val="28"/>
          <w:vertAlign w:val="subscript"/>
        </w:rPr>
        <w:t>q</w:t>
      </w:r>
      <w:r w:rsidRPr="00B310FC">
        <w:rPr>
          <w:rFonts w:ascii="Times New Roman" w:hAnsi="Times New Roman"/>
          <w:color w:val="auto"/>
          <w:sz w:val="28"/>
          <w:szCs w:val="28"/>
        </w:rPr>
        <w:t xml:space="preserve"> – угловой коэффициент облученности;</w:t>
      </w:r>
    </w:p>
    <w:p w:rsidR="007E0A13" w:rsidRPr="00B310FC" w:rsidRDefault="007E0A13" w:rsidP="00B310FC">
      <w:pPr>
        <w:pStyle w:val="ArNar"/>
        <w:tabs>
          <w:tab w:val="left" w:pos="1134"/>
        </w:tabs>
        <w:ind w:left="1134"/>
        <w:rPr>
          <w:rFonts w:ascii="Times New Roman" w:hAnsi="Times New Roman"/>
          <w:color w:val="auto"/>
          <w:sz w:val="28"/>
          <w:szCs w:val="28"/>
        </w:rPr>
      </w:pPr>
      <w:r w:rsidRPr="00B310FC">
        <w:rPr>
          <w:rFonts w:ascii="Times New Roman" w:hAnsi="Times New Roman"/>
          <w:color w:val="auto"/>
          <w:sz w:val="28"/>
          <w:szCs w:val="28"/>
        </w:rPr>
        <w:tab/>
      </w:r>
      <w:r w:rsidRPr="00B310FC">
        <w:rPr>
          <w:rFonts w:ascii="Times New Roman" w:hAnsi="Times New Roman"/>
          <w:color w:val="auto"/>
          <w:position w:val="-6"/>
          <w:sz w:val="28"/>
          <w:szCs w:val="28"/>
        </w:rPr>
        <w:object w:dxaOrig="180" w:dyaOrig="220">
          <v:shape id="_x0000_i1037" type="#_x0000_t75" style="width:9pt;height:11.25pt" o:ole="" fillcolor="window">
            <v:imagedata r:id="rId18" o:title=""/>
          </v:shape>
          <o:OLEObject Type="Embed" ProgID="Equation.3" ShapeID="_x0000_i1037" DrawAspect="Content" ObjectID="_1416645527" r:id="rId35"/>
        </w:object>
      </w:r>
      <w:r w:rsidRPr="00B310FC">
        <w:rPr>
          <w:rFonts w:ascii="Times New Roman" w:hAnsi="Times New Roman"/>
          <w:color w:val="auto"/>
          <w:sz w:val="28"/>
          <w:szCs w:val="28"/>
        </w:rPr>
        <w:t xml:space="preserve"> – коэффициент пропускания атмосферы.</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Эквивалентный диаметр пролива определяется из соотношения:</w:t>
      </w:r>
    </w:p>
    <w:p w:rsidR="007E0A13" w:rsidRPr="00B310FC" w:rsidRDefault="007E0A13" w:rsidP="00B310FC">
      <w:pPr>
        <w:pStyle w:val="affc"/>
        <w:spacing w:before="0" w:after="0"/>
        <w:rPr>
          <w:rFonts w:ascii="Times New Roman" w:hAnsi="Times New Roman"/>
          <w:color w:val="auto"/>
          <w:sz w:val="28"/>
          <w:szCs w:val="28"/>
        </w:rPr>
      </w:pPr>
      <w:r w:rsidRPr="00B310FC">
        <w:rPr>
          <w:rFonts w:ascii="Times New Roman" w:hAnsi="Times New Roman"/>
          <w:color w:val="auto"/>
          <w:position w:val="-26"/>
          <w:sz w:val="28"/>
          <w:szCs w:val="28"/>
        </w:rPr>
        <w:object w:dxaOrig="940" w:dyaOrig="700">
          <v:shape id="_x0000_i1038" type="#_x0000_t75" style="width:47.25pt;height:33pt" o:ole="" fillcolor="window">
            <v:imagedata r:id="rId20" o:title=""/>
          </v:shape>
          <o:OLEObject Type="Embed" ProgID="Equation.3" ShapeID="_x0000_i1038" DrawAspect="Content" ObjectID="_1416645528" r:id="rId36"/>
        </w:object>
      </w:r>
      <w:r w:rsidRPr="00B310FC">
        <w:rPr>
          <w:rFonts w:ascii="Times New Roman" w:hAnsi="Times New Roman"/>
          <w:color w:val="auto"/>
          <w:sz w:val="28"/>
          <w:szCs w:val="28"/>
        </w:rPr>
        <w:t>,</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где</w:t>
      </w:r>
      <w:r w:rsidRPr="00B310FC">
        <w:rPr>
          <w:rFonts w:ascii="Times New Roman" w:hAnsi="Times New Roman"/>
          <w:color w:val="auto"/>
          <w:sz w:val="28"/>
          <w:szCs w:val="28"/>
        </w:rPr>
        <w:tab/>
      </w:r>
      <w:r w:rsidRPr="00B310FC">
        <w:rPr>
          <w:rFonts w:ascii="Times New Roman" w:hAnsi="Times New Roman"/>
          <w:color w:val="auto"/>
          <w:position w:val="-6"/>
          <w:sz w:val="28"/>
          <w:szCs w:val="28"/>
          <w:lang w:val="en-US"/>
        </w:rPr>
        <w:object w:dxaOrig="220" w:dyaOrig="279">
          <v:shape id="_x0000_i1039" type="#_x0000_t75" style="width:11.25pt;height:14.25pt" o:ole="">
            <v:imagedata r:id="rId22" o:title=""/>
          </v:shape>
          <o:OLEObject Type="Embed" ProgID="Equation.3" ShapeID="_x0000_i1039" DrawAspect="Content" ObjectID="_1416645529" r:id="rId37"/>
        </w:object>
      </w:r>
      <w:r w:rsidRPr="00B310FC">
        <w:rPr>
          <w:rFonts w:ascii="Times New Roman" w:hAnsi="Times New Roman"/>
          <w:color w:val="auto"/>
          <w:sz w:val="28"/>
          <w:szCs w:val="28"/>
        </w:rPr>
        <w:t xml:space="preserve"> – площадь пролива, 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Расстояние, на котором будет наблюдаться тепловой поток интенсивностью 1,4 кВт/м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 составляет 81 м.</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Проектируемая территория не попадает в зону действия поражающих факторов при возникновении аварии на автотранспорте, связанной с воспламенением проливов пропана из автоцистерны.</w:t>
      </w:r>
    </w:p>
    <w:p w:rsidR="007E0A13" w:rsidRDefault="007E0A13" w:rsidP="00B310FC">
      <w:pPr>
        <w:pStyle w:val="26"/>
        <w:spacing w:before="0"/>
        <w:ind w:firstLine="0"/>
        <w:rPr>
          <w:rFonts w:ascii="Times New Roman" w:hAnsi="Times New Roman"/>
          <w:snapToGrid w:val="0"/>
          <w:color w:val="auto"/>
          <w:sz w:val="28"/>
          <w:szCs w:val="28"/>
        </w:rPr>
      </w:pPr>
    </w:p>
    <w:p w:rsidR="007E0A13" w:rsidRPr="00B310FC" w:rsidRDefault="007E0A13" w:rsidP="00B310FC">
      <w:pPr>
        <w:pStyle w:val="26"/>
        <w:spacing w:before="0"/>
        <w:ind w:firstLine="0"/>
        <w:jc w:val="center"/>
        <w:rPr>
          <w:rFonts w:ascii="Times New Roman" w:hAnsi="Times New Roman"/>
          <w:i/>
          <w:snapToGrid w:val="0"/>
          <w:color w:val="auto"/>
          <w:sz w:val="28"/>
          <w:szCs w:val="28"/>
          <w:u w:val="single"/>
        </w:rPr>
      </w:pPr>
      <w:r w:rsidRPr="00B310FC">
        <w:rPr>
          <w:rFonts w:ascii="Times New Roman" w:hAnsi="Times New Roman"/>
          <w:i/>
          <w:snapToGrid w:val="0"/>
          <w:color w:val="auto"/>
          <w:sz w:val="28"/>
          <w:szCs w:val="28"/>
          <w:u w:val="single"/>
        </w:rPr>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rsidR="007E0A13" w:rsidRDefault="007E0A13" w:rsidP="00B310FC">
      <w:pPr>
        <w:pStyle w:val="ArNar"/>
        <w:rPr>
          <w:rFonts w:ascii="Times New Roman" w:hAnsi="Times New Roman"/>
          <w:color w:val="auto"/>
          <w:sz w:val="28"/>
          <w:szCs w:val="28"/>
        </w:rPr>
      </w:pP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Возникновение аварии данного типа возможно при нарушении герметичности автомобильной цистерны с пропаном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разряд статического электричества, образование искры от удара металлических предметов и т.д.</w:t>
      </w:r>
    </w:p>
    <w:p w:rsidR="007E0A13" w:rsidRDefault="007E0A13" w:rsidP="00B310FC">
      <w:pPr>
        <w:pStyle w:val="aff5"/>
        <w:spacing w:before="0" w:after="0"/>
        <w:rPr>
          <w:rFonts w:ascii="Times New Roman" w:hAnsi="Times New Roman"/>
          <w:sz w:val="28"/>
          <w:szCs w:val="28"/>
        </w:rPr>
      </w:pP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Исходные данные:</w:t>
      </w:r>
    </w:p>
    <w:p w:rsidR="007E0A13" w:rsidRPr="00B310FC" w:rsidRDefault="007E0A13" w:rsidP="00B310FC">
      <w:pPr>
        <w:pStyle w:val="affb"/>
        <w:tabs>
          <w:tab w:val="left" w:pos="-6804"/>
          <w:tab w:val="num" w:pos="1069"/>
          <w:tab w:val="num" w:pos="1440"/>
        </w:tabs>
        <w:spacing w:before="0" w:after="0"/>
        <w:ind w:firstLine="709"/>
        <w:rPr>
          <w:rFonts w:ascii="Times New Roman" w:hAnsi="Times New Roman"/>
          <w:color w:val="auto"/>
          <w:sz w:val="28"/>
          <w:szCs w:val="28"/>
        </w:rPr>
      </w:pPr>
      <w:r w:rsidRPr="00B310FC">
        <w:rPr>
          <w:rFonts w:ascii="Times New Roman" w:hAnsi="Times New Roman"/>
          <w:color w:val="auto"/>
          <w:sz w:val="28"/>
          <w:szCs w:val="28"/>
        </w:rPr>
        <w:t>- количество разлившегося при аварии пропана</w:t>
      </w:r>
      <w:r w:rsidRPr="00B310FC">
        <w:rPr>
          <w:rFonts w:ascii="Times New Roman" w:hAnsi="Times New Roman"/>
          <w:color w:val="auto"/>
          <w:sz w:val="28"/>
          <w:szCs w:val="28"/>
        </w:rPr>
        <w:tab/>
        <w:t>V = 70,3 м</w:t>
      </w:r>
      <w:r w:rsidRPr="00B310FC">
        <w:rPr>
          <w:rFonts w:ascii="Times New Roman" w:hAnsi="Times New Roman"/>
          <w:color w:val="auto"/>
          <w:sz w:val="28"/>
          <w:szCs w:val="28"/>
          <w:vertAlign w:val="superscript"/>
        </w:rPr>
        <w:t>3</w:t>
      </w:r>
      <w:r w:rsidRPr="00B310FC">
        <w:rPr>
          <w:rFonts w:ascii="Times New Roman" w:hAnsi="Times New Roman"/>
          <w:color w:val="auto"/>
          <w:sz w:val="28"/>
          <w:szCs w:val="28"/>
        </w:rPr>
        <w:t xml:space="preserve"> (95 % от объема цистерны);</w:t>
      </w:r>
    </w:p>
    <w:p w:rsidR="007E0A13" w:rsidRPr="00B310FC" w:rsidRDefault="007E0A13" w:rsidP="00B310FC">
      <w:pPr>
        <w:pStyle w:val="affb"/>
        <w:tabs>
          <w:tab w:val="left" w:pos="993"/>
          <w:tab w:val="num" w:pos="1069"/>
          <w:tab w:val="left" w:pos="6096"/>
        </w:tabs>
        <w:spacing w:before="0" w:after="0"/>
        <w:ind w:left="1069" w:firstLine="709"/>
        <w:rPr>
          <w:rFonts w:ascii="Times New Roman" w:hAnsi="Times New Roman"/>
          <w:color w:val="auto"/>
          <w:sz w:val="28"/>
          <w:szCs w:val="28"/>
        </w:rPr>
      </w:pPr>
      <w:r w:rsidRPr="00B310FC">
        <w:rPr>
          <w:rFonts w:ascii="Times New Roman" w:hAnsi="Times New Roman"/>
          <w:color w:val="auto"/>
          <w:sz w:val="28"/>
          <w:szCs w:val="28"/>
        </w:rPr>
        <w:t>- молярная масса СУГ</w:t>
      </w:r>
      <w:r w:rsidRPr="00B310FC">
        <w:rPr>
          <w:rFonts w:ascii="Times New Roman" w:hAnsi="Times New Roman"/>
          <w:color w:val="auto"/>
          <w:sz w:val="28"/>
          <w:szCs w:val="28"/>
        </w:rPr>
        <w:tab/>
        <w:t>М = 44,0 кг/кмоль;</w:t>
      </w:r>
    </w:p>
    <w:p w:rsidR="007E0A13" w:rsidRPr="00B310FC" w:rsidRDefault="007E0A13" w:rsidP="00B310FC">
      <w:pPr>
        <w:pStyle w:val="affb"/>
        <w:tabs>
          <w:tab w:val="left" w:pos="993"/>
          <w:tab w:val="num" w:pos="1069"/>
          <w:tab w:val="left" w:pos="6096"/>
        </w:tabs>
        <w:spacing w:before="0" w:after="0"/>
        <w:ind w:left="1069" w:firstLine="709"/>
        <w:rPr>
          <w:rFonts w:ascii="Times New Roman" w:hAnsi="Times New Roman"/>
          <w:color w:val="auto"/>
          <w:sz w:val="28"/>
          <w:szCs w:val="28"/>
        </w:rPr>
      </w:pPr>
      <w:r w:rsidRPr="00B310FC">
        <w:rPr>
          <w:rFonts w:ascii="Times New Roman" w:hAnsi="Times New Roman"/>
          <w:color w:val="auto"/>
          <w:sz w:val="28"/>
          <w:szCs w:val="28"/>
        </w:rPr>
        <w:t>- время испарения</w:t>
      </w:r>
      <w:r w:rsidRPr="00B310FC">
        <w:rPr>
          <w:rFonts w:ascii="Times New Roman" w:hAnsi="Times New Roman"/>
          <w:color w:val="auto"/>
          <w:sz w:val="28"/>
          <w:szCs w:val="28"/>
        </w:rPr>
        <w:tab/>
        <w:t>Т = 60 мин.</w:t>
      </w: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Порядок оценки последствий аварии.</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lastRenderedPageBreak/>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 xml:space="preserve">Избыточное давление </w:t>
      </w:r>
      <w:r w:rsidRPr="00B310FC">
        <w:rPr>
          <w:rFonts w:ascii="Times New Roman" w:hAnsi="Times New Roman"/>
          <w:color w:val="auto"/>
          <w:position w:val="-10"/>
          <w:sz w:val="28"/>
          <w:szCs w:val="28"/>
        </w:rPr>
        <w:object w:dxaOrig="440" w:dyaOrig="340">
          <v:shape id="_x0000_i1040" type="#_x0000_t75" style="width:21.75pt;height:17.25pt" o:ole="" fillcolor="window">
            <v:imagedata r:id="rId24" o:title=""/>
          </v:shape>
          <o:OLEObject Type="Embed" ProgID="Equation.3" ShapeID="_x0000_i1040" DrawAspect="Content" ObjectID="_1416645530" r:id="rId38"/>
        </w:object>
      </w:r>
      <w:r w:rsidRPr="00B310FC">
        <w:rPr>
          <w:rFonts w:ascii="Times New Roman" w:hAnsi="Times New Roman"/>
          <w:color w:val="auto"/>
          <w:sz w:val="28"/>
          <w:szCs w:val="28"/>
        </w:rPr>
        <w:t xml:space="preserve"> на расстоянии </w:t>
      </w:r>
      <w:r w:rsidRPr="00B310FC">
        <w:rPr>
          <w:rFonts w:ascii="Times New Roman" w:hAnsi="Times New Roman"/>
          <w:color w:val="auto"/>
          <w:sz w:val="28"/>
          <w:szCs w:val="28"/>
          <w:lang w:val="en-US"/>
        </w:rPr>
        <w:t>R</w:t>
      </w:r>
      <w:r w:rsidRPr="00B310FC">
        <w:rPr>
          <w:rFonts w:ascii="Times New Roman" w:hAnsi="Times New Roman"/>
          <w:color w:val="auto"/>
          <w:sz w:val="28"/>
          <w:szCs w:val="28"/>
        </w:rPr>
        <w:t xml:space="preserve"> (м) от центра облака ТВС определяется по формуле:</w:t>
      </w:r>
    </w:p>
    <w:p w:rsidR="007E0A13" w:rsidRPr="00B310FC" w:rsidRDefault="007E0A13" w:rsidP="00B310FC">
      <w:pPr>
        <w:pStyle w:val="ArNar"/>
        <w:tabs>
          <w:tab w:val="left" w:pos="1134"/>
          <w:tab w:val="left" w:pos="7088"/>
        </w:tabs>
        <w:rPr>
          <w:rFonts w:ascii="Times New Roman" w:hAnsi="Times New Roman"/>
          <w:color w:val="auto"/>
          <w:sz w:val="28"/>
          <w:szCs w:val="28"/>
        </w:rPr>
      </w:pPr>
      <w:r w:rsidRPr="00B310FC">
        <w:rPr>
          <w:rFonts w:ascii="Times New Roman" w:hAnsi="Times New Roman"/>
          <w:color w:val="auto"/>
          <w:position w:val="-12"/>
          <w:sz w:val="28"/>
          <w:szCs w:val="28"/>
        </w:rPr>
        <w:object w:dxaOrig="1240" w:dyaOrig="360">
          <v:shape id="_x0000_i1041" type="#_x0000_t75" style="width:62.25pt;height:18pt" o:ole="" fillcolor="window">
            <v:imagedata r:id="rId26" o:title=""/>
          </v:shape>
          <o:OLEObject Type="Embed" ProgID="Equation.3" ShapeID="_x0000_i1041" DrawAspect="Content" ObjectID="_1416645531" r:id="rId39"/>
        </w:object>
      </w:r>
      <w:r w:rsidRPr="00B310FC">
        <w:rPr>
          <w:rFonts w:ascii="Times New Roman" w:hAnsi="Times New Roman"/>
          <w:color w:val="auto"/>
          <w:sz w:val="28"/>
          <w:szCs w:val="28"/>
        </w:rPr>
        <w:t>, кПа</w:t>
      </w:r>
    </w:p>
    <w:p w:rsidR="007E0A13" w:rsidRPr="00B310FC" w:rsidRDefault="007E0A13" w:rsidP="00B310FC">
      <w:pPr>
        <w:pStyle w:val="ArNar"/>
        <w:tabs>
          <w:tab w:val="left" w:pos="1134"/>
        </w:tabs>
        <w:ind w:left="1134"/>
        <w:rPr>
          <w:rFonts w:ascii="Times New Roman" w:hAnsi="Times New Roman"/>
          <w:color w:val="auto"/>
          <w:sz w:val="28"/>
          <w:szCs w:val="28"/>
        </w:rPr>
      </w:pPr>
      <w:r w:rsidRPr="00B310FC">
        <w:rPr>
          <w:rFonts w:ascii="Times New Roman" w:hAnsi="Times New Roman"/>
          <w:color w:val="auto"/>
          <w:sz w:val="28"/>
          <w:szCs w:val="28"/>
        </w:rPr>
        <w:t>где</w:t>
      </w:r>
      <w:r w:rsidRPr="00B310FC">
        <w:rPr>
          <w:rFonts w:ascii="Times New Roman" w:hAnsi="Times New Roman"/>
          <w:color w:val="auto"/>
          <w:sz w:val="28"/>
          <w:szCs w:val="28"/>
        </w:rPr>
        <w:tab/>
        <w:t>Р</w:t>
      </w:r>
      <w:r w:rsidRPr="00B310FC">
        <w:rPr>
          <w:rFonts w:ascii="Times New Roman" w:hAnsi="Times New Roman"/>
          <w:color w:val="auto"/>
          <w:sz w:val="28"/>
          <w:szCs w:val="28"/>
          <w:vertAlign w:val="subscript"/>
        </w:rPr>
        <w:t>0</w:t>
      </w:r>
      <w:r w:rsidRPr="00B310FC">
        <w:rPr>
          <w:rFonts w:ascii="Times New Roman" w:hAnsi="Times New Roman"/>
          <w:color w:val="auto"/>
          <w:sz w:val="28"/>
          <w:szCs w:val="28"/>
        </w:rPr>
        <w:t xml:space="preserve"> – атмосферное давление, равное 101,3 кПа;</w:t>
      </w:r>
    </w:p>
    <w:p w:rsidR="007E0A13" w:rsidRPr="00B310FC" w:rsidRDefault="007E0A13" w:rsidP="00B310FC">
      <w:pPr>
        <w:pStyle w:val="affb"/>
        <w:tabs>
          <w:tab w:val="num" w:pos="1069"/>
          <w:tab w:val="left" w:pos="1134"/>
        </w:tabs>
        <w:spacing w:before="0" w:after="0"/>
        <w:ind w:left="1134" w:firstLine="709"/>
        <w:rPr>
          <w:rFonts w:ascii="Times New Roman" w:hAnsi="Times New Roman"/>
          <w:color w:val="auto"/>
          <w:sz w:val="28"/>
          <w:szCs w:val="28"/>
        </w:rPr>
      </w:pPr>
      <w:r w:rsidRPr="00B310FC">
        <w:rPr>
          <w:rFonts w:ascii="Times New Roman" w:hAnsi="Times New Roman"/>
          <w:color w:val="auto"/>
          <w:sz w:val="28"/>
          <w:szCs w:val="28"/>
        </w:rPr>
        <w:tab/>
      </w:r>
      <w:r w:rsidRPr="00B310FC">
        <w:rPr>
          <w:rFonts w:ascii="Times New Roman" w:hAnsi="Times New Roman"/>
          <w:color w:val="auto"/>
          <w:position w:val="-10"/>
          <w:sz w:val="28"/>
          <w:szCs w:val="28"/>
        </w:rPr>
        <w:object w:dxaOrig="4620" w:dyaOrig="380">
          <v:shape id="_x0000_i1042" type="#_x0000_t75" style="width:231pt;height:18.75pt" o:ole="" fillcolor="window">
            <v:imagedata r:id="rId28" o:title=""/>
          </v:shape>
          <o:OLEObject Type="Embed" ProgID="Equation.3" ShapeID="_x0000_i1042" DrawAspect="Content" ObjectID="_1416645532" r:id="rId40"/>
        </w:object>
      </w:r>
      <w:r w:rsidRPr="00B310FC">
        <w:rPr>
          <w:rFonts w:ascii="Times New Roman" w:hAnsi="Times New Roman"/>
          <w:color w:val="auto"/>
          <w:sz w:val="28"/>
          <w:szCs w:val="28"/>
        </w:rPr>
        <w:t>;</w:t>
      </w:r>
    </w:p>
    <w:p w:rsidR="007E0A13" w:rsidRPr="00B310FC" w:rsidRDefault="007E0A13" w:rsidP="00B310FC">
      <w:pPr>
        <w:pStyle w:val="affb"/>
        <w:tabs>
          <w:tab w:val="num" w:pos="1069"/>
          <w:tab w:val="left" w:pos="1134"/>
        </w:tabs>
        <w:spacing w:before="0" w:after="0"/>
        <w:ind w:left="1134" w:firstLine="709"/>
        <w:rPr>
          <w:rFonts w:ascii="Times New Roman" w:hAnsi="Times New Roman"/>
          <w:color w:val="auto"/>
          <w:sz w:val="28"/>
          <w:szCs w:val="28"/>
        </w:rPr>
      </w:pPr>
      <w:r w:rsidRPr="00B310FC">
        <w:rPr>
          <w:rFonts w:ascii="Times New Roman" w:hAnsi="Times New Roman"/>
          <w:color w:val="auto"/>
          <w:sz w:val="28"/>
          <w:szCs w:val="28"/>
        </w:rPr>
        <w:tab/>
        <w:t>V</w:t>
      </w:r>
      <w:r w:rsidRPr="00B310FC">
        <w:rPr>
          <w:rFonts w:ascii="Times New Roman" w:hAnsi="Times New Roman"/>
          <w:color w:val="auto"/>
          <w:sz w:val="28"/>
          <w:szCs w:val="28"/>
          <w:vertAlign w:val="subscript"/>
        </w:rPr>
        <w:t>Г</w:t>
      </w:r>
      <w:r w:rsidRPr="00B310FC">
        <w:rPr>
          <w:rFonts w:ascii="Times New Roman" w:hAnsi="Times New Roman"/>
          <w:color w:val="auto"/>
          <w:sz w:val="28"/>
          <w:szCs w:val="28"/>
        </w:rPr>
        <w:t xml:space="preserve"> – скорость распространения сгорания, м/с;</w:t>
      </w:r>
    </w:p>
    <w:p w:rsidR="007E0A13" w:rsidRPr="00B310FC" w:rsidRDefault="007E0A13" w:rsidP="00B310FC">
      <w:pPr>
        <w:pStyle w:val="affb"/>
        <w:tabs>
          <w:tab w:val="num" w:pos="1069"/>
          <w:tab w:val="left" w:pos="1134"/>
        </w:tabs>
        <w:spacing w:before="0" w:after="0"/>
        <w:ind w:left="1134" w:firstLine="709"/>
        <w:rPr>
          <w:rFonts w:ascii="Times New Roman" w:hAnsi="Times New Roman"/>
          <w:color w:val="auto"/>
          <w:sz w:val="28"/>
          <w:szCs w:val="28"/>
        </w:rPr>
      </w:pPr>
      <w:r w:rsidRPr="00B310FC">
        <w:rPr>
          <w:rFonts w:ascii="Times New Roman" w:hAnsi="Times New Roman"/>
          <w:color w:val="auto"/>
          <w:sz w:val="28"/>
          <w:szCs w:val="28"/>
        </w:rPr>
        <w:tab/>
        <w:t>С</w:t>
      </w:r>
      <w:r w:rsidRPr="00B310FC">
        <w:rPr>
          <w:rFonts w:ascii="Times New Roman" w:hAnsi="Times New Roman"/>
          <w:color w:val="auto"/>
          <w:sz w:val="28"/>
          <w:szCs w:val="28"/>
          <w:vertAlign w:val="subscript"/>
        </w:rPr>
        <w:t>В</w:t>
      </w:r>
      <w:r w:rsidRPr="00B310FC">
        <w:rPr>
          <w:rFonts w:ascii="Times New Roman" w:hAnsi="Times New Roman"/>
          <w:color w:val="auto"/>
          <w:sz w:val="28"/>
          <w:szCs w:val="28"/>
        </w:rPr>
        <w:t xml:space="preserve"> – скорость звука в воздухе, равная 340 м/с;</w:t>
      </w:r>
    </w:p>
    <w:p w:rsidR="007E0A13" w:rsidRPr="00B310FC" w:rsidRDefault="007E0A13" w:rsidP="00B310FC">
      <w:pPr>
        <w:pStyle w:val="ArNar"/>
        <w:tabs>
          <w:tab w:val="left" w:pos="900"/>
        </w:tabs>
        <w:rPr>
          <w:rFonts w:ascii="Times New Roman" w:hAnsi="Times New Roman"/>
          <w:color w:val="auto"/>
          <w:sz w:val="28"/>
          <w:szCs w:val="28"/>
        </w:rPr>
      </w:pPr>
      <w:r w:rsidRPr="00B310FC">
        <w:rPr>
          <w:rFonts w:ascii="Times New Roman" w:hAnsi="Times New Roman"/>
          <w:color w:val="auto"/>
          <w:sz w:val="28"/>
          <w:szCs w:val="28"/>
        </w:rPr>
        <w:tab/>
        <w:t xml:space="preserve">  σ – степень расширения продуктов сгорания (для газовых смесей равна 7).</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Расстояние, на котором будет наблюдаться величина избыточного давления 3,6 кПа, составляет 176 м.</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Проектируемая территория не попадает в зону действия поражающих факторов при возникновении аварии на железнодорожном транспорте, связанной с воспламенением проливов пропана из автоцистерны с образованием избыточного давления.</w:t>
      </w:r>
    </w:p>
    <w:p w:rsidR="007E0A13" w:rsidRDefault="007E0A13" w:rsidP="00B310FC">
      <w:pPr>
        <w:pStyle w:val="26"/>
        <w:spacing w:before="0"/>
        <w:ind w:firstLine="0"/>
        <w:jc w:val="center"/>
        <w:rPr>
          <w:rFonts w:ascii="Times New Roman" w:hAnsi="Times New Roman"/>
          <w:i/>
          <w:snapToGrid w:val="0"/>
          <w:color w:val="auto"/>
          <w:sz w:val="28"/>
          <w:szCs w:val="28"/>
          <w:u w:val="single"/>
        </w:rPr>
      </w:pPr>
    </w:p>
    <w:p w:rsidR="007E0A13" w:rsidRPr="00B310FC" w:rsidRDefault="007E0A13" w:rsidP="00B310FC">
      <w:pPr>
        <w:pStyle w:val="26"/>
        <w:spacing w:before="0"/>
        <w:ind w:firstLine="0"/>
        <w:jc w:val="center"/>
        <w:rPr>
          <w:rFonts w:ascii="Times New Roman" w:hAnsi="Times New Roman"/>
          <w:i/>
          <w:snapToGrid w:val="0"/>
          <w:color w:val="auto"/>
          <w:sz w:val="28"/>
          <w:szCs w:val="28"/>
          <w:u w:val="single"/>
        </w:rPr>
      </w:pPr>
      <w:r w:rsidRPr="00B310FC">
        <w:rPr>
          <w:rFonts w:ascii="Times New Roman" w:hAnsi="Times New Roman"/>
          <w:i/>
          <w:snapToGrid w:val="0"/>
          <w:color w:val="auto"/>
          <w:sz w:val="28"/>
          <w:szCs w:val="28"/>
          <w:u w:val="single"/>
        </w:rPr>
        <w:t>Сценарий развития аварии, связанной с образованием «огненного шара» при разрушении автоцистерны</w:t>
      </w:r>
    </w:p>
    <w:p w:rsidR="007E0A13" w:rsidRDefault="007E0A13" w:rsidP="00B310FC">
      <w:pPr>
        <w:pStyle w:val="aff5"/>
        <w:spacing w:before="0" w:after="0"/>
        <w:rPr>
          <w:rFonts w:ascii="Times New Roman" w:hAnsi="Times New Roman"/>
          <w:sz w:val="28"/>
          <w:szCs w:val="28"/>
        </w:rPr>
      </w:pP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Исходные данные:</w:t>
      </w:r>
    </w:p>
    <w:p w:rsidR="007E0A13" w:rsidRPr="00B310FC" w:rsidRDefault="007E0A13" w:rsidP="00B310FC">
      <w:pPr>
        <w:pStyle w:val="affb"/>
        <w:tabs>
          <w:tab w:val="left" w:pos="993"/>
          <w:tab w:val="num" w:pos="1069"/>
          <w:tab w:val="num" w:pos="1418"/>
          <w:tab w:val="left" w:pos="6096"/>
        </w:tabs>
        <w:spacing w:before="0" w:after="0"/>
        <w:ind w:left="1069" w:firstLine="709"/>
        <w:rPr>
          <w:rFonts w:ascii="Times New Roman" w:hAnsi="Times New Roman"/>
          <w:color w:val="auto"/>
          <w:sz w:val="28"/>
          <w:szCs w:val="28"/>
        </w:rPr>
      </w:pPr>
      <w:r w:rsidRPr="00B310FC">
        <w:rPr>
          <w:rFonts w:ascii="Times New Roman" w:hAnsi="Times New Roman"/>
          <w:color w:val="auto"/>
          <w:sz w:val="28"/>
          <w:szCs w:val="28"/>
        </w:rPr>
        <w:t>- масса СУГ, участвующего в аварии</w:t>
      </w:r>
      <w:r w:rsidRPr="00B310FC">
        <w:rPr>
          <w:rFonts w:ascii="Times New Roman" w:hAnsi="Times New Roman"/>
          <w:color w:val="auto"/>
          <w:sz w:val="28"/>
          <w:szCs w:val="28"/>
        </w:rPr>
        <w:tab/>
        <w:t>М = 4531,5 кг.</w:t>
      </w:r>
    </w:p>
    <w:p w:rsidR="007E0A13" w:rsidRDefault="007E0A13" w:rsidP="00B310FC">
      <w:pPr>
        <w:pStyle w:val="aff5"/>
        <w:spacing w:before="0" w:after="0"/>
        <w:rPr>
          <w:rFonts w:ascii="Times New Roman" w:hAnsi="Times New Roman"/>
          <w:sz w:val="28"/>
          <w:szCs w:val="28"/>
        </w:rPr>
      </w:pP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Порядок оценки последствий аварии.</w:t>
      </w:r>
    </w:p>
    <w:p w:rsidR="007E0A13" w:rsidRPr="00B310FC" w:rsidRDefault="007E0A13" w:rsidP="00B310FC">
      <w:pPr>
        <w:pStyle w:val="affc"/>
        <w:spacing w:before="0" w:after="0"/>
        <w:rPr>
          <w:rFonts w:ascii="Times New Roman" w:hAnsi="Times New Roman"/>
          <w:color w:val="auto"/>
          <w:sz w:val="28"/>
          <w:szCs w:val="28"/>
        </w:rPr>
      </w:pPr>
      <w:r w:rsidRPr="00B310FC">
        <w:rPr>
          <w:rFonts w:ascii="Times New Roman" w:hAnsi="Times New Roman"/>
          <w:color w:val="auto"/>
          <w:sz w:val="28"/>
          <w:szCs w:val="28"/>
        </w:rPr>
        <w:t>Поражающее действие «огненного шара» на человека определяется величиной тепловой энергии (импульсом теплового излучения) и временем существования «огненного шара», а на остальные объекты – интенсивностью его теплового излучения.</w:t>
      </w:r>
    </w:p>
    <w:p w:rsidR="007E0A13" w:rsidRPr="00B310FC" w:rsidRDefault="007E0A13" w:rsidP="00B310FC">
      <w:pPr>
        <w:pStyle w:val="affc"/>
        <w:spacing w:before="0" w:after="0"/>
        <w:rPr>
          <w:rFonts w:ascii="Times New Roman" w:hAnsi="Times New Roman"/>
          <w:color w:val="auto"/>
          <w:sz w:val="28"/>
          <w:szCs w:val="28"/>
        </w:rPr>
      </w:pPr>
      <w:r w:rsidRPr="00B310FC">
        <w:rPr>
          <w:rFonts w:ascii="Times New Roman" w:hAnsi="Times New Roman"/>
          <w:color w:val="auto"/>
          <w:sz w:val="28"/>
          <w:szCs w:val="28"/>
        </w:rPr>
        <w:t>Определим, на каком расстоянии от геометрического центра «огненного шара» люди могут получить ожоги 1-й степени, что соответствует импульсу теплового излучения 120 кДж/м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w:t>
      </w:r>
    </w:p>
    <w:p w:rsidR="007E0A13" w:rsidRPr="00B310FC" w:rsidRDefault="007E0A13" w:rsidP="00B310FC">
      <w:pPr>
        <w:pStyle w:val="affc"/>
        <w:spacing w:before="0" w:after="0"/>
        <w:rPr>
          <w:rFonts w:ascii="Times New Roman" w:hAnsi="Times New Roman"/>
          <w:color w:val="auto"/>
          <w:sz w:val="28"/>
          <w:szCs w:val="28"/>
        </w:rPr>
      </w:pPr>
      <w:r w:rsidRPr="00B310FC">
        <w:rPr>
          <w:rFonts w:ascii="Times New Roman" w:hAnsi="Times New Roman"/>
          <w:color w:val="auto"/>
          <w:sz w:val="28"/>
          <w:szCs w:val="28"/>
        </w:rPr>
        <w:t xml:space="preserve">Расчет интенсивности теплового излучения «огненного шара» </w:t>
      </w:r>
      <w:r w:rsidRPr="00B310FC">
        <w:rPr>
          <w:rFonts w:ascii="Times New Roman" w:hAnsi="Times New Roman"/>
          <w:color w:val="auto"/>
          <w:sz w:val="28"/>
          <w:szCs w:val="28"/>
          <w:lang w:val="en-US"/>
        </w:rPr>
        <w:t>q</w:t>
      </w:r>
      <w:r w:rsidRPr="00B310FC">
        <w:rPr>
          <w:rFonts w:ascii="Times New Roman" w:hAnsi="Times New Roman"/>
          <w:i/>
          <w:iCs/>
          <w:color w:val="auto"/>
          <w:sz w:val="28"/>
          <w:szCs w:val="28"/>
        </w:rPr>
        <w:t>,</w:t>
      </w:r>
      <w:r w:rsidRPr="00B310FC">
        <w:rPr>
          <w:rFonts w:ascii="Times New Roman" w:hAnsi="Times New Roman"/>
          <w:color w:val="auto"/>
          <w:sz w:val="28"/>
          <w:szCs w:val="28"/>
        </w:rPr>
        <w:t xml:space="preserve"> кВт/м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 проводят по формуле:</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lang w:val="en-US"/>
        </w:rPr>
        <w:t>q</w:t>
      </w:r>
      <w:r w:rsidRPr="00B310FC">
        <w:rPr>
          <w:rFonts w:ascii="Times New Roman" w:hAnsi="Times New Roman"/>
          <w:color w:val="auto"/>
          <w:sz w:val="28"/>
          <w:szCs w:val="28"/>
        </w:rPr>
        <w:t xml:space="preserve"> = </w:t>
      </w:r>
      <w:r w:rsidRPr="00B310FC">
        <w:rPr>
          <w:rFonts w:ascii="Times New Roman" w:hAnsi="Times New Roman"/>
          <w:color w:val="auto"/>
          <w:sz w:val="28"/>
          <w:szCs w:val="28"/>
          <w:lang w:val="en-US"/>
        </w:rPr>
        <w:t>E</w:t>
      </w:r>
      <w:r w:rsidRPr="00B310FC">
        <w:rPr>
          <w:rFonts w:ascii="Times New Roman" w:hAnsi="Times New Roman"/>
          <w:color w:val="auto"/>
          <w:sz w:val="28"/>
          <w:szCs w:val="28"/>
          <w:vertAlign w:val="subscript"/>
          <w:lang w:val="en-US"/>
        </w:rPr>
        <w:t>f</w:t>
      </w:r>
      <w:r w:rsidRPr="00B310FC">
        <w:rPr>
          <w:rFonts w:ascii="Times New Roman" w:hAnsi="Times New Roman"/>
          <w:color w:val="auto"/>
          <w:sz w:val="28"/>
          <w:szCs w:val="28"/>
        </w:rPr>
        <w:t xml:space="preserve"> ∙</w:t>
      </w:r>
      <w:r w:rsidRPr="00B310FC">
        <w:rPr>
          <w:rFonts w:ascii="Times New Roman" w:hAnsi="Times New Roman"/>
          <w:color w:val="auto"/>
          <w:sz w:val="28"/>
          <w:szCs w:val="28"/>
          <w:lang w:val="en-US"/>
        </w:rPr>
        <w:t>F</w:t>
      </w:r>
      <w:r w:rsidRPr="00B310FC">
        <w:rPr>
          <w:rFonts w:ascii="Times New Roman" w:hAnsi="Times New Roman"/>
          <w:color w:val="auto"/>
          <w:sz w:val="28"/>
          <w:szCs w:val="28"/>
          <w:vertAlign w:val="subscript"/>
          <w:lang w:val="en-US"/>
        </w:rPr>
        <w:t>q</w:t>
      </w:r>
      <w:r w:rsidRPr="00B310FC">
        <w:rPr>
          <w:rFonts w:ascii="Times New Roman" w:hAnsi="Times New Roman"/>
          <w:color w:val="auto"/>
          <w:sz w:val="28"/>
          <w:szCs w:val="28"/>
        </w:rPr>
        <w:t>∙τ, кВт/м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w:t>
      </w:r>
    </w:p>
    <w:p w:rsidR="007E0A13" w:rsidRPr="00B310FC" w:rsidRDefault="007E0A13" w:rsidP="00B310FC">
      <w:pPr>
        <w:ind w:firstLine="709"/>
        <w:rPr>
          <w:sz w:val="28"/>
          <w:szCs w:val="28"/>
        </w:rPr>
      </w:pPr>
      <w:r w:rsidRPr="00B310FC">
        <w:rPr>
          <w:sz w:val="28"/>
          <w:szCs w:val="28"/>
        </w:rPr>
        <w:t xml:space="preserve">где </w:t>
      </w:r>
      <w:r w:rsidRPr="00B310FC">
        <w:rPr>
          <w:sz w:val="28"/>
          <w:szCs w:val="28"/>
          <w:lang w:val="en-US"/>
        </w:rPr>
        <w:t>E</w:t>
      </w:r>
      <w:r w:rsidRPr="00B310FC">
        <w:rPr>
          <w:sz w:val="28"/>
          <w:szCs w:val="28"/>
          <w:vertAlign w:val="subscript"/>
          <w:lang w:val="en-US"/>
        </w:rPr>
        <w:t>f</w:t>
      </w:r>
      <w:r w:rsidRPr="00B310FC">
        <w:rPr>
          <w:sz w:val="28"/>
          <w:szCs w:val="28"/>
        </w:rPr>
        <w:t xml:space="preserve"> – среднеповерхностная плотность теплового излучения пламени, кВт/м</w:t>
      </w:r>
      <w:r w:rsidRPr="00B310FC">
        <w:rPr>
          <w:sz w:val="28"/>
          <w:szCs w:val="28"/>
          <w:vertAlign w:val="superscript"/>
        </w:rPr>
        <w:t>2</w:t>
      </w:r>
      <w:r w:rsidRPr="00B310FC">
        <w:rPr>
          <w:sz w:val="28"/>
          <w:szCs w:val="28"/>
        </w:rPr>
        <w:t>;</w:t>
      </w:r>
    </w:p>
    <w:p w:rsidR="007E0A13" w:rsidRPr="00B310FC" w:rsidRDefault="007E0A13" w:rsidP="00B310FC">
      <w:pPr>
        <w:ind w:firstLine="709"/>
        <w:rPr>
          <w:sz w:val="28"/>
          <w:szCs w:val="28"/>
        </w:rPr>
      </w:pPr>
      <w:r w:rsidRPr="00B310FC">
        <w:rPr>
          <w:sz w:val="28"/>
          <w:szCs w:val="28"/>
          <w:lang w:val="en-US"/>
        </w:rPr>
        <w:t>F</w:t>
      </w:r>
      <w:r w:rsidRPr="00B310FC">
        <w:rPr>
          <w:sz w:val="28"/>
          <w:szCs w:val="28"/>
          <w:vertAlign w:val="subscript"/>
          <w:lang w:val="en-US"/>
        </w:rPr>
        <w:t>q</w:t>
      </w:r>
      <w:r w:rsidRPr="00B310FC">
        <w:rPr>
          <w:sz w:val="28"/>
          <w:szCs w:val="28"/>
        </w:rPr>
        <w:t>– угловой коэффициент облученности;</w:t>
      </w:r>
    </w:p>
    <w:p w:rsidR="007E0A13" w:rsidRPr="00B310FC" w:rsidRDefault="007E0A13" w:rsidP="00B310FC">
      <w:pPr>
        <w:ind w:firstLine="709"/>
        <w:rPr>
          <w:sz w:val="28"/>
          <w:szCs w:val="28"/>
        </w:rPr>
      </w:pPr>
      <w:r w:rsidRPr="00B310FC">
        <w:rPr>
          <w:sz w:val="28"/>
          <w:szCs w:val="28"/>
        </w:rPr>
        <w:t>τ – коэффициент пропускания атмосферы.</w:t>
      </w:r>
    </w:p>
    <w:p w:rsidR="007E0A13" w:rsidRPr="00B310FC" w:rsidRDefault="007E0A13" w:rsidP="00B310FC">
      <w:pPr>
        <w:ind w:firstLine="709"/>
        <w:rPr>
          <w:sz w:val="28"/>
          <w:szCs w:val="28"/>
        </w:rPr>
      </w:pPr>
      <w:r w:rsidRPr="00B310FC">
        <w:rPr>
          <w:position w:val="-30"/>
          <w:sz w:val="28"/>
          <w:szCs w:val="28"/>
          <w:lang w:val="en-US"/>
        </w:rPr>
        <w:object w:dxaOrig="3340" w:dyaOrig="700">
          <v:shape id="_x0000_i1043" type="#_x0000_t75" style="width:167.25pt;height:35.25pt" o:ole="">
            <v:imagedata r:id="rId41" o:title=""/>
          </v:shape>
          <o:OLEObject Type="Embed" ProgID="Equation.3" ShapeID="_x0000_i1043" DrawAspect="Content" ObjectID="_1416645533" r:id="rId42"/>
        </w:object>
      </w:r>
      <w:r w:rsidRPr="00B310FC">
        <w:rPr>
          <w:sz w:val="28"/>
          <w:szCs w:val="28"/>
        </w:rPr>
        <w:t>,</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где Н – высота центра «огненного шара», м;</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lang w:val="en-US"/>
        </w:rPr>
        <w:t>D</w:t>
      </w:r>
      <w:r w:rsidRPr="00B310FC">
        <w:rPr>
          <w:rFonts w:ascii="Times New Roman" w:hAnsi="Times New Roman"/>
          <w:color w:val="auto"/>
          <w:sz w:val="28"/>
          <w:szCs w:val="28"/>
          <w:vertAlign w:val="subscript"/>
          <w:lang w:val="en-US"/>
        </w:rPr>
        <w:t>s</w:t>
      </w:r>
      <w:r w:rsidRPr="00B310FC">
        <w:rPr>
          <w:rFonts w:ascii="Times New Roman" w:hAnsi="Times New Roman"/>
          <w:i/>
          <w:iCs/>
          <w:color w:val="auto"/>
          <w:sz w:val="28"/>
          <w:szCs w:val="28"/>
        </w:rPr>
        <w:t xml:space="preserve"> </w:t>
      </w:r>
      <w:r w:rsidRPr="00B310FC">
        <w:rPr>
          <w:rFonts w:ascii="Times New Roman" w:hAnsi="Times New Roman"/>
          <w:color w:val="auto"/>
          <w:sz w:val="28"/>
          <w:szCs w:val="28"/>
        </w:rPr>
        <w:t>– эффективный диаметр «огненного шара», м;</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lang w:val="en-US"/>
        </w:rPr>
        <w:lastRenderedPageBreak/>
        <w:t>r</w:t>
      </w:r>
      <w:r w:rsidRPr="00B310FC">
        <w:rPr>
          <w:rFonts w:ascii="Times New Roman" w:hAnsi="Times New Roman"/>
          <w:i/>
          <w:iCs/>
          <w:color w:val="auto"/>
          <w:sz w:val="28"/>
          <w:szCs w:val="28"/>
        </w:rPr>
        <w:t xml:space="preserve"> </w:t>
      </w:r>
      <w:r w:rsidRPr="00B310FC">
        <w:rPr>
          <w:rFonts w:ascii="Times New Roman" w:hAnsi="Times New Roman"/>
          <w:color w:val="auto"/>
          <w:sz w:val="28"/>
          <w:szCs w:val="28"/>
        </w:rPr>
        <w:t>–расстояние от облучаемого объекта до точки на поверхности земли непосредственно под центром «огненного шара», м.</w:t>
      </w:r>
    </w:p>
    <w:p w:rsidR="007E0A13" w:rsidRPr="00B310FC" w:rsidRDefault="007E0A13" w:rsidP="00B310FC">
      <w:pPr>
        <w:pStyle w:val="26"/>
        <w:spacing w:before="0"/>
        <w:rPr>
          <w:rFonts w:ascii="Times New Roman" w:hAnsi="Times New Roman"/>
          <w:color w:val="auto"/>
          <w:sz w:val="28"/>
          <w:szCs w:val="28"/>
        </w:rPr>
      </w:pPr>
      <w:r w:rsidRPr="00B310FC">
        <w:rPr>
          <w:rFonts w:ascii="Times New Roman" w:hAnsi="Times New Roman"/>
          <w:color w:val="auto"/>
          <w:sz w:val="28"/>
          <w:szCs w:val="28"/>
        </w:rPr>
        <w:t xml:space="preserve">Время существования «огненного шара» </w:t>
      </w:r>
      <w:r w:rsidRPr="00B310FC">
        <w:rPr>
          <w:rFonts w:ascii="Times New Roman" w:hAnsi="Times New Roman"/>
          <w:color w:val="auto"/>
          <w:sz w:val="28"/>
          <w:szCs w:val="28"/>
          <w:lang w:val="en-US"/>
        </w:rPr>
        <w:t>t</w:t>
      </w:r>
      <w:r w:rsidRPr="00B310FC">
        <w:rPr>
          <w:rFonts w:ascii="Times New Roman" w:hAnsi="Times New Roman"/>
          <w:color w:val="auto"/>
          <w:sz w:val="28"/>
          <w:szCs w:val="28"/>
          <w:vertAlign w:val="subscript"/>
          <w:lang w:val="en-US"/>
        </w:rPr>
        <w:t>s</w:t>
      </w:r>
      <w:r w:rsidRPr="00B310FC">
        <w:rPr>
          <w:rFonts w:ascii="Times New Roman" w:hAnsi="Times New Roman"/>
          <w:color w:val="auto"/>
          <w:sz w:val="28"/>
          <w:szCs w:val="28"/>
        </w:rPr>
        <w:t>, с, рассчитывают по формуле:</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lang w:val="en-US"/>
        </w:rPr>
        <w:t>t</w:t>
      </w:r>
      <w:r w:rsidRPr="00B310FC">
        <w:rPr>
          <w:rFonts w:ascii="Times New Roman" w:hAnsi="Times New Roman"/>
          <w:color w:val="auto"/>
          <w:sz w:val="28"/>
          <w:szCs w:val="28"/>
          <w:vertAlign w:val="subscript"/>
          <w:lang w:val="en-US"/>
        </w:rPr>
        <w:t>s</w:t>
      </w:r>
      <w:r w:rsidRPr="00B310FC">
        <w:rPr>
          <w:rFonts w:ascii="Times New Roman" w:hAnsi="Times New Roman"/>
          <w:color w:val="auto"/>
          <w:sz w:val="28"/>
          <w:szCs w:val="28"/>
        </w:rPr>
        <w:t xml:space="preserve"> = 0,92∙</w:t>
      </w:r>
      <w:r w:rsidRPr="00B310FC">
        <w:rPr>
          <w:rFonts w:ascii="Times New Roman" w:hAnsi="Times New Roman"/>
          <w:color w:val="auto"/>
          <w:sz w:val="28"/>
          <w:szCs w:val="28"/>
          <w:lang w:val="en-US"/>
        </w:rPr>
        <w:t>M</w:t>
      </w:r>
      <w:r w:rsidRPr="00B310FC">
        <w:rPr>
          <w:rFonts w:ascii="Times New Roman" w:hAnsi="Times New Roman"/>
          <w:color w:val="auto"/>
          <w:sz w:val="28"/>
          <w:szCs w:val="28"/>
          <w:vertAlign w:val="superscript"/>
        </w:rPr>
        <w:t>0,303</w:t>
      </w:r>
      <w:r w:rsidRPr="00B310FC">
        <w:rPr>
          <w:rFonts w:ascii="Times New Roman" w:hAnsi="Times New Roman"/>
          <w:color w:val="auto"/>
          <w:sz w:val="28"/>
          <w:szCs w:val="28"/>
        </w:rPr>
        <w:t>,</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 xml:space="preserve">где </w:t>
      </w:r>
      <w:r w:rsidRPr="00B310FC">
        <w:rPr>
          <w:rFonts w:ascii="Times New Roman" w:hAnsi="Times New Roman"/>
          <w:color w:val="auto"/>
          <w:sz w:val="28"/>
          <w:szCs w:val="28"/>
          <w:lang w:val="en-US"/>
        </w:rPr>
        <w:t>M</w:t>
      </w:r>
      <w:r w:rsidRPr="00B310FC">
        <w:rPr>
          <w:rFonts w:ascii="Times New Roman" w:hAnsi="Times New Roman"/>
          <w:color w:val="auto"/>
          <w:sz w:val="28"/>
          <w:szCs w:val="28"/>
        </w:rPr>
        <w:t xml:space="preserve"> – масса горючего вещества, кг.</w:t>
      </w:r>
    </w:p>
    <w:p w:rsidR="007E0A13" w:rsidRPr="00B310FC" w:rsidRDefault="007E0A13" w:rsidP="00B310FC">
      <w:pPr>
        <w:pStyle w:val="26"/>
        <w:spacing w:before="0"/>
        <w:rPr>
          <w:rFonts w:ascii="Times New Roman" w:hAnsi="Times New Roman"/>
          <w:color w:val="auto"/>
          <w:sz w:val="28"/>
          <w:szCs w:val="28"/>
        </w:rPr>
      </w:pPr>
      <w:r w:rsidRPr="00B310FC">
        <w:rPr>
          <w:rFonts w:ascii="Times New Roman" w:hAnsi="Times New Roman"/>
          <w:color w:val="auto"/>
          <w:sz w:val="28"/>
          <w:szCs w:val="28"/>
        </w:rPr>
        <w:t>Коэффициент пропускания атмосферы τ рассчитывают по формуле:</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 xml:space="preserve">τ = </w:t>
      </w:r>
      <w:r w:rsidRPr="00B310FC">
        <w:rPr>
          <w:rFonts w:ascii="Times New Roman" w:hAnsi="Times New Roman"/>
          <w:color w:val="auto"/>
          <w:sz w:val="28"/>
          <w:szCs w:val="28"/>
          <w:lang w:val="en-US"/>
        </w:rPr>
        <w:t>exp</w:t>
      </w:r>
      <w:r w:rsidRPr="00B310FC">
        <w:rPr>
          <w:rFonts w:ascii="Times New Roman" w:hAnsi="Times New Roman"/>
          <w:color w:val="auto"/>
          <w:sz w:val="28"/>
          <w:szCs w:val="28"/>
        </w:rPr>
        <w:t>[-7,0∙ 10</w:t>
      </w:r>
      <w:r w:rsidRPr="00B310FC">
        <w:rPr>
          <w:rFonts w:ascii="Times New Roman" w:hAnsi="Times New Roman"/>
          <w:color w:val="auto"/>
          <w:sz w:val="28"/>
          <w:szCs w:val="28"/>
          <w:vertAlign w:val="superscript"/>
        </w:rPr>
        <w:t>-4</w:t>
      </w:r>
      <w:r w:rsidRPr="00B310FC">
        <w:rPr>
          <w:rFonts w:ascii="Times New Roman" w:hAnsi="Times New Roman"/>
          <w:color w:val="auto"/>
          <w:sz w:val="28"/>
          <w:szCs w:val="28"/>
        </w:rPr>
        <w:t>(</w:t>
      </w:r>
      <w:r w:rsidRPr="00B310FC">
        <w:rPr>
          <w:rFonts w:ascii="Times New Roman" w:hAnsi="Times New Roman"/>
          <w:color w:val="auto"/>
          <w:position w:val="-6"/>
          <w:sz w:val="28"/>
          <w:szCs w:val="28"/>
          <w:lang w:val="en-US"/>
        </w:rPr>
        <w:object w:dxaOrig="900" w:dyaOrig="380">
          <v:shape id="_x0000_i1044" type="#_x0000_t75" style="width:45pt;height:18.75pt" o:ole="">
            <v:imagedata r:id="rId32" o:title=""/>
          </v:shape>
          <o:OLEObject Type="Embed" ProgID="Equation.3" ShapeID="_x0000_i1044" DrawAspect="Content" ObjectID="_1416645534" r:id="rId43"/>
        </w:object>
      </w:r>
      <w:r w:rsidRPr="00B310FC">
        <w:rPr>
          <w:rFonts w:ascii="Times New Roman" w:hAnsi="Times New Roman"/>
          <w:color w:val="auto"/>
          <w:sz w:val="28"/>
          <w:szCs w:val="28"/>
        </w:rPr>
        <w:t xml:space="preserve">- </w:t>
      </w:r>
      <w:r w:rsidRPr="00B310FC">
        <w:rPr>
          <w:rFonts w:ascii="Times New Roman" w:hAnsi="Times New Roman"/>
          <w:color w:val="auto"/>
          <w:sz w:val="28"/>
          <w:szCs w:val="28"/>
          <w:lang w:val="en-US"/>
        </w:rPr>
        <w:t>D</w:t>
      </w:r>
      <w:r w:rsidRPr="00B310FC">
        <w:rPr>
          <w:rFonts w:ascii="Times New Roman" w:hAnsi="Times New Roman"/>
          <w:color w:val="auto"/>
          <w:sz w:val="28"/>
          <w:szCs w:val="28"/>
          <w:vertAlign w:val="subscript"/>
          <w:lang w:val="en-US"/>
        </w:rPr>
        <w:t>s</w:t>
      </w:r>
      <w:r w:rsidRPr="00B310FC">
        <w:rPr>
          <w:rFonts w:ascii="Times New Roman" w:hAnsi="Times New Roman"/>
          <w:color w:val="auto"/>
          <w:sz w:val="28"/>
          <w:szCs w:val="28"/>
        </w:rPr>
        <w:t>/2)].</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 xml:space="preserve">Импульс теплового потока </w:t>
      </w:r>
      <w:r w:rsidRPr="00B310FC">
        <w:rPr>
          <w:rFonts w:ascii="Times New Roman" w:hAnsi="Times New Roman"/>
          <w:color w:val="auto"/>
          <w:sz w:val="28"/>
          <w:szCs w:val="28"/>
          <w:lang w:val="en-US"/>
        </w:rPr>
        <w:t>Q</w:t>
      </w:r>
      <w:r w:rsidRPr="00B310FC">
        <w:rPr>
          <w:rFonts w:ascii="Times New Roman" w:hAnsi="Times New Roman"/>
          <w:color w:val="auto"/>
          <w:sz w:val="28"/>
          <w:szCs w:val="28"/>
        </w:rPr>
        <w:t>, кДж/м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 определяется по формуле:</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lang w:val="en-US"/>
        </w:rPr>
        <w:t>Q</w:t>
      </w:r>
      <w:r w:rsidRPr="00B310FC">
        <w:rPr>
          <w:rFonts w:ascii="Times New Roman" w:hAnsi="Times New Roman"/>
          <w:color w:val="auto"/>
          <w:sz w:val="28"/>
          <w:szCs w:val="28"/>
        </w:rPr>
        <w:t xml:space="preserve"> = </w:t>
      </w:r>
      <w:r w:rsidRPr="00B310FC">
        <w:rPr>
          <w:rFonts w:ascii="Times New Roman" w:hAnsi="Times New Roman"/>
          <w:color w:val="auto"/>
          <w:sz w:val="28"/>
          <w:szCs w:val="28"/>
          <w:lang w:val="en-US"/>
        </w:rPr>
        <w:t>q</w:t>
      </w:r>
      <w:r w:rsidRPr="00B310FC">
        <w:rPr>
          <w:rFonts w:ascii="Times New Roman" w:hAnsi="Times New Roman"/>
          <w:color w:val="auto"/>
          <w:sz w:val="28"/>
          <w:szCs w:val="28"/>
          <w:vertAlign w:val="superscript"/>
        </w:rPr>
        <w:t>.</w:t>
      </w:r>
      <w:r w:rsidRPr="00B310FC">
        <w:rPr>
          <w:rFonts w:ascii="Times New Roman" w:hAnsi="Times New Roman"/>
          <w:color w:val="auto"/>
          <w:sz w:val="28"/>
          <w:szCs w:val="28"/>
          <w:lang w:val="en-US"/>
        </w:rPr>
        <w:t>t</w:t>
      </w:r>
      <w:r w:rsidRPr="00B310FC">
        <w:rPr>
          <w:rFonts w:ascii="Times New Roman" w:hAnsi="Times New Roman"/>
          <w:color w:val="auto"/>
          <w:sz w:val="28"/>
          <w:szCs w:val="28"/>
          <w:vertAlign w:val="subscript"/>
          <w:lang w:val="en-US"/>
        </w:rPr>
        <w:t>s</w:t>
      </w:r>
      <w:r w:rsidRPr="00B310FC">
        <w:rPr>
          <w:rFonts w:ascii="Times New Roman" w:hAnsi="Times New Roman"/>
          <w:color w:val="auto"/>
          <w:sz w:val="28"/>
          <w:szCs w:val="28"/>
        </w:rPr>
        <w:t>.</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Расстояние, на котором будет наблюдаться импульс теплового потока равный 120 кДж/м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 составляет 161 м.</w:t>
      </w: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Проектируемая территория не попадает в зону действия поражающих факторов при возникновении аварии на автодороге, связанной с воспламенением проливов пропана из автоцистерны с образованием «огненного шара».</w:t>
      </w:r>
    </w:p>
    <w:p w:rsidR="007E0A13" w:rsidRDefault="007E0A13" w:rsidP="00B310FC">
      <w:pPr>
        <w:pStyle w:val="26"/>
        <w:spacing w:before="0"/>
        <w:ind w:firstLine="0"/>
        <w:rPr>
          <w:rFonts w:ascii="Times New Roman" w:hAnsi="Times New Roman"/>
          <w:snapToGrid w:val="0"/>
          <w:color w:val="auto"/>
          <w:sz w:val="28"/>
          <w:szCs w:val="28"/>
        </w:rPr>
      </w:pPr>
    </w:p>
    <w:p w:rsidR="007E0A13" w:rsidRPr="00B310FC" w:rsidRDefault="007E0A13" w:rsidP="00B310FC">
      <w:pPr>
        <w:pStyle w:val="26"/>
        <w:spacing w:before="0"/>
        <w:ind w:firstLine="0"/>
        <w:jc w:val="center"/>
        <w:rPr>
          <w:rFonts w:ascii="Times New Roman" w:hAnsi="Times New Roman"/>
          <w:i/>
          <w:snapToGrid w:val="0"/>
          <w:color w:val="auto"/>
          <w:sz w:val="28"/>
          <w:szCs w:val="28"/>
          <w:u w:val="single"/>
        </w:rPr>
      </w:pPr>
      <w:r w:rsidRPr="00B310FC">
        <w:rPr>
          <w:rFonts w:ascii="Times New Roman" w:hAnsi="Times New Roman"/>
          <w:i/>
          <w:snapToGrid w:val="0"/>
          <w:color w:val="auto"/>
          <w:sz w:val="28"/>
          <w:szCs w:val="28"/>
          <w:u w:val="single"/>
        </w:rPr>
        <w:t>Сценарий развития аварии, связанной с воспламенением проливов бензина на автомобильном транспорте</w:t>
      </w:r>
    </w:p>
    <w:p w:rsidR="007E0A13" w:rsidRPr="00B310FC" w:rsidRDefault="007E0A13" w:rsidP="00B310FC">
      <w:pPr>
        <w:pStyle w:val="26"/>
        <w:spacing w:before="0"/>
        <w:ind w:firstLine="0"/>
        <w:rPr>
          <w:rFonts w:ascii="Times New Roman" w:hAnsi="Times New Roman"/>
          <w:snapToGrid w:val="0"/>
          <w:color w:val="auto"/>
          <w:sz w:val="28"/>
          <w:szCs w:val="28"/>
        </w:rPr>
      </w:pP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Возникновение аварии данного типа возможно при нарушении герметичности автомобильной цистерны с топливом (в результате ДТП). Над поверхностью разлития образуется облако паров бензина. Воспламенение паров и дальнейшее горение топлива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7E0A13" w:rsidRDefault="007E0A13" w:rsidP="00B310FC">
      <w:pPr>
        <w:pStyle w:val="aff5"/>
        <w:spacing w:before="0" w:after="0"/>
        <w:rPr>
          <w:rFonts w:ascii="Times New Roman" w:hAnsi="Times New Roman"/>
          <w:sz w:val="28"/>
          <w:szCs w:val="28"/>
        </w:rPr>
      </w:pP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Исходные данные:</w:t>
      </w:r>
    </w:p>
    <w:p w:rsidR="007E0A13" w:rsidRPr="00B310FC" w:rsidRDefault="007E0A13" w:rsidP="00B310FC">
      <w:pPr>
        <w:pStyle w:val="affb"/>
        <w:tabs>
          <w:tab w:val="left" w:pos="0"/>
          <w:tab w:val="num" w:pos="1069"/>
        </w:tabs>
        <w:spacing w:before="0" w:after="0"/>
        <w:ind w:left="851"/>
        <w:rPr>
          <w:rFonts w:ascii="Times New Roman" w:hAnsi="Times New Roman"/>
          <w:color w:val="auto"/>
          <w:sz w:val="28"/>
          <w:szCs w:val="28"/>
        </w:rPr>
      </w:pPr>
      <w:r w:rsidRPr="00B310FC">
        <w:rPr>
          <w:rFonts w:ascii="Times New Roman" w:hAnsi="Times New Roman"/>
          <w:color w:val="auto"/>
          <w:sz w:val="28"/>
          <w:szCs w:val="28"/>
        </w:rPr>
        <w:t>- количество разлившегося при аварии бензина</w:t>
      </w:r>
      <w:r w:rsidRPr="00B310FC">
        <w:rPr>
          <w:rFonts w:ascii="Times New Roman" w:hAnsi="Times New Roman"/>
          <w:color w:val="auto"/>
          <w:sz w:val="28"/>
          <w:szCs w:val="28"/>
        </w:rPr>
        <w:tab/>
      </w:r>
      <w:r w:rsidRPr="00B310FC">
        <w:rPr>
          <w:rFonts w:ascii="Times New Roman" w:hAnsi="Times New Roman"/>
          <w:color w:val="auto"/>
          <w:sz w:val="28"/>
          <w:szCs w:val="28"/>
          <w:lang w:val="en-US"/>
        </w:rPr>
        <w:t>V</w:t>
      </w:r>
      <w:r w:rsidRPr="00B310FC">
        <w:rPr>
          <w:rFonts w:ascii="Times New Roman" w:hAnsi="Times New Roman"/>
          <w:color w:val="auto"/>
          <w:sz w:val="28"/>
          <w:szCs w:val="28"/>
        </w:rPr>
        <w:t xml:space="preserve"> = 8,55 м</w:t>
      </w:r>
      <w:r w:rsidRPr="00B310FC">
        <w:rPr>
          <w:rFonts w:ascii="Times New Roman" w:hAnsi="Times New Roman"/>
          <w:color w:val="auto"/>
          <w:sz w:val="28"/>
          <w:szCs w:val="28"/>
          <w:vertAlign w:val="superscript"/>
        </w:rPr>
        <w:t>3</w:t>
      </w:r>
      <w:r w:rsidRPr="00B310FC">
        <w:rPr>
          <w:rFonts w:ascii="Times New Roman" w:hAnsi="Times New Roman"/>
          <w:color w:val="auto"/>
          <w:sz w:val="28"/>
          <w:szCs w:val="28"/>
        </w:rPr>
        <w:t xml:space="preserve"> (95 % от объема цистерны);</w:t>
      </w:r>
    </w:p>
    <w:p w:rsidR="007E0A13" w:rsidRPr="00B310FC" w:rsidRDefault="007E0A13" w:rsidP="00B310FC">
      <w:pPr>
        <w:pStyle w:val="affb"/>
        <w:tabs>
          <w:tab w:val="left" w:pos="0"/>
          <w:tab w:val="left" w:pos="993"/>
          <w:tab w:val="num" w:pos="1069"/>
        </w:tabs>
        <w:spacing w:before="0" w:after="0"/>
        <w:ind w:left="851"/>
        <w:rPr>
          <w:rFonts w:ascii="Times New Roman" w:hAnsi="Times New Roman"/>
          <w:color w:val="auto"/>
          <w:sz w:val="28"/>
          <w:szCs w:val="28"/>
        </w:rPr>
      </w:pPr>
      <w:r w:rsidRPr="00B310FC">
        <w:rPr>
          <w:rFonts w:ascii="Times New Roman" w:hAnsi="Times New Roman"/>
          <w:color w:val="auto"/>
          <w:sz w:val="28"/>
          <w:szCs w:val="28"/>
        </w:rPr>
        <w:t>- площадь пролива</w:t>
      </w:r>
      <w:r w:rsidRPr="00B310FC">
        <w:rPr>
          <w:rFonts w:ascii="Times New Roman" w:hAnsi="Times New Roman"/>
          <w:color w:val="auto"/>
          <w:sz w:val="28"/>
          <w:szCs w:val="28"/>
        </w:rPr>
        <w:tab/>
      </w:r>
      <w:r w:rsidRPr="00B310FC">
        <w:rPr>
          <w:rFonts w:ascii="Times New Roman" w:hAnsi="Times New Roman"/>
          <w:color w:val="auto"/>
          <w:sz w:val="28"/>
          <w:szCs w:val="28"/>
          <w:lang w:val="en-US"/>
        </w:rPr>
        <w:t>S</w:t>
      </w:r>
      <w:r w:rsidRPr="00B310FC">
        <w:rPr>
          <w:rFonts w:ascii="Times New Roman" w:hAnsi="Times New Roman"/>
          <w:color w:val="auto"/>
          <w:sz w:val="28"/>
          <w:szCs w:val="28"/>
        </w:rPr>
        <w:t xml:space="preserve"> = 171,0 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w:t>
      </w:r>
    </w:p>
    <w:p w:rsidR="007E0A13" w:rsidRDefault="007E0A13" w:rsidP="00B310FC">
      <w:pPr>
        <w:pStyle w:val="aff5"/>
        <w:spacing w:before="0" w:after="0"/>
        <w:rPr>
          <w:rFonts w:ascii="Times New Roman" w:hAnsi="Times New Roman"/>
          <w:sz w:val="28"/>
          <w:szCs w:val="28"/>
        </w:rPr>
      </w:pP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Порядок оценки последствий аварии.</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Определим, на каком расстоянии от геометрического центра пролива может произойти поражение людей тепловым потоком. Болевые ощущения у людей от тепловой радиации возникают при интенсивности теплового воздействия 1,4 кВт/м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 xml:space="preserve"> и более.</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Расчеты выполняются аналогично расчетам по сценарию 1.</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Расстояние, на котором будет наблюдаться тепловой поток интенсивностью 1,4 кВт/м</w:t>
      </w:r>
      <w:r w:rsidRPr="00B310FC">
        <w:rPr>
          <w:rFonts w:ascii="Times New Roman" w:hAnsi="Times New Roman"/>
          <w:color w:val="auto"/>
          <w:sz w:val="28"/>
          <w:szCs w:val="28"/>
          <w:vertAlign w:val="superscript"/>
        </w:rPr>
        <w:t>2</w:t>
      </w:r>
      <w:r w:rsidRPr="00B310FC">
        <w:rPr>
          <w:rFonts w:ascii="Times New Roman" w:hAnsi="Times New Roman"/>
          <w:color w:val="auto"/>
          <w:sz w:val="28"/>
          <w:szCs w:val="28"/>
        </w:rPr>
        <w:t>, составляет 62 м.</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Проектируемая территория не попадает в зону действия поражающих факторов при возникновении аварии на автотранспорте, связанной с воспламенением проливов бензина из автоцистерны.</w:t>
      </w:r>
    </w:p>
    <w:p w:rsidR="007E0A13" w:rsidRDefault="007E0A13" w:rsidP="00B310FC">
      <w:pPr>
        <w:pStyle w:val="26"/>
        <w:spacing w:before="0"/>
        <w:ind w:firstLine="0"/>
        <w:rPr>
          <w:rFonts w:ascii="Times New Roman" w:hAnsi="Times New Roman"/>
          <w:snapToGrid w:val="0"/>
          <w:color w:val="auto"/>
          <w:sz w:val="28"/>
          <w:szCs w:val="28"/>
        </w:rPr>
      </w:pPr>
    </w:p>
    <w:p w:rsidR="007E0A13" w:rsidRPr="00B310FC" w:rsidRDefault="007E0A13" w:rsidP="00B310FC">
      <w:pPr>
        <w:pStyle w:val="26"/>
        <w:spacing w:before="0"/>
        <w:ind w:firstLine="0"/>
        <w:jc w:val="center"/>
        <w:rPr>
          <w:rFonts w:ascii="Times New Roman" w:hAnsi="Times New Roman"/>
          <w:i/>
          <w:snapToGrid w:val="0"/>
          <w:color w:val="auto"/>
          <w:sz w:val="28"/>
          <w:szCs w:val="28"/>
          <w:u w:val="single"/>
        </w:rPr>
      </w:pPr>
      <w:r w:rsidRPr="00B310FC">
        <w:rPr>
          <w:rFonts w:ascii="Times New Roman" w:hAnsi="Times New Roman"/>
          <w:i/>
          <w:snapToGrid w:val="0"/>
          <w:color w:val="auto"/>
          <w:sz w:val="28"/>
          <w:szCs w:val="28"/>
          <w:u w:val="single"/>
        </w:rPr>
        <w:lastRenderedPageBreak/>
        <w:t>Сценарий развития аварии, связанной с воспламенением топливно-воздушной смеси с образованием избыточного давления на автомобильном транспорте</w:t>
      </w:r>
    </w:p>
    <w:p w:rsidR="007E0A13" w:rsidRPr="00B310FC" w:rsidRDefault="007E0A13" w:rsidP="00B310FC">
      <w:pPr>
        <w:pStyle w:val="26"/>
        <w:spacing w:before="0"/>
        <w:ind w:firstLine="0"/>
        <w:rPr>
          <w:rFonts w:ascii="Times New Roman" w:hAnsi="Times New Roman"/>
          <w:snapToGrid w:val="0"/>
          <w:color w:val="auto"/>
          <w:sz w:val="28"/>
          <w:szCs w:val="28"/>
        </w:rPr>
      </w:pPr>
    </w:p>
    <w:p w:rsidR="007E0A13" w:rsidRPr="00B310FC" w:rsidRDefault="007E0A13" w:rsidP="00B310FC">
      <w:pPr>
        <w:pStyle w:val="ArNar"/>
        <w:rPr>
          <w:rFonts w:ascii="Times New Roman" w:hAnsi="Times New Roman"/>
          <w:color w:val="auto"/>
          <w:sz w:val="28"/>
          <w:szCs w:val="28"/>
        </w:rPr>
      </w:pPr>
      <w:r w:rsidRPr="00B310FC">
        <w:rPr>
          <w:rFonts w:ascii="Times New Roman" w:hAnsi="Times New Roman"/>
          <w:color w:val="auto"/>
          <w:sz w:val="28"/>
          <w:szCs w:val="28"/>
        </w:rPr>
        <w:t>Возникновение аварии данного типа возможно при нарушении герметичности автомобильной цистерны с бензином (в результате ДТП). Происходит выброс топлива в окружающую среду с последующим образованием топливно-воздушной смеси. Воспламенение, образовавшейся топливно-воздушной смеси с образованием избыточного давления возможно при наличии источника зажигания. Такими источниками могут быть: замыкание электропроводки автомобиля, разряд статического электричества, образование искры от удара металлических предметов и т.д.</w:t>
      </w:r>
    </w:p>
    <w:p w:rsidR="007E0A13" w:rsidRDefault="007E0A13" w:rsidP="00B310FC">
      <w:pPr>
        <w:pStyle w:val="aff5"/>
        <w:spacing w:before="0" w:after="0"/>
        <w:rPr>
          <w:rFonts w:ascii="Times New Roman" w:hAnsi="Times New Roman"/>
          <w:sz w:val="28"/>
          <w:szCs w:val="28"/>
        </w:rPr>
      </w:pP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Исходные данные:</w:t>
      </w:r>
    </w:p>
    <w:p w:rsidR="007E0A13" w:rsidRPr="00B310FC" w:rsidRDefault="007E0A13" w:rsidP="00B310FC">
      <w:pPr>
        <w:pStyle w:val="affb"/>
        <w:tabs>
          <w:tab w:val="num" w:pos="1069"/>
          <w:tab w:val="num" w:pos="1620"/>
          <w:tab w:val="left" w:pos="1800"/>
        </w:tabs>
        <w:spacing w:before="0" w:after="0"/>
        <w:ind w:firstLine="709"/>
        <w:rPr>
          <w:rFonts w:ascii="Times New Roman" w:hAnsi="Times New Roman"/>
          <w:color w:val="auto"/>
          <w:sz w:val="28"/>
          <w:szCs w:val="28"/>
        </w:rPr>
      </w:pPr>
      <w:r w:rsidRPr="00B310FC">
        <w:rPr>
          <w:rFonts w:ascii="Times New Roman" w:hAnsi="Times New Roman"/>
          <w:color w:val="auto"/>
          <w:sz w:val="28"/>
          <w:szCs w:val="28"/>
        </w:rPr>
        <w:t>- количество разлившегося при аварии бензина</w:t>
      </w:r>
      <w:r w:rsidRPr="00B310FC">
        <w:rPr>
          <w:rFonts w:ascii="Times New Roman" w:hAnsi="Times New Roman"/>
          <w:color w:val="auto"/>
          <w:sz w:val="28"/>
          <w:szCs w:val="28"/>
        </w:rPr>
        <w:tab/>
      </w:r>
      <w:r w:rsidRPr="00B310FC">
        <w:rPr>
          <w:rFonts w:ascii="Times New Roman" w:hAnsi="Times New Roman"/>
          <w:color w:val="auto"/>
          <w:sz w:val="28"/>
          <w:szCs w:val="28"/>
          <w:lang w:val="en-US"/>
        </w:rPr>
        <w:t>V</w:t>
      </w:r>
      <w:r w:rsidRPr="00B310FC">
        <w:rPr>
          <w:rFonts w:ascii="Times New Roman" w:hAnsi="Times New Roman"/>
          <w:color w:val="auto"/>
          <w:sz w:val="28"/>
          <w:szCs w:val="28"/>
        </w:rPr>
        <w:t xml:space="preserve"> = 8,55 м</w:t>
      </w:r>
      <w:r w:rsidRPr="00B310FC">
        <w:rPr>
          <w:rFonts w:ascii="Times New Roman" w:hAnsi="Times New Roman"/>
          <w:color w:val="auto"/>
          <w:sz w:val="28"/>
          <w:szCs w:val="28"/>
          <w:vertAlign w:val="superscript"/>
        </w:rPr>
        <w:t>3</w:t>
      </w:r>
      <w:r w:rsidRPr="00B310FC">
        <w:rPr>
          <w:rFonts w:ascii="Times New Roman" w:hAnsi="Times New Roman"/>
          <w:color w:val="auto"/>
          <w:sz w:val="28"/>
          <w:szCs w:val="28"/>
        </w:rPr>
        <w:t xml:space="preserve"> (95 % от объема цистерны);</w:t>
      </w:r>
    </w:p>
    <w:p w:rsidR="007E0A13" w:rsidRPr="00B310FC" w:rsidRDefault="007E0A13" w:rsidP="00B310FC">
      <w:pPr>
        <w:pStyle w:val="affb"/>
        <w:tabs>
          <w:tab w:val="left" w:pos="993"/>
          <w:tab w:val="num" w:pos="1069"/>
          <w:tab w:val="left" w:pos="6096"/>
        </w:tabs>
        <w:spacing w:before="0" w:after="0"/>
        <w:ind w:left="1069" w:firstLine="709"/>
        <w:rPr>
          <w:rFonts w:ascii="Times New Roman" w:hAnsi="Times New Roman"/>
          <w:color w:val="auto"/>
          <w:sz w:val="28"/>
          <w:szCs w:val="28"/>
        </w:rPr>
      </w:pPr>
      <w:r w:rsidRPr="00B310FC">
        <w:rPr>
          <w:rFonts w:ascii="Times New Roman" w:hAnsi="Times New Roman"/>
          <w:color w:val="auto"/>
          <w:sz w:val="28"/>
          <w:szCs w:val="28"/>
        </w:rPr>
        <w:t>- молярная масса бензина</w:t>
      </w:r>
      <w:r w:rsidRPr="00B310FC">
        <w:rPr>
          <w:rFonts w:ascii="Times New Roman" w:hAnsi="Times New Roman"/>
          <w:color w:val="auto"/>
          <w:sz w:val="28"/>
          <w:szCs w:val="28"/>
        </w:rPr>
        <w:tab/>
        <w:t>М = 94,0 кг/кмоль;</w:t>
      </w:r>
    </w:p>
    <w:p w:rsidR="007E0A13" w:rsidRPr="00B310FC" w:rsidRDefault="007E0A13" w:rsidP="00B310FC">
      <w:pPr>
        <w:pStyle w:val="affb"/>
        <w:tabs>
          <w:tab w:val="left" w:pos="993"/>
          <w:tab w:val="num" w:pos="1069"/>
          <w:tab w:val="left" w:pos="6096"/>
        </w:tabs>
        <w:spacing w:before="0" w:after="0"/>
        <w:ind w:left="1069" w:firstLine="709"/>
        <w:rPr>
          <w:rFonts w:ascii="Times New Roman" w:hAnsi="Times New Roman"/>
          <w:color w:val="auto"/>
          <w:sz w:val="28"/>
          <w:szCs w:val="28"/>
        </w:rPr>
      </w:pPr>
      <w:r w:rsidRPr="00B310FC">
        <w:rPr>
          <w:rFonts w:ascii="Times New Roman" w:hAnsi="Times New Roman"/>
          <w:color w:val="auto"/>
          <w:sz w:val="28"/>
          <w:szCs w:val="28"/>
        </w:rPr>
        <w:t>- время испарения</w:t>
      </w:r>
      <w:r w:rsidRPr="00B310FC">
        <w:rPr>
          <w:rFonts w:ascii="Times New Roman" w:hAnsi="Times New Roman"/>
          <w:color w:val="auto"/>
          <w:sz w:val="28"/>
          <w:szCs w:val="28"/>
        </w:rPr>
        <w:tab/>
        <w:t>Т = 60 мин.</w:t>
      </w:r>
    </w:p>
    <w:p w:rsidR="007E0A13" w:rsidRDefault="007E0A13" w:rsidP="00B310FC">
      <w:pPr>
        <w:pStyle w:val="aff5"/>
        <w:spacing w:before="0" w:after="0"/>
        <w:rPr>
          <w:rFonts w:ascii="Times New Roman" w:hAnsi="Times New Roman"/>
          <w:sz w:val="28"/>
          <w:szCs w:val="28"/>
        </w:rPr>
      </w:pPr>
    </w:p>
    <w:p w:rsidR="007E0A13" w:rsidRPr="00B310FC" w:rsidRDefault="007E0A13" w:rsidP="00B310FC">
      <w:pPr>
        <w:pStyle w:val="aff5"/>
        <w:spacing w:before="0" w:after="0"/>
        <w:rPr>
          <w:rFonts w:ascii="Times New Roman" w:hAnsi="Times New Roman"/>
          <w:sz w:val="28"/>
          <w:szCs w:val="28"/>
        </w:rPr>
      </w:pPr>
      <w:r w:rsidRPr="00B310FC">
        <w:rPr>
          <w:rFonts w:ascii="Times New Roman" w:hAnsi="Times New Roman"/>
          <w:sz w:val="28"/>
          <w:szCs w:val="28"/>
        </w:rPr>
        <w:t>Порядок оценки последствий аварии.</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Определим, на каком расстоянии от геометрического центра пролива могут произойти минимальные повреждения зданий. Для минимального повреждения зданий величина избыточного давления соответствует 3,6 кПа.</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Расчеты выполняются аналогично расчетам по сценарию 2.</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Расстояние, на котором будет наблюдаться величина избыточного давления 3,6 кПа, составляет 77 м.</w:t>
      </w:r>
    </w:p>
    <w:p w:rsidR="007E0A13" w:rsidRPr="00B310FC" w:rsidRDefault="007E0A13" w:rsidP="00B310FC">
      <w:pPr>
        <w:pStyle w:val="ArNar"/>
        <w:tabs>
          <w:tab w:val="left" w:pos="1134"/>
        </w:tabs>
        <w:rPr>
          <w:rFonts w:ascii="Times New Roman" w:hAnsi="Times New Roman"/>
          <w:color w:val="auto"/>
          <w:sz w:val="28"/>
          <w:szCs w:val="28"/>
        </w:rPr>
      </w:pPr>
      <w:r w:rsidRPr="00B310FC">
        <w:rPr>
          <w:rFonts w:ascii="Times New Roman" w:hAnsi="Times New Roman"/>
          <w:color w:val="auto"/>
          <w:sz w:val="28"/>
          <w:szCs w:val="28"/>
        </w:rPr>
        <w:t>Проектируемая территория не попадает в зону поражающих факторов при возникновении аварии на автомобильной дороге, связанной с воспламенением проливов бензина из автоцистерны с образованием избыточного давления.</w:t>
      </w:r>
    </w:p>
    <w:p w:rsidR="007E0A13" w:rsidRDefault="007E0A13" w:rsidP="00132D8D">
      <w:pPr>
        <w:pStyle w:val="2"/>
        <w:ind w:firstLine="709"/>
        <w:rPr>
          <w:b/>
          <w:i/>
          <w:szCs w:val="28"/>
        </w:rPr>
      </w:pPr>
    </w:p>
    <w:p w:rsidR="007E0A13" w:rsidRDefault="007E0A13" w:rsidP="00132D8D">
      <w:pPr>
        <w:pStyle w:val="2"/>
        <w:ind w:firstLine="709"/>
        <w:jc w:val="left"/>
        <w:rPr>
          <w:b/>
          <w:i/>
          <w:szCs w:val="28"/>
        </w:rPr>
      </w:pPr>
      <w:r w:rsidRPr="00472811">
        <w:rPr>
          <w:b/>
          <w:i/>
          <w:szCs w:val="28"/>
        </w:rPr>
        <w:t>Воздушный транспорт</w:t>
      </w:r>
      <w:bookmarkEnd w:id="37"/>
      <w:bookmarkEnd w:id="38"/>
      <w:bookmarkEnd w:id="39"/>
      <w:bookmarkEnd w:id="40"/>
      <w:bookmarkEnd w:id="41"/>
    </w:p>
    <w:p w:rsidR="007E0A13" w:rsidRPr="00132D8D" w:rsidRDefault="007E0A13" w:rsidP="00132D8D"/>
    <w:p w:rsidR="007E0A13" w:rsidRPr="00453AB1" w:rsidRDefault="007E0A13" w:rsidP="00453AB1">
      <w:pPr>
        <w:ind w:firstLine="720"/>
        <w:jc w:val="both"/>
        <w:rPr>
          <w:sz w:val="28"/>
          <w:szCs w:val="28"/>
        </w:rPr>
      </w:pPr>
      <w:r w:rsidRPr="00453AB1">
        <w:rPr>
          <w:sz w:val="28"/>
          <w:szCs w:val="28"/>
        </w:rPr>
        <w:t>Основными причинами аварийности на авиатранспорте являются ошибки в управлении воздушным движением, нарушения экипажами воздушных судов правил безопасности полетов и эксплуатации воздушных судов и других технических средств с выработанным ресурсом эксплуатации.</w:t>
      </w:r>
    </w:p>
    <w:p w:rsidR="007E0A13" w:rsidRPr="00453AB1" w:rsidRDefault="007E0A13" w:rsidP="00453AB1">
      <w:pPr>
        <w:ind w:firstLine="720"/>
        <w:jc w:val="both"/>
        <w:rPr>
          <w:sz w:val="28"/>
          <w:szCs w:val="28"/>
        </w:rPr>
      </w:pPr>
      <w:r w:rsidRPr="00453AB1">
        <w:rPr>
          <w:sz w:val="28"/>
          <w:szCs w:val="28"/>
        </w:rPr>
        <w:t xml:space="preserve">При возникновении аварийной ситуации на воздушных судах, следующих по воздушным трассам и местным воздушным линиям, проходящими над городом не исключена, хотя и мало вероятна, возможность их падения на жилые кварталы. В зависимости от типа воздушного судна такое падение может привести к разрушению и повреждению от 5-7 до 10-12 домов. В результате данной катастрофы будет большое количество человеческих жертв (все пассажиры воздушного судна плюс 10 - 15 жителей), отдельные здания получат полные, средние и слабые разрушения. Наибольшее количество погибших среди населения будет, если воздушное судно упадет в ночное время </w:t>
      </w:r>
      <w:r w:rsidRPr="00453AB1">
        <w:rPr>
          <w:sz w:val="28"/>
          <w:szCs w:val="28"/>
        </w:rPr>
        <w:lastRenderedPageBreak/>
        <w:t>на жилые дома, наименьшее - если воздушное судно упадет в ночное время на территорию промышленных предприятий. Данная ЧС потребует привлечения большого количества сил и средств для ликвидации последствий катастрофы и большим материальных затрат.</w:t>
      </w:r>
    </w:p>
    <w:p w:rsidR="007E0A13" w:rsidRPr="00472811" w:rsidRDefault="007E0A13" w:rsidP="00132D8D">
      <w:pPr>
        <w:ind w:firstLine="709"/>
        <w:jc w:val="both"/>
        <w:rPr>
          <w:sz w:val="28"/>
          <w:szCs w:val="28"/>
        </w:rPr>
      </w:pPr>
    </w:p>
    <w:p w:rsidR="007E0A13" w:rsidRDefault="007E0A13" w:rsidP="00132D8D">
      <w:pPr>
        <w:pStyle w:val="2"/>
        <w:rPr>
          <w:i/>
          <w:szCs w:val="28"/>
          <w:u w:val="single"/>
        </w:rPr>
      </w:pPr>
      <w:bookmarkStart w:id="42" w:name="_Toc339283880"/>
      <w:r w:rsidRPr="00132D8D">
        <w:rPr>
          <w:i/>
          <w:szCs w:val="28"/>
          <w:u w:val="single"/>
        </w:rPr>
        <w:t>Аварии с выбросом радиоактивных веществ утратой радиоактивных источников</w:t>
      </w:r>
      <w:bookmarkEnd w:id="42"/>
    </w:p>
    <w:p w:rsidR="007E0A13" w:rsidRPr="00842240" w:rsidRDefault="007E0A13" w:rsidP="00842240"/>
    <w:p w:rsidR="007E0A13" w:rsidRPr="00472811" w:rsidRDefault="007E0A13" w:rsidP="00132D8D">
      <w:pPr>
        <w:pStyle w:val="21"/>
        <w:spacing w:after="0" w:line="240" w:lineRule="auto"/>
        <w:ind w:firstLine="709"/>
        <w:jc w:val="both"/>
        <w:rPr>
          <w:sz w:val="28"/>
          <w:szCs w:val="28"/>
        </w:rPr>
      </w:pPr>
      <w:r w:rsidRPr="00132D8D">
        <w:rPr>
          <w:sz w:val="28"/>
          <w:szCs w:val="28"/>
          <w:u w:val="single"/>
        </w:rPr>
        <w:t>Аварии с выбросом радиоактивных веществ (РВ</w:t>
      </w:r>
      <w:r w:rsidRPr="00472811">
        <w:rPr>
          <w:sz w:val="28"/>
          <w:szCs w:val="28"/>
        </w:rPr>
        <w:t>) загрязнение территории области радиоактивными веществами возможны:</w:t>
      </w:r>
    </w:p>
    <w:p w:rsidR="007E0A13" w:rsidRPr="00453AB1" w:rsidRDefault="007E0A13" w:rsidP="00453AB1">
      <w:pPr>
        <w:ind w:left="901" w:hanging="181"/>
        <w:jc w:val="both"/>
        <w:rPr>
          <w:sz w:val="28"/>
          <w:szCs w:val="28"/>
          <w:lang w:eastAsia="en-US"/>
        </w:rPr>
      </w:pPr>
      <w:r w:rsidRPr="00453AB1">
        <w:rPr>
          <w:sz w:val="28"/>
          <w:szCs w:val="28"/>
          <w:lang w:eastAsia="en-US"/>
        </w:rPr>
        <w:t>- при авариях во время транспортировки радиоактивных веществ железнодорожным и автомобильным транспортом и нарушении целостности упаковки. При этом возможно местное заражение прилегающей к месту аварии территории перевозимыми радиоактивными веществами и облучение людей находящихся вблизи места аварии;</w:t>
      </w:r>
    </w:p>
    <w:p w:rsidR="007E0A13" w:rsidRPr="00453AB1" w:rsidRDefault="007E0A13" w:rsidP="00453AB1">
      <w:pPr>
        <w:ind w:left="901" w:hanging="181"/>
        <w:jc w:val="both"/>
        <w:rPr>
          <w:sz w:val="28"/>
          <w:szCs w:val="28"/>
          <w:lang w:eastAsia="en-US"/>
        </w:rPr>
      </w:pPr>
      <w:r w:rsidRPr="00453AB1">
        <w:rPr>
          <w:sz w:val="28"/>
          <w:szCs w:val="28"/>
          <w:lang w:eastAsia="en-US"/>
        </w:rPr>
        <w:t>- при утрате или несанкционированном захоронении производственных радиоактивных источников, что приведет к местному загрязнению небольшого участка территории и незначительному облучению отдельных людей, контактирующих с данным источником.</w:t>
      </w:r>
    </w:p>
    <w:p w:rsidR="007E0A13" w:rsidRPr="00842240" w:rsidRDefault="007E0A13" w:rsidP="00842240">
      <w:pPr>
        <w:pStyle w:val="26"/>
        <w:spacing w:before="0"/>
        <w:jc w:val="center"/>
        <w:rPr>
          <w:rFonts w:ascii="Times New Roman" w:hAnsi="Times New Roman"/>
          <w:i/>
          <w:sz w:val="28"/>
          <w:szCs w:val="28"/>
          <w:u w:val="single"/>
        </w:rPr>
      </w:pPr>
    </w:p>
    <w:p w:rsidR="007E0A13" w:rsidRDefault="007E0A13" w:rsidP="00842240">
      <w:pPr>
        <w:pStyle w:val="26"/>
        <w:spacing w:before="0"/>
        <w:jc w:val="center"/>
        <w:rPr>
          <w:rFonts w:ascii="Times New Roman" w:hAnsi="Times New Roman"/>
          <w:i/>
          <w:sz w:val="28"/>
          <w:szCs w:val="28"/>
          <w:u w:val="single"/>
        </w:rPr>
      </w:pPr>
      <w:r w:rsidRPr="00842240">
        <w:rPr>
          <w:rFonts w:ascii="Times New Roman" w:hAnsi="Times New Roman"/>
          <w:i/>
          <w:sz w:val="28"/>
          <w:szCs w:val="28"/>
          <w:u w:val="single"/>
        </w:rPr>
        <w:t>Аварии на электроэнергетических системах и системах жизнеобеспечения</w:t>
      </w:r>
    </w:p>
    <w:p w:rsidR="007E0A13" w:rsidRDefault="007E0A13" w:rsidP="00842240">
      <w:pPr>
        <w:pStyle w:val="26"/>
        <w:spacing w:before="0"/>
        <w:jc w:val="center"/>
        <w:rPr>
          <w:rFonts w:ascii="Times New Roman" w:hAnsi="Times New Roman"/>
          <w:sz w:val="28"/>
          <w:szCs w:val="28"/>
        </w:rPr>
      </w:pPr>
    </w:p>
    <w:p w:rsidR="007E0A13" w:rsidRPr="004C6CB3" w:rsidRDefault="007E0A13" w:rsidP="00842240">
      <w:pPr>
        <w:pStyle w:val="ArNar"/>
        <w:rPr>
          <w:rFonts w:ascii="Times New Roman" w:hAnsi="Times New Roman"/>
          <w:color w:val="auto"/>
          <w:sz w:val="28"/>
          <w:szCs w:val="28"/>
        </w:rPr>
      </w:pPr>
      <w:r>
        <w:rPr>
          <w:rFonts w:ascii="Times New Roman" w:hAnsi="Times New Roman"/>
          <w:color w:val="auto"/>
          <w:sz w:val="28"/>
          <w:szCs w:val="28"/>
          <w:u w:val="single"/>
        </w:rPr>
        <w:t xml:space="preserve">Аварии на электроэнергетических </w:t>
      </w:r>
      <w:r w:rsidRPr="004C6CB3">
        <w:rPr>
          <w:rFonts w:ascii="Times New Roman" w:hAnsi="Times New Roman"/>
          <w:color w:val="auto"/>
          <w:sz w:val="28"/>
          <w:szCs w:val="28"/>
          <w:u w:val="single"/>
        </w:rPr>
        <w:t>системах.</w:t>
      </w:r>
      <w:r>
        <w:rPr>
          <w:rFonts w:ascii="Times New Roman" w:hAnsi="Times New Roman"/>
          <w:color w:val="auto"/>
          <w:sz w:val="28"/>
          <w:szCs w:val="28"/>
        </w:rPr>
        <w:t xml:space="preserve"> Сильный </w:t>
      </w:r>
      <w:r w:rsidRPr="004C6CB3">
        <w:rPr>
          <w:rFonts w:ascii="Times New Roman" w:hAnsi="Times New Roman"/>
          <w:color w:val="auto"/>
          <w:sz w:val="28"/>
          <w:szCs w:val="28"/>
        </w:rPr>
        <w:t>порывистый ветер со скоростью 25 м/сек и более приводит к обрыву проводов и р</w:t>
      </w:r>
      <w:r>
        <w:rPr>
          <w:rFonts w:ascii="Times New Roman" w:hAnsi="Times New Roman"/>
          <w:color w:val="auto"/>
          <w:sz w:val="28"/>
          <w:szCs w:val="28"/>
        </w:rPr>
        <w:t xml:space="preserve">азрушению опор ЛЭП-10 и 35 кВ, а со </w:t>
      </w:r>
      <w:r w:rsidRPr="004C6CB3">
        <w:rPr>
          <w:rFonts w:ascii="Times New Roman" w:hAnsi="Times New Roman"/>
          <w:color w:val="auto"/>
          <w:sz w:val="28"/>
          <w:szCs w:val="28"/>
        </w:rPr>
        <w:t>скоростью 33 м/сек и более - ЛЭП-11</w:t>
      </w:r>
      <w:r>
        <w:rPr>
          <w:rFonts w:ascii="Times New Roman" w:hAnsi="Times New Roman"/>
          <w:color w:val="auto"/>
          <w:sz w:val="28"/>
          <w:szCs w:val="28"/>
        </w:rPr>
        <w:t>0,220 и 500 кВ, что приводит к</w:t>
      </w:r>
      <w:r w:rsidRPr="004C6CB3">
        <w:rPr>
          <w:rFonts w:ascii="Times New Roman" w:hAnsi="Times New Roman"/>
          <w:color w:val="auto"/>
          <w:sz w:val="28"/>
          <w:szCs w:val="28"/>
        </w:rPr>
        <w:t xml:space="preserve"> ограничениям в электро</w:t>
      </w:r>
      <w:r>
        <w:rPr>
          <w:rFonts w:ascii="Times New Roman" w:hAnsi="Times New Roman"/>
          <w:color w:val="auto"/>
          <w:sz w:val="28"/>
          <w:szCs w:val="28"/>
        </w:rPr>
        <w:t xml:space="preserve">обеспечении  населенных пунктов вплоть до обесточивания части сельских районов, </w:t>
      </w:r>
      <w:r w:rsidRPr="004C6CB3">
        <w:rPr>
          <w:rFonts w:ascii="Times New Roman" w:hAnsi="Times New Roman"/>
          <w:color w:val="auto"/>
          <w:sz w:val="28"/>
          <w:szCs w:val="28"/>
        </w:rPr>
        <w:t>нарушениям в элект</w:t>
      </w:r>
      <w:r>
        <w:rPr>
          <w:rFonts w:ascii="Times New Roman" w:hAnsi="Times New Roman"/>
          <w:color w:val="auto"/>
          <w:sz w:val="28"/>
          <w:szCs w:val="28"/>
        </w:rPr>
        <w:t>рообеспечении железной дороги.</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u w:val="single"/>
        </w:rPr>
        <w:t>Аварии на коммунальных системах жизнеобеспечения</w:t>
      </w:r>
      <w:r>
        <w:rPr>
          <w:rFonts w:ascii="Times New Roman" w:hAnsi="Times New Roman"/>
          <w:color w:val="auto"/>
          <w:sz w:val="28"/>
          <w:szCs w:val="28"/>
        </w:rPr>
        <w:t xml:space="preserve"> возможны  по причине:</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износа основного и вспомогательного оборудов</w:t>
      </w:r>
      <w:r>
        <w:rPr>
          <w:rFonts w:ascii="Times New Roman" w:hAnsi="Times New Roman"/>
          <w:color w:val="auto"/>
          <w:sz w:val="28"/>
          <w:szCs w:val="28"/>
        </w:rPr>
        <w:t xml:space="preserve">ания теплоисточников более чем </w:t>
      </w:r>
      <w:r w:rsidRPr="004C6CB3">
        <w:rPr>
          <w:rFonts w:ascii="Times New Roman" w:hAnsi="Times New Roman"/>
          <w:color w:val="auto"/>
          <w:sz w:val="28"/>
          <w:szCs w:val="28"/>
        </w:rPr>
        <w:t>на 60 %;</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ветхости тепловых и водопроводных с</w:t>
      </w:r>
      <w:r>
        <w:rPr>
          <w:rFonts w:ascii="Times New Roman" w:hAnsi="Times New Roman"/>
          <w:color w:val="auto"/>
          <w:sz w:val="28"/>
          <w:szCs w:val="28"/>
        </w:rPr>
        <w:t>етей</w:t>
      </w:r>
      <w:r w:rsidRPr="004C6CB3">
        <w:rPr>
          <w:rFonts w:ascii="Times New Roman" w:hAnsi="Times New Roman"/>
          <w:color w:val="auto"/>
          <w:sz w:val="28"/>
          <w:szCs w:val="28"/>
        </w:rPr>
        <w:t xml:space="preserve"> (износ от 60 до 90 %);</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халатности персонала обслуживающего теплоисточники и теплоносители;</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недофинансирования ремонтных работ;</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образования конденсата после слива газа в газгольдеры.</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Выход из строя коммунальных систем может привести к следующим последствиям:</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прекращению подачи тепла потребителям и размораживание тепловых сетей;</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прекращению подачи холодной воды;</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порывам тепловых сетей;</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lastRenderedPageBreak/>
        <w:t>- выходу из строя основного оборудования теплоисточников;</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отключению от тепло- и водоснабжения жилых домов;</w:t>
      </w:r>
    </w:p>
    <w:p w:rsidR="007E0A13" w:rsidRPr="004C6CB3" w:rsidRDefault="007E0A13" w:rsidP="00842240">
      <w:pPr>
        <w:pStyle w:val="ArNar"/>
        <w:rPr>
          <w:rFonts w:ascii="Times New Roman" w:hAnsi="Times New Roman"/>
          <w:color w:val="auto"/>
          <w:sz w:val="28"/>
          <w:szCs w:val="28"/>
        </w:rPr>
      </w:pPr>
      <w:r w:rsidRPr="004C6CB3">
        <w:rPr>
          <w:rFonts w:ascii="Times New Roman" w:hAnsi="Times New Roman"/>
          <w:color w:val="auto"/>
          <w:sz w:val="28"/>
          <w:szCs w:val="28"/>
        </w:rPr>
        <w:t>- кратковременному прекращению подачи газа в жилые дома.</w:t>
      </w:r>
    </w:p>
    <w:p w:rsidR="007E0A13" w:rsidRPr="00171967" w:rsidRDefault="007E0A13" w:rsidP="00842240">
      <w:pPr>
        <w:pStyle w:val="26"/>
        <w:spacing w:before="0"/>
        <w:ind w:firstLine="0"/>
        <w:rPr>
          <w:rFonts w:ascii="Times New Roman" w:hAnsi="Times New Roman"/>
          <w:sz w:val="28"/>
          <w:szCs w:val="28"/>
        </w:rPr>
      </w:pPr>
    </w:p>
    <w:p w:rsidR="007E0A13" w:rsidRDefault="007E0A13" w:rsidP="00132D8D">
      <w:pPr>
        <w:pStyle w:val="2"/>
        <w:ind w:firstLine="709"/>
        <w:rPr>
          <w:b/>
          <w:szCs w:val="28"/>
        </w:rPr>
      </w:pPr>
      <w:r w:rsidRPr="00132D8D">
        <w:rPr>
          <w:b/>
          <w:szCs w:val="28"/>
        </w:rPr>
        <w:t>7.2.2. Природные чрезвычайные ситуации</w:t>
      </w:r>
    </w:p>
    <w:p w:rsidR="007E0A13" w:rsidRPr="00132D8D" w:rsidRDefault="007E0A13" w:rsidP="00132D8D"/>
    <w:p w:rsidR="007E0A13" w:rsidRDefault="007E0A13" w:rsidP="00132D8D">
      <w:pPr>
        <w:pStyle w:val="2"/>
        <w:ind w:firstLine="709"/>
        <w:jc w:val="left"/>
        <w:rPr>
          <w:b/>
          <w:szCs w:val="28"/>
        </w:rPr>
      </w:pPr>
      <w:bookmarkStart w:id="43" w:name="_Toc243979118"/>
      <w:bookmarkStart w:id="44" w:name="_Toc243979192"/>
      <w:bookmarkStart w:id="45" w:name="_Toc243979401"/>
      <w:bookmarkStart w:id="46" w:name="_Toc243979489"/>
      <w:bookmarkStart w:id="47" w:name="_Toc336001369"/>
      <w:bookmarkStart w:id="48" w:name="_Toc339283883"/>
      <w:r w:rsidRPr="00132D8D">
        <w:rPr>
          <w:b/>
          <w:szCs w:val="28"/>
        </w:rPr>
        <w:t>Метеорологические опасности</w:t>
      </w:r>
      <w:bookmarkEnd w:id="43"/>
      <w:bookmarkEnd w:id="44"/>
      <w:bookmarkEnd w:id="45"/>
      <w:bookmarkEnd w:id="46"/>
      <w:bookmarkEnd w:id="47"/>
      <w:bookmarkEnd w:id="48"/>
    </w:p>
    <w:p w:rsidR="007E0A13" w:rsidRPr="00132D8D" w:rsidRDefault="007E0A13" w:rsidP="00132D8D"/>
    <w:p w:rsidR="007E0A13" w:rsidRPr="00472811" w:rsidRDefault="007E0A13" w:rsidP="00132D8D">
      <w:pPr>
        <w:pStyle w:val="a6"/>
        <w:autoSpaceDE/>
        <w:autoSpaceDN/>
        <w:spacing w:after="0" w:line="240" w:lineRule="auto"/>
        <w:ind w:firstLine="709"/>
        <w:jc w:val="both"/>
        <w:rPr>
          <w:rFonts w:ascii="Times New Roman" w:eastAsia="Times New Roman" w:hAnsi="Times New Roman" w:cs="Times New Roman"/>
          <w:sz w:val="28"/>
          <w:szCs w:val="28"/>
          <w:lang w:val="ru-RU" w:eastAsia="en-US"/>
        </w:rPr>
      </w:pPr>
      <w:r w:rsidRPr="00472811">
        <w:rPr>
          <w:rFonts w:ascii="Times New Roman" w:eastAsia="Times New Roman" w:hAnsi="Times New Roman" w:cs="Times New Roman"/>
          <w:sz w:val="28"/>
          <w:szCs w:val="28"/>
          <w:lang w:val="ru-RU" w:eastAsia="en-US"/>
        </w:rPr>
        <w:t>Для Новосибирской области, ветер является важным природно-климатическим фактором, который характеризуется значительной скоростью в течение большей части года. В зимний период наблюдаются ветры со скоростью выше 15 м/сек.</w:t>
      </w:r>
    </w:p>
    <w:p w:rsidR="007E0A13" w:rsidRPr="00472811" w:rsidRDefault="007E0A13" w:rsidP="00132D8D">
      <w:pPr>
        <w:pStyle w:val="a6"/>
        <w:autoSpaceDE/>
        <w:autoSpaceDN/>
        <w:spacing w:after="0" w:line="240" w:lineRule="auto"/>
        <w:ind w:firstLine="709"/>
        <w:jc w:val="both"/>
        <w:rPr>
          <w:rFonts w:ascii="Times New Roman" w:eastAsia="Times New Roman" w:hAnsi="Times New Roman" w:cs="Times New Roman"/>
          <w:sz w:val="28"/>
          <w:szCs w:val="28"/>
          <w:lang w:val="ru-RU" w:eastAsia="en-US"/>
        </w:rPr>
      </w:pPr>
      <w:r w:rsidRPr="00472811">
        <w:rPr>
          <w:rFonts w:ascii="Times New Roman" w:eastAsia="Times New Roman" w:hAnsi="Times New Roman" w:cs="Times New Roman"/>
          <w:sz w:val="28"/>
          <w:szCs w:val="28"/>
          <w:lang w:val="ru-RU" w:eastAsia="en-US"/>
        </w:rPr>
        <w:t>Смерчи отмечаются примерно раз в 50 лет (более 30 м/сек).</w:t>
      </w:r>
    </w:p>
    <w:p w:rsidR="007E0A13" w:rsidRPr="00D1746A" w:rsidRDefault="007E0A13" w:rsidP="00842240">
      <w:pPr>
        <w:ind w:firstLine="709"/>
        <w:jc w:val="both"/>
        <w:rPr>
          <w:sz w:val="28"/>
          <w:szCs w:val="28"/>
        </w:rPr>
      </w:pPr>
      <w:r w:rsidRPr="00D1746A">
        <w:rPr>
          <w:sz w:val="28"/>
          <w:szCs w:val="28"/>
        </w:rPr>
        <w:t>Количество чрезвычайных ситуаций, вызванных сильными ветрами, дождями и градом, в основном, сохранится на прежнем уровне, либо будет увеличиваться за счет проявления плохо прогнозируемых локальных метеопроцессов на фоне значительного износа объектов коммунального хозяйства и социальной сферы.</w:t>
      </w:r>
    </w:p>
    <w:p w:rsidR="007E0A13" w:rsidRDefault="007E0A13" w:rsidP="00132D8D">
      <w:pPr>
        <w:pStyle w:val="a6"/>
        <w:autoSpaceDE/>
        <w:autoSpaceDN/>
        <w:spacing w:after="0" w:line="240" w:lineRule="auto"/>
        <w:ind w:firstLine="709"/>
        <w:jc w:val="both"/>
        <w:rPr>
          <w:rFonts w:ascii="Times New Roman" w:eastAsia="Times New Roman" w:hAnsi="Times New Roman" w:cs="Times New Roman"/>
          <w:sz w:val="28"/>
          <w:szCs w:val="28"/>
          <w:lang w:val="ru-RU" w:eastAsia="en-US"/>
        </w:rPr>
      </w:pPr>
    </w:p>
    <w:p w:rsidR="007E0A13" w:rsidRPr="00472811" w:rsidRDefault="007E0A13" w:rsidP="00132D8D">
      <w:pPr>
        <w:pStyle w:val="a6"/>
        <w:autoSpaceDE/>
        <w:autoSpaceDN/>
        <w:spacing w:after="0" w:line="240" w:lineRule="auto"/>
        <w:ind w:firstLine="709"/>
        <w:jc w:val="both"/>
        <w:rPr>
          <w:rFonts w:ascii="Times New Roman" w:eastAsia="Times New Roman" w:hAnsi="Times New Roman" w:cs="Times New Roman"/>
          <w:b w:val="0"/>
          <w:sz w:val="28"/>
          <w:szCs w:val="28"/>
          <w:lang w:val="ru-RU" w:eastAsia="en-US"/>
        </w:rPr>
      </w:pPr>
      <w:r w:rsidRPr="00472811">
        <w:rPr>
          <w:rFonts w:ascii="Times New Roman" w:eastAsia="Times New Roman" w:hAnsi="Times New Roman" w:cs="Times New Roman"/>
          <w:sz w:val="28"/>
          <w:szCs w:val="28"/>
          <w:lang w:val="ru-RU" w:eastAsia="en-US"/>
        </w:rPr>
        <w:t>Сейсмическая опасность</w:t>
      </w:r>
    </w:p>
    <w:p w:rsidR="007E0A13" w:rsidRPr="00472811" w:rsidRDefault="007E0A13" w:rsidP="00132D8D">
      <w:pPr>
        <w:ind w:firstLine="709"/>
        <w:jc w:val="both"/>
        <w:rPr>
          <w:sz w:val="28"/>
          <w:szCs w:val="28"/>
        </w:rPr>
      </w:pPr>
      <w:r w:rsidRPr="00472811">
        <w:rPr>
          <w:sz w:val="28"/>
          <w:szCs w:val="28"/>
        </w:rPr>
        <w:t>Опасные процессы, вызывающие необходимость инженерной защиты сооружений и территорий отсутствуют.</w:t>
      </w:r>
    </w:p>
    <w:p w:rsidR="007E0A13" w:rsidRDefault="007E0A13" w:rsidP="00132D8D">
      <w:pPr>
        <w:pStyle w:val="a6"/>
        <w:autoSpaceDE/>
        <w:autoSpaceDN/>
        <w:spacing w:after="0" w:line="240" w:lineRule="auto"/>
        <w:ind w:firstLine="709"/>
        <w:jc w:val="both"/>
        <w:rPr>
          <w:rFonts w:ascii="Times New Roman" w:eastAsia="Times New Roman" w:hAnsi="Times New Roman" w:cs="Times New Roman"/>
          <w:sz w:val="28"/>
          <w:szCs w:val="28"/>
          <w:lang w:val="ru-RU" w:eastAsia="en-US"/>
        </w:rPr>
      </w:pPr>
    </w:p>
    <w:p w:rsidR="007E0A13" w:rsidRPr="00472811" w:rsidRDefault="007E0A13" w:rsidP="00132D8D">
      <w:pPr>
        <w:pStyle w:val="a6"/>
        <w:autoSpaceDE/>
        <w:autoSpaceDN/>
        <w:spacing w:after="0" w:line="240" w:lineRule="auto"/>
        <w:ind w:firstLine="709"/>
        <w:jc w:val="both"/>
        <w:rPr>
          <w:rFonts w:ascii="Times New Roman" w:eastAsia="Times New Roman" w:hAnsi="Times New Roman" w:cs="Times New Roman"/>
          <w:sz w:val="28"/>
          <w:szCs w:val="28"/>
          <w:lang w:val="ru-RU" w:eastAsia="en-US"/>
        </w:rPr>
      </w:pPr>
      <w:r w:rsidRPr="00472811">
        <w:rPr>
          <w:rFonts w:ascii="Times New Roman" w:eastAsia="Times New Roman" w:hAnsi="Times New Roman" w:cs="Times New Roman"/>
          <w:sz w:val="28"/>
          <w:szCs w:val="28"/>
          <w:lang w:val="ru-RU" w:eastAsia="en-US"/>
        </w:rPr>
        <w:t>Природные пожары</w:t>
      </w:r>
    </w:p>
    <w:p w:rsidR="007E0A13" w:rsidRPr="00842240" w:rsidRDefault="007E0A13" w:rsidP="00842240">
      <w:pPr>
        <w:pStyle w:val="a6"/>
        <w:autoSpaceDE/>
        <w:autoSpaceDN/>
        <w:spacing w:after="0" w:line="240" w:lineRule="auto"/>
        <w:ind w:firstLine="720"/>
        <w:jc w:val="both"/>
        <w:rPr>
          <w:rFonts w:ascii="Times New Roman" w:eastAsia="Times New Roman" w:hAnsi="Times New Roman" w:cs="Times New Roman"/>
          <w:b w:val="0"/>
          <w:sz w:val="28"/>
          <w:szCs w:val="28"/>
          <w:lang w:val="ru-RU" w:eastAsia="en-US"/>
        </w:rPr>
      </w:pPr>
      <w:r w:rsidRPr="00842240">
        <w:rPr>
          <w:rFonts w:ascii="Times New Roman" w:eastAsia="Times New Roman" w:hAnsi="Times New Roman" w:cs="Times New Roman"/>
          <w:b w:val="0"/>
          <w:sz w:val="28"/>
          <w:szCs w:val="28"/>
          <w:lang w:val="ru-RU" w:eastAsia="en-US"/>
        </w:rPr>
        <w:t xml:space="preserve">Пожарная опасность на территории </w:t>
      </w:r>
      <w:r>
        <w:rPr>
          <w:rFonts w:ascii="Times New Roman" w:eastAsia="Times New Roman" w:hAnsi="Times New Roman" w:cs="Times New Roman"/>
          <w:b w:val="0"/>
          <w:sz w:val="28"/>
          <w:szCs w:val="28"/>
          <w:lang w:val="ru-RU" w:eastAsia="en-US"/>
        </w:rPr>
        <w:t>Варламовского</w:t>
      </w:r>
      <w:r w:rsidRPr="00842240">
        <w:rPr>
          <w:rFonts w:ascii="Times New Roman" w:eastAsia="Times New Roman" w:hAnsi="Times New Roman" w:cs="Times New Roman"/>
          <w:b w:val="0"/>
          <w:sz w:val="28"/>
          <w:szCs w:val="28"/>
          <w:lang w:val="ru-RU" w:eastAsia="en-US"/>
        </w:rPr>
        <w:t xml:space="preserve"> сельсовета будет возникать практически сразу после схода снежного покрова. Возникновение пожаров здесь возможно в течении всего пожароопасного сезона.</w:t>
      </w:r>
    </w:p>
    <w:p w:rsidR="007E0A13" w:rsidRPr="00842240" w:rsidRDefault="007E0A13" w:rsidP="00842240">
      <w:pPr>
        <w:pStyle w:val="a6"/>
        <w:autoSpaceDE/>
        <w:autoSpaceDN/>
        <w:spacing w:after="0" w:line="240" w:lineRule="auto"/>
        <w:ind w:firstLine="720"/>
        <w:jc w:val="both"/>
        <w:rPr>
          <w:rFonts w:ascii="Times New Roman" w:eastAsia="Times New Roman" w:hAnsi="Times New Roman" w:cs="Times New Roman"/>
          <w:b w:val="0"/>
          <w:sz w:val="28"/>
          <w:szCs w:val="28"/>
          <w:lang w:val="ru-RU" w:eastAsia="en-US"/>
        </w:rPr>
      </w:pPr>
      <w:r w:rsidRPr="00842240">
        <w:rPr>
          <w:rFonts w:ascii="Times New Roman" w:eastAsia="Times New Roman" w:hAnsi="Times New Roman" w:cs="Times New Roman"/>
          <w:b w:val="0"/>
          <w:sz w:val="28"/>
          <w:szCs w:val="28"/>
          <w:lang w:val="ru-RU" w:eastAsia="en-US"/>
        </w:rPr>
        <w:t>Основными причинами возникновения природных ландшафтных торфяных пожаров является антропогенный фактор (нарушение правил пожарной безопасности, неосторожное обращение с огнем, а порой умышленные поджоги, совершаемые населением).</w:t>
      </w:r>
    </w:p>
    <w:p w:rsidR="007E0A13" w:rsidRDefault="007E0A13" w:rsidP="00132D8D">
      <w:pPr>
        <w:pStyle w:val="a6"/>
        <w:autoSpaceDE/>
        <w:autoSpaceDN/>
        <w:spacing w:after="0" w:line="240" w:lineRule="auto"/>
        <w:ind w:firstLine="709"/>
        <w:jc w:val="both"/>
        <w:rPr>
          <w:rFonts w:ascii="Times New Roman" w:eastAsia="Times New Roman" w:hAnsi="Times New Roman" w:cs="Times New Roman"/>
          <w:sz w:val="28"/>
          <w:szCs w:val="28"/>
          <w:lang w:val="ru-RU" w:eastAsia="en-US"/>
        </w:rPr>
      </w:pPr>
    </w:p>
    <w:p w:rsidR="007E0A13" w:rsidRPr="00842240" w:rsidRDefault="007E0A13" w:rsidP="00842240">
      <w:pPr>
        <w:pStyle w:val="a6"/>
        <w:autoSpaceDE/>
        <w:autoSpaceDN/>
        <w:spacing w:after="0" w:line="240" w:lineRule="auto"/>
        <w:ind w:firstLine="709"/>
        <w:jc w:val="both"/>
        <w:rPr>
          <w:rFonts w:ascii="Times New Roman" w:eastAsia="Times New Roman" w:hAnsi="Times New Roman" w:cs="Times New Roman"/>
          <w:b w:val="0"/>
          <w:sz w:val="28"/>
          <w:szCs w:val="28"/>
          <w:lang w:val="ru-RU" w:eastAsia="en-US"/>
        </w:rPr>
      </w:pPr>
      <w:r w:rsidRPr="00842240">
        <w:rPr>
          <w:rFonts w:ascii="Times New Roman" w:eastAsia="Times New Roman" w:hAnsi="Times New Roman" w:cs="Times New Roman"/>
          <w:sz w:val="28"/>
          <w:szCs w:val="28"/>
          <w:lang w:val="ru-RU" w:eastAsia="en-US"/>
        </w:rPr>
        <w:t>Половодье</w:t>
      </w:r>
    </w:p>
    <w:p w:rsidR="007E0A13" w:rsidRPr="00842240" w:rsidRDefault="007E0A13" w:rsidP="00842240">
      <w:pPr>
        <w:pStyle w:val="a6"/>
        <w:autoSpaceDE/>
        <w:autoSpaceDN/>
        <w:spacing w:after="0" w:line="240" w:lineRule="auto"/>
        <w:ind w:firstLine="720"/>
        <w:jc w:val="both"/>
        <w:rPr>
          <w:rFonts w:ascii="Times New Roman" w:eastAsia="Times New Roman" w:hAnsi="Times New Roman" w:cs="Times New Roman"/>
          <w:b w:val="0"/>
          <w:sz w:val="28"/>
          <w:szCs w:val="28"/>
          <w:lang w:val="ru-RU" w:eastAsia="en-US"/>
        </w:rPr>
      </w:pPr>
      <w:r w:rsidRPr="00842240">
        <w:rPr>
          <w:rFonts w:ascii="Times New Roman" w:eastAsia="Times New Roman" w:hAnsi="Times New Roman" w:cs="Times New Roman"/>
          <w:b w:val="0"/>
          <w:sz w:val="28"/>
          <w:szCs w:val="28"/>
          <w:lang w:val="ru-RU" w:eastAsia="en-US"/>
        </w:rPr>
        <w:t>В случае дружного характера весны (интенсивное снеготаяние в короткие сроки), возможно подтопление талыми водами с полей отдельных жилых и хозяйственных объектов. В подтопляемую зону могут также попасть отдельные участки автомобильных дорог и линий электропередач, сельскохозяйственные угодья и дачные участки.</w:t>
      </w:r>
    </w:p>
    <w:p w:rsidR="007E0A13" w:rsidRDefault="007E0A13" w:rsidP="00132D8D">
      <w:pPr>
        <w:ind w:firstLine="709"/>
        <w:rPr>
          <w:b/>
          <w:sz w:val="28"/>
          <w:szCs w:val="28"/>
        </w:rPr>
      </w:pPr>
    </w:p>
    <w:p w:rsidR="007E0A13" w:rsidRPr="00472811" w:rsidRDefault="007E0A13" w:rsidP="00132D8D">
      <w:pPr>
        <w:ind w:firstLine="709"/>
        <w:rPr>
          <w:b/>
          <w:sz w:val="28"/>
          <w:szCs w:val="28"/>
        </w:rPr>
      </w:pPr>
      <w:r w:rsidRPr="00472811">
        <w:rPr>
          <w:b/>
          <w:sz w:val="28"/>
          <w:szCs w:val="28"/>
        </w:rPr>
        <w:t>Источники (возбудители) эпизоотий</w:t>
      </w:r>
    </w:p>
    <w:p w:rsidR="007E0A13" w:rsidRPr="00842240" w:rsidRDefault="007E0A13" w:rsidP="00842240">
      <w:pPr>
        <w:ind w:firstLine="709"/>
        <w:jc w:val="both"/>
        <w:rPr>
          <w:sz w:val="28"/>
          <w:szCs w:val="28"/>
        </w:rPr>
      </w:pPr>
      <w:r w:rsidRPr="00842240">
        <w:rPr>
          <w:i/>
          <w:sz w:val="28"/>
          <w:szCs w:val="28"/>
        </w:rPr>
        <w:t>Грипп птиц</w:t>
      </w:r>
      <w:r w:rsidRPr="00842240">
        <w:rPr>
          <w:sz w:val="28"/>
          <w:szCs w:val="28"/>
        </w:rPr>
        <w:t xml:space="preserve"> – острое инфекционное заболевание, возбудитель которого вирус. Заражение человека происходит при тесном контакте с инфицированной домашней и дикой птицей. Специальной вакцины против птичьего гриппа для людей  нет нигде в мире. Вакцина есть только для птиц.</w:t>
      </w:r>
    </w:p>
    <w:p w:rsidR="007E0A13" w:rsidRPr="00842240" w:rsidRDefault="007E0A13" w:rsidP="00842240">
      <w:pPr>
        <w:ind w:firstLine="709"/>
        <w:jc w:val="both"/>
        <w:rPr>
          <w:sz w:val="28"/>
          <w:szCs w:val="28"/>
        </w:rPr>
      </w:pPr>
      <w:r w:rsidRPr="00842240">
        <w:rPr>
          <w:sz w:val="28"/>
          <w:szCs w:val="28"/>
        </w:rPr>
        <w:lastRenderedPageBreak/>
        <w:t>Грипп птиц может поражать все виды пернатых. Из домашних к нему наиболее чувствительны индюки и куры.</w:t>
      </w:r>
    </w:p>
    <w:p w:rsidR="007E0A13" w:rsidRPr="00842240" w:rsidRDefault="007E0A13" w:rsidP="00842240">
      <w:pPr>
        <w:ind w:firstLine="709"/>
        <w:jc w:val="both"/>
        <w:rPr>
          <w:sz w:val="28"/>
          <w:szCs w:val="28"/>
        </w:rPr>
      </w:pPr>
      <w:r w:rsidRPr="00842240">
        <w:rPr>
          <w:sz w:val="28"/>
          <w:szCs w:val="28"/>
        </w:rPr>
        <w:t>Основными носителями птичьего гриппа считаются водоплавающие птицы.</w:t>
      </w:r>
    </w:p>
    <w:p w:rsidR="007E0A13" w:rsidRDefault="007E0A13" w:rsidP="00842240">
      <w:pPr>
        <w:ind w:firstLine="709"/>
        <w:jc w:val="both"/>
        <w:rPr>
          <w:b/>
          <w:sz w:val="28"/>
          <w:szCs w:val="28"/>
        </w:rPr>
      </w:pPr>
    </w:p>
    <w:p w:rsidR="007E0A13" w:rsidRPr="00842240" w:rsidRDefault="007E0A13" w:rsidP="00842240">
      <w:pPr>
        <w:ind w:firstLine="709"/>
        <w:jc w:val="both"/>
        <w:rPr>
          <w:b/>
          <w:sz w:val="28"/>
          <w:szCs w:val="28"/>
        </w:rPr>
      </w:pPr>
      <w:r w:rsidRPr="00842240">
        <w:rPr>
          <w:b/>
          <w:sz w:val="28"/>
          <w:szCs w:val="28"/>
        </w:rPr>
        <w:t>Клещевой энцефалит</w:t>
      </w:r>
    </w:p>
    <w:p w:rsidR="007E0A13" w:rsidRPr="00842240" w:rsidRDefault="007E0A13" w:rsidP="00842240">
      <w:pPr>
        <w:ind w:firstLine="709"/>
        <w:jc w:val="both"/>
        <w:rPr>
          <w:sz w:val="28"/>
          <w:szCs w:val="28"/>
        </w:rPr>
      </w:pPr>
      <w:r w:rsidRPr="00842240">
        <w:rPr>
          <w:sz w:val="28"/>
          <w:szCs w:val="28"/>
        </w:rPr>
        <w:t xml:space="preserve">Энцефалиты – группа воспалительных заболеваний головного мозга человека и животных, обусловленных главным образом вирусами, бактериями, простейшими и другими болезнетворными микроорганизмами. </w:t>
      </w:r>
    </w:p>
    <w:p w:rsidR="007E0A13" w:rsidRDefault="007E0A13" w:rsidP="00842240">
      <w:pPr>
        <w:ind w:firstLine="709"/>
        <w:jc w:val="both"/>
        <w:rPr>
          <w:b/>
          <w:sz w:val="28"/>
          <w:szCs w:val="28"/>
        </w:rPr>
      </w:pPr>
    </w:p>
    <w:p w:rsidR="007E0A13" w:rsidRPr="00842240" w:rsidRDefault="007E0A13" w:rsidP="00842240">
      <w:pPr>
        <w:ind w:firstLine="709"/>
        <w:jc w:val="both"/>
        <w:rPr>
          <w:b/>
          <w:sz w:val="28"/>
          <w:szCs w:val="28"/>
        </w:rPr>
      </w:pPr>
      <w:r w:rsidRPr="00842240">
        <w:rPr>
          <w:b/>
          <w:sz w:val="28"/>
          <w:szCs w:val="28"/>
        </w:rPr>
        <w:t>Сибирская язва</w:t>
      </w:r>
    </w:p>
    <w:p w:rsidR="007E0A13" w:rsidRPr="00842240" w:rsidRDefault="007E0A13" w:rsidP="00842240">
      <w:pPr>
        <w:ind w:firstLine="709"/>
        <w:jc w:val="both"/>
        <w:rPr>
          <w:sz w:val="28"/>
          <w:szCs w:val="28"/>
        </w:rPr>
      </w:pPr>
      <w:r w:rsidRPr="00842240">
        <w:rPr>
          <w:sz w:val="28"/>
          <w:szCs w:val="28"/>
        </w:rPr>
        <w:t xml:space="preserve">Сибирская язва – заразительная болезнь, вызываемая специфической бактерией (bacillus anthracis), проникающей через повреждения в кожу, желудок, легкие, большей частью с пищей или питьем. Наблюдается преимущественно у рогатого скота, лошадей, овец, свиней, даже дичи; обнаруживается спустя 3-4 дня после заражения. </w:t>
      </w:r>
    </w:p>
    <w:p w:rsidR="007E0A13" w:rsidRDefault="007E0A13" w:rsidP="00842240">
      <w:pPr>
        <w:ind w:firstLine="709"/>
        <w:jc w:val="both"/>
        <w:rPr>
          <w:b/>
          <w:sz w:val="28"/>
          <w:szCs w:val="28"/>
        </w:rPr>
      </w:pPr>
    </w:p>
    <w:p w:rsidR="007E0A13" w:rsidRPr="00842240" w:rsidRDefault="007E0A13" w:rsidP="00842240">
      <w:pPr>
        <w:ind w:firstLine="709"/>
        <w:jc w:val="both"/>
        <w:rPr>
          <w:b/>
          <w:sz w:val="28"/>
          <w:szCs w:val="28"/>
        </w:rPr>
      </w:pPr>
      <w:r w:rsidRPr="00842240">
        <w:rPr>
          <w:b/>
          <w:sz w:val="28"/>
          <w:szCs w:val="28"/>
        </w:rPr>
        <w:t xml:space="preserve">Бешенство </w:t>
      </w:r>
    </w:p>
    <w:p w:rsidR="007E0A13" w:rsidRPr="00842240" w:rsidRDefault="007E0A13" w:rsidP="00842240">
      <w:pPr>
        <w:ind w:firstLine="709"/>
        <w:jc w:val="both"/>
        <w:rPr>
          <w:sz w:val="28"/>
          <w:szCs w:val="28"/>
        </w:rPr>
      </w:pPr>
      <w:r w:rsidRPr="00842240">
        <w:rPr>
          <w:sz w:val="28"/>
          <w:szCs w:val="28"/>
        </w:rPr>
        <w:t>Бешенство – острое инфекционное заболевание, вызываемое нейротропным вирусом, поражающим центральную нервную систему. Заражение бешенством человека происходит при укусе либо ослюнении кожи или слизистых оболочек человека слюной бешеных животных, содержащей в себе возбудителя бешенства. Особенно опасны для человека укусы больным животным головы, лица, шеи; в этих случаях инкубационный период болезни укорачивается, а заболевание протекает особенно бурно. Проникнув в организм человека через рану, причинённую укусом бешеного животного (или ослюнённую царапину), вирус распространяется по нервным стволам в направлении к центральной нервной системе, поражая нервные центры и кору головного мозга.</w:t>
      </w:r>
    </w:p>
    <w:p w:rsidR="007E0A13" w:rsidRDefault="007E0A13" w:rsidP="00842240">
      <w:pPr>
        <w:ind w:firstLine="709"/>
        <w:jc w:val="both"/>
        <w:rPr>
          <w:b/>
          <w:sz w:val="28"/>
          <w:szCs w:val="28"/>
        </w:rPr>
      </w:pPr>
    </w:p>
    <w:p w:rsidR="007E0A13" w:rsidRPr="00842240" w:rsidRDefault="007E0A13" w:rsidP="00842240">
      <w:pPr>
        <w:ind w:firstLine="709"/>
        <w:jc w:val="both"/>
        <w:rPr>
          <w:b/>
          <w:sz w:val="28"/>
          <w:szCs w:val="28"/>
        </w:rPr>
      </w:pPr>
      <w:r w:rsidRPr="00842240">
        <w:rPr>
          <w:b/>
          <w:sz w:val="28"/>
          <w:szCs w:val="28"/>
        </w:rPr>
        <w:t>Ящур</w:t>
      </w:r>
    </w:p>
    <w:p w:rsidR="007E0A13" w:rsidRPr="00842240" w:rsidRDefault="007E0A13" w:rsidP="00842240">
      <w:pPr>
        <w:ind w:firstLine="709"/>
        <w:jc w:val="both"/>
        <w:rPr>
          <w:sz w:val="28"/>
          <w:szCs w:val="28"/>
        </w:rPr>
      </w:pPr>
      <w:r w:rsidRPr="00842240">
        <w:rPr>
          <w:sz w:val="28"/>
          <w:szCs w:val="28"/>
        </w:rPr>
        <w:t xml:space="preserve">Ящур – рыльнокопытная болезнь животных острая заразная болезнь, встречается у быков, овец, свиней и пр. Симптомы – умеренная лихорадка, катаральное воспаление слизистой оболочки рта; на внутренней поверхности губ, на конце и краях языка беловатые пузыри, оставляющие после себя язвы; в расщелине и на венчике копыт, на вымени, сосках – пузыри, пустулы, корки; болезнь оканчивается через 12-14 дней; в неблагоприятных случаях гибельный исход. Заражение может переноситься и на человека при употреблении некипяченого молока больных животных и выражается лихорадкой и пузырьками на губах, языке, иногда на твердом и мягком небе. </w:t>
      </w:r>
    </w:p>
    <w:p w:rsidR="007E0A13" w:rsidRPr="00842240" w:rsidRDefault="007E0A13" w:rsidP="00842240">
      <w:pPr>
        <w:ind w:firstLine="709"/>
        <w:jc w:val="both"/>
        <w:rPr>
          <w:sz w:val="28"/>
          <w:szCs w:val="28"/>
        </w:rPr>
      </w:pPr>
      <w:r w:rsidRPr="00842240">
        <w:rPr>
          <w:b/>
          <w:sz w:val="28"/>
          <w:szCs w:val="28"/>
        </w:rPr>
        <w:t>Колорадский жук</w:t>
      </w:r>
      <w:hyperlink r:id="rId44" w:history="1">
        <w:r w:rsidRPr="00FC703F">
          <w:rPr>
            <w:rStyle w:val="af4"/>
          </w:rPr>
          <w:t>http://www.rubricon.com/partner.asp?aid=%7BEA41E9E6-3EBB-45F9-93BC-BF58D64F2EDE%7D&amp;ext=0</w:t>
        </w:r>
      </w:hyperlink>
      <w:r w:rsidRPr="00842240">
        <w:rPr>
          <w:sz w:val="28"/>
          <w:szCs w:val="28"/>
        </w:rPr>
        <w:t xml:space="preserve"> – опасный вредитель картофеля - повсеместно. Потеря урожая до 5 %.</w:t>
      </w:r>
    </w:p>
    <w:p w:rsidR="007E0A13" w:rsidRDefault="007E0A13" w:rsidP="00842240">
      <w:pPr>
        <w:ind w:firstLine="709"/>
        <w:jc w:val="both"/>
        <w:rPr>
          <w:b/>
          <w:sz w:val="28"/>
          <w:szCs w:val="28"/>
        </w:rPr>
      </w:pPr>
    </w:p>
    <w:p w:rsidR="007E0A13" w:rsidRPr="00842240" w:rsidRDefault="007E0A13" w:rsidP="00842240">
      <w:pPr>
        <w:ind w:firstLine="709"/>
        <w:jc w:val="both"/>
        <w:rPr>
          <w:b/>
          <w:sz w:val="28"/>
          <w:szCs w:val="28"/>
        </w:rPr>
      </w:pPr>
      <w:r w:rsidRPr="00842240">
        <w:rPr>
          <w:b/>
          <w:sz w:val="28"/>
          <w:szCs w:val="28"/>
        </w:rPr>
        <w:t>Саранчовые</w:t>
      </w:r>
    </w:p>
    <w:p w:rsidR="007E0A13" w:rsidRPr="00842240" w:rsidRDefault="007E0A13" w:rsidP="00842240">
      <w:pPr>
        <w:ind w:firstLine="709"/>
        <w:jc w:val="both"/>
        <w:rPr>
          <w:sz w:val="28"/>
          <w:szCs w:val="28"/>
        </w:rPr>
      </w:pPr>
      <w:r w:rsidRPr="00842240">
        <w:rPr>
          <w:sz w:val="28"/>
          <w:szCs w:val="28"/>
        </w:rPr>
        <w:lastRenderedPageBreak/>
        <w:t>Вследствие неожиданного залёта стай издалека и способности массового нападения на посевы саранчи особенно опасна как вредитель с.-х. культур (хлебных злаков, хлопчатника и т. д.). Передвигаясь в поисках пищи со скоростью свыше 30 км в сутки, кулиги уничтожают на своём пути всю зелёную растительность. Личинки и взрослые насекомые поедают листья, стебли, метёлки, колосья, плоды, кору на стеблях.</w:t>
      </w:r>
    </w:p>
    <w:p w:rsidR="007E0A13" w:rsidRPr="00842240" w:rsidRDefault="007E0A13" w:rsidP="00842240">
      <w:pPr>
        <w:ind w:firstLine="709"/>
        <w:jc w:val="both"/>
        <w:rPr>
          <w:sz w:val="28"/>
          <w:szCs w:val="28"/>
        </w:rPr>
      </w:pPr>
      <w:r w:rsidRPr="00842240">
        <w:rPr>
          <w:sz w:val="28"/>
          <w:szCs w:val="28"/>
        </w:rPr>
        <w:t>Количество поедаемой ею пищи при длительных полётах заметно увеличивается по сравнению с тем, которое она съедает при кратковременных миграциях. В периоды массового размножения число особей достигает нескольких сотен и даже тысяч на 1 м</w:t>
      </w:r>
      <w:r w:rsidRPr="00842240">
        <w:rPr>
          <w:sz w:val="28"/>
          <w:szCs w:val="28"/>
          <w:vertAlign w:val="superscript"/>
        </w:rPr>
        <w:t>2</w:t>
      </w:r>
      <w:r w:rsidRPr="00842240">
        <w:rPr>
          <w:sz w:val="28"/>
          <w:szCs w:val="28"/>
        </w:rPr>
        <w:t>, а площади, заселённые саранчой, нередко составляют около 1 млн. га. Вред, причиняемый саранчой культурам и дикорастущим растениям, может достигать размеров бедствия. В России наиболее опасны: два подвида перелётной саранчи (</w:t>
      </w:r>
      <w:hyperlink r:id="rId45" w:history="1">
        <w:r w:rsidRPr="00842240">
          <w:rPr>
            <w:sz w:val="28"/>
            <w:szCs w:val="28"/>
          </w:rPr>
          <w:t>азиатская саранча</w:t>
        </w:r>
      </w:hyperlink>
      <w:r w:rsidRPr="00842240">
        <w:rPr>
          <w:sz w:val="28"/>
          <w:szCs w:val="28"/>
        </w:rPr>
        <w:t xml:space="preserve"> и среднерусская саранча).</w:t>
      </w:r>
    </w:p>
    <w:p w:rsidR="007E0A13" w:rsidRPr="00802D37" w:rsidRDefault="007E0A13" w:rsidP="00132D8D">
      <w:pPr>
        <w:pStyle w:val="26"/>
        <w:spacing w:before="0"/>
        <w:rPr>
          <w:rFonts w:ascii="Times New Roman" w:hAnsi="Times New Roman"/>
          <w:b/>
          <w:color w:val="auto"/>
          <w:sz w:val="28"/>
          <w:szCs w:val="28"/>
        </w:rPr>
      </w:pPr>
    </w:p>
    <w:p w:rsidR="007E0A13" w:rsidRPr="00132D8D" w:rsidRDefault="007E0A13" w:rsidP="00132D8D">
      <w:pPr>
        <w:pStyle w:val="2"/>
        <w:rPr>
          <w:b/>
          <w:szCs w:val="28"/>
        </w:rPr>
      </w:pPr>
      <w:bookmarkStart w:id="49" w:name="_Toc243979129"/>
      <w:bookmarkStart w:id="50" w:name="_Toc243979203"/>
      <w:bookmarkStart w:id="51" w:name="_Toc243979412"/>
      <w:bookmarkStart w:id="52" w:name="_Toc339283891"/>
      <w:r w:rsidRPr="00132D8D">
        <w:rPr>
          <w:b/>
          <w:szCs w:val="28"/>
        </w:rPr>
        <w:t>7.2.3. Предложения по повышению устойчивости функционирования застраиваемой территории, защите и жизнеобеспечению людей в военное время и в ЧС техногенного и природного характера</w:t>
      </w:r>
      <w:bookmarkEnd w:id="49"/>
      <w:bookmarkEnd w:id="50"/>
      <w:bookmarkEnd w:id="51"/>
      <w:bookmarkEnd w:id="52"/>
    </w:p>
    <w:p w:rsidR="007E0A13" w:rsidRPr="00472811" w:rsidRDefault="007E0A13" w:rsidP="00132D8D">
      <w:pPr>
        <w:ind w:firstLine="709"/>
        <w:jc w:val="both"/>
        <w:rPr>
          <w:b/>
          <w:sz w:val="28"/>
          <w:szCs w:val="28"/>
        </w:rPr>
      </w:pPr>
    </w:p>
    <w:p w:rsidR="007E0A13" w:rsidRPr="00472811" w:rsidRDefault="007E0A13" w:rsidP="00132D8D">
      <w:pPr>
        <w:ind w:firstLine="709"/>
        <w:jc w:val="both"/>
        <w:rPr>
          <w:b/>
          <w:sz w:val="28"/>
          <w:szCs w:val="28"/>
        </w:rPr>
      </w:pPr>
      <w:r w:rsidRPr="00472811">
        <w:rPr>
          <w:b/>
          <w:sz w:val="28"/>
          <w:szCs w:val="28"/>
        </w:rPr>
        <w:t>Организация локального оповещения о ЧС</w:t>
      </w:r>
    </w:p>
    <w:p w:rsidR="007E0A13" w:rsidRPr="003A1636" w:rsidRDefault="007E0A13" w:rsidP="003A1636">
      <w:pPr>
        <w:ind w:firstLine="709"/>
        <w:jc w:val="both"/>
        <w:rPr>
          <w:sz w:val="28"/>
          <w:szCs w:val="28"/>
        </w:rPr>
      </w:pPr>
      <w:r w:rsidRPr="003A1636">
        <w:rPr>
          <w:sz w:val="28"/>
          <w:szCs w:val="28"/>
        </w:rPr>
        <w:t>Для организации локального оповещения населения и служащих проектируемой территории на крышах домов необходимо установить электросирены типа С-40 с радиусом охвата территории 400 м, также для оповещения населения и служащих проектируемой территории на крышах домов установить громкоговорители с радиусом охвата территории 300 м.</w:t>
      </w:r>
    </w:p>
    <w:p w:rsidR="007E0A13" w:rsidRPr="003A1636" w:rsidRDefault="007E0A13" w:rsidP="003A1636">
      <w:pPr>
        <w:ind w:firstLine="709"/>
        <w:jc w:val="both"/>
        <w:rPr>
          <w:sz w:val="28"/>
          <w:szCs w:val="28"/>
        </w:rPr>
      </w:pPr>
      <w:r w:rsidRPr="003A1636">
        <w:rPr>
          <w:sz w:val="28"/>
          <w:szCs w:val="28"/>
        </w:rPr>
        <w:t>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города до:</w:t>
      </w:r>
    </w:p>
    <w:p w:rsidR="007E0A13" w:rsidRPr="003A1636" w:rsidRDefault="007E0A13" w:rsidP="003A1636">
      <w:pPr>
        <w:ind w:firstLine="709"/>
        <w:jc w:val="both"/>
        <w:rPr>
          <w:sz w:val="28"/>
          <w:szCs w:val="28"/>
        </w:rPr>
      </w:pPr>
      <w:r w:rsidRPr="003A1636">
        <w:rPr>
          <w:sz w:val="28"/>
          <w:szCs w:val="28"/>
        </w:rPr>
        <w:t>- оперативных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rsidR="007E0A13" w:rsidRPr="003A1636" w:rsidRDefault="007E0A13" w:rsidP="003A1636">
      <w:pPr>
        <w:ind w:firstLine="709"/>
        <w:jc w:val="both"/>
        <w:rPr>
          <w:sz w:val="28"/>
          <w:szCs w:val="28"/>
        </w:rPr>
      </w:pPr>
      <w:r w:rsidRPr="003A1636">
        <w:rPr>
          <w:sz w:val="28"/>
          <w:szCs w:val="28"/>
        </w:rPr>
        <w:t>- руководящего состава гражданской обороны города, а также руководителей районных и городских служб гражданской обороны;</w:t>
      </w:r>
    </w:p>
    <w:p w:rsidR="007E0A13" w:rsidRPr="003A1636" w:rsidRDefault="007E0A13" w:rsidP="003A1636">
      <w:pPr>
        <w:ind w:firstLine="709"/>
        <w:jc w:val="both"/>
        <w:rPr>
          <w:sz w:val="28"/>
          <w:szCs w:val="28"/>
        </w:rPr>
      </w:pPr>
      <w:r w:rsidRPr="003A1636">
        <w:rPr>
          <w:sz w:val="28"/>
          <w:szCs w:val="28"/>
        </w:rPr>
        <w:t xml:space="preserve">- населения, проживающего на территории города. </w:t>
      </w:r>
    </w:p>
    <w:p w:rsidR="007E0A13" w:rsidRPr="003A1636" w:rsidRDefault="007E0A13" w:rsidP="003A1636">
      <w:pPr>
        <w:ind w:firstLine="709"/>
        <w:jc w:val="both"/>
        <w:rPr>
          <w:sz w:val="28"/>
          <w:szCs w:val="28"/>
        </w:rPr>
      </w:pPr>
      <w:r w:rsidRPr="003A1636">
        <w:rPr>
          <w:sz w:val="28"/>
          <w:szCs w:val="28"/>
        </w:rPr>
        <w:t>Сигналы (распоряжения) и информация оповещения передаются оперативными дежурными службами города,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rsidR="007E0A13" w:rsidRPr="003A1636" w:rsidRDefault="007E0A13" w:rsidP="003A1636">
      <w:pPr>
        <w:ind w:firstLine="709"/>
        <w:jc w:val="both"/>
        <w:rPr>
          <w:sz w:val="28"/>
          <w:szCs w:val="28"/>
        </w:rPr>
      </w:pPr>
      <w:r w:rsidRPr="003A1636">
        <w:rPr>
          <w:sz w:val="28"/>
          <w:szCs w:val="28"/>
        </w:rPr>
        <w:t>При совпадении времени передачи правительственных сообщений и оповещения населения очередность их передачи из радиостудий специальных объектов определяет Президент Российской Федерации или Председатель Правительства РФ.</w:t>
      </w:r>
    </w:p>
    <w:p w:rsidR="007E0A13" w:rsidRPr="003A1636" w:rsidRDefault="007E0A13" w:rsidP="003A1636">
      <w:pPr>
        <w:ind w:firstLine="709"/>
        <w:jc w:val="both"/>
        <w:rPr>
          <w:sz w:val="28"/>
          <w:szCs w:val="28"/>
        </w:rPr>
      </w:pPr>
      <w:r w:rsidRPr="003A1636">
        <w:rPr>
          <w:sz w:val="28"/>
          <w:szCs w:val="28"/>
        </w:rPr>
        <w:lastRenderedPageBreak/>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rsidR="007E0A13" w:rsidRPr="003A1636" w:rsidRDefault="007E0A13" w:rsidP="003A1636">
      <w:pPr>
        <w:ind w:firstLine="709"/>
        <w:jc w:val="both"/>
        <w:rPr>
          <w:sz w:val="28"/>
          <w:szCs w:val="28"/>
        </w:rPr>
      </w:pPr>
      <w:r w:rsidRPr="003A1636">
        <w:rPr>
          <w:sz w:val="28"/>
          <w:szCs w:val="28"/>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сопряженных с каналами связи сети, связи общего пользования и ведомственных сетей связи, а также сетей вещания.</w:t>
      </w:r>
    </w:p>
    <w:p w:rsidR="007E0A13" w:rsidRPr="003A1636" w:rsidRDefault="007E0A13" w:rsidP="003A1636">
      <w:pPr>
        <w:ind w:firstLine="709"/>
        <w:jc w:val="both"/>
        <w:rPr>
          <w:sz w:val="28"/>
          <w:szCs w:val="28"/>
        </w:rPr>
      </w:pPr>
      <w:r w:rsidRPr="003A1636">
        <w:rPr>
          <w:sz w:val="28"/>
          <w:szCs w:val="28"/>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rsidR="007E0A13" w:rsidRPr="003A1636" w:rsidRDefault="007E0A13" w:rsidP="003A1636">
      <w:pPr>
        <w:ind w:firstLine="709"/>
        <w:jc w:val="both"/>
        <w:rPr>
          <w:sz w:val="28"/>
          <w:szCs w:val="28"/>
        </w:rPr>
      </w:pPr>
      <w:r w:rsidRPr="003A1636">
        <w:rPr>
          <w:sz w:val="28"/>
          <w:szCs w:val="28"/>
        </w:rPr>
        <w:t>Основной способ оповещения и информирования населения – передача речевых сообщений по сетям вещания.</w:t>
      </w:r>
    </w:p>
    <w:p w:rsidR="007E0A13" w:rsidRPr="003A1636" w:rsidRDefault="007E0A13" w:rsidP="003A1636">
      <w:pPr>
        <w:ind w:firstLine="709"/>
        <w:jc w:val="both"/>
        <w:rPr>
          <w:sz w:val="28"/>
          <w:szCs w:val="28"/>
        </w:rPr>
      </w:pPr>
      <w:r w:rsidRPr="003A1636">
        <w:rPr>
          <w:sz w:val="28"/>
          <w:szCs w:val="28"/>
        </w:rPr>
        <w:t>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РФ,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rsidR="007E0A13" w:rsidRPr="003A1636" w:rsidRDefault="007E0A13" w:rsidP="003A1636">
      <w:pPr>
        <w:ind w:firstLine="709"/>
        <w:jc w:val="both"/>
        <w:rPr>
          <w:sz w:val="28"/>
          <w:szCs w:val="28"/>
        </w:rPr>
      </w:pPr>
      <w:r w:rsidRPr="003A1636">
        <w:rPr>
          <w:sz w:val="28"/>
          <w:szCs w:val="28"/>
        </w:rPr>
        <w:t>Речевая информация передается населению с перерывом программ вещания длительностью не более 5 минут. Допускается 2-3-кратное повторение передачи речевого сообщения.</w:t>
      </w:r>
    </w:p>
    <w:p w:rsidR="007E0A13" w:rsidRDefault="007E0A13" w:rsidP="00132D8D">
      <w:pPr>
        <w:pStyle w:val="26"/>
        <w:spacing w:before="0"/>
        <w:rPr>
          <w:rFonts w:ascii="Times New Roman" w:hAnsi="Times New Roman"/>
          <w:b/>
          <w:sz w:val="28"/>
          <w:szCs w:val="28"/>
        </w:rPr>
      </w:pPr>
    </w:p>
    <w:p w:rsidR="007E0A13" w:rsidRPr="00132D8D" w:rsidRDefault="007E0A13" w:rsidP="00132D8D">
      <w:pPr>
        <w:pStyle w:val="26"/>
        <w:spacing w:before="0"/>
        <w:rPr>
          <w:rFonts w:ascii="Times New Roman" w:hAnsi="Times New Roman"/>
          <w:b/>
          <w:sz w:val="28"/>
          <w:szCs w:val="28"/>
        </w:rPr>
      </w:pPr>
      <w:r w:rsidRPr="00132D8D">
        <w:rPr>
          <w:rFonts w:ascii="Times New Roman" w:hAnsi="Times New Roman"/>
          <w:b/>
          <w:sz w:val="28"/>
          <w:szCs w:val="28"/>
        </w:rPr>
        <w:t>Устойчивость функционирования систем водоснабжения</w:t>
      </w:r>
    </w:p>
    <w:p w:rsidR="007E0A13" w:rsidRPr="003A1636" w:rsidRDefault="007E0A13" w:rsidP="003A1636">
      <w:pPr>
        <w:ind w:firstLine="720"/>
        <w:jc w:val="both"/>
        <w:rPr>
          <w:sz w:val="28"/>
          <w:szCs w:val="28"/>
        </w:rPr>
      </w:pPr>
      <w:bookmarkStart w:id="53" w:name="_Toc243805562"/>
      <w:bookmarkStart w:id="54" w:name="_Toc243979413"/>
      <w:bookmarkStart w:id="55" w:name="_Toc339283892"/>
      <w:r w:rsidRPr="003A1636">
        <w:rPr>
          <w:sz w:val="28"/>
          <w:szCs w:val="28"/>
        </w:rPr>
        <w:t>Минимальные физиолого-гигиенические нормы обеспечения населения питьевой водой при ее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rsidR="007E0A13" w:rsidRPr="003A1636" w:rsidRDefault="007E0A13" w:rsidP="003A1636">
      <w:pPr>
        <w:ind w:firstLine="720"/>
        <w:jc w:val="both"/>
        <w:rPr>
          <w:sz w:val="28"/>
          <w:szCs w:val="28"/>
        </w:rPr>
      </w:pPr>
      <w:r w:rsidRPr="003A1636">
        <w:rPr>
          <w:sz w:val="28"/>
          <w:szCs w:val="28"/>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(СХПВ) или с помощью передвижных средств, определяется из расчета:</w:t>
      </w:r>
    </w:p>
    <w:p w:rsidR="007E0A13" w:rsidRPr="003A1636" w:rsidRDefault="007E0A13" w:rsidP="003A1636">
      <w:pPr>
        <w:ind w:firstLine="720"/>
        <w:jc w:val="both"/>
        <w:rPr>
          <w:sz w:val="28"/>
          <w:szCs w:val="28"/>
        </w:rPr>
      </w:pPr>
      <w:r w:rsidRPr="003A1636">
        <w:rPr>
          <w:sz w:val="28"/>
          <w:szCs w:val="28"/>
        </w:rPr>
        <w:t>•  31 л на одного человека в сутки;</w:t>
      </w:r>
    </w:p>
    <w:p w:rsidR="007E0A13" w:rsidRPr="003A1636" w:rsidRDefault="007E0A13" w:rsidP="003A1636">
      <w:pPr>
        <w:ind w:firstLine="720"/>
        <w:jc w:val="both"/>
        <w:rPr>
          <w:sz w:val="28"/>
          <w:szCs w:val="28"/>
        </w:rPr>
      </w:pPr>
      <w:r w:rsidRPr="003A1636">
        <w:rPr>
          <w:sz w:val="28"/>
          <w:szCs w:val="28"/>
        </w:rPr>
        <w:t>• 75 л в сутки на одного пораженного, поступающего на стационарное лечение, включая нужды на питье;</w:t>
      </w:r>
    </w:p>
    <w:p w:rsidR="007E0A13" w:rsidRPr="003A1636" w:rsidRDefault="007E0A13" w:rsidP="003A1636">
      <w:pPr>
        <w:ind w:firstLine="720"/>
        <w:jc w:val="both"/>
        <w:rPr>
          <w:sz w:val="28"/>
          <w:szCs w:val="28"/>
        </w:rPr>
      </w:pPr>
      <w:r w:rsidRPr="003A1636">
        <w:rPr>
          <w:sz w:val="28"/>
          <w:szCs w:val="28"/>
        </w:rPr>
        <w:t>• 45 л на обмывку одного человека, включая личный состав гражданских организаций ГО, работающих в очаге поражения.</w:t>
      </w:r>
    </w:p>
    <w:p w:rsidR="007E0A13" w:rsidRPr="003A1636" w:rsidRDefault="007E0A13" w:rsidP="003A1636">
      <w:pPr>
        <w:ind w:firstLine="720"/>
        <w:jc w:val="both"/>
        <w:rPr>
          <w:sz w:val="28"/>
          <w:szCs w:val="28"/>
        </w:rPr>
      </w:pPr>
      <w:r w:rsidRPr="003A1636">
        <w:rPr>
          <w:sz w:val="28"/>
          <w:szCs w:val="28"/>
        </w:rPr>
        <w:t>При работе СХПВ в ЧС допустимо сокращение объемов водоснабжения отдельных промышленных и коммунальных предприятий в согласованных с исполкомами местных Советов пределах, с тем, чтобы снизить нагрузки на сооружения, работающие по режимам специальной очистки воды (РСОВ) из зараженного источника.</w:t>
      </w:r>
    </w:p>
    <w:p w:rsidR="007E0A13" w:rsidRPr="003A1636" w:rsidRDefault="007E0A13" w:rsidP="003A1636">
      <w:pPr>
        <w:autoSpaceDE w:val="0"/>
        <w:autoSpaceDN w:val="0"/>
        <w:adjustRightInd w:val="0"/>
        <w:ind w:firstLine="709"/>
        <w:jc w:val="both"/>
        <w:rPr>
          <w:b/>
          <w:bCs/>
          <w:sz w:val="28"/>
          <w:szCs w:val="28"/>
        </w:rPr>
      </w:pPr>
      <w:r w:rsidRPr="003A1636">
        <w:rPr>
          <w:b/>
          <w:bCs/>
          <w:sz w:val="28"/>
          <w:szCs w:val="28"/>
        </w:rPr>
        <w:lastRenderedPageBreak/>
        <w:t xml:space="preserve">Основные технические требования к оснащению систем хозяйственно-питьевого водоснабжения и приемам эксплуатации, повышающим их устойчивость </w:t>
      </w:r>
    </w:p>
    <w:p w:rsidR="007E0A13" w:rsidRPr="003A1636" w:rsidRDefault="007E0A13" w:rsidP="003A1636">
      <w:pPr>
        <w:ind w:firstLine="720"/>
        <w:jc w:val="both"/>
        <w:rPr>
          <w:sz w:val="28"/>
          <w:szCs w:val="28"/>
        </w:rPr>
      </w:pPr>
      <w:r w:rsidRPr="003A1636">
        <w:rPr>
          <w:sz w:val="28"/>
          <w:szCs w:val="28"/>
        </w:rPr>
        <w:t>Все элементы СХПВ должны соответствовать следующим требованиям, обеспечивающим их повышенную устойчивость и высокую санитарную надежность:</w:t>
      </w:r>
    </w:p>
    <w:p w:rsidR="007E0A13" w:rsidRPr="003A1636" w:rsidRDefault="007E0A13" w:rsidP="003A1636">
      <w:pPr>
        <w:ind w:firstLine="720"/>
        <w:jc w:val="both"/>
        <w:rPr>
          <w:sz w:val="28"/>
          <w:szCs w:val="28"/>
        </w:rPr>
      </w:pPr>
      <w:r w:rsidRPr="003A1636">
        <w:rPr>
          <w:sz w:val="28"/>
          <w:szCs w:val="28"/>
        </w:rPr>
        <w:t>• должны быть обеспечены соответствующие условия для работы систем подачи и распределения воды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rsidR="007E0A13" w:rsidRPr="003A1636" w:rsidRDefault="007E0A13" w:rsidP="003A1636">
      <w:pPr>
        <w:ind w:firstLine="720"/>
        <w:jc w:val="both"/>
        <w:rPr>
          <w:sz w:val="28"/>
          <w:szCs w:val="28"/>
        </w:rPr>
      </w:pPr>
      <w:r w:rsidRPr="003A1636">
        <w:rPr>
          <w:sz w:val="28"/>
          <w:szCs w:val="28"/>
        </w:rPr>
        <w:t>• реагентные и хлорные хозяйства должны быть подготовлены к работе водоочистных станций (ВС) при заражении воды ОЛВ и к защите воздушной среды от загрязнения при авариях в хлорном хозяйстве.</w:t>
      </w:r>
    </w:p>
    <w:p w:rsidR="007E0A13" w:rsidRPr="003A1636" w:rsidRDefault="007E0A13" w:rsidP="003A1636">
      <w:pPr>
        <w:ind w:firstLine="720"/>
        <w:jc w:val="both"/>
        <w:rPr>
          <w:sz w:val="28"/>
          <w:szCs w:val="28"/>
        </w:rPr>
      </w:pPr>
      <w:r w:rsidRPr="003A1636">
        <w:rPr>
          <w:sz w:val="28"/>
          <w:szCs w:val="28"/>
        </w:rPr>
        <w:t>Детально должны быть рассмотрены и отработаны:</w:t>
      </w:r>
    </w:p>
    <w:p w:rsidR="007E0A13" w:rsidRPr="003A1636" w:rsidRDefault="007E0A13" w:rsidP="003A1636">
      <w:pPr>
        <w:ind w:firstLine="720"/>
        <w:jc w:val="both"/>
        <w:rPr>
          <w:sz w:val="28"/>
          <w:szCs w:val="28"/>
        </w:rPr>
      </w:pPr>
      <w:r w:rsidRPr="003A1636">
        <w:rPr>
          <w:sz w:val="28"/>
          <w:szCs w:val="28"/>
        </w:rPr>
        <w:t>•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сокращенного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rsidR="007E0A13" w:rsidRDefault="007E0A13" w:rsidP="003A1636">
      <w:pPr>
        <w:pStyle w:val="1"/>
        <w:spacing w:before="0" w:after="0"/>
        <w:ind w:firstLine="709"/>
        <w:jc w:val="both"/>
        <w:rPr>
          <w:rFonts w:ascii="Times New Roman" w:hAnsi="Times New Roman" w:cs="Times New Roman"/>
          <w:sz w:val="28"/>
          <w:szCs w:val="28"/>
        </w:rPr>
      </w:pPr>
      <w:r w:rsidRPr="003A1636">
        <w:rPr>
          <w:rFonts w:ascii="Times New Roman" w:hAnsi="Times New Roman" w:cs="Times New Roman"/>
          <w:b w:val="0"/>
          <w:bCs w:val="0"/>
          <w:kern w:val="0"/>
          <w:sz w:val="28"/>
          <w:szCs w:val="28"/>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привлеченные к работам в ЧС специалисты, в том числе работники территориальных центров санэпиднадзора (ЦСЭН), ГО и других организаций.</w:t>
      </w:r>
    </w:p>
    <w:p w:rsidR="007E0A13" w:rsidRDefault="007E0A13" w:rsidP="00132D8D">
      <w:pPr>
        <w:pStyle w:val="1"/>
        <w:spacing w:before="0" w:after="0"/>
        <w:ind w:firstLine="709"/>
        <w:jc w:val="center"/>
        <w:rPr>
          <w:rFonts w:ascii="Times New Roman" w:hAnsi="Times New Roman" w:cs="Times New Roman"/>
          <w:sz w:val="28"/>
          <w:szCs w:val="28"/>
        </w:rPr>
      </w:pPr>
    </w:p>
    <w:p w:rsidR="007E0A13" w:rsidRPr="00472811" w:rsidRDefault="007E0A13" w:rsidP="00132D8D">
      <w:pPr>
        <w:pStyle w:val="1"/>
        <w:spacing w:before="0" w:after="0"/>
        <w:ind w:firstLine="709"/>
        <w:jc w:val="center"/>
        <w:rPr>
          <w:rFonts w:ascii="Times New Roman" w:hAnsi="Times New Roman" w:cs="Times New Roman"/>
          <w:sz w:val="28"/>
          <w:szCs w:val="28"/>
        </w:rPr>
      </w:pPr>
      <w:r>
        <w:rPr>
          <w:rFonts w:ascii="Times New Roman" w:hAnsi="Times New Roman" w:cs="Times New Roman"/>
          <w:sz w:val="28"/>
          <w:szCs w:val="28"/>
        </w:rPr>
        <w:t>7.3</w:t>
      </w:r>
      <w:r w:rsidRPr="00472811">
        <w:rPr>
          <w:rFonts w:ascii="Times New Roman" w:hAnsi="Times New Roman" w:cs="Times New Roman"/>
          <w:sz w:val="28"/>
          <w:szCs w:val="28"/>
        </w:rPr>
        <w:t>. Противопожарные мероприятия</w:t>
      </w:r>
      <w:bookmarkEnd w:id="53"/>
      <w:bookmarkEnd w:id="54"/>
      <w:bookmarkEnd w:id="55"/>
    </w:p>
    <w:p w:rsidR="007E0A13" w:rsidRPr="00472811" w:rsidRDefault="007E0A13" w:rsidP="00132D8D">
      <w:pPr>
        <w:pStyle w:val="a3"/>
        <w:spacing w:after="0" w:line="240" w:lineRule="auto"/>
        <w:ind w:left="0" w:firstLine="709"/>
        <w:jc w:val="both"/>
        <w:rPr>
          <w:rFonts w:ascii="Times New Roman" w:hAnsi="Times New Roman"/>
          <w:sz w:val="28"/>
          <w:szCs w:val="28"/>
        </w:rPr>
      </w:pPr>
    </w:p>
    <w:p w:rsidR="007E0A13" w:rsidRPr="00472811" w:rsidRDefault="007E0A13" w:rsidP="00132D8D">
      <w:pPr>
        <w:pStyle w:val="a3"/>
        <w:spacing w:after="0" w:line="240" w:lineRule="auto"/>
        <w:ind w:left="0" w:firstLine="709"/>
        <w:jc w:val="both"/>
        <w:rPr>
          <w:rFonts w:ascii="Times New Roman" w:hAnsi="Times New Roman"/>
          <w:sz w:val="28"/>
          <w:szCs w:val="28"/>
        </w:rPr>
      </w:pPr>
      <w:r w:rsidRPr="00472811">
        <w:rPr>
          <w:rFonts w:ascii="Times New Roman" w:hAnsi="Times New Roman"/>
          <w:sz w:val="28"/>
          <w:szCs w:val="28"/>
        </w:rPr>
        <w:t xml:space="preserve">В пределах зон жилых застроек, общественно-деловых зон допускается размещать производственные объекты, на территориях которых нет зданий, сооружений и строений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w:t>
      </w:r>
      <w:r w:rsidRPr="00472811">
        <w:rPr>
          <w:rFonts w:ascii="Times New Roman" w:hAnsi="Times New Roman"/>
          <w:sz w:val="28"/>
          <w:szCs w:val="28"/>
        </w:rPr>
        <w:br/>
        <w:t>№ 123 от 22.07.2008 «Технический регламент о требованиях пожарной безопасности».</w:t>
      </w:r>
    </w:p>
    <w:p w:rsidR="007E0A13" w:rsidRPr="00472811" w:rsidRDefault="007E0A13" w:rsidP="003A1636">
      <w:pPr>
        <w:pStyle w:val="a3"/>
        <w:spacing w:after="0" w:line="240" w:lineRule="auto"/>
        <w:ind w:left="0" w:firstLine="709"/>
        <w:jc w:val="both"/>
        <w:rPr>
          <w:rFonts w:ascii="Times New Roman" w:hAnsi="Times New Roman"/>
          <w:sz w:val="28"/>
          <w:szCs w:val="28"/>
        </w:rPr>
      </w:pPr>
      <w:r w:rsidRPr="00472811">
        <w:rPr>
          <w:rFonts w:ascii="Times New Roman" w:hAnsi="Times New Roman"/>
          <w:sz w:val="28"/>
          <w:szCs w:val="28"/>
        </w:rPr>
        <w:t>Подъезд пожарных автомобилей должен быть обеспечен</w:t>
      </w:r>
      <w:r>
        <w:rPr>
          <w:rFonts w:ascii="Times New Roman" w:hAnsi="Times New Roman"/>
          <w:sz w:val="28"/>
          <w:szCs w:val="28"/>
        </w:rPr>
        <w:t xml:space="preserve"> </w:t>
      </w:r>
      <w:r w:rsidRPr="00472811">
        <w:rPr>
          <w:rFonts w:ascii="Times New Roman" w:hAnsi="Times New Roman"/>
          <w:sz w:val="28"/>
          <w:szCs w:val="28"/>
        </w:rPr>
        <w:t xml:space="preserve">со всех сторон - к односекционным зданиям многоквартирных жилых домов, общеобразовательных учреждений, детских дошкольных образовательных </w:t>
      </w:r>
      <w:r w:rsidRPr="00472811">
        <w:rPr>
          <w:rFonts w:ascii="Times New Roman" w:hAnsi="Times New Roman"/>
          <w:sz w:val="28"/>
          <w:szCs w:val="28"/>
        </w:rPr>
        <w:lastRenderedPageBreak/>
        <w:t>учреждений, лечебных учреждений со стационаром, научных и проектных организаций, органов управления учреждений.</w:t>
      </w:r>
    </w:p>
    <w:p w:rsidR="007E0A13" w:rsidRPr="00472811" w:rsidRDefault="007E0A13" w:rsidP="00132D8D">
      <w:pPr>
        <w:pStyle w:val="a3"/>
        <w:spacing w:after="0" w:line="240" w:lineRule="auto"/>
        <w:ind w:left="0" w:firstLine="709"/>
        <w:jc w:val="both"/>
        <w:rPr>
          <w:rFonts w:ascii="Times New Roman" w:hAnsi="Times New Roman"/>
          <w:sz w:val="28"/>
          <w:szCs w:val="28"/>
        </w:rPr>
      </w:pPr>
      <w:r w:rsidRPr="00472811">
        <w:rPr>
          <w:rFonts w:ascii="Times New Roman" w:hAnsi="Times New Roman"/>
          <w:sz w:val="28"/>
          <w:szCs w:val="28"/>
        </w:rPr>
        <w:t>К зданиям, сооружениям и строениям производственных объектов по всей их длине должен быть обеспечен подъезд пожарных автомобилей:</w:t>
      </w:r>
    </w:p>
    <w:p w:rsidR="007E0A13" w:rsidRPr="00472811" w:rsidRDefault="007E0A13" w:rsidP="00132D8D">
      <w:pPr>
        <w:pStyle w:val="a3"/>
        <w:spacing w:after="0" w:line="240" w:lineRule="auto"/>
        <w:ind w:left="0" w:firstLine="709"/>
        <w:jc w:val="both"/>
        <w:rPr>
          <w:rFonts w:ascii="Times New Roman" w:hAnsi="Times New Roman"/>
          <w:sz w:val="28"/>
          <w:szCs w:val="28"/>
        </w:rPr>
      </w:pPr>
      <w:r w:rsidRPr="00472811">
        <w:rPr>
          <w:rFonts w:ascii="Times New Roman" w:hAnsi="Times New Roman"/>
          <w:sz w:val="28"/>
          <w:szCs w:val="28"/>
        </w:rPr>
        <w:t>1) с одной стороны - при ширине здания, сооружения или строения не более 18 метров;</w:t>
      </w:r>
    </w:p>
    <w:p w:rsidR="007E0A13" w:rsidRPr="00472811" w:rsidRDefault="007E0A13" w:rsidP="00132D8D">
      <w:pPr>
        <w:pStyle w:val="a3"/>
        <w:spacing w:after="0" w:line="240" w:lineRule="auto"/>
        <w:ind w:left="0" w:firstLine="709"/>
        <w:jc w:val="both"/>
        <w:rPr>
          <w:rFonts w:ascii="Times New Roman" w:hAnsi="Times New Roman"/>
          <w:sz w:val="28"/>
          <w:szCs w:val="28"/>
        </w:rPr>
      </w:pPr>
      <w:r w:rsidRPr="00472811">
        <w:rPr>
          <w:rFonts w:ascii="Times New Roman" w:hAnsi="Times New Roman"/>
          <w:sz w:val="28"/>
          <w:szCs w:val="28"/>
        </w:rPr>
        <w:t>2) с двух сторон - при ширине здания, сооружения или строения более 18 метров, а также при устройстве замкнутых и полузамкнутых дворов.</w:t>
      </w:r>
    </w:p>
    <w:p w:rsidR="007E0A13" w:rsidRDefault="007E0A13" w:rsidP="00132D8D">
      <w:pPr>
        <w:pStyle w:val="a3"/>
        <w:spacing w:after="0" w:line="240" w:lineRule="auto"/>
        <w:ind w:left="0" w:firstLine="709"/>
        <w:jc w:val="both"/>
        <w:rPr>
          <w:rFonts w:ascii="Times New Roman" w:hAnsi="Times New Roman"/>
          <w:sz w:val="28"/>
          <w:szCs w:val="28"/>
        </w:rPr>
      </w:pPr>
      <w:r w:rsidRPr="00472811">
        <w:rPr>
          <w:rFonts w:ascii="Times New Roman" w:hAnsi="Times New Roman"/>
          <w:sz w:val="28"/>
          <w:szCs w:val="28"/>
        </w:rPr>
        <w:t>Ширина проездов для пожарной техники должна составлять не менее 6 метров.</w:t>
      </w:r>
    </w:p>
    <w:p w:rsidR="007E0A13" w:rsidRDefault="007E0A13" w:rsidP="00132D8D">
      <w:pPr>
        <w:pStyle w:val="a3"/>
        <w:spacing w:after="0" w:line="240" w:lineRule="auto"/>
        <w:ind w:left="0" w:firstLine="709"/>
        <w:jc w:val="center"/>
        <w:rPr>
          <w:rFonts w:ascii="Times New Roman" w:hAnsi="Times New Roman"/>
          <w:b/>
          <w:sz w:val="28"/>
          <w:szCs w:val="28"/>
        </w:rPr>
      </w:pPr>
      <w:bookmarkStart w:id="56" w:name="_Toc243805563"/>
      <w:bookmarkStart w:id="57" w:name="_Toc243979414"/>
      <w:bookmarkStart w:id="58" w:name="_Toc339283893"/>
      <w:r w:rsidRPr="00D80CBE">
        <w:rPr>
          <w:rFonts w:ascii="Times New Roman" w:hAnsi="Times New Roman"/>
          <w:b/>
          <w:sz w:val="28"/>
          <w:szCs w:val="28"/>
        </w:rPr>
        <w:t>Заключение</w:t>
      </w:r>
      <w:bookmarkEnd w:id="56"/>
      <w:bookmarkEnd w:id="57"/>
      <w:bookmarkEnd w:id="58"/>
    </w:p>
    <w:p w:rsidR="007E0A13" w:rsidRPr="00D80CBE" w:rsidRDefault="007E0A13" w:rsidP="00132D8D">
      <w:pPr>
        <w:pStyle w:val="a3"/>
        <w:spacing w:after="0" w:line="240" w:lineRule="auto"/>
        <w:ind w:left="0" w:firstLine="709"/>
        <w:jc w:val="center"/>
        <w:rPr>
          <w:rFonts w:ascii="Times New Roman" w:hAnsi="Times New Roman"/>
          <w:b/>
          <w:sz w:val="28"/>
          <w:szCs w:val="28"/>
        </w:rPr>
      </w:pPr>
    </w:p>
    <w:p w:rsidR="007E0A13" w:rsidRPr="00D80CBE" w:rsidRDefault="007E0A13" w:rsidP="00132D8D">
      <w:pPr>
        <w:pStyle w:val="a3"/>
        <w:spacing w:after="0" w:line="240" w:lineRule="auto"/>
        <w:ind w:left="0" w:firstLine="709"/>
        <w:jc w:val="both"/>
        <w:rPr>
          <w:rFonts w:ascii="Times New Roman" w:hAnsi="Times New Roman"/>
          <w:sz w:val="28"/>
          <w:szCs w:val="28"/>
        </w:rPr>
      </w:pPr>
      <w:r w:rsidRPr="00D80CBE">
        <w:rPr>
          <w:rFonts w:ascii="Times New Roman" w:hAnsi="Times New Roman"/>
          <w:sz w:val="28"/>
          <w:szCs w:val="28"/>
        </w:rPr>
        <w:t>Катастрофы из нашей жизни не исключены. Избежать катастроф в техносфере сегодня невозможно.</w:t>
      </w:r>
    </w:p>
    <w:p w:rsidR="007E0A13" w:rsidRDefault="007E0A13" w:rsidP="00132D8D">
      <w:pPr>
        <w:ind w:firstLine="709"/>
        <w:jc w:val="both"/>
        <w:rPr>
          <w:sz w:val="28"/>
          <w:szCs w:val="28"/>
        </w:rPr>
      </w:pPr>
      <w:r w:rsidRPr="00472811">
        <w:rPr>
          <w:sz w:val="28"/>
          <w:szCs w:val="28"/>
        </w:rPr>
        <w:t>Реализация мероприятий раздела «ИТМ ГО» может обеспечить снижение потерь в чрезвычайных ситуациях на 30-40%, а в некоторых случаях — и полное их исключение.</w:t>
      </w:r>
    </w:p>
    <w:p w:rsidR="007E0A13" w:rsidRDefault="007E0A13" w:rsidP="00132D8D">
      <w:pPr>
        <w:pStyle w:val="1"/>
        <w:spacing w:before="0" w:after="0"/>
        <w:ind w:firstLine="709"/>
        <w:jc w:val="center"/>
        <w:rPr>
          <w:rFonts w:ascii="Times New Roman" w:hAnsi="Times New Roman" w:cs="Times New Roman"/>
          <w:sz w:val="28"/>
          <w:szCs w:val="28"/>
        </w:rPr>
      </w:pPr>
      <w:bookmarkStart w:id="59" w:name="_Toc243805564"/>
      <w:bookmarkStart w:id="60" w:name="_Toc243979415"/>
      <w:bookmarkStart w:id="61" w:name="_Toc339283894"/>
      <w:r w:rsidRPr="00472811">
        <w:rPr>
          <w:rFonts w:ascii="Times New Roman" w:hAnsi="Times New Roman" w:cs="Times New Roman"/>
          <w:sz w:val="28"/>
          <w:szCs w:val="28"/>
        </w:rPr>
        <w:t>В</w:t>
      </w:r>
      <w:bookmarkEnd w:id="59"/>
      <w:bookmarkEnd w:id="60"/>
      <w:bookmarkEnd w:id="61"/>
      <w:r>
        <w:rPr>
          <w:rFonts w:ascii="Times New Roman" w:hAnsi="Times New Roman" w:cs="Times New Roman"/>
          <w:sz w:val="28"/>
          <w:szCs w:val="28"/>
        </w:rPr>
        <w:t>ыводы</w:t>
      </w:r>
    </w:p>
    <w:p w:rsidR="007E0A13" w:rsidRPr="00132D8D" w:rsidRDefault="007E0A13" w:rsidP="00132D8D"/>
    <w:p w:rsidR="007E0A13" w:rsidRPr="00472811" w:rsidRDefault="007E0A13" w:rsidP="00132D8D">
      <w:pPr>
        <w:shd w:val="clear" w:color="auto" w:fill="FFFFFF"/>
        <w:tabs>
          <w:tab w:val="left" w:pos="1099"/>
        </w:tabs>
        <w:ind w:right="6" w:firstLine="709"/>
        <w:jc w:val="both"/>
        <w:rPr>
          <w:sz w:val="28"/>
          <w:szCs w:val="28"/>
        </w:rPr>
      </w:pPr>
      <w:r w:rsidRPr="00472811">
        <w:rPr>
          <w:sz w:val="28"/>
          <w:szCs w:val="28"/>
        </w:rPr>
        <w:t>1. В соответствии со СНиП 2.01.51-90 «Инженерно-технические мероприятия гражданской обороны», проектируемая территория располагается вне зон: возможных разрушений, возможного опасного химического заражения и возможного сильного радиоактивного заражения (СНиП 2.01.51-90).</w:t>
      </w:r>
    </w:p>
    <w:p w:rsidR="007E0A13" w:rsidRPr="00472811" w:rsidRDefault="007E0A13" w:rsidP="00132D8D">
      <w:pPr>
        <w:shd w:val="clear" w:color="auto" w:fill="FFFFFF"/>
        <w:tabs>
          <w:tab w:val="left" w:pos="1099"/>
        </w:tabs>
        <w:ind w:right="6" w:firstLine="709"/>
        <w:jc w:val="both"/>
        <w:rPr>
          <w:sz w:val="28"/>
          <w:szCs w:val="28"/>
        </w:rPr>
      </w:pPr>
      <w:r w:rsidRPr="00472811">
        <w:rPr>
          <w:sz w:val="28"/>
          <w:szCs w:val="28"/>
        </w:rPr>
        <w:t>2. При катастрофическом затоплении объект не попадает в затапливаемую зону.</w:t>
      </w:r>
    </w:p>
    <w:p w:rsidR="007E0A13" w:rsidRPr="00472811" w:rsidRDefault="007E0A13" w:rsidP="00132D8D">
      <w:pPr>
        <w:shd w:val="clear" w:color="auto" w:fill="FFFFFF"/>
        <w:tabs>
          <w:tab w:val="left" w:pos="1099"/>
        </w:tabs>
        <w:ind w:right="6" w:firstLine="709"/>
        <w:jc w:val="both"/>
        <w:rPr>
          <w:sz w:val="28"/>
          <w:szCs w:val="28"/>
        </w:rPr>
      </w:pPr>
      <w:r w:rsidRPr="00472811">
        <w:rPr>
          <w:sz w:val="28"/>
          <w:szCs w:val="28"/>
        </w:rPr>
        <w:t xml:space="preserve">3. При возникновении аварийных ситуаций, связанных с разливом АХОВ на железной и автомобильной дорогах, проектируемая территория попадает в зону возможного химического заражения. </w:t>
      </w:r>
    </w:p>
    <w:p w:rsidR="007E0A13" w:rsidRPr="00472811" w:rsidRDefault="007E0A13" w:rsidP="00132D8D">
      <w:pPr>
        <w:pStyle w:val="a3"/>
        <w:spacing w:after="0" w:line="240" w:lineRule="auto"/>
        <w:ind w:left="0" w:firstLine="709"/>
        <w:jc w:val="both"/>
        <w:rPr>
          <w:rFonts w:ascii="Times New Roman" w:hAnsi="Times New Roman"/>
          <w:sz w:val="28"/>
          <w:szCs w:val="28"/>
        </w:rPr>
      </w:pPr>
      <w:r w:rsidRPr="00472811">
        <w:rPr>
          <w:rFonts w:ascii="Times New Roman" w:hAnsi="Times New Roman"/>
          <w:sz w:val="28"/>
          <w:szCs w:val="28"/>
        </w:rPr>
        <w:t xml:space="preserve">4. Проектируемая территория находится в районе выезда пожарной части </w:t>
      </w:r>
      <w:r w:rsidRPr="00472811">
        <w:rPr>
          <w:rFonts w:ascii="Times New Roman" w:hAnsi="Times New Roman"/>
          <w:sz w:val="28"/>
          <w:szCs w:val="28"/>
        </w:rPr>
        <w:br/>
        <w:t>ПЧ-52 ГУ «11 отряд ФПС по Новосибирской области». По первому номеру вызова на тушение пожара выезжает 2 автомобиля АЦ-40.</w:t>
      </w:r>
    </w:p>
    <w:p w:rsidR="007E0A13" w:rsidRPr="00472811" w:rsidRDefault="007E0A13" w:rsidP="00132D8D">
      <w:pPr>
        <w:pStyle w:val="a3"/>
        <w:spacing w:after="0" w:line="240" w:lineRule="auto"/>
        <w:ind w:left="0" w:firstLine="709"/>
        <w:jc w:val="both"/>
        <w:rPr>
          <w:rFonts w:ascii="Times New Roman" w:hAnsi="Times New Roman"/>
          <w:sz w:val="28"/>
          <w:szCs w:val="28"/>
        </w:rPr>
      </w:pPr>
      <w:r w:rsidRPr="00472811">
        <w:rPr>
          <w:rFonts w:ascii="Times New Roman" w:hAnsi="Times New Roman"/>
          <w:sz w:val="28"/>
          <w:szCs w:val="28"/>
        </w:rPr>
        <w:t>5. Защита рабочих и служащих объектов народного хозяйства, расположенных за пределами зон возможных сильных разрушений, а также населения, проживающего в некатегорированных городах, поселках и сельских населенных пунктах, и населения, эвакуируемого в указанные городские и сельские поселения, должна предусматриваться в противорадиационных укрытиях (ПРУ).</w:t>
      </w:r>
    </w:p>
    <w:p w:rsidR="007E0A13" w:rsidRPr="00472811" w:rsidRDefault="007E0A13" w:rsidP="00132D8D">
      <w:pPr>
        <w:shd w:val="clear" w:color="auto" w:fill="FFFFFF"/>
        <w:tabs>
          <w:tab w:val="left" w:pos="1099"/>
        </w:tabs>
        <w:ind w:right="6" w:firstLine="709"/>
        <w:jc w:val="both"/>
        <w:rPr>
          <w:sz w:val="28"/>
          <w:szCs w:val="28"/>
        </w:rPr>
      </w:pPr>
      <w:r w:rsidRPr="00472811">
        <w:rPr>
          <w:sz w:val="28"/>
          <w:szCs w:val="28"/>
        </w:rPr>
        <w:t>6. Для организации локального оповещения населения и служащих проектируемой территории на крышах домов необходимо установить электросирены типа С-40 с радиусом охвата территории 400 м, также для оповещения населения и служащих проектируемой территории на крышах домов установить громкоговорители с радиусом охвата территории 300 м.</w:t>
      </w:r>
    </w:p>
    <w:p w:rsidR="007E0A13" w:rsidRPr="00472811" w:rsidRDefault="007E0A13" w:rsidP="00132D8D">
      <w:pPr>
        <w:ind w:firstLine="709"/>
        <w:jc w:val="both"/>
        <w:rPr>
          <w:sz w:val="28"/>
          <w:szCs w:val="28"/>
        </w:rPr>
      </w:pPr>
    </w:p>
    <w:p w:rsidR="007E0A13" w:rsidRDefault="007E0A13" w:rsidP="00C314A9">
      <w:pPr>
        <w:rPr>
          <w:b/>
          <w:snapToGrid w:val="0"/>
          <w:sz w:val="28"/>
        </w:rPr>
      </w:pPr>
    </w:p>
    <w:p w:rsidR="00C21EBE" w:rsidRDefault="00C21EBE" w:rsidP="00132D8D">
      <w:pPr>
        <w:ind w:firstLine="709"/>
        <w:jc w:val="center"/>
        <w:rPr>
          <w:b/>
          <w:snapToGrid w:val="0"/>
          <w:sz w:val="28"/>
        </w:rPr>
      </w:pPr>
    </w:p>
    <w:p w:rsidR="007E0A13" w:rsidRDefault="007E0A13" w:rsidP="00132D8D">
      <w:pPr>
        <w:ind w:firstLine="709"/>
        <w:jc w:val="center"/>
        <w:rPr>
          <w:b/>
          <w:snapToGrid w:val="0"/>
          <w:sz w:val="28"/>
        </w:rPr>
      </w:pPr>
      <w:r>
        <w:rPr>
          <w:b/>
          <w:snapToGrid w:val="0"/>
          <w:sz w:val="28"/>
        </w:rPr>
        <w:lastRenderedPageBreak/>
        <w:t>Основные технико-экономические показатели</w:t>
      </w:r>
    </w:p>
    <w:p w:rsidR="007E0A13" w:rsidRDefault="007E0A13" w:rsidP="00132D8D">
      <w:pPr>
        <w:ind w:firstLine="709"/>
        <w:jc w:val="both"/>
        <w:rPr>
          <w:b/>
          <w:snapToGrid w:val="0"/>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3"/>
        <w:gridCol w:w="3155"/>
        <w:gridCol w:w="1380"/>
        <w:gridCol w:w="1528"/>
        <w:gridCol w:w="1441"/>
        <w:gridCol w:w="1496"/>
      </w:tblGrid>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w:t>
            </w:r>
          </w:p>
          <w:p w:rsidR="00C21EBE" w:rsidRPr="00C21EBE" w:rsidRDefault="00C21EBE" w:rsidP="000F27B5">
            <w:pPr>
              <w:jc w:val="both"/>
              <w:rPr>
                <w:snapToGrid w:val="0"/>
                <w:sz w:val="28"/>
                <w:szCs w:val="28"/>
              </w:rPr>
            </w:pPr>
            <w:r w:rsidRPr="00C21EBE">
              <w:rPr>
                <w:snapToGrid w:val="0"/>
                <w:sz w:val="28"/>
                <w:szCs w:val="28"/>
              </w:rPr>
              <w:t>п.п.</w:t>
            </w:r>
          </w:p>
        </w:tc>
        <w:tc>
          <w:tcPr>
            <w:tcW w:w="1613" w:type="pct"/>
          </w:tcPr>
          <w:p w:rsidR="00C21EBE" w:rsidRPr="00C21EBE" w:rsidRDefault="00C21EBE" w:rsidP="000F27B5">
            <w:pPr>
              <w:pStyle w:val="3"/>
              <w:rPr>
                <w:snapToGrid w:val="0"/>
                <w:color w:val="auto"/>
              </w:rPr>
            </w:pPr>
            <w:bookmarkStart w:id="62" w:name="_Toc158565649"/>
            <w:r w:rsidRPr="00C21EBE">
              <w:rPr>
                <w:snapToGrid w:val="0"/>
                <w:color w:val="auto"/>
              </w:rPr>
              <w:t>Показатели</w:t>
            </w:r>
            <w:bookmarkEnd w:id="62"/>
          </w:p>
        </w:tc>
        <w:tc>
          <w:tcPr>
            <w:tcW w:w="712" w:type="pct"/>
          </w:tcPr>
          <w:p w:rsidR="00C21EBE" w:rsidRPr="00C21EBE" w:rsidRDefault="00C21EBE" w:rsidP="000F27B5">
            <w:pPr>
              <w:jc w:val="center"/>
              <w:rPr>
                <w:snapToGrid w:val="0"/>
                <w:sz w:val="28"/>
                <w:szCs w:val="28"/>
              </w:rPr>
            </w:pPr>
            <w:r w:rsidRPr="00C21EBE">
              <w:rPr>
                <w:snapToGrid w:val="0"/>
                <w:sz w:val="28"/>
                <w:szCs w:val="28"/>
              </w:rPr>
              <w:t>Ед.изме-</w:t>
            </w:r>
          </w:p>
          <w:p w:rsidR="00C21EBE" w:rsidRPr="00C21EBE" w:rsidRDefault="00C21EBE" w:rsidP="000F27B5">
            <w:pPr>
              <w:jc w:val="center"/>
              <w:rPr>
                <w:snapToGrid w:val="0"/>
                <w:sz w:val="28"/>
                <w:szCs w:val="28"/>
              </w:rPr>
            </w:pPr>
            <w:r w:rsidRPr="00C21EBE">
              <w:rPr>
                <w:snapToGrid w:val="0"/>
                <w:sz w:val="28"/>
                <w:szCs w:val="28"/>
              </w:rPr>
              <w:t>рения</w:t>
            </w:r>
          </w:p>
        </w:tc>
        <w:tc>
          <w:tcPr>
            <w:tcW w:w="721" w:type="pct"/>
          </w:tcPr>
          <w:p w:rsidR="00C21EBE" w:rsidRPr="00C21EBE" w:rsidRDefault="00C21EBE" w:rsidP="000F27B5">
            <w:pPr>
              <w:jc w:val="center"/>
              <w:rPr>
                <w:snapToGrid w:val="0"/>
                <w:sz w:val="28"/>
                <w:szCs w:val="28"/>
              </w:rPr>
            </w:pPr>
            <w:r w:rsidRPr="00C21EBE">
              <w:rPr>
                <w:snapToGrid w:val="0"/>
                <w:sz w:val="28"/>
                <w:szCs w:val="28"/>
              </w:rPr>
              <w:t>Сущест.</w:t>
            </w:r>
          </w:p>
          <w:p w:rsidR="00C21EBE" w:rsidRPr="00C21EBE" w:rsidRDefault="00C21EBE" w:rsidP="000F27B5">
            <w:pPr>
              <w:jc w:val="center"/>
              <w:rPr>
                <w:snapToGrid w:val="0"/>
                <w:sz w:val="28"/>
                <w:szCs w:val="28"/>
              </w:rPr>
            </w:pPr>
            <w:r w:rsidRPr="00C21EBE">
              <w:rPr>
                <w:snapToGrid w:val="0"/>
                <w:sz w:val="28"/>
                <w:szCs w:val="28"/>
              </w:rPr>
              <w:t>полож</w:t>
            </w:r>
            <w:r w:rsidRPr="00C21EBE">
              <w:rPr>
                <w:snapToGrid w:val="0"/>
                <w:sz w:val="28"/>
                <w:szCs w:val="28"/>
              </w:rPr>
              <w:t>е</w:t>
            </w:r>
            <w:r w:rsidRPr="00C21EBE">
              <w:rPr>
                <w:snapToGrid w:val="0"/>
                <w:sz w:val="28"/>
                <w:szCs w:val="28"/>
              </w:rPr>
              <w:t>ние</w:t>
            </w:r>
          </w:p>
        </w:tc>
        <w:tc>
          <w:tcPr>
            <w:tcW w:w="743" w:type="pct"/>
          </w:tcPr>
          <w:p w:rsidR="00C21EBE" w:rsidRPr="00C21EBE" w:rsidRDefault="00C21EBE" w:rsidP="000F27B5">
            <w:pPr>
              <w:pStyle w:val="33"/>
              <w:rPr>
                <w:sz w:val="28"/>
                <w:szCs w:val="28"/>
              </w:rPr>
            </w:pPr>
            <w:r w:rsidRPr="00C21EBE">
              <w:rPr>
                <w:sz w:val="28"/>
                <w:szCs w:val="28"/>
              </w:rPr>
              <w:t>Первая очередь</w:t>
            </w:r>
          </w:p>
          <w:p w:rsidR="00C21EBE" w:rsidRPr="00C21EBE" w:rsidRDefault="00C21EBE" w:rsidP="000F27B5">
            <w:pPr>
              <w:jc w:val="center"/>
              <w:rPr>
                <w:snapToGrid w:val="0"/>
                <w:sz w:val="28"/>
                <w:szCs w:val="28"/>
              </w:rPr>
            </w:pPr>
            <w:r w:rsidRPr="00C21EBE">
              <w:rPr>
                <w:snapToGrid w:val="0"/>
                <w:sz w:val="28"/>
                <w:szCs w:val="28"/>
              </w:rPr>
              <w:t>стр-ва</w:t>
            </w:r>
          </w:p>
        </w:tc>
        <w:tc>
          <w:tcPr>
            <w:tcW w:w="766" w:type="pct"/>
          </w:tcPr>
          <w:p w:rsidR="00C21EBE" w:rsidRPr="00C21EBE" w:rsidRDefault="00C21EBE" w:rsidP="000F27B5">
            <w:pPr>
              <w:pStyle w:val="33"/>
              <w:rPr>
                <w:sz w:val="28"/>
                <w:szCs w:val="28"/>
              </w:rPr>
            </w:pPr>
            <w:r w:rsidRPr="00C21EBE">
              <w:rPr>
                <w:sz w:val="28"/>
                <w:szCs w:val="28"/>
              </w:rPr>
              <w:t>Расче</w:t>
            </w:r>
            <w:r w:rsidRPr="00C21EBE">
              <w:rPr>
                <w:sz w:val="28"/>
                <w:szCs w:val="28"/>
              </w:rPr>
              <w:t>т</w:t>
            </w:r>
            <w:r w:rsidRPr="00C21EBE">
              <w:rPr>
                <w:sz w:val="28"/>
                <w:szCs w:val="28"/>
              </w:rPr>
              <w:t>ный</w:t>
            </w:r>
          </w:p>
          <w:p w:rsidR="00C21EBE" w:rsidRPr="00C21EBE" w:rsidRDefault="00C21EBE" w:rsidP="000F27B5">
            <w:pPr>
              <w:jc w:val="center"/>
              <w:rPr>
                <w:snapToGrid w:val="0"/>
                <w:sz w:val="28"/>
                <w:szCs w:val="28"/>
              </w:rPr>
            </w:pPr>
            <w:r w:rsidRPr="00C21EBE">
              <w:rPr>
                <w:snapToGrid w:val="0"/>
                <w:sz w:val="28"/>
                <w:szCs w:val="28"/>
              </w:rPr>
              <w:t>срок</w:t>
            </w:r>
          </w:p>
        </w:tc>
      </w:tr>
      <w:tr w:rsidR="00C21EBE" w:rsidRPr="00C21EBE" w:rsidTr="00C21EBE">
        <w:tc>
          <w:tcPr>
            <w:tcW w:w="445" w:type="pct"/>
          </w:tcPr>
          <w:p w:rsidR="00C21EBE" w:rsidRPr="00C21EBE" w:rsidRDefault="00C21EBE" w:rsidP="000F27B5">
            <w:pPr>
              <w:jc w:val="center"/>
              <w:rPr>
                <w:snapToGrid w:val="0"/>
                <w:sz w:val="28"/>
                <w:szCs w:val="28"/>
              </w:rPr>
            </w:pPr>
            <w:r w:rsidRPr="00C21EBE">
              <w:rPr>
                <w:snapToGrid w:val="0"/>
                <w:sz w:val="28"/>
                <w:szCs w:val="28"/>
              </w:rPr>
              <w:t>1</w:t>
            </w:r>
          </w:p>
        </w:tc>
        <w:tc>
          <w:tcPr>
            <w:tcW w:w="1613" w:type="pct"/>
          </w:tcPr>
          <w:p w:rsidR="00C21EBE" w:rsidRPr="00C21EBE" w:rsidRDefault="00C21EBE" w:rsidP="000F27B5">
            <w:pPr>
              <w:jc w:val="center"/>
              <w:rPr>
                <w:snapToGrid w:val="0"/>
                <w:sz w:val="28"/>
                <w:szCs w:val="28"/>
              </w:rPr>
            </w:pPr>
            <w:r w:rsidRPr="00C21EBE">
              <w:rPr>
                <w:snapToGrid w:val="0"/>
                <w:sz w:val="28"/>
                <w:szCs w:val="28"/>
              </w:rPr>
              <w:t>2</w:t>
            </w:r>
          </w:p>
        </w:tc>
        <w:tc>
          <w:tcPr>
            <w:tcW w:w="712" w:type="pct"/>
          </w:tcPr>
          <w:p w:rsidR="00C21EBE" w:rsidRPr="00C21EBE" w:rsidRDefault="00C21EBE" w:rsidP="000F27B5">
            <w:pPr>
              <w:jc w:val="center"/>
              <w:rPr>
                <w:snapToGrid w:val="0"/>
                <w:sz w:val="28"/>
                <w:szCs w:val="28"/>
              </w:rPr>
            </w:pPr>
            <w:r w:rsidRPr="00C21EBE">
              <w:rPr>
                <w:snapToGrid w:val="0"/>
                <w:sz w:val="28"/>
                <w:szCs w:val="28"/>
              </w:rPr>
              <w:t>3</w:t>
            </w:r>
          </w:p>
        </w:tc>
        <w:tc>
          <w:tcPr>
            <w:tcW w:w="721" w:type="pct"/>
          </w:tcPr>
          <w:p w:rsidR="00C21EBE" w:rsidRPr="00C21EBE" w:rsidRDefault="00C21EBE" w:rsidP="000F27B5">
            <w:pPr>
              <w:jc w:val="center"/>
              <w:rPr>
                <w:snapToGrid w:val="0"/>
                <w:sz w:val="28"/>
                <w:szCs w:val="28"/>
              </w:rPr>
            </w:pPr>
            <w:r w:rsidRPr="00C21EBE">
              <w:rPr>
                <w:snapToGrid w:val="0"/>
                <w:sz w:val="28"/>
                <w:szCs w:val="28"/>
              </w:rPr>
              <w:t>4</w:t>
            </w:r>
          </w:p>
        </w:tc>
        <w:tc>
          <w:tcPr>
            <w:tcW w:w="743" w:type="pct"/>
          </w:tcPr>
          <w:p w:rsidR="00C21EBE" w:rsidRPr="00C21EBE" w:rsidRDefault="00C21EBE" w:rsidP="000F27B5">
            <w:pPr>
              <w:jc w:val="center"/>
              <w:rPr>
                <w:snapToGrid w:val="0"/>
                <w:sz w:val="28"/>
                <w:szCs w:val="28"/>
              </w:rPr>
            </w:pPr>
            <w:r w:rsidRPr="00C21EBE">
              <w:rPr>
                <w:snapToGrid w:val="0"/>
                <w:sz w:val="28"/>
                <w:szCs w:val="28"/>
              </w:rPr>
              <w:t>5</w:t>
            </w:r>
          </w:p>
        </w:tc>
        <w:tc>
          <w:tcPr>
            <w:tcW w:w="766" w:type="pct"/>
          </w:tcPr>
          <w:p w:rsidR="00C21EBE" w:rsidRPr="00C21EBE" w:rsidRDefault="00C21EBE" w:rsidP="000F27B5">
            <w:pPr>
              <w:jc w:val="center"/>
              <w:rPr>
                <w:snapToGrid w:val="0"/>
                <w:sz w:val="28"/>
                <w:szCs w:val="28"/>
              </w:rPr>
            </w:pPr>
            <w:r w:rsidRPr="00C21EBE">
              <w:rPr>
                <w:snapToGrid w:val="0"/>
                <w:sz w:val="28"/>
                <w:szCs w:val="28"/>
              </w:rPr>
              <w:t>6</w:t>
            </w:r>
          </w:p>
        </w:tc>
      </w:tr>
      <w:tr w:rsidR="00C21EBE" w:rsidRPr="00C21EBE" w:rsidTr="00C21EBE">
        <w:tc>
          <w:tcPr>
            <w:tcW w:w="445" w:type="pct"/>
          </w:tcPr>
          <w:p w:rsidR="00C21EBE" w:rsidRPr="00C21EBE" w:rsidRDefault="00C21EBE" w:rsidP="000F27B5">
            <w:pPr>
              <w:jc w:val="both"/>
              <w:rPr>
                <w:b/>
                <w:snapToGrid w:val="0"/>
                <w:sz w:val="28"/>
                <w:szCs w:val="28"/>
              </w:rPr>
            </w:pPr>
          </w:p>
        </w:tc>
        <w:tc>
          <w:tcPr>
            <w:tcW w:w="1613" w:type="pct"/>
          </w:tcPr>
          <w:p w:rsidR="00C21EBE" w:rsidRPr="00C21EBE" w:rsidRDefault="00C21EBE" w:rsidP="000F27B5">
            <w:pPr>
              <w:jc w:val="center"/>
              <w:rPr>
                <w:b/>
                <w:snapToGrid w:val="0"/>
                <w:sz w:val="28"/>
                <w:szCs w:val="28"/>
              </w:rPr>
            </w:pPr>
            <w:r w:rsidRPr="00C21EBE">
              <w:rPr>
                <w:b/>
                <w:snapToGrid w:val="0"/>
                <w:sz w:val="28"/>
                <w:szCs w:val="28"/>
              </w:rPr>
              <w:t>Территория</w:t>
            </w:r>
          </w:p>
        </w:tc>
        <w:tc>
          <w:tcPr>
            <w:tcW w:w="712" w:type="pct"/>
          </w:tcPr>
          <w:p w:rsidR="00C21EBE" w:rsidRPr="00C21EBE" w:rsidRDefault="00C21EBE" w:rsidP="000F27B5">
            <w:pPr>
              <w:jc w:val="center"/>
              <w:rPr>
                <w:b/>
                <w:snapToGrid w:val="0"/>
                <w:sz w:val="28"/>
                <w:szCs w:val="28"/>
              </w:rPr>
            </w:pPr>
          </w:p>
        </w:tc>
        <w:tc>
          <w:tcPr>
            <w:tcW w:w="721" w:type="pct"/>
          </w:tcPr>
          <w:p w:rsidR="00C21EBE" w:rsidRPr="00C21EBE" w:rsidRDefault="00C21EBE" w:rsidP="000F27B5">
            <w:pPr>
              <w:jc w:val="center"/>
              <w:rPr>
                <w:b/>
                <w:snapToGrid w:val="0"/>
                <w:sz w:val="28"/>
                <w:szCs w:val="28"/>
              </w:rPr>
            </w:pPr>
          </w:p>
        </w:tc>
        <w:tc>
          <w:tcPr>
            <w:tcW w:w="743" w:type="pct"/>
          </w:tcPr>
          <w:p w:rsidR="00C21EBE" w:rsidRPr="00C21EBE" w:rsidRDefault="00C21EBE" w:rsidP="000F27B5">
            <w:pPr>
              <w:jc w:val="center"/>
              <w:rPr>
                <w:b/>
                <w:snapToGrid w:val="0"/>
                <w:sz w:val="28"/>
                <w:szCs w:val="28"/>
              </w:rPr>
            </w:pPr>
          </w:p>
        </w:tc>
        <w:tc>
          <w:tcPr>
            <w:tcW w:w="766" w:type="pct"/>
          </w:tcPr>
          <w:p w:rsidR="00C21EBE" w:rsidRPr="00C21EBE" w:rsidRDefault="00C21EBE" w:rsidP="000F27B5">
            <w:pPr>
              <w:jc w:val="center"/>
              <w:rPr>
                <w:b/>
                <w:snapToGrid w:val="0"/>
                <w:sz w:val="28"/>
                <w:szCs w:val="28"/>
              </w:rPr>
            </w:pPr>
          </w:p>
        </w:tc>
      </w:tr>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1.</w:t>
            </w:r>
          </w:p>
        </w:tc>
        <w:tc>
          <w:tcPr>
            <w:tcW w:w="1613" w:type="pct"/>
          </w:tcPr>
          <w:p w:rsidR="00C21EBE" w:rsidRPr="00C21EBE" w:rsidRDefault="00C21EBE" w:rsidP="000F27B5">
            <w:pPr>
              <w:jc w:val="both"/>
              <w:rPr>
                <w:snapToGrid w:val="0"/>
                <w:sz w:val="28"/>
                <w:szCs w:val="28"/>
              </w:rPr>
            </w:pPr>
            <w:r w:rsidRPr="00C21EBE">
              <w:rPr>
                <w:snapToGrid w:val="0"/>
                <w:sz w:val="28"/>
                <w:szCs w:val="28"/>
              </w:rPr>
              <w:t>Общая площадь з</w:t>
            </w:r>
            <w:r w:rsidRPr="00C21EBE">
              <w:rPr>
                <w:snapToGrid w:val="0"/>
                <w:sz w:val="28"/>
                <w:szCs w:val="28"/>
              </w:rPr>
              <w:t>е</w:t>
            </w:r>
            <w:r w:rsidRPr="00C21EBE">
              <w:rPr>
                <w:snapToGrid w:val="0"/>
                <w:sz w:val="28"/>
                <w:szCs w:val="28"/>
              </w:rPr>
              <w:t>мель</w:t>
            </w:r>
          </w:p>
        </w:tc>
        <w:tc>
          <w:tcPr>
            <w:tcW w:w="712" w:type="pct"/>
          </w:tcPr>
          <w:p w:rsidR="00C21EBE" w:rsidRPr="00C21EBE" w:rsidRDefault="00C21EBE" w:rsidP="000F27B5">
            <w:pPr>
              <w:jc w:val="center"/>
              <w:rPr>
                <w:snapToGrid w:val="0"/>
                <w:sz w:val="28"/>
                <w:szCs w:val="28"/>
              </w:rPr>
            </w:pPr>
            <w:r w:rsidRPr="00C21EBE">
              <w:rPr>
                <w:snapToGrid w:val="0"/>
                <w:sz w:val="28"/>
                <w:szCs w:val="28"/>
              </w:rPr>
              <w:t>га</w:t>
            </w:r>
          </w:p>
        </w:tc>
        <w:tc>
          <w:tcPr>
            <w:tcW w:w="721" w:type="pct"/>
          </w:tcPr>
          <w:p w:rsidR="00C21EBE" w:rsidRPr="00C21EBE" w:rsidRDefault="00C21EBE" w:rsidP="000F27B5">
            <w:pPr>
              <w:jc w:val="center"/>
              <w:rPr>
                <w:snapToGrid w:val="0"/>
                <w:sz w:val="28"/>
                <w:szCs w:val="28"/>
              </w:rPr>
            </w:pPr>
            <w:r w:rsidRPr="00C21EBE">
              <w:rPr>
                <w:snapToGrid w:val="0"/>
                <w:sz w:val="28"/>
                <w:szCs w:val="28"/>
              </w:rPr>
              <w:t>22558</w:t>
            </w:r>
          </w:p>
        </w:tc>
        <w:tc>
          <w:tcPr>
            <w:tcW w:w="743" w:type="pct"/>
          </w:tcPr>
          <w:p w:rsidR="00C21EBE" w:rsidRPr="00C21EBE" w:rsidRDefault="00C21EBE" w:rsidP="000F27B5">
            <w:pPr>
              <w:jc w:val="center"/>
              <w:rPr>
                <w:snapToGrid w:val="0"/>
                <w:sz w:val="28"/>
                <w:szCs w:val="28"/>
              </w:rPr>
            </w:pPr>
          </w:p>
        </w:tc>
        <w:tc>
          <w:tcPr>
            <w:tcW w:w="766" w:type="pct"/>
          </w:tcPr>
          <w:p w:rsidR="00C21EBE" w:rsidRPr="00C21EBE" w:rsidRDefault="00C21EBE" w:rsidP="000F27B5">
            <w:pPr>
              <w:jc w:val="center"/>
              <w:rPr>
                <w:snapToGrid w:val="0"/>
                <w:sz w:val="28"/>
                <w:szCs w:val="28"/>
              </w:rPr>
            </w:pPr>
          </w:p>
        </w:tc>
      </w:tr>
      <w:tr w:rsidR="00C21EBE" w:rsidRPr="00C21EBE" w:rsidTr="00C21EBE">
        <w:tc>
          <w:tcPr>
            <w:tcW w:w="445" w:type="pct"/>
          </w:tcPr>
          <w:p w:rsidR="00C21EBE" w:rsidRPr="00C21EBE" w:rsidRDefault="00C21EBE" w:rsidP="000F27B5">
            <w:pPr>
              <w:jc w:val="both"/>
              <w:rPr>
                <w:b/>
                <w:snapToGrid w:val="0"/>
                <w:sz w:val="28"/>
                <w:szCs w:val="28"/>
              </w:rPr>
            </w:pPr>
          </w:p>
        </w:tc>
        <w:tc>
          <w:tcPr>
            <w:tcW w:w="1613" w:type="pct"/>
          </w:tcPr>
          <w:p w:rsidR="00C21EBE" w:rsidRPr="00C21EBE" w:rsidRDefault="00C21EBE" w:rsidP="000F27B5">
            <w:pPr>
              <w:jc w:val="center"/>
              <w:rPr>
                <w:b/>
                <w:snapToGrid w:val="0"/>
                <w:sz w:val="28"/>
                <w:szCs w:val="28"/>
              </w:rPr>
            </w:pPr>
            <w:r w:rsidRPr="00C21EBE">
              <w:rPr>
                <w:b/>
                <w:snapToGrid w:val="0"/>
                <w:sz w:val="28"/>
                <w:szCs w:val="28"/>
              </w:rPr>
              <w:t>Население</w:t>
            </w:r>
          </w:p>
        </w:tc>
        <w:tc>
          <w:tcPr>
            <w:tcW w:w="712" w:type="pct"/>
          </w:tcPr>
          <w:p w:rsidR="00C21EBE" w:rsidRPr="00C21EBE" w:rsidRDefault="00C21EBE" w:rsidP="000F27B5">
            <w:pPr>
              <w:jc w:val="center"/>
              <w:rPr>
                <w:b/>
                <w:snapToGrid w:val="0"/>
                <w:sz w:val="28"/>
                <w:szCs w:val="28"/>
              </w:rPr>
            </w:pPr>
          </w:p>
        </w:tc>
        <w:tc>
          <w:tcPr>
            <w:tcW w:w="721" w:type="pct"/>
          </w:tcPr>
          <w:p w:rsidR="00C21EBE" w:rsidRPr="00C21EBE" w:rsidRDefault="00C21EBE" w:rsidP="000F27B5">
            <w:pPr>
              <w:jc w:val="center"/>
              <w:rPr>
                <w:b/>
                <w:snapToGrid w:val="0"/>
                <w:sz w:val="28"/>
                <w:szCs w:val="28"/>
              </w:rPr>
            </w:pPr>
          </w:p>
        </w:tc>
        <w:tc>
          <w:tcPr>
            <w:tcW w:w="743" w:type="pct"/>
          </w:tcPr>
          <w:p w:rsidR="00C21EBE" w:rsidRPr="00C21EBE" w:rsidRDefault="00C21EBE" w:rsidP="000F27B5">
            <w:pPr>
              <w:jc w:val="center"/>
              <w:rPr>
                <w:b/>
                <w:snapToGrid w:val="0"/>
                <w:sz w:val="28"/>
                <w:szCs w:val="28"/>
              </w:rPr>
            </w:pPr>
          </w:p>
        </w:tc>
        <w:tc>
          <w:tcPr>
            <w:tcW w:w="766" w:type="pct"/>
          </w:tcPr>
          <w:p w:rsidR="00C21EBE" w:rsidRPr="00C21EBE" w:rsidRDefault="00C21EBE" w:rsidP="000F27B5">
            <w:pPr>
              <w:jc w:val="center"/>
              <w:rPr>
                <w:b/>
                <w:snapToGrid w:val="0"/>
                <w:sz w:val="28"/>
                <w:szCs w:val="28"/>
              </w:rPr>
            </w:pPr>
          </w:p>
        </w:tc>
      </w:tr>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2.</w:t>
            </w:r>
          </w:p>
        </w:tc>
        <w:tc>
          <w:tcPr>
            <w:tcW w:w="1613" w:type="pct"/>
          </w:tcPr>
          <w:p w:rsidR="00C21EBE" w:rsidRPr="00C21EBE" w:rsidRDefault="00C21EBE" w:rsidP="000F27B5">
            <w:pPr>
              <w:jc w:val="both"/>
              <w:rPr>
                <w:snapToGrid w:val="0"/>
                <w:sz w:val="28"/>
                <w:szCs w:val="28"/>
              </w:rPr>
            </w:pPr>
            <w:r w:rsidRPr="00C21EBE">
              <w:rPr>
                <w:snapToGrid w:val="0"/>
                <w:sz w:val="28"/>
                <w:szCs w:val="28"/>
              </w:rPr>
              <w:t>Численность насел</w:t>
            </w:r>
            <w:r w:rsidRPr="00C21EBE">
              <w:rPr>
                <w:snapToGrid w:val="0"/>
                <w:sz w:val="28"/>
                <w:szCs w:val="28"/>
              </w:rPr>
              <w:t>е</w:t>
            </w:r>
            <w:r w:rsidRPr="00C21EBE">
              <w:rPr>
                <w:snapToGrid w:val="0"/>
                <w:sz w:val="28"/>
                <w:szCs w:val="28"/>
              </w:rPr>
              <w:t>ния</w:t>
            </w:r>
          </w:p>
        </w:tc>
        <w:tc>
          <w:tcPr>
            <w:tcW w:w="712" w:type="pct"/>
          </w:tcPr>
          <w:p w:rsidR="00C21EBE" w:rsidRPr="00C21EBE" w:rsidRDefault="00C21EBE" w:rsidP="000F27B5">
            <w:pPr>
              <w:jc w:val="center"/>
              <w:rPr>
                <w:snapToGrid w:val="0"/>
                <w:sz w:val="28"/>
                <w:szCs w:val="28"/>
              </w:rPr>
            </w:pPr>
            <w:r w:rsidRPr="00C21EBE">
              <w:rPr>
                <w:snapToGrid w:val="0"/>
                <w:sz w:val="28"/>
                <w:szCs w:val="28"/>
              </w:rPr>
              <w:t>человек</w:t>
            </w:r>
          </w:p>
        </w:tc>
        <w:tc>
          <w:tcPr>
            <w:tcW w:w="721" w:type="pct"/>
          </w:tcPr>
          <w:p w:rsidR="00C21EBE" w:rsidRPr="00C21EBE" w:rsidRDefault="00C21EBE" w:rsidP="000F27B5">
            <w:pPr>
              <w:jc w:val="center"/>
              <w:rPr>
                <w:snapToGrid w:val="0"/>
                <w:sz w:val="28"/>
                <w:szCs w:val="28"/>
              </w:rPr>
            </w:pPr>
            <w:r w:rsidRPr="00C21EBE">
              <w:rPr>
                <w:snapToGrid w:val="0"/>
                <w:sz w:val="28"/>
                <w:szCs w:val="28"/>
              </w:rPr>
              <w:t>900</w:t>
            </w:r>
          </w:p>
        </w:tc>
        <w:tc>
          <w:tcPr>
            <w:tcW w:w="743" w:type="pct"/>
          </w:tcPr>
          <w:p w:rsidR="00C21EBE" w:rsidRPr="00C21EBE" w:rsidRDefault="00C21EBE" w:rsidP="000F27B5">
            <w:pPr>
              <w:jc w:val="center"/>
              <w:rPr>
                <w:snapToGrid w:val="0"/>
                <w:sz w:val="28"/>
                <w:szCs w:val="28"/>
              </w:rPr>
            </w:pPr>
            <w:r w:rsidRPr="00C21EBE">
              <w:rPr>
                <w:snapToGrid w:val="0"/>
                <w:sz w:val="28"/>
                <w:szCs w:val="28"/>
              </w:rPr>
              <w:t>920</w:t>
            </w:r>
          </w:p>
        </w:tc>
        <w:tc>
          <w:tcPr>
            <w:tcW w:w="766" w:type="pct"/>
          </w:tcPr>
          <w:p w:rsidR="00C21EBE" w:rsidRPr="00C21EBE" w:rsidRDefault="00C21EBE" w:rsidP="000F27B5">
            <w:pPr>
              <w:jc w:val="center"/>
              <w:rPr>
                <w:snapToGrid w:val="0"/>
                <w:sz w:val="28"/>
                <w:szCs w:val="28"/>
              </w:rPr>
            </w:pPr>
            <w:r w:rsidRPr="00C21EBE">
              <w:rPr>
                <w:snapToGrid w:val="0"/>
                <w:sz w:val="28"/>
                <w:szCs w:val="28"/>
              </w:rPr>
              <w:t>970</w:t>
            </w:r>
          </w:p>
        </w:tc>
      </w:tr>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3.</w:t>
            </w:r>
          </w:p>
        </w:tc>
        <w:tc>
          <w:tcPr>
            <w:tcW w:w="1613" w:type="pct"/>
          </w:tcPr>
          <w:p w:rsidR="00C21EBE" w:rsidRPr="00C21EBE" w:rsidRDefault="00C21EBE" w:rsidP="000F27B5">
            <w:pPr>
              <w:jc w:val="both"/>
              <w:rPr>
                <w:snapToGrid w:val="0"/>
                <w:sz w:val="28"/>
                <w:szCs w:val="28"/>
              </w:rPr>
            </w:pPr>
            <w:r w:rsidRPr="00C21EBE">
              <w:rPr>
                <w:snapToGrid w:val="0"/>
                <w:sz w:val="28"/>
                <w:szCs w:val="28"/>
              </w:rPr>
              <w:t>Возрастная структура населения:</w:t>
            </w:r>
          </w:p>
        </w:tc>
        <w:tc>
          <w:tcPr>
            <w:tcW w:w="712" w:type="pct"/>
          </w:tcPr>
          <w:p w:rsidR="00C21EBE" w:rsidRPr="00C21EBE" w:rsidRDefault="00C21EBE" w:rsidP="000F27B5">
            <w:pPr>
              <w:jc w:val="center"/>
              <w:rPr>
                <w:snapToGrid w:val="0"/>
                <w:sz w:val="28"/>
                <w:szCs w:val="28"/>
              </w:rPr>
            </w:pPr>
          </w:p>
        </w:tc>
        <w:tc>
          <w:tcPr>
            <w:tcW w:w="721" w:type="pct"/>
          </w:tcPr>
          <w:p w:rsidR="00C21EBE" w:rsidRPr="00C21EBE" w:rsidRDefault="00C21EBE" w:rsidP="000F27B5">
            <w:pPr>
              <w:jc w:val="center"/>
              <w:rPr>
                <w:snapToGrid w:val="0"/>
                <w:sz w:val="28"/>
                <w:szCs w:val="28"/>
              </w:rPr>
            </w:pPr>
          </w:p>
        </w:tc>
        <w:tc>
          <w:tcPr>
            <w:tcW w:w="743" w:type="pct"/>
          </w:tcPr>
          <w:p w:rsidR="00C21EBE" w:rsidRPr="00C21EBE" w:rsidRDefault="00C21EBE" w:rsidP="000F27B5">
            <w:pPr>
              <w:jc w:val="center"/>
              <w:rPr>
                <w:snapToGrid w:val="0"/>
                <w:sz w:val="28"/>
                <w:szCs w:val="28"/>
              </w:rPr>
            </w:pPr>
          </w:p>
        </w:tc>
        <w:tc>
          <w:tcPr>
            <w:tcW w:w="766" w:type="pct"/>
          </w:tcPr>
          <w:p w:rsidR="00C21EBE" w:rsidRPr="00C21EBE" w:rsidRDefault="00C21EBE" w:rsidP="000F27B5">
            <w:pPr>
              <w:jc w:val="center"/>
              <w:rPr>
                <w:snapToGrid w:val="0"/>
                <w:sz w:val="28"/>
                <w:szCs w:val="28"/>
              </w:rPr>
            </w:pPr>
          </w:p>
        </w:tc>
      </w:tr>
      <w:tr w:rsidR="00C21EBE" w:rsidRPr="00C21EBE" w:rsidTr="00C21EBE">
        <w:tc>
          <w:tcPr>
            <w:tcW w:w="445" w:type="pct"/>
          </w:tcPr>
          <w:p w:rsidR="00C21EBE" w:rsidRPr="00C21EBE" w:rsidRDefault="00C21EBE" w:rsidP="000F27B5">
            <w:pPr>
              <w:jc w:val="both"/>
              <w:rPr>
                <w:snapToGrid w:val="0"/>
                <w:sz w:val="28"/>
                <w:szCs w:val="28"/>
              </w:rPr>
            </w:pPr>
          </w:p>
        </w:tc>
        <w:tc>
          <w:tcPr>
            <w:tcW w:w="1613" w:type="pct"/>
          </w:tcPr>
          <w:p w:rsidR="00C21EBE" w:rsidRPr="00C21EBE" w:rsidRDefault="00C21EBE" w:rsidP="000F27B5">
            <w:pPr>
              <w:jc w:val="both"/>
              <w:rPr>
                <w:snapToGrid w:val="0"/>
                <w:sz w:val="28"/>
                <w:szCs w:val="28"/>
              </w:rPr>
            </w:pPr>
            <w:r w:rsidRPr="00C21EBE">
              <w:rPr>
                <w:snapToGrid w:val="0"/>
                <w:sz w:val="28"/>
                <w:szCs w:val="28"/>
              </w:rPr>
              <w:t>дети до 15 лет</w:t>
            </w:r>
          </w:p>
        </w:tc>
        <w:tc>
          <w:tcPr>
            <w:tcW w:w="712" w:type="pct"/>
          </w:tcPr>
          <w:p w:rsidR="00C21EBE" w:rsidRPr="00C21EBE" w:rsidRDefault="00C21EBE" w:rsidP="000F27B5">
            <w:pPr>
              <w:jc w:val="center"/>
              <w:rPr>
                <w:snapToGrid w:val="0"/>
                <w:sz w:val="28"/>
                <w:szCs w:val="28"/>
              </w:rPr>
            </w:pPr>
            <w:r w:rsidRPr="00C21EBE">
              <w:rPr>
                <w:snapToGrid w:val="0"/>
                <w:sz w:val="28"/>
                <w:szCs w:val="28"/>
              </w:rPr>
              <w:t>чел./%</w:t>
            </w:r>
          </w:p>
        </w:tc>
        <w:tc>
          <w:tcPr>
            <w:tcW w:w="721" w:type="pct"/>
          </w:tcPr>
          <w:p w:rsidR="00C21EBE" w:rsidRPr="00C21EBE" w:rsidRDefault="00C21EBE" w:rsidP="000F27B5">
            <w:pPr>
              <w:jc w:val="center"/>
              <w:rPr>
                <w:snapToGrid w:val="0"/>
                <w:sz w:val="28"/>
                <w:szCs w:val="28"/>
              </w:rPr>
            </w:pPr>
            <w:r w:rsidRPr="00C21EBE">
              <w:rPr>
                <w:snapToGrid w:val="0"/>
                <w:sz w:val="28"/>
                <w:szCs w:val="28"/>
              </w:rPr>
              <w:t>209/23,2</w:t>
            </w:r>
          </w:p>
        </w:tc>
        <w:tc>
          <w:tcPr>
            <w:tcW w:w="743" w:type="pct"/>
          </w:tcPr>
          <w:p w:rsidR="00C21EBE" w:rsidRPr="00C21EBE" w:rsidRDefault="00C21EBE" w:rsidP="000F27B5">
            <w:pPr>
              <w:jc w:val="center"/>
              <w:rPr>
                <w:snapToGrid w:val="0"/>
                <w:sz w:val="28"/>
                <w:szCs w:val="28"/>
              </w:rPr>
            </w:pPr>
            <w:r w:rsidRPr="00C21EBE">
              <w:rPr>
                <w:snapToGrid w:val="0"/>
                <w:sz w:val="28"/>
                <w:szCs w:val="28"/>
              </w:rPr>
              <w:t>213/23,2</w:t>
            </w:r>
          </w:p>
        </w:tc>
        <w:tc>
          <w:tcPr>
            <w:tcW w:w="766" w:type="pct"/>
          </w:tcPr>
          <w:p w:rsidR="00C21EBE" w:rsidRPr="00C21EBE" w:rsidRDefault="00C21EBE" w:rsidP="000F27B5">
            <w:pPr>
              <w:jc w:val="center"/>
              <w:rPr>
                <w:snapToGrid w:val="0"/>
                <w:sz w:val="28"/>
                <w:szCs w:val="28"/>
              </w:rPr>
            </w:pPr>
            <w:r w:rsidRPr="00C21EBE">
              <w:rPr>
                <w:snapToGrid w:val="0"/>
                <w:sz w:val="28"/>
                <w:szCs w:val="28"/>
              </w:rPr>
              <w:t>226/23,3</w:t>
            </w:r>
          </w:p>
        </w:tc>
      </w:tr>
      <w:tr w:rsidR="00C21EBE" w:rsidRPr="00C21EBE" w:rsidTr="00C21EBE">
        <w:tc>
          <w:tcPr>
            <w:tcW w:w="445" w:type="pct"/>
          </w:tcPr>
          <w:p w:rsidR="00C21EBE" w:rsidRPr="00C21EBE" w:rsidRDefault="00C21EBE" w:rsidP="000F27B5">
            <w:pPr>
              <w:rPr>
                <w:snapToGrid w:val="0"/>
                <w:sz w:val="28"/>
                <w:szCs w:val="28"/>
              </w:rPr>
            </w:pPr>
          </w:p>
        </w:tc>
        <w:tc>
          <w:tcPr>
            <w:tcW w:w="1613" w:type="pct"/>
          </w:tcPr>
          <w:p w:rsidR="00C21EBE" w:rsidRPr="00C21EBE" w:rsidRDefault="00C21EBE" w:rsidP="000F27B5">
            <w:pPr>
              <w:jc w:val="both"/>
              <w:rPr>
                <w:snapToGrid w:val="0"/>
                <w:sz w:val="28"/>
                <w:szCs w:val="28"/>
              </w:rPr>
            </w:pPr>
            <w:r w:rsidRPr="00C21EBE">
              <w:rPr>
                <w:snapToGrid w:val="0"/>
                <w:sz w:val="28"/>
                <w:szCs w:val="28"/>
              </w:rPr>
              <w:t>население в трудосп</w:t>
            </w:r>
            <w:r w:rsidRPr="00C21EBE">
              <w:rPr>
                <w:snapToGrid w:val="0"/>
                <w:sz w:val="28"/>
                <w:szCs w:val="28"/>
              </w:rPr>
              <w:t>о</w:t>
            </w:r>
            <w:r w:rsidRPr="00C21EBE">
              <w:rPr>
                <w:snapToGrid w:val="0"/>
                <w:sz w:val="28"/>
                <w:szCs w:val="28"/>
              </w:rPr>
              <w:t>собном возрасте</w:t>
            </w:r>
          </w:p>
        </w:tc>
        <w:tc>
          <w:tcPr>
            <w:tcW w:w="712" w:type="pct"/>
            <w:vAlign w:val="bottom"/>
          </w:tcPr>
          <w:p w:rsidR="00C21EBE" w:rsidRPr="00C21EBE" w:rsidRDefault="00C21EBE" w:rsidP="000F27B5">
            <w:pPr>
              <w:jc w:val="center"/>
              <w:rPr>
                <w:snapToGrid w:val="0"/>
                <w:sz w:val="28"/>
                <w:szCs w:val="28"/>
              </w:rPr>
            </w:pPr>
            <w:r w:rsidRPr="00C21EBE">
              <w:rPr>
                <w:snapToGrid w:val="0"/>
                <w:sz w:val="28"/>
                <w:szCs w:val="28"/>
              </w:rPr>
              <w:t>чел./%</w:t>
            </w:r>
          </w:p>
        </w:tc>
        <w:tc>
          <w:tcPr>
            <w:tcW w:w="721" w:type="pct"/>
            <w:vAlign w:val="bottom"/>
          </w:tcPr>
          <w:p w:rsidR="00C21EBE" w:rsidRPr="00C21EBE" w:rsidRDefault="00C21EBE" w:rsidP="000F27B5">
            <w:pPr>
              <w:jc w:val="center"/>
              <w:rPr>
                <w:snapToGrid w:val="0"/>
                <w:sz w:val="28"/>
                <w:szCs w:val="28"/>
              </w:rPr>
            </w:pPr>
            <w:r w:rsidRPr="00C21EBE">
              <w:rPr>
                <w:snapToGrid w:val="0"/>
                <w:sz w:val="28"/>
                <w:szCs w:val="28"/>
              </w:rPr>
              <w:t>541/60,1</w:t>
            </w:r>
          </w:p>
        </w:tc>
        <w:tc>
          <w:tcPr>
            <w:tcW w:w="743" w:type="pct"/>
            <w:vAlign w:val="bottom"/>
          </w:tcPr>
          <w:p w:rsidR="00C21EBE" w:rsidRPr="00C21EBE" w:rsidRDefault="00C21EBE" w:rsidP="000F27B5">
            <w:pPr>
              <w:jc w:val="center"/>
              <w:rPr>
                <w:snapToGrid w:val="0"/>
                <w:sz w:val="28"/>
                <w:szCs w:val="28"/>
              </w:rPr>
            </w:pPr>
            <w:r w:rsidRPr="00C21EBE">
              <w:rPr>
                <w:snapToGrid w:val="0"/>
                <w:sz w:val="28"/>
                <w:szCs w:val="28"/>
              </w:rPr>
              <w:t>550/59,8</w:t>
            </w:r>
          </w:p>
        </w:tc>
        <w:tc>
          <w:tcPr>
            <w:tcW w:w="766" w:type="pct"/>
            <w:vAlign w:val="bottom"/>
          </w:tcPr>
          <w:p w:rsidR="00C21EBE" w:rsidRPr="00C21EBE" w:rsidRDefault="00C21EBE" w:rsidP="000F27B5">
            <w:pPr>
              <w:jc w:val="center"/>
              <w:rPr>
                <w:snapToGrid w:val="0"/>
                <w:sz w:val="28"/>
                <w:szCs w:val="28"/>
              </w:rPr>
            </w:pPr>
            <w:r w:rsidRPr="00C21EBE">
              <w:rPr>
                <w:snapToGrid w:val="0"/>
                <w:sz w:val="28"/>
                <w:szCs w:val="28"/>
              </w:rPr>
              <w:t>575/59,3</w:t>
            </w:r>
          </w:p>
        </w:tc>
      </w:tr>
      <w:tr w:rsidR="00C21EBE" w:rsidRPr="00C21EBE" w:rsidTr="00C21EBE">
        <w:tc>
          <w:tcPr>
            <w:tcW w:w="445" w:type="pct"/>
          </w:tcPr>
          <w:p w:rsidR="00C21EBE" w:rsidRPr="00C21EBE" w:rsidRDefault="00C21EBE" w:rsidP="000F27B5">
            <w:pPr>
              <w:jc w:val="both"/>
              <w:rPr>
                <w:snapToGrid w:val="0"/>
                <w:sz w:val="28"/>
                <w:szCs w:val="28"/>
              </w:rPr>
            </w:pPr>
          </w:p>
        </w:tc>
        <w:tc>
          <w:tcPr>
            <w:tcW w:w="1613" w:type="pct"/>
          </w:tcPr>
          <w:p w:rsidR="00C21EBE" w:rsidRPr="00C21EBE" w:rsidRDefault="00C21EBE" w:rsidP="000F27B5">
            <w:pPr>
              <w:jc w:val="both"/>
              <w:rPr>
                <w:snapToGrid w:val="0"/>
                <w:sz w:val="28"/>
                <w:szCs w:val="28"/>
              </w:rPr>
            </w:pPr>
            <w:r w:rsidRPr="00C21EBE">
              <w:rPr>
                <w:snapToGrid w:val="0"/>
                <w:sz w:val="28"/>
                <w:szCs w:val="28"/>
              </w:rPr>
              <w:t>население старше тр</w:t>
            </w:r>
            <w:r w:rsidRPr="00C21EBE">
              <w:rPr>
                <w:snapToGrid w:val="0"/>
                <w:sz w:val="28"/>
                <w:szCs w:val="28"/>
              </w:rPr>
              <w:t>у</w:t>
            </w:r>
            <w:r w:rsidRPr="00C21EBE">
              <w:rPr>
                <w:snapToGrid w:val="0"/>
                <w:sz w:val="28"/>
                <w:szCs w:val="28"/>
              </w:rPr>
              <w:t>доспособного возраста</w:t>
            </w:r>
          </w:p>
        </w:tc>
        <w:tc>
          <w:tcPr>
            <w:tcW w:w="712" w:type="pct"/>
            <w:vAlign w:val="bottom"/>
          </w:tcPr>
          <w:p w:rsidR="00C21EBE" w:rsidRPr="00C21EBE" w:rsidRDefault="00C21EBE" w:rsidP="000F27B5">
            <w:pPr>
              <w:jc w:val="center"/>
              <w:rPr>
                <w:snapToGrid w:val="0"/>
                <w:sz w:val="28"/>
                <w:szCs w:val="28"/>
              </w:rPr>
            </w:pPr>
            <w:r w:rsidRPr="00C21EBE">
              <w:rPr>
                <w:snapToGrid w:val="0"/>
                <w:sz w:val="28"/>
                <w:szCs w:val="28"/>
              </w:rPr>
              <w:t>чел./%</w:t>
            </w:r>
          </w:p>
        </w:tc>
        <w:tc>
          <w:tcPr>
            <w:tcW w:w="721" w:type="pct"/>
            <w:vAlign w:val="bottom"/>
          </w:tcPr>
          <w:p w:rsidR="00C21EBE" w:rsidRPr="00C21EBE" w:rsidRDefault="00C21EBE" w:rsidP="000F27B5">
            <w:pPr>
              <w:jc w:val="center"/>
              <w:rPr>
                <w:snapToGrid w:val="0"/>
                <w:sz w:val="28"/>
                <w:szCs w:val="28"/>
              </w:rPr>
            </w:pPr>
            <w:r w:rsidRPr="00C21EBE">
              <w:rPr>
                <w:snapToGrid w:val="0"/>
                <w:sz w:val="28"/>
                <w:szCs w:val="28"/>
              </w:rPr>
              <w:t>150/16,7</w:t>
            </w:r>
          </w:p>
        </w:tc>
        <w:tc>
          <w:tcPr>
            <w:tcW w:w="743" w:type="pct"/>
            <w:vAlign w:val="bottom"/>
          </w:tcPr>
          <w:p w:rsidR="00C21EBE" w:rsidRPr="00C21EBE" w:rsidRDefault="00C21EBE" w:rsidP="000F27B5">
            <w:pPr>
              <w:jc w:val="center"/>
              <w:rPr>
                <w:snapToGrid w:val="0"/>
                <w:sz w:val="28"/>
                <w:szCs w:val="28"/>
              </w:rPr>
            </w:pPr>
            <w:r w:rsidRPr="00C21EBE">
              <w:rPr>
                <w:snapToGrid w:val="0"/>
                <w:sz w:val="28"/>
                <w:szCs w:val="28"/>
              </w:rPr>
              <w:t>157/17,0</w:t>
            </w:r>
          </w:p>
        </w:tc>
        <w:tc>
          <w:tcPr>
            <w:tcW w:w="766" w:type="pct"/>
            <w:vAlign w:val="bottom"/>
          </w:tcPr>
          <w:p w:rsidR="00C21EBE" w:rsidRPr="00C21EBE" w:rsidRDefault="00C21EBE" w:rsidP="000F27B5">
            <w:pPr>
              <w:jc w:val="center"/>
              <w:rPr>
                <w:snapToGrid w:val="0"/>
                <w:sz w:val="28"/>
                <w:szCs w:val="28"/>
              </w:rPr>
            </w:pPr>
            <w:r w:rsidRPr="00C21EBE">
              <w:rPr>
                <w:snapToGrid w:val="0"/>
                <w:sz w:val="28"/>
                <w:szCs w:val="28"/>
              </w:rPr>
              <w:t>169/17,4</w:t>
            </w:r>
          </w:p>
        </w:tc>
      </w:tr>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4.</w:t>
            </w:r>
          </w:p>
        </w:tc>
        <w:tc>
          <w:tcPr>
            <w:tcW w:w="1613" w:type="pct"/>
          </w:tcPr>
          <w:p w:rsidR="00C21EBE" w:rsidRPr="00C21EBE" w:rsidRDefault="00C21EBE" w:rsidP="000F27B5">
            <w:pPr>
              <w:jc w:val="both"/>
              <w:rPr>
                <w:snapToGrid w:val="0"/>
                <w:sz w:val="28"/>
                <w:szCs w:val="28"/>
              </w:rPr>
            </w:pPr>
            <w:r w:rsidRPr="00C21EBE">
              <w:rPr>
                <w:snapToGrid w:val="0"/>
                <w:sz w:val="28"/>
                <w:szCs w:val="28"/>
              </w:rPr>
              <w:t>Численность населения, занятого в экон</w:t>
            </w:r>
            <w:r w:rsidRPr="00C21EBE">
              <w:rPr>
                <w:snapToGrid w:val="0"/>
                <w:sz w:val="28"/>
                <w:szCs w:val="28"/>
              </w:rPr>
              <w:t>о</w:t>
            </w:r>
            <w:r w:rsidRPr="00C21EBE">
              <w:rPr>
                <w:snapToGrid w:val="0"/>
                <w:sz w:val="28"/>
                <w:szCs w:val="28"/>
              </w:rPr>
              <w:t>мике</w:t>
            </w:r>
          </w:p>
        </w:tc>
        <w:tc>
          <w:tcPr>
            <w:tcW w:w="712" w:type="pct"/>
            <w:vAlign w:val="bottom"/>
          </w:tcPr>
          <w:p w:rsidR="00C21EBE" w:rsidRPr="00C21EBE" w:rsidRDefault="00C21EBE" w:rsidP="000F27B5">
            <w:pPr>
              <w:jc w:val="center"/>
              <w:rPr>
                <w:snapToGrid w:val="0"/>
                <w:sz w:val="28"/>
                <w:szCs w:val="28"/>
              </w:rPr>
            </w:pPr>
            <w:r w:rsidRPr="00C21EBE">
              <w:rPr>
                <w:snapToGrid w:val="0"/>
                <w:sz w:val="28"/>
                <w:szCs w:val="28"/>
              </w:rPr>
              <w:t>чел./%</w:t>
            </w:r>
          </w:p>
        </w:tc>
        <w:tc>
          <w:tcPr>
            <w:tcW w:w="721" w:type="pct"/>
            <w:vAlign w:val="bottom"/>
          </w:tcPr>
          <w:p w:rsidR="00C21EBE" w:rsidRPr="00C21EBE" w:rsidRDefault="00C21EBE" w:rsidP="000F27B5">
            <w:pPr>
              <w:jc w:val="center"/>
              <w:rPr>
                <w:snapToGrid w:val="0"/>
                <w:sz w:val="28"/>
                <w:szCs w:val="28"/>
              </w:rPr>
            </w:pPr>
            <w:r w:rsidRPr="00C21EBE">
              <w:rPr>
                <w:snapToGrid w:val="0"/>
                <w:sz w:val="28"/>
                <w:szCs w:val="28"/>
              </w:rPr>
              <w:t>340/37,8</w:t>
            </w:r>
          </w:p>
        </w:tc>
        <w:tc>
          <w:tcPr>
            <w:tcW w:w="743" w:type="pct"/>
            <w:vAlign w:val="bottom"/>
          </w:tcPr>
          <w:p w:rsidR="00C21EBE" w:rsidRPr="00C21EBE" w:rsidRDefault="00C21EBE" w:rsidP="000F27B5">
            <w:pPr>
              <w:jc w:val="center"/>
              <w:rPr>
                <w:snapToGrid w:val="0"/>
                <w:sz w:val="28"/>
                <w:szCs w:val="28"/>
              </w:rPr>
            </w:pPr>
            <w:r w:rsidRPr="00C21EBE">
              <w:rPr>
                <w:snapToGrid w:val="0"/>
                <w:sz w:val="28"/>
                <w:szCs w:val="28"/>
              </w:rPr>
              <w:t>360/39,1</w:t>
            </w:r>
          </w:p>
        </w:tc>
        <w:tc>
          <w:tcPr>
            <w:tcW w:w="766" w:type="pct"/>
            <w:vAlign w:val="bottom"/>
          </w:tcPr>
          <w:p w:rsidR="00C21EBE" w:rsidRPr="00C21EBE" w:rsidRDefault="00C21EBE" w:rsidP="000F27B5">
            <w:pPr>
              <w:jc w:val="center"/>
              <w:rPr>
                <w:snapToGrid w:val="0"/>
                <w:sz w:val="28"/>
                <w:szCs w:val="28"/>
              </w:rPr>
            </w:pPr>
            <w:r w:rsidRPr="00C21EBE">
              <w:rPr>
                <w:snapToGrid w:val="0"/>
                <w:sz w:val="28"/>
                <w:szCs w:val="28"/>
              </w:rPr>
              <w:t>390/40,2</w:t>
            </w:r>
          </w:p>
        </w:tc>
      </w:tr>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5</w:t>
            </w:r>
          </w:p>
        </w:tc>
        <w:tc>
          <w:tcPr>
            <w:tcW w:w="1613" w:type="pct"/>
          </w:tcPr>
          <w:p w:rsidR="00C21EBE" w:rsidRPr="00C21EBE" w:rsidRDefault="00C21EBE" w:rsidP="000F27B5">
            <w:pPr>
              <w:jc w:val="both"/>
              <w:rPr>
                <w:snapToGrid w:val="0"/>
                <w:sz w:val="28"/>
                <w:szCs w:val="28"/>
              </w:rPr>
            </w:pPr>
            <w:r w:rsidRPr="00C21EBE">
              <w:rPr>
                <w:snapToGrid w:val="0"/>
                <w:sz w:val="28"/>
                <w:szCs w:val="28"/>
              </w:rPr>
              <w:t>Численность насел</w:t>
            </w:r>
            <w:r w:rsidRPr="00C21EBE">
              <w:rPr>
                <w:snapToGrid w:val="0"/>
                <w:sz w:val="28"/>
                <w:szCs w:val="28"/>
              </w:rPr>
              <w:t>е</w:t>
            </w:r>
            <w:r w:rsidRPr="00C21EBE">
              <w:rPr>
                <w:snapToGrid w:val="0"/>
                <w:sz w:val="28"/>
                <w:szCs w:val="28"/>
              </w:rPr>
              <w:t>ния, занятого в личном подсобном хозяйстве</w:t>
            </w:r>
          </w:p>
        </w:tc>
        <w:tc>
          <w:tcPr>
            <w:tcW w:w="712" w:type="pct"/>
            <w:vAlign w:val="bottom"/>
          </w:tcPr>
          <w:p w:rsidR="00C21EBE" w:rsidRPr="00C21EBE" w:rsidRDefault="00C21EBE" w:rsidP="000F27B5">
            <w:pPr>
              <w:jc w:val="center"/>
              <w:rPr>
                <w:snapToGrid w:val="0"/>
                <w:sz w:val="28"/>
                <w:szCs w:val="28"/>
              </w:rPr>
            </w:pPr>
            <w:r w:rsidRPr="00C21EBE">
              <w:rPr>
                <w:snapToGrid w:val="0"/>
                <w:sz w:val="28"/>
                <w:szCs w:val="28"/>
              </w:rPr>
              <w:t>чел./%</w:t>
            </w:r>
          </w:p>
        </w:tc>
        <w:tc>
          <w:tcPr>
            <w:tcW w:w="721" w:type="pct"/>
            <w:vAlign w:val="bottom"/>
          </w:tcPr>
          <w:p w:rsidR="00C21EBE" w:rsidRPr="00C21EBE" w:rsidRDefault="00C21EBE" w:rsidP="000F27B5">
            <w:pPr>
              <w:jc w:val="center"/>
              <w:rPr>
                <w:snapToGrid w:val="0"/>
                <w:sz w:val="28"/>
                <w:szCs w:val="28"/>
              </w:rPr>
            </w:pPr>
            <w:r w:rsidRPr="00C21EBE">
              <w:rPr>
                <w:snapToGrid w:val="0"/>
                <w:sz w:val="28"/>
                <w:szCs w:val="28"/>
              </w:rPr>
              <w:t>120/13,3</w:t>
            </w:r>
          </w:p>
        </w:tc>
        <w:tc>
          <w:tcPr>
            <w:tcW w:w="743" w:type="pct"/>
            <w:vAlign w:val="bottom"/>
          </w:tcPr>
          <w:p w:rsidR="00C21EBE" w:rsidRPr="00C21EBE" w:rsidRDefault="00C21EBE" w:rsidP="000F27B5">
            <w:pPr>
              <w:jc w:val="center"/>
              <w:rPr>
                <w:snapToGrid w:val="0"/>
                <w:sz w:val="28"/>
                <w:szCs w:val="28"/>
              </w:rPr>
            </w:pPr>
            <w:r w:rsidRPr="00C21EBE">
              <w:rPr>
                <w:snapToGrid w:val="0"/>
                <w:sz w:val="28"/>
                <w:szCs w:val="28"/>
              </w:rPr>
              <w:t>120/13,1</w:t>
            </w:r>
          </w:p>
        </w:tc>
        <w:tc>
          <w:tcPr>
            <w:tcW w:w="766" w:type="pct"/>
            <w:vAlign w:val="bottom"/>
          </w:tcPr>
          <w:p w:rsidR="00C21EBE" w:rsidRPr="00C21EBE" w:rsidRDefault="00C21EBE" w:rsidP="000F27B5">
            <w:pPr>
              <w:jc w:val="center"/>
              <w:rPr>
                <w:snapToGrid w:val="0"/>
                <w:sz w:val="28"/>
                <w:szCs w:val="28"/>
              </w:rPr>
            </w:pPr>
            <w:r w:rsidRPr="00C21EBE">
              <w:rPr>
                <w:snapToGrid w:val="0"/>
                <w:sz w:val="28"/>
                <w:szCs w:val="28"/>
              </w:rPr>
              <w:t>130/13,4</w:t>
            </w:r>
          </w:p>
        </w:tc>
      </w:tr>
      <w:tr w:rsidR="00C21EBE" w:rsidRPr="00C21EBE" w:rsidTr="00C21EBE">
        <w:tc>
          <w:tcPr>
            <w:tcW w:w="445" w:type="pct"/>
          </w:tcPr>
          <w:p w:rsidR="00C21EBE" w:rsidRPr="00C21EBE" w:rsidRDefault="00C21EBE" w:rsidP="000F27B5">
            <w:pPr>
              <w:jc w:val="both"/>
              <w:rPr>
                <w:b/>
                <w:snapToGrid w:val="0"/>
                <w:sz w:val="28"/>
                <w:szCs w:val="28"/>
              </w:rPr>
            </w:pPr>
          </w:p>
        </w:tc>
        <w:tc>
          <w:tcPr>
            <w:tcW w:w="1613" w:type="pct"/>
          </w:tcPr>
          <w:p w:rsidR="00C21EBE" w:rsidRPr="00C21EBE" w:rsidRDefault="00C21EBE" w:rsidP="000F27B5">
            <w:pPr>
              <w:jc w:val="both"/>
              <w:rPr>
                <w:b/>
                <w:snapToGrid w:val="0"/>
                <w:sz w:val="28"/>
                <w:szCs w:val="28"/>
              </w:rPr>
            </w:pPr>
            <w:r w:rsidRPr="00C21EBE">
              <w:rPr>
                <w:b/>
                <w:snapToGrid w:val="0"/>
                <w:sz w:val="28"/>
                <w:szCs w:val="28"/>
              </w:rPr>
              <w:t>Жилищное стро</w:t>
            </w:r>
            <w:r w:rsidRPr="00C21EBE">
              <w:rPr>
                <w:b/>
                <w:snapToGrid w:val="0"/>
                <w:sz w:val="28"/>
                <w:szCs w:val="28"/>
              </w:rPr>
              <w:t>и</w:t>
            </w:r>
            <w:r w:rsidRPr="00C21EBE">
              <w:rPr>
                <w:b/>
                <w:snapToGrid w:val="0"/>
                <w:sz w:val="28"/>
                <w:szCs w:val="28"/>
              </w:rPr>
              <w:t>тельство</w:t>
            </w:r>
          </w:p>
        </w:tc>
        <w:tc>
          <w:tcPr>
            <w:tcW w:w="712" w:type="pct"/>
          </w:tcPr>
          <w:p w:rsidR="00C21EBE" w:rsidRPr="00C21EBE" w:rsidRDefault="00C21EBE" w:rsidP="000F27B5">
            <w:pPr>
              <w:jc w:val="both"/>
              <w:rPr>
                <w:b/>
                <w:snapToGrid w:val="0"/>
                <w:sz w:val="28"/>
                <w:szCs w:val="28"/>
              </w:rPr>
            </w:pPr>
          </w:p>
        </w:tc>
        <w:tc>
          <w:tcPr>
            <w:tcW w:w="721" w:type="pct"/>
          </w:tcPr>
          <w:p w:rsidR="00C21EBE" w:rsidRPr="00C21EBE" w:rsidRDefault="00C21EBE" w:rsidP="000F27B5">
            <w:pPr>
              <w:jc w:val="center"/>
              <w:rPr>
                <w:b/>
                <w:snapToGrid w:val="0"/>
                <w:sz w:val="28"/>
                <w:szCs w:val="28"/>
              </w:rPr>
            </w:pPr>
          </w:p>
        </w:tc>
        <w:tc>
          <w:tcPr>
            <w:tcW w:w="743" w:type="pct"/>
          </w:tcPr>
          <w:p w:rsidR="00C21EBE" w:rsidRPr="00C21EBE" w:rsidRDefault="00C21EBE" w:rsidP="000F27B5">
            <w:pPr>
              <w:jc w:val="center"/>
              <w:rPr>
                <w:b/>
                <w:snapToGrid w:val="0"/>
                <w:sz w:val="28"/>
                <w:szCs w:val="28"/>
              </w:rPr>
            </w:pPr>
          </w:p>
        </w:tc>
        <w:tc>
          <w:tcPr>
            <w:tcW w:w="766" w:type="pct"/>
          </w:tcPr>
          <w:p w:rsidR="00C21EBE" w:rsidRPr="00C21EBE" w:rsidRDefault="00C21EBE" w:rsidP="000F27B5">
            <w:pPr>
              <w:jc w:val="center"/>
              <w:rPr>
                <w:b/>
                <w:snapToGrid w:val="0"/>
                <w:sz w:val="28"/>
                <w:szCs w:val="28"/>
              </w:rPr>
            </w:pPr>
          </w:p>
        </w:tc>
      </w:tr>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6.</w:t>
            </w:r>
          </w:p>
        </w:tc>
        <w:tc>
          <w:tcPr>
            <w:tcW w:w="1613" w:type="pct"/>
          </w:tcPr>
          <w:p w:rsidR="00C21EBE" w:rsidRPr="00C21EBE" w:rsidRDefault="00C21EBE" w:rsidP="000F27B5">
            <w:pPr>
              <w:jc w:val="both"/>
              <w:rPr>
                <w:snapToGrid w:val="0"/>
                <w:sz w:val="28"/>
                <w:szCs w:val="28"/>
              </w:rPr>
            </w:pPr>
            <w:r w:rsidRPr="00C21EBE">
              <w:rPr>
                <w:snapToGrid w:val="0"/>
                <w:sz w:val="28"/>
                <w:szCs w:val="28"/>
              </w:rPr>
              <w:t>Жилищный фонд</w:t>
            </w:r>
          </w:p>
        </w:tc>
        <w:tc>
          <w:tcPr>
            <w:tcW w:w="712" w:type="pct"/>
          </w:tcPr>
          <w:p w:rsidR="00C21EBE" w:rsidRPr="00C21EBE" w:rsidRDefault="00C21EBE" w:rsidP="000F27B5">
            <w:pPr>
              <w:jc w:val="both"/>
              <w:rPr>
                <w:snapToGrid w:val="0"/>
                <w:sz w:val="28"/>
                <w:szCs w:val="28"/>
              </w:rPr>
            </w:pPr>
            <w:r w:rsidRPr="00C21EBE">
              <w:rPr>
                <w:snapToGrid w:val="0"/>
                <w:sz w:val="28"/>
                <w:szCs w:val="28"/>
              </w:rPr>
              <w:t>тыс.м.кв.</w:t>
            </w:r>
          </w:p>
          <w:p w:rsidR="00C21EBE" w:rsidRPr="00C21EBE" w:rsidRDefault="00C21EBE" w:rsidP="000F27B5">
            <w:pPr>
              <w:jc w:val="both"/>
              <w:rPr>
                <w:snapToGrid w:val="0"/>
                <w:sz w:val="28"/>
                <w:szCs w:val="28"/>
              </w:rPr>
            </w:pPr>
            <w:r w:rsidRPr="00C21EBE">
              <w:rPr>
                <w:snapToGrid w:val="0"/>
                <w:sz w:val="28"/>
                <w:szCs w:val="28"/>
              </w:rPr>
              <w:t>общ.пл.</w:t>
            </w:r>
          </w:p>
          <w:p w:rsidR="00C21EBE" w:rsidRPr="00C21EBE" w:rsidRDefault="00C21EBE" w:rsidP="000F27B5">
            <w:pPr>
              <w:jc w:val="both"/>
              <w:rPr>
                <w:snapToGrid w:val="0"/>
                <w:sz w:val="28"/>
                <w:szCs w:val="28"/>
              </w:rPr>
            </w:pPr>
            <w:r w:rsidRPr="00C21EBE">
              <w:rPr>
                <w:snapToGrid w:val="0"/>
                <w:sz w:val="28"/>
                <w:szCs w:val="28"/>
              </w:rPr>
              <w:t>квартир</w:t>
            </w:r>
          </w:p>
        </w:tc>
        <w:tc>
          <w:tcPr>
            <w:tcW w:w="721" w:type="pct"/>
            <w:vAlign w:val="bottom"/>
          </w:tcPr>
          <w:p w:rsidR="00C21EBE" w:rsidRPr="00C21EBE" w:rsidRDefault="00C21EBE" w:rsidP="000F27B5">
            <w:pPr>
              <w:jc w:val="center"/>
              <w:rPr>
                <w:snapToGrid w:val="0"/>
                <w:sz w:val="28"/>
                <w:szCs w:val="28"/>
              </w:rPr>
            </w:pPr>
            <w:r w:rsidRPr="00C21EBE">
              <w:rPr>
                <w:snapToGrid w:val="0"/>
                <w:sz w:val="28"/>
                <w:szCs w:val="28"/>
              </w:rPr>
              <w:t>16,8</w:t>
            </w:r>
          </w:p>
        </w:tc>
        <w:tc>
          <w:tcPr>
            <w:tcW w:w="743" w:type="pct"/>
            <w:vAlign w:val="bottom"/>
          </w:tcPr>
          <w:p w:rsidR="00C21EBE" w:rsidRPr="00C21EBE" w:rsidRDefault="00C21EBE" w:rsidP="000F27B5">
            <w:pPr>
              <w:jc w:val="center"/>
              <w:rPr>
                <w:snapToGrid w:val="0"/>
                <w:sz w:val="28"/>
                <w:szCs w:val="28"/>
              </w:rPr>
            </w:pPr>
            <w:r w:rsidRPr="00C21EBE">
              <w:rPr>
                <w:snapToGrid w:val="0"/>
                <w:sz w:val="28"/>
                <w:szCs w:val="28"/>
              </w:rPr>
              <w:t>20,2</w:t>
            </w:r>
          </w:p>
        </w:tc>
        <w:tc>
          <w:tcPr>
            <w:tcW w:w="766" w:type="pct"/>
            <w:vAlign w:val="bottom"/>
          </w:tcPr>
          <w:p w:rsidR="00C21EBE" w:rsidRPr="00C21EBE" w:rsidRDefault="00C21EBE" w:rsidP="000F27B5">
            <w:pPr>
              <w:jc w:val="center"/>
              <w:rPr>
                <w:snapToGrid w:val="0"/>
                <w:sz w:val="28"/>
                <w:szCs w:val="28"/>
              </w:rPr>
            </w:pPr>
            <w:r w:rsidRPr="00C21EBE">
              <w:rPr>
                <w:snapToGrid w:val="0"/>
                <w:sz w:val="28"/>
                <w:szCs w:val="28"/>
              </w:rPr>
              <w:t>24,2</w:t>
            </w:r>
          </w:p>
        </w:tc>
      </w:tr>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7.</w:t>
            </w:r>
          </w:p>
        </w:tc>
        <w:tc>
          <w:tcPr>
            <w:tcW w:w="1613" w:type="pct"/>
          </w:tcPr>
          <w:p w:rsidR="00C21EBE" w:rsidRPr="00C21EBE" w:rsidRDefault="00C21EBE" w:rsidP="000F27B5">
            <w:pPr>
              <w:jc w:val="both"/>
              <w:rPr>
                <w:snapToGrid w:val="0"/>
                <w:sz w:val="28"/>
                <w:szCs w:val="28"/>
              </w:rPr>
            </w:pPr>
            <w:r w:rsidRPr="00C21EBE">
              <w:rPr>
                <w:snapToGrid w:val="0"/>
                <w:sz w:val="28"/>
                <w:szCs w:val="28"/>
              </w:rPr>
              <w:t>Новое жилищное строительство</w:t>
            </w:r>
          </w:p>
        </w:tc>
        <w:tc>
          <w:tcPr>
            <w:tcW w:w="712" w:type="pct"/>
          </w:tcPr>
          <w:p w:rsidR="00C21EBE" w:rsidRPr="00C21EBE" w:rsidRDefault="00C21EBE" w:rsidP="000F27B5">
            <w:pPr>
              <w:jc w:val="center"/>
              <w:rPr>
                <w:snapToGrid w:val="0"/>
                <w:sz w:val="28"/>
                <w:szCs w:val="28"/>
              </w:rPr>
            </w:pPr>
            <w:r w:rsidRPr="00C21EBE">
              <w:rPr>
                <w:snapToGrid w:val="0"/>
                <w:sz w:val="28"/>
                <w:szCs w:val="28"/>
              </w:rPr>
              <w:t>тыс.м.кв.</w:t>
            </w:r>
          </w:p>
          <w:p w:rsidR="00C21EBE" w:rsidRPr="00C21EBE" w:rsidRDefault="00C21EBE" w:rsidP="000F27B5">
            <w:pPr>
              <w:jc w:val="center"/>
              <w:rPr>
                <w:snapToGrid w:val="0"/>
                <w:sz w:val="28"/>
                <w:szCs w:val="28"/>
              </w:rPr>
            </w:pPr>
            <w:r w:rsidRPr="00C21EBE">
              <w:rPr>
                <w:snapToGrid w:val="0"/>
                <w:sz w:val="28"/>
                <w:szCs w:val="28"/>
              </w:rPr>
              <w:t>общ.пл.</w:t>
            </w:r>
          </w:p>
          <w:p w:rsidR="00C21EBE" w:rsidRPr="00C21EBE" w:rsidRDefault="00C21EBE" w:rsidP="000F27B5">
            <w:pPr>
              <w:jc w:val="center"/>
              <w:rPr>
                <w:snapToGrid w:val="0"/>
                <w:sz w:val="28"/>
                <w:szCs w:val="28"/>
              </w:rPr>
            </w:pPr>
            <w:r w:rsidRPr="00C21EBE">
              <w:rPr>
                <w:snapToGrid w:val="0"/>
                <w:sz w:val="28"/>
                <w:szCs w:val="28"/>
              </w:rPr>
              <w:t>квартир</w:t>
            </w:r>
          </w:p>
        </w:tc>
        <w:tc>
          <w:tcPr>
            <w:tcW w:w="721" w:type="pct"/>
            <w:vAlign w:val="bottom"/>
          </w:tcPr>
          <w:p w:rsidR="00C21EBE" w:rsidRPr="00C21EBE" w:rsidRDefault="00C21EBE" w:rsidP="000F27B5">
            <w:pPr>
              <w:jc w:val="center"/>
              <w:rPr>
                <w:snapToGrid w:val="0"/>
                <w:sz w:val="28"/>
                <w:szCs w:val="28"/>
              </w:rPr>
            </w:pPr>
            <w:r w:rsidRPr="00C21EBE">
              <w:rPr>
                <w:snapToGrid w:val="0"/>
                <w:sz w:val="28"/>
                <w:szCs w:val="28"/>
              </w:rPr>
              <w:t>18,7</w:t>
            </w:r>
          </w:p>
        </w:tc>
        <w:tc>
          <w:tcPr>
            <w:tcW w:w="743" w:type="pct"/>
            <w:vAlign w:val="bottom"/>
          </w:tcPr>
          <w:p w:rsidR="00C21EBE" w:rsidRPr="00C21EBE" w:rsidRDefault="00C21EBE" w:rsidP="000F27B5">
            <w:pPr>
              <w:jc w:val="center"/>
              <w:rPr>
                <w:snapToGrid w:val="0"/>
                <w:sz w:val="28"/>
                <w:szCs w:val="28"/>
              </w:rPr>
            </w:pPr>
            <w:r w:rsidRPr="00C21EBE">
              <w:rPr>
                <w:snapToGrid w:val="0"/>
                <w:sz w:val="28"/>
                <w:szCs w:val="28"/>
              </w:rPr>
              <w:t>22,0</w:t>
            </w:r>
          </w:p>
        </w:tc>
        <w:tc>
          <w:tcPr>
            <w:tcW w:w="766" w:type="pct"/>
            <w:vAlign w:val="bottom"/>
          </w:tcPr>
          <w:p w:rsidR="00C21EBE" w:rsidRPr="00C21EBE" w:rsidRDefault="00C21EBE" w:rsidP="000F27B5">
            <w:pPr>
              <w:jc w:val="center"/>
              <w:rPr>
                <w:snapToGrid w:val="0"/>
                <w:sz w:val="28"/>
                <w:szCs w:val="28"/>
              </w:rPr>
            </w:pPr>
            <w:r w:rsidRPr="00C21EBE">
              <w:rPr>
                <w:snapToGrid w:val="0"/>
                <w:sz w:val="28"/>
                <w:szCs w:val="28"/>
              </w:rPr>
              <w:t>25,0</w:t>
            </w:r>
          </w:p>
        </w:tc>
      </w:tr>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8.</w:t>
            </w:r>
          </w:p>
        </w:tc>
        <w:tc>
          <w:tcPr>
            <w:tcW w:w="1613" w:type="pct"/>
          </w:tcPr>
          <w:p w:rsidR="00C21EBE" w:rsidRPr="00C21EBE" w:rsidRDefault="00C21EBE" w:rsidP="000F27B5">
            <w:pPr>
              <w:jc w:val="both"/>
              <w:rPr>
                <w:snapToGrid w:val="0"/>
                <w:sz w:val="28"/>
                <w:szCs w:val="28"/>
              </w:rPr>
            </w:pPr>
            <w:r w:rsidRPr="00C21EBE">
              <w:rPr>
                <w:snapToGrid w:val="0"/>
                <w:sz w:val="28"/>
                <w:szCs w:val="28"/>
              </w:rPr>
              <w:t>Средняя обеспеченность населения общей площадью ква</w:t>
            </w:r>
            <w:r w:rsidRPr="00C21EBE">
              <w:rPr>
                <w:snapToGrid w:val="0"/>
                <w:sz w:val="28"/>
                <w:szCs w:val="28"/>
              </w:rPr>
              <w:t>р</w:t>
            </w:r>
            <w:r w:rsidRPr="00C21EBE">
              <w:rPr>
                <w:snapToGrid w:val="0"/>
                <w:sz w:val="28"/>
                <w:szCs w:val="28"/>
              </w:rPr>
              <w:t>тир</w:t>
            </w:r>
          </w:p>
        </w:tc>
        <w:tc>
          <w:tcPr>
            <w:tcW w:w="712" w:type="pct"/>
          </w:tcPr>
          <w:p w:rsidR="00C21EBE" w:rsidRPr="00C21EBE" w:rsidRDefault="00C21EBE" w:rsidP="000F27B5">
            <w:pPr>
              <w:jc w:val="center"/>
              <w:rPr>
                <w:snapToGrid w:val="0"/>
                <w:sz w:val="28"/>
                <w:szCs w:val="28"/>
              </w:rPr>
            </w:pPr>
            <w:r w:rsidRPr="00C21EBE">
              <w:rPr>
                <w:snapToGrid w:val="0"/>
                <w:sz w:val="28"/>
                <w:szCs w:val="28"/>
              </w:rPr>
              <w:t>м</w:t>
            </w:r>
            <w:r w:rsidRPr="00C21EBE">
              <w:rPr>
                <w:snapToGrid w:val="0"/>
                <w:sz w:val="28"/>
                <w:szCs w:val="28"/>
                <w:vertAlign w:val="superscript"/>
              </w:rPr>
              <w:t xml:space="preserve">2 </w:t>
            </w:r>
            <w:r w:rsidRPr="00C21EBE">
              <w:rPr>
                <w:snapToGrid w:val="0"/>
                <w:sz w:val="28"/>
                <w:szCs w:val="28"/>
              </w:rPr>
              <w:t>/чел.</w:t>
            </w:r>
          </w:p>
        </w:tc>
        <w:tc>
          <w:tcPr>
            <w:tcW w:w="721" w:type="pct"/>
            <w:vAlign w:val="bottom"/>
          </w:tcPr>
          <w:p w:rsidR="00C21EBE" w:rsidRPr="00C21EBE" w:rsidRDefault="00C21EBE" w:rsidP="000F27B5">
            <w:pPr>
              <w:jc w:val="center"/>
              <w:rPr>
                <w:snapToGrid w:val="0"/>
                <w:sz w:val="28"/>
                <w:szCs w:val="28"/>
              </w:rPr>
            </w:pPr>
            <w:r w:rsidRPr="00C21EBE">
              <w:rPr>
                <w:snapToGrid w:val="0"/>
                <w:sz w:val="28"/>
                <w:szCs w:val="28"/>
              </w:rPr>
              <w:t>16,5</w:t>
            </w:r>
          </w:p>
        </w:tc>
        <w:tc>
          <w:tcPr>
            <w:tcW w:w="743" w:type="pct"/>
            <w:vAlign w:val="bottom"/>
          </w:tcPr>
          <w:p w:rsidR="00C21EBE" w:rsidRPr="00C21EBE" w:rsidRDefault="00C21EBE" w:rsidP="000F27B5">
            <w:pPr>
              <w:jc w:val="center"/>
              <w:rPr>
                <w:snapToGrid w:val="0"/>
                <w:sz w:val="28"/>
                <w:szCs w:val="28"/>
              </w:rPr>
            </w:pPr>
            <w:r w:rsidRPr="00C21EBE">
              <w:rPr>
                <w:snapToGrid w:val="0"/>
                <w:sz w:val="28"/>
                <w:szCs w:val="28"/>
              </w:rPr>
              <w:t>22,0</w:t>
            </w:r>
          </w:p>
        </w:tc>
        <w:tc>
          <w:tcPr>
            <w:tcW w:w="766" w:type="pct"/>
            <w:vAlign w:val="bottom"/>
          </w:tcPr>
          <w:p w:rsidR="00C21EBE" w:rsidRPr="00C21EBE" w:rsidRDefault="00C21EBE" w:rsidP="000F27B5">
            <w:pPr>
              <w:jc w:val="center"/>
              <w:rPr>
                <w:snapToGrid w:val="0"/>
                <w:sz w:val="28"/>
                <w:szCs w:val="28"/>
              </w:rPr>
            </w:pPr>
            <w:r w:rsidRPr="00C21EBE">
              <w:rPr>
                <w:snapToGrid w:val="0"/>
                <w:sz w:val="28"/>
                <w:szCs w:val="28"/>
              </w:rPr>
              <w:t>25,0</w:t>
            </w:r>
          </w:p>
        </w:tc>
      </w:tr>
      <w:tr w:rsidR="00C21EBE" w:rsidRPr="00C21EBE" w:rsidTr="00C21EBE">
        <w:tc>
          <w:tcPr>
            <w:tcW w:w="445" w:type="pct"/>
          </w:tcPr>
          <w:p w:rsidR="00C21EBE" w:rsidRPr="00C21EBE" w:rsidRDefault="00C21EBE" w:rsidP="000F27B5">
            <w:pPr>
              <w:jc w:val="both"/>
              <w:rPr>
                <w:b/>
                <w:snapToGrid w:val="0"/>
                <w:sz w:val="28"/>
                <w:szCs w:val="28"/>
              </w:rPr>
            </w:pPr>
          </w:p>
        </w:tc>
        <w:tc>
          <w:tcPr>
            <w:tcW w:w="1613" w:type="pct"/>
          </w:tcPr>
          <w:p w:rsidR="00C21EBE" w:rsidRPr="00C21EBE" w:rsidRDefault="00C21EBE" w:rsidP="000F27B5">
            <w:pPr>
              <w:jc w:val="both"/>
              <w:rPr>
                <w:b/>
                <w:snapToGrid w:val="0"/>
                <w:sz w:val="28"/>
                <w:szCs w:val="28"/>
              </w:rPr>
            </w:pPr>
            <w:r w:rsidRPr="00C21EBE">
              <w:rPr>
                <w:b/>
                <w:snapToGrid w:val="0"/>
                <w:sz w:val="28"/>
                <w:szCs w:val="28"/>
              </w:rPr>
              <w:t>Учреждения культурно-бытового обслуживания насел</w:t>
            </w:r>
            <w:r w:rsidRPr="00C21EBE">
              <w:rPr>
                <w:b/>
                <w:snapToGrid w:val="0"/>
                <w:sz w:val="28"/>
                <w:szCs w:val="28"/>
              </w:rPr>
              <w:t>е</w:t>
            </w:r>
            <w:r w:rsidRPr="00C21EBE">
              <w:rPr>
                <w:b/>
                <w:snapToGrid w:val="0"/>
                <w:sz w:val="28"/>
                <w:szCs w:val="28"/>
              </w:rPr>
              <w:t>ния</w:t>
            </w:r>
          </w:p>
        </w:tc>
        <w:tc>
          <w:tcPr>
            <w:tcW w:w="712" w:type="pct"/>
            <w:vAlign w:val="bottom"/>
          </w:tcPr>
          <w:p w:rsidR="00C21EBE" w:rsidRPr="00C21EBE" w:rsidRDefault="00C21EBE" w:rsidP="000F27B5">
            <w:pPr>
              <w:jc w:val="center"/>
              <w:rPr>
                <w:b/>
                <w:snapToGrid w:val="0"/>
                <w:sz w:val="28"/>
                <w:szCs w:val="28"/>
              </w:rPr>
            </w:pPr>
          </w:p>
        </w:tc>
        <w:tc>
          <w:tcPr>
            <w:tcW w:w="721" w:type="pct"/>
            <w:vAlign w:val="bottom"/>
          </w:tcPr>
          <w:p w:rsidR="00C21EBE" w:rsidRPr="00C21EBE" w:rsidRDefault="00C21EBE" w:rsidP="000F27B5">
            <w:pPr>
              <w:jc w:val="center"/>
              <w:rPr>
                <w:b/>
                <w:snapToGrid w:val="0"/>
                <w:sz w:val="28"/>
                <w:szCs w:val="28"/>
              </w:rPr>
            </w:pPr>
          </w:p>
        </w:tc>
        <w:tc>
          <w:tcPr>
            <w:tcW w:w="743" w:type="pct"/>
            <w:vAlign w:val="bottom"/>
          </w:tcPr>
          <w:p w:rsidR="00C21EBE" w:rsidRPr="00C21EBE" w:rsidRDefault="00C21EBE" w:rsidP="000F27B5">
            <w:pPr>
              <w:jc w:val="center"/>
              <w:rPr>
                <w:b/>
                <w:snapToGrid w:val="0"/>
                <w:sz w:val="28"/>
                <w:szCs w:val="28"/>
              </w:rPr>
            </w:pPr>
          </w:p>
        </w:tc>
        <w:tc>
          <w:tcPr>
            <w:tcW w:w="766" w:type="pct"/>
            <w:vAlign w:val="bottom"/>
          </w:tcPr>
          <w:p w:rsidR="00C21EBE" w:rsidRPr="00C21EBE" w:rsidRDefault="00C21EBE" w:rsidP="000F27B5">
            <w:pPr>
              <w:jc w:val="center"/>
              <w:rPr>
                <w:b/>
                <w:snapToGrid w:val="0"/>
                <w:sz w:val="28"/>
                <w:szCs w:val="28"/>
              </w:rPr>
            </w:pPr>
          </w:p>
        </w:tc>
      </w:tr>
      <w:tr w:rsidR="00C21EBE" w:rsidRPr="00C21EBE" w:rsidTr="00C21EBE">
        <w:tc>
          <w:tcPr>
            <w:tcW w:w="445" w:type="pct"/>
          </w:tcPr>
          <w:p w:rsidR="00C21EBE" w:rsidRPr="00C21EBE" w:rsidRDefault="00C21EBE" w:rsidP="000F27B5">
            <w:pPr>
              <w:jc w:val="both"/>
              <w:rPr>
                <w:snapToGrid w:val="0"/>
                <w:sz w:val="28"/>
                <w:szCs w:val="28"/>
              </w:rPr>
            </w:pPr>
            <w:r w:rsidRPr="00C21EBE">
              <w:rPr>
                <w:snapToGrid w:val="0"/>
                <w:sz w:val="28"/>
                <w:szCs w:val="28"/>
              </w:rPr>
              <w:t>9.</w:t>
            </w:r>
          </w:p>
        </w:tc>
        <w:tc>
          <w:tcPr>
            <w:tcW w:w="1613" w:type="pct"/>
          </w:tcPr>
          <w:p w:rsidR="00C21EBE" w:rsidRPr="00C21EBE" w:rsidRDefault="00C21EBE" w:rsidP="000F27B5">
            <w:pPr>
              <w:jc w:val="both"/>
              <w:rPr>
                <w:snapToGrid w:val="0"/>
                <w:sz w:val="28"/>
                <w:szCs w:val="28"/>
              </w:rPr>
            </w:pPr>
            <w:r w:rsidRPr="00C21EBE">
              <w:rPr>
                <w:snapToGrid w:val="0"/>
                <w:sz w:val="28"/>
                <w:szCs w:val="28"/>
              </w:rPr>
              <w:t>Детские дошкольные учреждения-всего</w:t>
            </w:r>
          </w:p>
        </w:tc>
        <w:tc>
          <w:tcPr>
            <w:tcW w:w="712" w:type="pct"/>
            <w:vAlign w:val="bottom"/>
          </w:tcPr>
          <w:p w:rsidR="00C21EBE" w:rsidRPr="00C21EBE" w:rsidRDefault="00C21EBE" w:rsidP="000F27B5">
            <w:pPr>
              <w:jc w:val="center"/>
              <w:rPr>
                <w:snapToGrid w:val="0"/>
                <w:sz w:val="28"/>
                <w:szCs w:val="28"/>
              </w:rPr>
            </w:pPr>
            <w:r w:rsidRPr="00C21EBE">
              <w:rPr>
                <w:snapToGrid w:val="0"/>
                <w:sz w:val="28"/>
                <w:szCs w:val="28"/>
              </w:rPr>
              <w:t>мест</w:t>
            </w:r>
          </w:p>
        </w:tc>
        <w:tc>
          <w:tcPr>
            <w:tcW w:w="721" w:type="pct"/>
            <w:vAlign w:val="bottom"/>
          </w:tcPr>
          <w:p w:rsidR="00C21EBE" w:rsidRPr="00C21EBE" w:rsidRDefault="00C21EBE" w:rsidP="000F27B5">
            <w:pPr>
              <w:jc w:val="center"/>
              <w:rPr>
                <w:snapToGrid w:val="0"/>
                <w:sz w:val="28"/>
                <w:szCs w:val="28"/>
              </w:rPr>
            </w:pPr>
            <w:r w:rsidRPr="00C21EBE">
              <w:rPr>
                <w:snapToGrid w:val="0"/>
                <w:sz w:val="28"/>
                <w:szCs w:val="28"/>
              </w:rPr>
              <w:t>25</w:t>
            </w:r>
          </w:p>
        </w:tc>
        <w:tc>
          <w:tcPr>
            <w:tcW w:w="743" w:type="pct"/>
            <w:vAlign w:val="bottom"/>
          </w:tcPr>
          <w:p w:rsidR="00C21EBE" w:rsidRPr="00C21EBE" w:rsidRDefault="00C21EBE" w:rsidP="000F27B5">
            <w:pPr>
              <w:jc w:val="center"/>
              <w:rPr>
                <w:snapToGrid w:val="0"/>
                <w:sz w:val="28"/>
                <w:szCs w:val="28"/>
              </w:rPr>
            </w:pPr>
            <w:r w:rsidRPr="00C21EBE">
              <w:rPr>
                <w:snapToGrid w:val="0"/>
                <w:sz w:val="28"/>
                <w:szCs w:val="28"/>
              </w:rPr>
              <w:t>75</w:t>
            </w:r>
          </w:p>
        </w:tc>
        <w:tc>
          <w:tcPr>
            <w:tcW w:w="766" w:type="pct"/>
            <w:vAlign w:val="bottom"/>
          </w:tcPr>
          <w:p w:rsidR="00C21EBE" w:rsidRPr="00C21EBE" w:rsidRDefault="00C21EBE" w:rsidP="000F27B5">
            <w:pPr>
              <w:jc w:val="center"/>
              <w:rPr>
                <w:snapToGrid w:val="0"/>
                <w:sz w:val="28"/>
                <w:szCs w:val="28"/>
              </w:rPr>
            </w:pPr>
            <w:r w:rsidRPr="00C21EBE">
              <w:rPr>
                <w:snapToGrid w:val="0"/>
                <w:sz w:val="28"/>
                <w:szCs w:val="28"/>
              </w:rPr>
              <w:t>75</w:t>
            </w:r>
          </w:p>
        </w:tc>
      </w:tr>
      <w:tr w:rsidR="00C21EBE" w:rsidRPr="00C21EBE" w:rsidTr="00C21EBE">
        <w:tc>
          <w:tcPr>
            <w:tcW w:w="445" w:type="pct"/>
          </w:tcPr>
          <w:p w:rsidR="00C21EBE" w:rsidRPr="00C21EBE" w:rsidRDefault="00C21EBE" w:rsidP="000F27B5">
            <w:pPr>
              <w:jc w:val="both"/>
              <w:rPr>
                <w:snapToGrid w:val="0"/>
                <w:sz w:val="28"/>
                <w:szCs w:val="28"/>
              </w:rPr>
            </w:pPr>
          </w:p>
        </w:tc>
        <w:tc>
          <w:tcPr>
            <w:tcW w:w="1613" w:type="pct"/>
          </w:tcPr>
          <w:p w:rsidR="00C21EBE" w:rsidRPr="00C21EBE" w:rsidRDefault="00C21EBE" w:rsidP="000F27B5">
            <w:pPr>
              <w:jc w:val="both"/>
              <w:rPr>
                <w:snapToGrid w:val="0"/>
                <w:sz w:val="28"/>
                <w:szCs w:val="28"/>
              </w:rPr>
            </w:pPr>
            <w:r w:rsidRPr="00C21EBE">
              <w:rPr>
                <w:snapToGrid w:val="0"/>
                <w:sz w:val="28"/>
                <w:szCs w:val="28"/>
              </w:rPr>
              <w:t>на 1000 человек</w:t>
            </w:r>
          </w:p>
        </w:tc>
        <w:tc>
          <w:tcPr>
            <w:tcW w:w="712" w:type="pct"/>
            <w:vAlign w:val="bottom"/>
          </w:tcPr>
          <w:p w:rsidR="00C21EBE" w:rsidRPr="00C21EBE" w:rsidRDefault="00C21EBE" w:rsidP="000F27B5">
            <w:pPr>
              <w:jc w:val="center"/>
              <w:rPr>
                <w:snapToGrid w:val="0"/>
                <w:sz w:val="28"/>
                <w:szCs w:val="28"/>
              </w:rPr>
            </w:pPr>
            <w:r w:rsidRPr="00C21EBE">
              <w:rPr>
                <w:snapToGrid w:val="0"/>
                <w:sz w:val="28"/>
                <w:szCs w:val="28"/>
              </w:rPr>
              <w:t>мест</w:t>
            </w:r>
          </w:p>
        </w:tc>
        <w:tc>
          <w:tcPr>
            <w:tcW w:w="721" w:type="pct"/>
            <w:vAlign w:val="bottom"/>
          </w:tcPr>
          <w:p w:rsidR="00C21EBE" w:rsidRPr="00C21EBE" w:rsidRDefault="00C21EBE" w:rsidP="000F27B5">
            <w:pPr>
              <w:jc w:val="center"/>
              <w:rPr>
                <w:snapToGrid w:val="0"/>
                <w:sz w:val="28"/>
                <w:szCs w:val="28"/>
              </w:rPr>
            </w:pPr>
            <w:r w:rsidRPr="00C21EBE">
              <w:rPr>
                <w:snapToGrid w:val="0"/>
                <w:sz w:val="28"/>
                <w:szCs w:val="28"/>
              </w:rPr>
              <w:t>28</w:t>
            </w:r>
          </w:p>
        </w:tc>
        <w:tc>
          <w:tcPr>
            <w:tcW w:w="743" w:type="pct"/>
            <w:vAlign w:val="bottom"/>
          </w:tcPr>
          <w:p w:rsidR="00C21EBE" w:rsidRPr="00C21EBE" w:rsidRDefault="00C21EBE" w:rsidP="000F27B5">
            <w:pPr>
              <w:jc w:val="center"/>
              <w:rPr>
                <w:snapToGrid w:val="0"/>
                <w:sz w:val="28"/>
                <w:szCs w:val="28"/>
              </w:rPr>
            </w:pPr>
            <w:r w:rsidRPr="00C21EBE">
              <w:rPr>
                <w:snapToGrid w:val="0"/>
                <w:sz w:val="28"/>
                <w:szCs w:val="28"/>
              </w:rPr>
              <w:t>81</w:t>
            </w:r>
          </w:p>
        </w:tc>
        <w:tc>
          <w:tcPr>
            <w:tcW w:w="766" w:type="pct"/>
            <w:vAlign w:val="bottom"/>
          </w:tcPr>
          <w:p w:rsidR="00C21EBE" w:rsidRPr="00C21EBE" w:rsidRDefault="00C21EBE" w:rsidP="000F27B5">
            <w:pPr>
              <w:jc w:val="center"/>
              <w:rPr>
                <w:snapToGrid w:val="0"/>
                <w:sz w:val="28"/>
                <w:szCs w:val="28"/>
              </w:rPr>
            </w:pPr>
            <w:r w:rsidRPr="00C21EBE">
              <w:rPr>
                <w:snapToGrid w:val="0"/>
                <w:sz w:val="28"/>
                <w:szCs w:val="28"/>
              </w:rPr>
              <w:t>77</w:t>
            </w:r>
          </w:p>
        </w:tc>
      </w:tr>
    </w:tbl>
    <w:p w:rsidR="007E0A13" w:rsidRDefault="007E0A13" w:rsidP="00132D8D">
      <w:r>
        <w:br w:type="page"/>
      </w:r>
    </w:p>
    <w:p w:rsidR="007E0A13" w:rsidRPr="000D018A" w:rsidRDefault="007E0A13" w:rsidP="00132D8D">
      <w:pPr>
        <w:jc w:val="right"/>
        <w:rPr>
          <w:sz w:val="28"/>
          <w:szCs w:val="28"/>
        </w:rPr>
      </w:pPr>
      <w:r w:rsidRPr="000D018A">
        <w:rPr>
          <w:sz w:val="28"/>
          <w:szCs w:val="28"/>
        </w:rPr>
        <w:t>Окончание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7"/>
        <w:gridCol w:w="3179"/>
        <w:gridCol w:w="1403"/>
        <w:gridCol w:w="1421"/>
        <w:gridCol w:w="1464"/>
        <w:gridCol w:w="1509"/>
      </w:tblGrid>
      <w:tr w:rsidR="00C21EBE" w:rsidTr="00C21EBE">
        <w:tc>
          <w:tcPr>
            <w:tcW w:w="445" w:type="pct"/>
          </w:tcPr>
          <w:p w:rsidR="00C21EBE" w:rsidRDefault="00C21EBE" w:rsidP="000F27B5">
            <w:pPr>
              <w:jc w:val="center"/>
              <w:rPr>
                <w:snapToGrid w:val="0"/>
                <w:sz w:val="28"/>
              </w:rPr>
            </w:pPr>
            <w:r>
              <w:rPr>
                <w:snapToGrid w:val="0"/>
                <w:sz w:val="28"/>
              </w:rPr>
              <w:t>1</w:t>
            </w:r>
          </w:p>
        </w:tc>
        <w:tc>
          <w:tcPr>
            <w:tcW w:w="1613" w:type="pct"/>
          </w:tcPr>
          <w:p w:rsidR="00C21EBE" w:rsidRDefault="00C21EBE" w:rsidP="000F27B5">
            <w:pPr>
              <w:jc w:val="center"/>
              <w:rPr>
                <w:snapToGrid w:val="0"/>
                <w:sz w:val="28"/>
              </w:rPr>
            </w:pPr>
            <w:r>
              <w:rPr>
                <w:snapToGrid w:val="0"/>
                <w:sz w:val="28"/>
              </w:rPr>
              <w:t>2</w:t>
            </w:r>
          </w:p>
        </w:tc>
        <w:tc>
          <w:tcPr>
            <w:tcW w:w="712" w:type="pct"/>
          </w:tcPr>
          <w:p w:rsidR="00C21EBE" w:rsidRDefault="00C21EBE" w:rsidP="000F27B5">
            <w:pPr>
              <w:jc w:val="center"/>
              <w:rPr>
                <w:snapToGrid w:val="0"/>
                <w:sz w:val="28"/>
              </w:rPr>
            </w:pPr>
            <w:r>
              <w:rPr>
                <w:snapToGrid w:val="0"/>
                <w:sz w:val="28"/>
              </w:rPr>
              <w:t>3</w:t>
            </w:r>
          </w:p>
        </w:tc>
        <w:tc>
          <w:tcPr>
            <w:tcW w:w="721" w:type="pct"/>
          </w:tcPr>
          <w:p w:rsidR="00C21EBE" w:rsidRDefault="00C21EBE" w:rsidP="000F27B5">
            <w:pPr>
              <w:jc w:val="center"/>
              <w:rPr>
                <w:snapToGrid w:val="0"/>
                <w:sz w:val="28"/>
              </w:rPr>
            </w:pPr>
            <w:r>
              <w:rPr>
                <w:snapToGrid w:val="0"/>
                <w:sz w:val="28"/>
              </w:rPr>
              <w:t>4</w:t>
            </w:r>
          </w:p>
        </w:tc>
        <w:tc>
          <w:tcPr>
            <w:tcW w:w="743" w:type="pct"/>
          </w:tcPr>
          <w:p w:rsidR="00C21EBE" w:rsidRDefault="00C21EBE" w:rsidP="000F27B5">
            <w:pPr>
              <w:jc w:val="center"/>
              <w:rPr>
                <w:snapToGrid w:val="0"/>
                <w:sz w:val="28"/>
              </w:rPr>
            </w:pPr>
            <w:r>
              <w:rPr>
                <w:snapToGrid w:val="0"/>
                <w:sz w:val="28"/>
              </w:rPr>
              <w:t>5</w:t>
            </w:r>
          </w:p>
        </w:tc>
        <w:tc>
          <w:tcPr>
            <w:tcW w:w="766" w:type="pct"/>
          </w:tcPr>
          <w:p w:rsidR="00C21EBE" w:rsidRDefault="00C21EBE" w:rsidP="000F27B5">
            <w:pPr>
              <w:jc w:val="center"/>
              <w:rPr>
                <w:snapToGrid w:val="0"/>
                <w:sz w:val="28"/>
              </w:rPr>
            </w:pPr>
            <w:r>
              <w:rPr>
                <w:snapToGrid w:val="0"/>
                <w:sz w:val="28"/>
              </w:rPr>
              <w:t>6</w:t>
            </w:r>
          </w:p>
        </w:tc>
      </w:tr>
      <w:tr w:rsidR="00C21EBE" w:rsidTr="00C21EBE">
        <w:tc>
          <w:tcPr>
            <w:tcW w:w="445" w:type="pct"/>
          </w:tcPr>
          <w:p w:rsidR="00C21EBE" w:rsidRDefault="00C21EBE" w:rsidP="000F27B5">
            <w:pPr>
              <w:jc w:val="both"/>
              <w:rPr>
                <w:snapToGrid w:val="0"/>
                <w:sz w:val="28"/>
              </w:rPr>
            </w:pPr>
            <w:r>
              <w:rPr>
                <w:snapToGrid w:val="0"/>
                <w:sz w:val="28"/>
              </w:rPr>
              <w:t>10.</w:t>
            </w:r>
          </w:p>
        </w:tc>
        <w:tc>
          <w:tcPr>
            <w:tcW w:w="1613" w:type="pct"/>
          </w:tcPr>
          <w:p w:rsidR="00C21EBE" w:rsidRDefault="00C21EBE" w:rsidP="000F27B5">
            <w:pPr>
              <w:jc w:val="both"/>
              <w:rPr>
                <w:snapToGrid w:val="0"/>
                <w:sz w:val="28"/>
              </w:rPr>
            </w:pPr>
            <w:r>
              <w:rPr>
                <w:snapToGrid w:val="0"/>
                <w:sz w:val="28"/>
              </w:rPr>
              <w:t xml:space="preserve">Общеобразовательные школы-всего </w:t>
            </w:r>
          </w:p>
        </w:tc>
        <w:tc>
          <w:tcPr>
            <w:tcW w:w="712" w:type="pct"/>
            <w:vAlign w:val="bottom"/>
          </w:tcPr>
          <w:p w:rsidR="00C21EBE" w:rsidRDefault="00C21EBE" w:rsidP="000F27B5">
            <w:pPr>
              <w:jc w:val="center"/>
              <w:rPr>
                <w:snapToGrid w:val="0"/>
                <w:sz w:val="28"/>
              </w:rPr>
            </w:pPr>
            <w:r>
              <w:rPr>
                <w:snapToGrid w:val="0"/>
                <w:sz w:val="28"/>
              </w:rPr>
              <w:t>мест</w:t>
            </w:r>
          </w:p>
        </w:tc>
        <w:tc>
          <w:tcPr>
            <w:tcW w:w="721" w:type="pct"/>
            <w:vAlign w:val="bottom"/>
          </w:tcPr>
          <w:p w:rsidR="00C21EBE" w:rsidRDefault="00C21EBE" w:rsidP="000F27B5">
            <w:pPr>
              <w:jc w:val="center"/>
              <w:rPr>
                <w:snapToGrid w:val="0"/>
                <w:sz w:val="28"/>
              </w:rPr>
            </w:pPr>
            <w:r>
              <w:rPr>
                <w:snapToGrid w:val="0"/>
                <w:sz w:val="28"/>
              </w:rPr>
              <w:t>413</w:t>
            </w:r>
          </w:p>
        </w:tc>
        <w:tc>
          <w:tcPr>
            <w:tcW w:w="743" w:type="pct"/>
            <w:vAlign w:val="bottom"/>
          </w:tcPr>
          <w:p w:rsidR="00C21EBE" w:rsidRDefault="00C21EBE" w:rsidP="000F27B5">
            <w:pPr>
              <w:jc w:val="center"/>
              <w:rPr>
                <w:snapToGrid w:val="0"/>
                <w:sz w:val="28"/>
              </w:rPr>
            </w:pPr>
            <w:r>
              <w:rPr>
                <w:snapToGrid w:val="0"/>
                <w:sz w:val="28"/>
              </w:rPr>
              <w:t>413</w:t>
            </w:r>
          </w:p>
        </w:tc>
        <w:tc>
          <w:tcPr>
            <w:tcW w:w="766" w:type="pct"/>
            <w:vAlign w:val="bottom"/>
          </w:tcPr>
          <w:p w:rsidR="00C21EBE" w:rsidRDefault="00C21EBE" w:rsidP="000F27B5">
            <w:pPr>
              <w:jc w:val="center"/>
              <w:rPr>
                <w:snapToGrid w:val="0"/>
                <w:sz w:val="28"/>
              </w:rPr>
            </w:pPr>
            <w:r>
              <w:rPr>
                <w:snapToGrid w:val="0"/>
                <w:sz w:val="28"/>
              </w:rPr>
              <w:t>413</w:t>
            </w:r>
          </w:p>
        </w:tc>
      </w:tr>
      <w:tr w:rsidR="00C21EBE" w:rsidTr="00C21EBE">
        <w:tc>
          <w:tcPr>
            <w:tcW w:w="445" w:type="pct"/>
          </w:tcPr>
          <w:p w:rsidR="00C21EBE" w:rsidRDefault="00C21EBE" w:rsidP="000F27B5">
            <w:pPr>
              <w:jc w:val="both"/>
              <w:rPr>
                <w:snapToGrid w:val="0"/>
                <w:sz w:val="28"/>
              </w:rPr>
            </w:pPr>
          </w:p>
        </w:tc>
        <w:tc>
          <w:tcPr>
            <w:tcW w:w="1613" w:type="pct"/>
          </w:tcPr>
          <w:p w:rsidR="00C21EBE" w:rsidRDefault="00C21EBE" w:rsidP="000F27B5">
            <w:pPr>
              <w:jc w:val="both"/>
              <w:rPr>
                <w:snapToGrid w:val="0"/>
                <w:sz w:val="28"/>
              </w:rPr>
            </w:pPr>
            <w:r>
              <w:rPr>
                <w:snapToGrid w:val="0"/>
                <w:sz w:val="28"/>
              </w:rPr>
              <w:t>на 1000 человек</w:t>
            </w:r>
          </w:p>
        </w:tc>
        <w:tc>
          <w:tcPr>
            <w:tcW w:w="712" w:type="pct"/>
            <w:vAlign w:val="bottom"/>
          </w:tcPr>
          <w:p w:rsidR="00C21EBE" w:rsidRDefault="00C21EBE" w:rsidP="000F27B5">
            <w:pPr>
              <w:jc w:val="center"/>
              <w:rPr>
                <w:snapToGrid w:val="0"/>
                <w:sz w:val="28"/>
              </w:rPr>
            </w:pPr>
            <w:r>
              <w:rPr>
                <w:snapToGrid w:val="0"/>
                <w:sz w:val="28"/>
              </w:rPr>
              <w:t>мест</w:t>
            </w:r>
          </w:p>
        </w:tc>
        <w:tc>
          <w:tcPr>
            <w:tcW w:w="721" w:type="pct"/>
            <w:vAlign w:val="bottom"/>
          </w:tcPr>
          <w:p w:rsidR="00C21EBE" w:rsidRDefault="00C21EBE" w:rsidP="000F27B5">
            <w:pPr>
              <w:jc w:val="center"/>
              <w:rPr>
                <w:snapToGrid w:val="0"/>
                <w:sz w:val="28"/>
              </w:rPr>
            </w:pPr>
            <w:r>
              <w:rPr>
                <w:snapToGrid w:val="0"/>
                <w:sz w:val="28"/>
              </w:rPr>
              <w:t>458</w:t>
            </w:r>
          </w:p>
        </w:tc>
        <w:tc>
          <w:tcPr>
            <w:tcW w:w="743" w:type="pct"/>
            <w:vAlign w:val="bottom"/>
          </w:tcPr>
          <w:p w:rsidR="00C21EBE" w:rsidRDefault="00C21EBE" w:rsidP="000F27B5">
            <w:pPr>
              <w:jc w:val="center"/>
              <w:rPr>
                <w:snapToGrid w:val="0"/>
                <w:sz w:val="28"/>
              </w:rPr>
            </w:pPr>
            <w:r>
              <w:rPr>
                <w:snapToGrid w:val="0"/>
                <w:sz w:val="28"/>
              </w:rPr>
              <w:t>445</w:t>
            </w:r>
          </w:p>
        </w:tc>
        <w:tc>
          <w:tcPr>
            <w:tcW w:w="766" w:type="pct"/>
            <w:vAlign w:val="bottom"/>
          </w:tcPr>
          <w:p w:rsidR="00C21EBE" w:rsidRDefault="00C21EBE" w:rsidP="000F27B5">
            <w:pPr>
              <w:jc w:val="center"/>
              <w:rPr>
                <w:snapToGrid w:val="0"/>
                <w:sz w:val="28"/>
              </w:rPr>
            </w:pPr>
            <w:r>
              <w:rPr>
                <w:snapToGrid w:val="0"/>
                <w:sz w:val="28"/>
              </w:rPr>
              <w:t>426</w:t>
            </w:r>
          </w:p>
        </w:tc>
      </w:tr>
      <w:tr w:rsidR="00C21EBE" w:rsidTr="00C21EBE">
        <w:tc>
          <w:tcPr>
            <w:tcW w:w="445" w:type="pct"/>
          </w:tcPr>
          <w:p w:rsidR="00C21EBE" w:rsidRDefault="00C21EBE" w:rsidP="000F27B5">
            <w:pPr>
              <w:jc w:val="both"/>
              <w:rPr>
                <w:snapToGrid w:val="0"/>
                <w:sz w:val="28"/>
              </w:rPr>
            </w:pPr>
            <w:r>
              <w:rPr>
                <w:snapToGrid w:val="0"/>
                <w:sz w:val="28"/>
              </w:rPr>
              <w:t>11.</w:t>
            </w:r>
          </w:p>
        </w:tc>
        <w:tc>
          <w:tcPr>
            <w:tcW w:w="1613" w:type="pct"/>
          </w:tcPr>
          <w:p w:rsidR="00C21EBE" w:rsidRDefault="00C21EBE" w:rsidP="000F27B5">
            <w:pPr>
              <w:jc w:val="both"/>
              <w:rPr>
                <w:snapToGrid w:val="0"/>
                <w:sz w:val="28"/>
              </w:rPr>
            </w:pPr>
            <w:r>
              <w:rPr>
                <w:snapToGrid w:val="0"/>
                <w:sz w:val="28"/>
              </w:rPr>
              <w:t>ФАП</w:t>
            </w:r>
          </w:p>
        </w:tc>
        <w:tc>
          <w:tcPr>
            <w:tcW w:w="712" w:type="pct"/>
            <w:vAlign w:val="bottom"/>
          </w:tcPr>
          <w:p w:rsidR="00C21EBE" w:rsidRDefault="00C21EBE" w:rsidP="000F27B5">
            <w:pPr>
              <w:jc w:val="center"/>
              <w:rPr>
                <w:snapToGrid w:val="0"/>
                <w:sz w:val="28"/>
              </w:rPr>
            </w:pPr>
            <w:r>
              <w:rPr>
                <w:snapToGrid w:val="0"/>
                <w:sz w:val="28"/>
              </w:rPr>
              <w:t>объект</w:t>
            </w:r>
          </w:p>
        </w:tc>
        <w:tc>
          <w:tcPr>
            <w:tcW w:w="721" w:type="pct"/>
            <w:vAlign w:val="bottom"/>
          </w:tcPr>
          <w:p w:rsidR="00C21EBE" w:rsidRDefault="00C21EBE" w:rsidP="000F27B5">
            <w:pPr>
              <w:jc w:val="center"/>
              <w:rPr>
                <w:snapToGrid w:val="0"/>
                <w:sz w:val="28"/>
              </w:rPr>
            </w:pPr>
            <w:r>
              <w:rPr>
                <w:snapToGrid w:val="0"/>
                <w:sz w:val="28"/>
              </w:rPr>
              <w:t>2</w:t>
            </w:r>
          </w:p>
        </w:tc>
        <w:tc>
          <w:tcPr>
            <w:tcW w:w="743" w:type="pct"/>
            <w:vAlign w:val="bottom"/>
          </w:tcPr>
          <w:p w:rsidR="00C21EBE" w:rsidRDefault="00C21EBE" w:rsidP="000F27B5">
            <w:pPr>
              <w:jc w:val="center"/>
              <w:rPr>
                <w:snapToGrid w:val="0"/>
                <w:sz w:val="28"/>
              </w:rPr>
            </w:pPr>
            <w:r>
              <w:rPr>
                <w:snapToGrid w:val="0"/>
                <w:sz w:val="28"/>
              </w:rPr>
              <w:t>4</w:t>
            </w:r>
          </w:p>
        </w:tc>
        <w:tc>
          <w:tcPr>
            <w:tcW w:w="766" w:type="pct"/>
            <w:vAlign w:val="bottom"/>
          </w:tcPr>
          <w:p w:rsidR="00C21EBE" w:rsidRDefault="00C21EBE" w:rsidP="000F27B5">
            <w:pPr>
              <w:jc w:val="center"/>
              <w:rPr>
                <w:snapToGrid w:val="0"/>
                <w:sz w:val="28"/>
              </w:rPr>
            </w:pPr>
            <w:r>
              <w:rPr>
                <w:snapToGrid w:val="0"/>
                <w:sz w:val="28"/>
              </w:rPr>
              <w:t>4</w:t>
            </w:r>
          </w:p>
        </w:tc>
      </w:tr>
      <w:tr w:rsidR="00C21EBE" w:rsidTr="00C21EBE">
        <w:tc>
          <w:tcPr>
            <w:tcW w:w="445" w:type="pct"/>
          </w:tcPr>
          <w:p w:rsidR="00C21EBE" w:rsidRDefault="00C21EBE" w:rsidP="000F27B5">
            <w:pPr>
              <w:jc w:val="both"/>
              <w:rPr>
                <w:snapToGrid w:val="0"/>
                <w:sz w:val="28"/>
              </w:rPr>
            </w:pPr>
            <w:r>
              <w:rPr>
                <w:snapToGrid w:val="0"/>
                <w:sz w:val="28"/>
              </w:rPr>
              <w:t>12.</w:t>
            </w:r>
          </w:p>
        </w:tc>
        <w:tc>
          <w:tcPr>
            <w:tcW w:w="1613" w:type="pct"/>
          </w:tcPr>
          <w:p w:rsidR="00C21EBE" w:rsidRDefault="00C21EBE" w:rsidP="000F27B5">
            <w:pPr>
              <w:pStyle w:val="2"/>
              <w:jc w:val="left"/>
              <w:rPr>
                <w:snapToGrid w:val="0"/>
              </w:rPr>
            </w:pPr>
            <w:r>
              <w:rPr>
                <w:snapToGrid w:val="0"/>
              </w:rPr>
              <w:t>Предприятия торговли</w:t>
            </w:r>
          </w:p>
        </w:tc>
        <w:tc>
          <w:tcPr>
            <w:tcW w:w="712" w:type="pct"/>
            <w:vAlign w:val="bottom"/>
          </w:tcPr>
          <w:p w:rsidR="00C21EBE" w:rsidRDefault="00C21EBE" w:rsidP="000F27B5">
            <w:pPr>
              <w:jc w:val="center"/>
              <w:rPr>
                <w:snapToGrid w:val="0"/>
                <w:sz w:val="28"/>
              </w:rPr>
            </w:pPr>
            <w:r>
              <w:rPr>
                <w:snapToGrid w:val="0"/>
                <w:sz w:val="28"/>
              </w:rPr>
              <w:t>м</w:t>
            </w:r>
            <w:r>
              <w:rPr>
                <w:snapToGrid w:val="0"/>
                <w:sz w:val="28"/>
                <w:vertAlign w:val="superscript"/>
              </w:rPr>
              <w:t xml:space="preserve">2 </w:t>
            </w:r>
            <w:r>
              <w:rPr>
                <w:snapToGrid w:val="0"/>
                <w:sz w:val="28"/>
              </w:rPr>
              <w:t>торг.пл.</w:t>
            </w:r>
          </w:p>
        </w:tc>
        <w:tc>
          <w:tcPr>
            <w:tcW w:w="721" w:type="pct"/>
            <w:vAlign w:val="bottom"/>
          </w:tcPr>
          <w:p w:rsidR="00C21EBE" w:rsidRDefault="00C21EBE" w:rsidP="000F27B5">
            <w:pPr>
              <w:jc w:val="center"/>
              <w:rPr>
                <w:snapToGrid w:val="0"/>
                <w:sz w:val="28"/>
              </w:rPr>
            </w:pPr>
            <w:r>
              <w:rPr>
                <w:snapToGrid w:val="0"/>
                <w:sz w:val="28"/>
              </w:rPr>
              <w:t>166</w:t>
            </w:r>
          </w:p>
        </w:tc>
        <w:tc>
          <w:tcPr>
            <w:tcW w:w="743" w:type="pct"/>
            <w:vAlign w:val="bottom"/>
          </w:tcPr>
          <w:p w:rsidR="00C21EBE" w:rsidRDefault="00C21EBE" w:rsidP="000F27B5">
            <w:pPr>
              <w:jc w:val="center"/>
              <w:rPr>
                <w:snapToGrid w:val="0"/>
                <w:sz w:val="28"/>
              </w:rPr>
            </w:pPr>
            <w:r>
              <w:rPr>
                <w:snapToGrid w:val="0"/>
                <w:sz w:val="28"/>
              </w:rPr>
              <w:t>316</w:t>
            </w:r>
          </w:p>
        </w:tc>
        <w:tc>
          <w:tcPr>
            <w:tcW w:w="766" w:type="pct"/>
            <w:vAlign w:val="bottom"/>
          </w:tcPr>
          <w:p w:rsidR="00C21EBE" w:rsidRDefault="00C21EBE" w:rsidP="000F27B5">
            <w:pPr>
              <w:jc w:val="center"/>
              <w:rPr>
                <w:snapToGrid w:val="0"/>
                <w:sz w:val="28"/>
              </w:rPr>
            </w:pPr>
            <w:r>
              <w:rPr>
                <w:snapToGrid w:val="0"/>
                <w:sz w:val="28"/>
              </w:rPr>
              <w:t>316</w:t>
            </w:r>
          </w:p>
        </w:tc>
      </w:tr>
      <w:tr w:rsidR="00C21EBE" w:rsidTr="00C21EBE">
        <w:tc>
          <w:tcPr>
            <w:tcW w:w="445" w:type="pct"/>
          </w:tcPr>
          <w:p w:rsidR="00C21EBE" w:rsidRDefault="00C21EBE" w:rsidP="000F27B5">
            <w:pPr>
              <w:jc w:val="both"/>
              <w:rPr>
                <w:snapToGrid w:val="0"/>
                <w:sz w:val="28"/>
              </w:rPr>
            </w:pPr>
          </w:p>
        </w:tc>
        <w:tc>
          <w:tcPr>
            <w:tcW w:w="1613" w:type="pct"/>
          </w:tcPr>
          <w:p w:rsidR="00C21EBE" w:rsidRDefault="00C21EBE" w:rsidP="000F27B5">
            <w:pPr>
              <w:jc w:val="both"/>
              <w:rPr>
                <w:snapToGrid w:val="0"/>
                <w:sz w:val="28"/>
              </w:rPr>
            </w:pPr>
            <w:r>
              <w:rPr>
                <w:snapToGrid w:val="0"/>
                <w:sz w:val="28"/>
              </w:rPr>
              <w:t>на 1000 человек</w:t>
            </w:r>
          </w:p>
        </w:tc>
        <w:tc>
          <w:tcPr>
            <w:tcW w:w="712" w:type="pct"/>
            <w:vAlign w:val="bottom"/>
          </w:tcPr>
          <w:p w:rsidR="00C21EBE" w:rsidRDefault="00C21EBE" w:rsidP="000F27B5">
            <w:pPr>
              <w:jc w:val="center"/>
              <w:rPr>
                <w:snapToGrid w:val="0"/>
                <w:sz w:val="28"/>
              </w:rPr>
            </w:pPr>
            <w:r>
              <w:rPr>
                <w:snapToGrid w:val="0"/>
                <w:sz w:val="28"/>
              </w:rPr>
              <w:t>м</w:t>
            </w:r>
            <w:r>
              <w:rPr>
                <w:snapToGrid w:val="0"/>
                <w:sz w:val="28"/>
                <w:vertAlign w:val="superscript"/>
              </w:rPr>
              <w:t xml:space="preserve">2 </w:t>
            </w:r>
            <w:r>
              <w:rPr>
                <w:snapToGrid w:val="0"/>
                <w:sz w:val="28"/>
              </w:rPr>
              <w:t>торг.пл.</w:t>
            </w:r>
          </w:p>
        </w:tc>
        <w:tc>
          <w:tcPr>
            <w:tcW w:w="721" w:type="pct"/>
            <w:vAlign w:val="bottom"/>
          </w:tcPr>
          <w:p w:rsidR="00C21EBE" w:rsidRDefault="00C21EBE" w:rsidP="000F27B5">
            <w:pPr>
              <w:jc w:val="center"/>
              <w:rPr>
                <w:snapToGrid w:val="0"/>
                <w:sz w:val="28"/>
              </w:rPr>
            </w:pPr>
            <w:r>
              <w:rPr>
                <w:snapToGrid w:val="0"/>
                <w:sz w:val="28"/>
              </w:rPr>
              <w:t>184</w:t>
            </w:r>
          </w:p>
        </w:tc>
        <w:tc>
          <w:tcPr>
            <w:tcW w:w="743" w:type="pct"/>
            <w:vAlign w:val="bottom"/>
          </w:tcPr>
          <w:p w:rsidR="00C21EBE" w:rsidRDefault="00C21EBE" w:rsidP="000F27B5">
            <w:pPr>
              <w:jc w:val="center"/>
              <w:rPr>
                <w:snapToGrid w:val="0"/>
                <w:sz w:val="28"/>
              </w:rPr>
            </w:pPr>
            <w:r>
              <w:rPr>
                <w:snapToGrid w:val="0"/>
                <w:sz w:val="28"/>
              </w:rPr>
              <w:t>343</w:t>
            </w:r>
          </w:p>
        </w:tc>
        <w:tc>
          <w:tcPr>
            <w:tcW w:w="766" w:type="pct"/>
            <w:vAlign w:val="bottom"/>
          </w:tcPr>
          <w:p w:rsidR="00C21EBE" w:rsidRDefault="00C21EBE" w:rsidP="000F27B5">
            <w:pPr>
              <w:jc w:val="center"/>
              <w:rPr>
                <w:snapToGrid w:val="0"/>
                <w:sz w:val="28"/>
              </w:rPr>
            </w:pPr>
            <w:r>
              <w:rPr>
                <w:snapToGrid w:val="0"/>
                <w:sz w:val="28"/>
              </w:rPr>
              <w:t>326</w:t>
            </w:r>
          </w:p>
        </w:tc>
      </w:tr>
      <w:tr w:rsidR="00C21EBE" w:rsidTr="00C21EBE">
        <w:tc>
          <w:tcPr>
            <w:tcW w:w="445" w:type="pct"/>
          </w:tcPr>
          <w:p w:rsidR="00C21EBE" w:rsidRDefault="00C21EBE" w:rsidP="000F27B5">
            <w:pPr>
              <w:jc w:val="both"/>
              <w:rPr>
                <w:snapToGrid w:val="0"/>
                <w:sz w:val="28"/>
              </w:rPr>
            </w:pPr>
            <w:r>
              <w:rPr>
                <w:snapToGrid w:val="0"/>
                <w:sz w:val="28"/>
              </w:rPr>
              <w:t>13.</w:t>
            </w:r>
          </w:p>
        </w:tc>
        <w:tc>
          <w:tcPr>
            <w:tcW w:w="1613" w:type="pct"/>
          </w:tcPr>
          <w:p w:rsidR="00C21EBE" w:rsidRDefault="00C21EBE" w:rsidP="000F27B5">
            <w:pPr>
              <w:jc w:val="both"/>
              <w:rPr>
                <w:snapToGrid w:val="0"/>
                <w:sz w:val="28"/>
              </w:rPr>
            </w:pPr>
            <w:r>
              <w:rPr>
                <w:snapToGrid w:val="0"/>
                <w:sz w:val="28"/>
              </w:rPr>
              <w:t>Предприятия бытового обслуживания-всего</w:t>
            </w:r>
          </w:p>
        </w:tc>
        <w:tc>
          <w:tcPr>
            <w:tcW w:w="712" w:type="pct"/>
            <w:vAlign w:val="bottom"/>
          </w:tcPr>
          <w:p w:rsidR="00C21EBE" w:rsidRDefault="00C21EBE" w:rsidP="000F27B5">
            <w:pPr>
              <w:jc w:val="center"/>
              <w:rPr>
                <w:snapToGrid w:val="0"/>
                <w:sz w:val="28"/>
              </w:rPr>
            </w:pPr>
            <w:r>
              <w:rPr>
                <w:snapToGrid w:val="0"/>
                <w:sz w:val="28"/>
              </w:rPr>
              <w:t>раб.мест</w:t>
            </w:r>
          </w:p>
        </w:tc>
        <w:tc>
          <w:tcPr>
            <w:tcW w:w="721" w:type="pct"/>
            <w:vAlign w:val="bottom"/>
          </w:tcPr>
          <w:p w:rsidR="00C21EBE" w:rsidRDefault="00C21EBE" w:rsidP="000F27B5">
            <w:pPr>
              <w:jc w:val="center"/>
              <w:rPr>
                <w:snapToGrid w:val="0"/>
                <w:sz w:val="28"/>
              </w:rPr>
            </w:pPr>
            <w:r>
              <w:rPr>
                <w:snapToGrid w:val="0"/>
                <w:sz w:val="28"/>
              </w:rPr>
              <w:t>-</w:t>
            </w:r>
          </w:p>
        </w:tc>
        <w:tc>
          <w:tcPr>
            <w:tcW w:w="743" w:type="pct"/>
            <w:vAlign w:val="bottom"/>
          </w:tcPr>
          <w:p w:rsidR="00C21EBE" w:rsidRDefault="00C21EBE" w:rsidP="000F27B5">
            <w:pPr>
              <w:jc w:val="center"/>
              <w:rPr>
                <w:snapToGrid w:val="0"/>
                <w:sz w:val="28"/>
              </w:rPr>
            </w:pPr>
            <w:r>
              <w:rPr>
                <w:snapToGrid w:val="0"/>
                <w:sz w:val="28"/>
              </w:rPr>
              <w:t>10</w:t>
            </w:r>
          </w:p>
        </w:tc>
        <w:tc>
          <w:tcPr>
            <w:tcW w:w="766" w:type="pct"/>
            <w:vAlign w:val="bottom"/>
          </w:tcPr>
          <w:p w:rsidR="00C21EBE" w:rsidRDefault="00C21EBE" w:rsidP="000F27B5">
            <w:pPr>
              <w:jc w:val="center"/>
              <w:rPr>
                <w:snapToGrid w:val="0"/>
                <w:sz w:val="28"/>
              </w:rPr>
            </w:pPr>
            <w:r>
              <w:rPr>
                <w:snapToGrid w:val="0"/>
                <w:sz w:val="28"/>
              </w:rPr>
              <w:t>10</w:t>
            </w:r>
          </w:p>
        </w:tc>
      </w:tr>
      <w:tr w:rsidR="00C21EBE" w:rsidTr="00C21EBE">
        <w:tc>
          <w:tcPr>
            <w:tcW w:w="445" w:type="pct"/>
          </w:tcPr>
          <w:p w:rsidR="00C21EBE" w:rsidRDefault="00C21EBE" w:rsidP="000F27B5">
            <w:pPr>
              <w:jc w:val="both"/>
              <w:rPr>
                <w:snapToGrid w:val="0"/>
                <w:sz w:val="28"/>
              </w:rPr>
            </w:pPr>
            <w:r>
              <w:rPr>
                <w:snapToGrid w:val="0"/>
                <w:sz w:val="28"/>
              </w:rPr>
              <w:t>-</w:t>
            </w:r>
          </w:p>
        </w:tc>
        <w:tc>
          <w:tcPr>
            <w:tcW w:w="1613" w:type="pct"/>
          </w:tcPr>
          <w:p w:rsidR="00C21EBE" w:rsidRDefault="00C21EBE" w:rsidP="000F27B5">
            <w:pPr>
              <w:jc w:val="both"/>
              <w:rPr>
                <w:snapToGrid w:val="0"/>
                <w:sz w:val="28"/>
              </w:rPr>
            </w:pPr>
            <w:r>
              <w:rPr>
                <w:snapToGrid w:val="0"/>
                <w:sz w:val="28"/>
              </w:rPr>
              <w:t>на 1000 человек</w:t>
            </w:r>
          </w:p>
        </w:tc>
        <w:tc>
          <w:tcPr>
            <w:tcW w:w="712" w:type="pct"/>
          </w:tcPr>
          <w:p w:rsidR="00C21EBE" w:rsidRDefault="00C21EBE" w:rsidP="000F27B5">
            <w:pPr>
              <w:jc w:val="both"/>
              <w:rPr>
                <w:snapToGrid w:val="0"/>
                <w:sz w:val="28"/>
              </w:rPr>
            </w:pPr>
            <w:r>
              <w:rPr>
                <w:snapToGrid w:val="0"/>
                <w:sz w:val="28"/>
              </w:rPr>
              <w:t>раб.мест</w:t>
            </w:r>
          </w:p>
        </w:tc>
        <w:tc>
          <w:tcPr>
            <w:tcW w:w="721" w:type="pct"/>
            <w:vAlign w:val="bottom"/>
          </w:tcPr>
          <w:p w:rsidR="00C21EBE" w:rsidRDefault="00C21EBE" w:rsidP="000F27B5">
            <w:pPr>
              <w:jc w:val="center"/>
              <w:rPr>
                <w:snapToGrid w:val="0"/>
                <w:sz w:val="28"/>
              </w:rPr>
            </w:pPr>
            <w:r>
              <w:rPr>
                <w:snapToGrid w:val="0"/>
                <w:sz w:val="28"/>
              </w:rPr>
              <w:t>-</w:t>
            </w:r>
          </w:p>
        </w:tc>
        <w:tc>
          <w:tcPr>
            <w:tcW w:w="743" w:type="pct"/>
            <w:vAlign w:val="bottom"/>
          </w:tcPr>
          <w:p w:rsidR="00C21EBE" w:rsidRDefault="00C21EBE" w:rsidP="000F27B5">
            <w:pPr>
              <w:jc w:val="center"/>
              <w:rPr>
                <w:snapToGrid w:val="0"/>
                <w:sz w:val="28"/>
              </w:rPr>
            </w:pPr>
            <w:r>
              <w:rPr>
                <w:snapToGrid w:val="0"/>
                <w:sz w:val="28"/>
              </w:rPr>
              <w:t>11</w:t>
            </w:r>
          </w:p>
        </w:tc>
        <w:tc>
          <w:tcPr>
            <w:tcW w:w="766" w:type="pct"/>
            <w:vAlign w:val="bottom"/>
          </w:tcPr>
          <w:p w:rsidR="00C21EBE" w:rsidRDefault="00C21EBE" w:rsidP="000F27B5">
            <w:pPr>
              <w:jc w:val="center"/>
              <w:rPr>
                <w:snapToGrid w:val="0"/>
                <w:sz w:val="28"/>
              </w:rPr>
            </w:pPr>
            <w:r>
              <w:rPr>
                <w:snapToGrid w:val="0"/>
                <w:sz w:val="28"/>
              </w:rPr>
              <w:t>10</w:t>
            </w:r>
          </w:p>
        </w:tc>
      </w:tr>
    </w:tbl>
    <w:p w:rsidR="007E0A13" w:rsidRDefault="007E0A13" w:rsidP="00132D8D">
      <w:pPr>
        <w:ind w:firstLine="900"/>
        <w:jc w:val="both"/>
        <w:rPr>
          <w:snapToGrid w:val="0"/>
          <w:sz w:val="28"/>
        </w:rPr>
      </w:pPr>
    </w:p>
    <w:p w:rsidR="007E0A13" w:rsidRPr="007B5C7A" w:rsidRDefault="007E0A13" w:rsidP="00132D8D">
      <w:pPr>
        <w:jc w:val="both"/>
        <w:rPr>
          <w:b/>
          <w:color w:val="000000"/>
          <w:sz w:val="28"/>
          <w:szCs w:val="28"/>
        </w:rPr>
      </w:pPr>
    </w:p>
    <w:sectPr w:rsidR="007E0A13" w:rsidRPr="007B5C7A" w:rsidSect="001A724D">
      <w:pgSz w:w="11906" w:h="16838"/>
      <w:pgMar w:top="851" w:right="851"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A13" w:rsidRDefault="007E0A13" w:rsidP="00A71E3C">
      <w:r>
        <w:separator/>
      </w:r>
    </w:p>
  </w:endnote>
  <w:endnote w:type="continuationSeparator" w:id="1">
    <w:p w:rsidR="007E0A13" w:rsidRDefault="007E0A13" w:rsidP="00A71E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altica">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Narrow">
    <w:panose1 w:val="020B050602020203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A13" w:rsidRDefault="00BC181A" w:rsidP="001A665C">
    <w:pPr>
      <w:pStyle w:val="aa"/>
      <w:framePr w:wrap="around" w:vAnchor="text" w:hAnchor="margin" w:xAlign="right" w:y="1"/>
      <w:rPr>
        <w:rStyle w:val="ae"/>
      </w:rPr>
    </w:pPr>
    <w:r>
      <w:rPr>
        <w:rStyle w:val="ae"/>
      </w:rPr>
      <w:fldChar w:fldCharType="begin"/>
    </w:r>
    <w:r w:rsidR="007E0A13">
      <w:rPr>
        <w:rStyle w:val="ae"/>
      </w:rPr>
      <w:instrText xml:space="preserve">PAGE  </w:instrText>
    </w:r>
    <w:r>
      <w:rPr>
        <w:rStyle w:val="ae"/>
      </w:rPr>
      <w:fldChar w:fldCharType="end"/>
    </w:r>
  </w:p>
  <w:p w:rsidR="007E0A13" w:rsidRDefault="007E0A13" w:rsidP="00A248E7">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A13" w:rsidRDefault="00BC181A">
    <w:pPr>
      <w:pStyle w:val="aa"/>
      <w:jc w:val="right"/>
    </w:pPr>
    <w:fldSimple w:instr=" PAGE   \* MERGEFORMAT ">
      <w:r w:rsidR="00C21EBE">
        <w:rPr>
          <w:noProof/>
        </w:rPr>
        <w:t>71</w:t>
      </w:r>
    </w:fldSimple>
  </w:p>
  <w:p w:rsidR="007E0A13" w:rsidRDefault="007E0A13" w:rsidP="00A248E7">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A13" w:rsidRDefault="007E0A13" w:rsidP="00A71E3C">
      <w:r>
        <w:separator/>
      </w:r>
    </w:p>
  </w:footnote>
  <w:footnote w:type="continuationSeparator" w:id="1">
    <w:p w:rsidR="007E0A13" w:rsidRDefault="007E0A13" w:rsidP="00A71E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A13" w:rsidRDefault="00BC181A">
    <w:pPr>
      <w:pStyle w:val="a8"/>
      <w:framePr w:wrap="around" w:vAnchor="text" w:hAnchor="margin" w:xAlign="right" w:y="1"/>
      <w:rPr>
        <w:rStyle w:val="ae"/>
      </w:rPr>
    </w:pPr>
    <w:r>
      <w:rPr>
        <w:rStyle w:val="ae"/>
      </w:rPr>
      <w:fldChar w:fldCharType="begin"/>
    </w:r>
    <w:r w:rsidR="007E0A13">
      <w:rPr>
        <w:rStyle w:val="ae"/>
      </w:rPr>
      <w:instrText xml:space="preserve">PAGE  </w:instrText>
    </w:r>
    <w:r>
      <w:rPr>
        <w:rStyle w:val="ae"/>
      </w:rPr>
      <w:fldChar w:fldCharType="end"/>
    </w:r>
  </w:p>
  <w:p w:rsidR="007E0A13" w:rsidRDefault="007E0A13">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0A13" w:rsidRPr="009347B1" w:rsidRDefault="007E0A13" w:rsidP="009347B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00C02EE"/>
    <w:lvl w:ilvl="0">
      <w:start w:val="1"/>
      <w:numFmt w:val="bullet"/>
      <w:lvlText w:val=""/>
      <w:lvlJc w:val="left"/>
      <w:pPr>
        <w:tabs>
          <w:tab w:val="num" w:pos="643"/>
        </w:tabs>
        <w:ind w:left="643" w:hanging="360"/>
      </w:pPr>
      <w:rPr>
        <w:rFonts w:ascii="Symbol" w:hAnsi="Symbol" w:hint="default"/>
      </w:rPr>
    </w:lvl>
  </w:abstractNum>
  <w:abstractNum w:abstractNumId="1">
    <w:nsid w:val="00000005"/>
    <w:multiLevelType w:val="singleLevel"/>
    <w:tmpl w:val="00000005"/>
    <w:name w:val="WW8Num5"/>
    <w:lvl w:ilvl="0">
      <w:start w:val="1"/>
      <w:numFmt w:val="bullet"/>
      <w:lvlText w:val=""/>
      <w:lvlJc w:val="left"/>
      <w:pPr>
        <w:tabs>
          <w:tab w:val="num" w:pos="1495"/>
        </w:tabs>
        <w:ind w:left="1495" w:hanging="360"/>
      </w:pPr>
      <w:rPr>
        <w:rFonts w:ascii="Wingdings" w:hAnsi="Wingdings"/>
      </w:rPr>
    </w:lvl>
  </w:abstractNum>
  <w:abstractNum w:abstractNumId="2">
    <w:nsid w:val="00D047DA"/>
    <w:multiLevelType w:val="hybridMultilevel"/>
    <w:tmpl w:val="824622A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1873F7B"/>
    <w:multiLevelType w:val="hybridMultilevel"/>
    <w:tmpl w:val="919EE53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74B0417"/>
    <w:multiLevelType w:val="hybridMultilevel"/>
    <w:tmpl w:val="EBDC0028"/>
    <w:lvl w:ilvl="0" w:tplc="774C42CE">
      <w:start w:val="1"/>
      <w:numFmt w:val="decimal"/>
      <w:lvlText w:val="%1."/>
      <w:lvlJc w:val="left"/>
      <w:pPr>
        <w:tabs>
          <w:tab w:val="num" w:pos="480"/>
        </w:tabs>
        <w:ind w:left="48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nsid w:val="088058A1"/>
    <w:multiLevelType w:val="hybridMultilevel"/>
    <w:tmpl w:val="0FEAFD10"/>
    <w:lvl w:ilvl="0" w:tplc="A88A570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09FE17A8"/>
    <w:multiLevelType w:val="hybridMultilevel"/>
    <w:tmpl w:val="756083C2"/>
    <w:lvl w:ilvl="0" w:tplc="E2021E52">
      <w:start w:val="1"/>
      <w:numFmt w:val="bullet"/>
      <w:lvlText w:val=""/>
      <w:lvlJc w:val="left"/>
      <w:pPr>
        <w:tabs>
          <w:tab w:val="num" w:pos="283"/>
        </w:tabs>
        <w:ind w:left="283" w:hanging="283"/>
      </w:pPr>
      <w:rPr>
        <w:rFonts w:ascii="Wingdings" w:hAnsi="Wingdings" w:hint="default"/>
        <w:sz w:val="20"/>
      </w:rPr>
    </w:lvl>
    <w:lvl w:ilvl="1" w:tplc="04190003">
      <w:start w:val="1"/>
      <w:numFmt w:val="bullet"/>
      <w:lvlText w:val="o"/>
      <w:lvlJc w:val="left"/>
      <w:pPr>
        <w:tabs>
          <w:tab w:val="num" w:pos="986"/>
        </w:tabs>
        <w:ind w:left="986" w:hanging="360"/>
      </w:pPr>
      <w:rPr>
        <w:rFonts w:ascii="Courier New" w:hAnsi="Courier New" w:hint="default"/>
      </w:rPr>
    </w:lvl>
    <w:lvl w:ilvl="2" w:tplc="04190005">
      <w:start w:val="1"/>
      <w:numFmt w:val="bullet"/>
      <w:lvlText w:val=""/>
      <w:lvlJc w:val="left"/>
      <w:pPr>
        <w:tabs>
          <w:tab w:val="num" w:pos="1706"/>
        </w:tabs>
        <w:ind w:left="1706" w:hanging="360"/>
      </w:pPr>
      <w:rPr>
        <w:rFonts w:ascii="Wingdings" w:hAnsi="Wingdings" w:hint="default"/>
      </w:rPr>
    </w:lvl>
    <w:lvl w:ilvl="3" w:tplc="04190001">
      <w:start w:val="1"/>
      <w:numFmt w:val="bullet"/>
      <w:lvlText w:val=""/>
      <w:lvlJc w:val="left"/>
      <w:pPr>
        <w:tabs>
          <w:tab w:val="num" w:pos="2426"/>
        </w:tabs>
        <w:ind w:left="2426" w:hanging="360"/>
      </w:pPr>
      <w:rPr>
        <w:rFonts w:ascii="Symbol" w:hAnsi="Symbol" w:hint="default"/>
      </w:rPr>
    </w:lvl>
    <w:lvl w:ilvl="4" w:tplc="04190003">
      <w:start w:val="1"/>
      <w:numFmt w:val="bullet"/>
      <w:lvlText w:val="o"/>
      <w:lvlJc w:val="left"/>
      <w:pPr>
        <w:tabs>
          <w:tab w:val="num" w:pos="3146"/>
        </w:tabs>
        <w:ind w:left="3146" w:hanging="360"/>
      </w:pPr>
      <w:rPr>
        <w:rFonts w:ascii="Courier New" w:hAnsi="Courier New" w:hint="default"/>
      </w:rPr>
    </w:lvl>
    <w:lvl w:ilvl="5" w:tplc="04190005">
      <w:start w:val="1"/>
      <w:numFmt w:val="bullet"/>
      <w:lvlText w:val=""/>
      <w:lvlJc w:val="left"/>
      <w:pPr>
        <w:tabs>
          <w:tab w:val="num" w:pos="3866"/>
        </w:tabs>
        <w:ind w:left="3866" w:hanging="360"/>
      </w:pPr>
      <w:rPr>
        <w:rFonts w:ascii="Wingdings" w:hAnsi="Wingdings" w:hint="default"/>
      </w:rPr>
    </w:lvl>
    <w:lvl w:ilvl="6" w:tplc="04190001">
      <w:start w:val="1"/>
      <w:numFmt w:val="bullet"/>
      <w:lvlText w:val=""/>
      <w:lvlJc w:val="left"/>
      <w:pPr>
        <w:tabs>
          <w:tab w:val="num" w:pos="4586"/>
        </w:tabs>
        <w:ind w:left="4586" w:hanging="360"/>
      </w:pPr>
      <w:rPr>
        <w:rFonts w:ascii="Symbol" w:hAnsi="Symbol" w:hint="default"/>
      </w:rPr>
    </w:lvl>
    <w:lvl w:ilvl="7" w:tplc="04190003">
      <w:start w:val="1"/>
      <w:numFmt w:val="bullet"/>
      <w:lvlText w:val="o"/>
      <w:lvlJc w:val="left"/>
      <w:pPr>
        <w:tabs>
          <w:tab w:val="num" w:pos="5306"/>
        </w:tabs>
        <w:ind w:left="5306" w:hanging="360"/>
      </w:pPr>
      <w:rPr>
        <w:rFonts w:ascii="Courier New" w:hAnsi="Courier New" w:hint="default"/>
      </w:rPr>
    </w:lvl>
    <w:lvl w:ilvl="8" w:tplc="04190005">
      <w:start w:val="1"/>
      <w:numFmt w:val="bullet"/>
      <w:lvlText w:val=""/>
      <w:lvlJc w:val="left"/>
      <w:pPr>
        <w:tabs>
          <w:tab w:val="num" w:pos="6026"/>
        </w:tabs>
        <w:ind w:left="6026" w:hanging="360"/>
      </w:pPr>
      <w:rPr>
        <w:rFonts w:ascii="Wingdings" w:hAnsi="Wingdings" w:hint="default"/>
      </w:rPr>
    </w:lvl>
  </w:abstractNum>
  <w:abstractNum w:abstractNumId="7">
    <w:nsid w:val="0F35101B"/>
    <w:multiLevelType w:val="hybridMultilevel"/>
    <w:tmpl w:val="1E1EEDF8"/>
    <w:lvl w:ilvl="0" w:tplc="84E60CA6">
      <w:numFmt w:val="bullet"/>
      <w:lvlText w:val="-"/>
      <w:lvlJc w:val="left"/>
      <w:pPr>
        <w:tabs>
          <w:tab w:val="num" w:pos="720"/>
        </w:tabs>
        <w:ind w:left="720" w:hanging="360"/>
      </w:pPr>
      <w:rPr>
        <w:rFonts w:ascii="Times New Roman" w:eastAsia="Times New Roman" w:hAnsi="Times New Roman"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5A3448A"/>
    <w:multiLevelType w:val="hybridMultilevel"/>
    <w:tmpl w:val="5BD8050E"/>
    <w:lvl w:ilvl="0" w:tplc="3BEC5BBA">
      <w:start w:val="1"/>
      <w:numFmt w:val="bullet"/>
      <w:lvlText w:val=""/>
      <w:lvlJc w:val="left"/>
      <w:pPr>
        <w:tabs>
          <w:tab w:val="num" w:pos="720"/>
        </w:tabs>
        <w:ind w:left="720" w:hanging="360"/>
      </w:pPr>
      <w:rPr>
        <w:rFonts w:ascii="Symbol" w:hAnsi="Symbol" w:hint="default"/>
      </w:rPr>
    </w:lvl>
    <w:lvl w:ilvl="1" w:tplc="58BEDC30">
      <w:start w:val="1"/>
      <w:numFmt w:val="decimal"/>
      <w:lvlText w:val="%2."/>
      <w:lvlJc w:val="left"/>
      <w:pPr>
        <w:tabs>
          <w:tab w:val="num" w:pos="1440"/>
        </w:tabs>
        <w:ind w:left="1440" w:hanging="360"/>
      </w:pPr>
      <w:rPr>
        <w:rFonts w:cs="Times New Roman"/>
      </w:rPr>
    </w:lvl>
    <w:lvl w:ilvl="2" w:tplc="BFBAF2F0">
      <w:start w:val="1"/>
      <w:numFmt w:val="decimal"/>
      <w:lvlText w:val="%3."/>
      <w:lvlJc w:val="left"/>
      <w:pPr>
        <w:tabs>
          <w:tab w:val="num" w:pos="2160"/>
        </w:tabs>
        <w:ind w:left="2160" w:hanging="360"/>
      </w:pPr>
      <w:rPr>
        <w:rFonts w:cs="Times New Roman"/>
      </w:rPr>
    </w:lvl>
    <w:lvl w:ilvl="3" w:tplc="9FCE0ECC">
      <w:start w:val="1"/>
      <w:numFmt w:val="decimal"/>
      <w:lvlText w:val="%4."/>
      <w:lvlJc w:val="left"/>
      <w:pPr>
        <w:tabs>
          <w:tab w:val="num" w:pos="2880"/>
        </w:tabs>
        <w:ind w:left="2880" w:hanging="360"/>
      </w:pPr>
      <w:rPr>
        <w:rFonts w:cs="Times New Roman"/>
      </w:rPr>
    </w:lvl>
    <w:lvl w:ilvl="4" w:tplc="2806CBA6">
      <w:start w:val="1"/>
      <w:numFmt w:val="decimal"/>
      <w:lvlText w:val="%5."/>
      <w:lvlJc w:val="left"/>
      <w:pPr>
        <w:tabs>
          <w:tab w:val="num" w:pos="3600"/>
        </w:tabs>
        <w:ind w:left="3600" w:hanging="360"/>
      </w:pPr>
      <w:rPr>
        <w:rFonts w:cs="Times New Roman"/>
      </w:rPr>
    </w:lvl>
    <w:lvl w:ilvl="5" w:tplc="53DED990">
      <w:start w:val="1"/>
      <w:numFmt w:val="decimal"/>
      <w:lvlText w:val="%6."/>
      <w:lvlJc w:val="left"/>
      <w:pPr>
        <w:tabs>
          <w:tab w:val="num" w:pos="4320"/>
        </w:tabs>
        <w:ind w:left="4320" w:hanging="360"/>
      </w:pPr>
      <w:rPr>
        <w:rFonts w:cs="Times New Roman"/>
      </w:rPr>
    </w:lvl>
    <w:lvl w:ilvl="6" w:tplc="16063B96">
      <w:start w:val="1"/>
      <w:numFmt w:val="decimal"/>
      <w:lvlText w:val="%7."/>
      <w:lvlJc w:val="left"/>
      <w:pPr>
        <w:tabs>
          <w:tab w:val="num" w:pos="5040"/>
        </w:tabs>
        <w:ind w:left="5040" w:hanging="360"/>
      </w:pPr>
      <w:rPr>
        <w:rFonts w:cs="Times New Roman"/>
      </w:rPr>
    </w:lvl>
    <w:lvl w:ilvl="7" w:tplc="4074FB30">
      <w:start w:val="1"/>
      <w:numFmt w:val="decimal"/>
      <w:lvlText w:val="%8."/>
      <w:lvlJc w:val="left"/>
      <w:pPr>
        <w:tabs>
          <w:tab w:val="num" w:pos="5760"/>
        </w:tabs>
        <w:ind w:left="5760" w:hanging="360"/>
      </w:pPr>
      <w:rPr>
        <w:rFonts w:cs="Times New Roman"/>
      </w:rPr>
    </w:lvl>
    <w:lvl w:ilvl="8" w:tplc="03201C08">
      <w:start w:val="1"/>
      <w:numFmt w:val="decimal"/>
      <w:lvlText w:val="%9."/>
      <w:lvlJc w:val="left"/>
      <w:pPr>
        <w:tabs>
          <w:tab w:val="num" w:pos="6480"/>
        </w:tabs>
        <w:ind w:left="6480" w:hanging="360"/>
      </w:pPr>
      <w:rPr>
        <w:rFonts w:cs="Times New Roman"/>
      </w:rPr>
    </w:lvl>
  </w:abstractNum>
  <w:abstractNum w:abstractNumId="9">
    <w:nsid w:val="162949EB"/>
    <w:multiLevelType w:val="hybridMultilevel"/>
    <w:tmpl w:val="F9C45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2A1E1F"/>
    <w:multiLevelType w:val="hybridMultilevel"/>
    <w:tmpl w:val="2A7C5842"/>
    <w:lvl w:ilvl="0" w:tplc="04190001">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F50967"/>
    <w:multiLevelType w:val="multilevel"/>
    <w:tmpl w:val="A5CAE4B6"/>
    <w:lvl w:ilvl="0">
      <w:start w:val="1"/>
      <w:numFmt w:val="bullet"/>
      <w:lvlText w:val=""/>
      <w:lvlJc w:val="left"/>
      <w:pPr>
        <w:tabs>
          <w:tab w:val="num" w:pos="855"/>
        </w:tabs>
        <w:ind w:left="855" w:hanging="360"/>
      </w:pPr>
      <w:rPr>
        <w:rFonts w:ascii="Symbol" w:hAnsi="Symbol" w:hint="default"/>
      </w:rPr>
    </w:lvl>
    <w:lvl w:ilvl="1" w:tentative="1">
      <w:start w:val="1"/>
      <w:numFmt w:val="bullet"/>
      <w:lvlText w:val="o"/>
      <w:lvlJc w:val="left"/>
      <w:pPr>
        <w:tabs>
          <w:tab w:val="num" w:pos="1575"/>
        </w:tabs>
        <w:ind w:left="1575" w:hanging="360"/>
      </w:pPr>
      <w:rPr>
        <w:rFonts w:ascii="Courier New" w:hAnsi="Courier New" w:hint="default"/>
      </w:rPr>
    </w:lvl>
    <w:lvl w:ilvl="2" w:tentative="1">
      <w:start w:val="1"/>
      <w:numFmt w:val="bullet"/>
      <w:lvlText w:val=""/>
      <w:lvlJc w:val="left"/>
      <w:pPr>
        <w:tabs>
          <w:tab w:val="num" w:pos="2295"/>
        </w:tabs>
        <w:ind w:left="2295" w:hanging="360"/>
      </w:pPr>
      <w:rPr>
        <w:rFonts w:ascii="Wingdings" w:hAnsi="Wingdings" w:hint="default"/>
      </w:rPr>
    </w:lvl>
    <w:lvl w:ilvl="3" w:tentative="1">
      <w:start w:val="1"/>
      <w:numFmt w:val="bullet"/>
      <w:lvlText w:val=""/>
      <w:lvlJc w:val="left"/>
      <w:pPr>
        <w:tabs>
          <w:tab w:val="num" w:pos="3015"/>
        </w:tabs>
        <w:ind w:left="3015" w:hanging="360"/>
      </w:pPr>
      <w:rPr>
        <w:rFonts w:ascii="Symbol" w:hAnsi="Symbol" w:hint="default"/>
      </w:rPr>
    </w:lvl>
    <w:lvl w:ilvl="4" w:tentative="1">
      <w:start w:val="1"/>
      <w:numFmt w:val="bullet"/>
      <w:lvlText w:val="o"/>
      <w:lvlJc w:val="left"/>
      <w:pPr>
        <w:tabs>
          <w:tab w:val="num" w:pos="3735"/>
        </w:tabs>
        <w:ind w:left="3735" w:hanging="360"/>
      </w:pPr>
      <w:rPr>
        <w:rFonts w:ascii="Courier New" w:hAnsi="Courier New" w:hint="default"/>
      </w:rPr>
    </w:lvl>
    <w:lvl w:ilvl="5" w:tentative="1">
      <w:start w:val="1"/>
      <w:numFmt w:val="bullet"/>
      <w:lvlText w:val=""/>
      <w:lvlJc w:val="left"/>
      <w:pPr>
        <w:tabs>
          <w:tab w:val="num" w:pos="4455"/>
        </w:tabs>
        <w:ind w:left="4455" w:hanging="360"/>
      </w:pPr>
      <w:rPr>
        <w:rFonts w:ascii="Wingdings" w:hAnsi="Wingdings" w:hint="default"/>
      </w:rPr>
    </w:lvl>
    <w:lvl w:ilvl="6" w:tentative="1">
      <w:start w:val="1"/>
      <w:numFmt w:val="bullet"/>
      <w:lvlText w:val=""/>
      <w:lvlJc w:val="left"/>
      <w:pPr>
        <w:tabs>
          <w:tab w:val="num" w:pos="5175"/>
        </w:tabs>
        <w:ind w:left="5175" w:hanging="360"/>
      </w:pPr>
      <w:rPr>
        <w:rFonts w:ascii="Symbol" w:hAnsi="Symbol" w:hint="default"/>
      </w:rPr>
    </w:lvl>
    <w:lvl w:ilvl="7" w:tentative="1">
      <w:start w:val="1"/>
      <w:numFmt w:val="bullet"/>
      <w:lvlText w:val="o"/>
      <w:lvlJc w:val="left"/>
      <w:pPr>
        <w:tabs>
          <w:tab w:val="num" w:pos="5895"/>
        </w:tabs>
        <w:ind w:left="5895" w:hanging="360"/>
      </w:pPr>
      <w:rPr>
        <w:rFonts w:ascii="Courier New" w:hAnsi="Courier New" w:hint="default"/>
      </w:rPr>
    </w:lvl>
    <w:lvl w:ilvl="8" w:tentative="1">
      <w:start w:val="1"/>
      <w:numFmt w:val="bullet"/>
      <w:lvlText w:val=""/>
      <w:lvlJc w:val="left"/>
      <w:pPr>
        <w:tabs>
          <w:tab w:val="num" w:pos="6615"/>
        </w:tabs>
        <w:ind w:left="6615" w:hanging="360"/>
      </w:pPr>
      <w:rPr>
        <w:rFonts w:ascii="Wingdings" w:hAnsi="Wingdings" w:hint="default"/>
      </w:rPr>
    </w:lvl>
  </w:abstractNum>
  <w:abstractNum w:abstractNumId="12">
    <w:nsid w:val="22E43D2B"/>
    <w:multiLevelType w:val="hybridMultilevel"/>
    <w:tmpl w:val="C12C3B30"/>
    <w:lvl w:ilvl="0" w:tplc="0419000D">
      <w:start w:val="1"/>
      <w:numFmt w:val="decimal"/>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13">
    <w:nsid w:val="28F20000"/>
    <w:multiLevelType w:val="hybridMultilevel"/>
    <w:tmpl w:val="806E64D4"/>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4">
    <w:nsid w:val="291F53C8"/>
    <w:multiLevelType w:val="hybridMultilevel"/>
    <w:tmpl w:val="CC4AB25A"/>
    <w:lvl w:ilvl="0" w:tplc="04190001">
      <w:start w:val="9"/>
      <w:numFmt w:val="decimal"/>
      <w:lvlText w:val="%1."/>
      <w:lvlJc w:val="left"/>
      <w:pPr>
        <w:ind w:left="720" w:hanging="360"/>
      </w:pPr>
      <w:rPr>
        <w:rFonts w:cs="Times New Roman" w:hint="default"/>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15">
    <w:nsid w:val="2CD8097A"/>
    <w:multiLevelType w:val="hybridMultilevel"/>
    <w:tmpl w:val="668EB2F8"/>
    <w:lvl w:ilvl="0" w:tplc="0419000F">
      <w:start w:val="1"/>
      <w:numFmt w:val="bullet"/>
      <w:lvlText w:val=""/>
      <w:lvlJc w:val="left"/>
      <w:pPr>
        <w:tabs>
          <w:tab w:val="num" w:pos="1655"/>
        </w:tabs>
        <w:ind w:left="1655" w:hanging="360"/>
      </w:pPr>
      <w:rPr>
        <w:rFonts w:ascii="Symbol" w:hAnsi="Symbol" w:hint="default"/>
      </w:rPr>
    </w:lvl>
    <w:lvl w:ilvl="1" w:tplc="04190019" w:tentative="1">
      <w:start w:val="1"/>
      <w:numFmt w:val="bullet"/>
      <w:lvlText w:val="o"/>
      <w:lvlJc w:val="left"/>
      <w:pPr>
        <w:tabs>
          <w:tab w:val="num" w:pos="2375"/>
        </w:tabs>
        <w:ind w:left="2375" w:hanging="360"/>
      </w:pPr>
      <w:rPr>
        <w:rFonts w:ascii="Courier New" w:hAnsi="Courier New" w:hint="default"/>
      </w:rPr>
    </w:lvl>
    <w:lvl w:ilvl="2" w:tplc="0419001B" w:tentative="1">
      <w:start w:val="1"/>
      <w:numFmt w:val="bullet"/>
      <w:lvlText w:val=""/>
      <w:lvlJc w:val="left"/>
      <w:pPr>
        <w:tabs>
          <w:tab w:val="num" w:pos="3095"/>
        </w:tabs>
        <w:ind w:left="3095" w:hanging="360"/>
      </w:pPr>
      <w:rPr>
        <w:rFonts w:ascii="Wingdings" w:hAnsi="Wingdings" w:hint="default"/>
      </w:rPr>
    </w:lvl>
    <w:lvl w:ilvl="3" w:tplc="0419000F" w:tentative="1">
      <w:start w:val="1"/>
      <w:numFmt w:val="bullet"/>
      <w:lvlText w:val=""/>
      <w:lvlJc w:val="left"/>
      <w:pPr>
        <w:tabs>
          <w:tab w:val="num" w:pos="3815"/>
        </w:tabs>
        <w:ind w:left="3815" w:hanging="360"/>
      </w:pPr>
      <w:rPr>
        <w:rFonts w:ascii="Symbol" w:hAnsi="Symbol" w:hint="default"/>
      </w:rPr>
    </w:lvl>
    <w:lvl w:ilvl="4" w:tplc="04190019" w:tentative="1">
      <w:start w:val="1"/>
      <w:numFmt w:val="bullet"/>
      <w:lvlText w:val="o"/>
      <w:lvlJc w:val="left"/>
      <w:pPr>
        <w:tabs>
          <w:tab w:val="num" w:pos="4535"/>
        </w:tabs>
        <w:ind w:left="4535" w:hanging="360"/>
      </w:pPr>
      <w:rPr>
        <w:rFonts w:ascii="Courier New" w:hAnsi="Courier New" w:hint="default"/>
      </w:rPr>
    </w:lvl>
    <w:lvl w:ilvl="5" w:tplc="0419001B" w:tentative="1">
      <w:start w:val="1"/>
      <w:numFmt w:val="bullet"/>
      <w:lvlText w:val=""/>
      <w:lvlJc w:val="left"/>
      <w:pPr>
        <w:tabs>
          <w:tab w:val="num" w:pos="5255"/>
        </w:tabs>
        <w:ind w:left="5255" w:hanging="360"/>
      </w:pPr>
      <w:rPr>
        <w:rFonts w:ascii="Wingdings" w:hAnsi="Wingdings" w:hint="default"/>
      </w:rPr>
    </w:lvl>
    <w:lvl w:ilvl="6" w:tplc="0419000F" w:tentative="1">
      <w:start w:val="1"/>
      <w:numFmt w:val="bullet"/>
      <w:lvlText w:val=""/>
      <w:lvlJc w:val="left"/>
      <w:pPr>
        <w:tabs>
          <w:tab w:val="num" w:pos="5975"/>
        </w:tabs>
        <w:ind w:left="5975" w:hanging="360"/>
      </w:pPr>
      <w:rPr>
        <w:rFonts w:ascii="Symbol" w:hAnsi="Symbol" w:hint="default"/>
      </w:rPr>
    </w:lvl>
    <w:lvl w:ilvl="7" w:tplc="04190019" w:tentative="1">
      <w:start w:val="1"/>
      <w:numFmt w:val="bullet"/>
      <w:lvlText w:val="o"/>
      <w:lvlJc w:val="left"/>
      <w:pPr>
        <w:tabs>
          <w:tab w:val="num" w:pos="6695"/>
        </w:tabs>
        <w:ind w:left="6695" w:hanging="360"/>
      </w:pPr>
      <w:rPr>
        <w:rFonts w:ascii="Courier New" w:hAnsi="Courier New" w:hint="default"/>
      </w:rPr>
    </w:lvl>
    <w:lvl w:ilvl="8" w:tplc="0419001B" w:tentative="1">
      <w:start w:val="1"/>
      <w:numFmt w:val="bullet"/>
      <w:lvlText w:val=""/>
      <w:lvlJc w:val="left"/>
      <w:pPr>
        <w:tabs>
          <w:tab w:val="num" w:pos="7415"/>
        </w:tabs>
        <w:ind w:left="7415" w:hanging="360"/>
      </w:pPr>
      <w:rPr>
        <w:rFonts w:ascii="Wingdings" w:hAnsi="Wingdings" w:hint="default"/>
      </w:rPr>
    </w:lvl>
  </w:abstractNum>
  <w:abstractNum w:abstractNumId="16">
    <w:nsid w:val="3751518A"/>
    <w:multiLevelType w:val="hybridMultilevel"/>
    <w:tmpl w:val="CFEC1C8A"/>
    <w:lvl w:ilvl="0" w:tplc="046C05E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B9C1F92"/>
    <w:multiLevelType w:val="hybridMultilevel"/>
    <w:tmpl w:val="9EB4D9CE"/>
    <w:lvl w:ilvl="0" w:tplc="84E60CA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3E684B"/>
    <w:multiLevelType w:val="multilevel"/>
    <w:tmpl w:val="D37A8E30"/>
    <w:lvl w:ilvl="0">
      <w:start w:val="5"/>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9">
    <w:nsid w:val="40373DE5"/>
    <w:multiLevelType w:val="hybridMultilevel"/>
    <w:tmpl w:val="54189C62"/>
    <w:lvl w:ilvl="0" w:tplc="9B184CD8">
      <w:start w:val="1"/>
      <w:numFmt w:val="bullet"/>
      <w:lvlText w:val=""/>
      <w:lvlJc w:val="left"/>
      <w:pPr>
        <w:ind w:left="1429" w:hanging="360"/>
      </w:pPr>
      <w:rPr>
        <w:rFonts w:ascii="Symbol" w:hAnsi="Symbol" w:hint="default"/>
      </w:rPr>
    </w:lvl>
    <w:lvl w:ilvl="1" w:tplc="7F0EB1F8" w:tentative="1">
      <w:start w:val="1"/>
      <w:numFmt w:val="bullet"/>
      <w:lvlText w:val="o"/>
      <w:lvlJc w:val="left"/>
      <w:pPr>
        <w:ind w:left="2149" w:hanging="360"/>
      </w:pPr>
      <w:rPr>
        <w:rFonts w:ascii="Courier New" w:hAnsi="Courier New" w:hint="default"/>
      </w:rPr>
    </w:lvl>
    <w:lvl w:ilvl="2" w:tplc="09905CD6" w:tentative="1">
      <w:start w:val="1"/>
      <w:numFmt w:val="bullet"/>
      <w:lvlText w:val=""/>
      <w:lvlJc w:val="left"/>
      <w:pPr>
        <w:ind w:left="2869" w:hanging="360"/>
      </w:pPr>
      <w:rPr>
        <w:rFonts w:ascii="Wingdings" w:hAnsi="Wingdings" w:hint="default"/>
      </w:rPr>
    </w:lvl>
    <w:lvl w:ilvl="3" w:tplc="DE4EEFB4" w:tentative="1">
      <w:start w:val="1"/>
      <w:numFmt w:val="bullet"/>
      <w:lvlText w:val=""/>
      <w:lvlJc w:val="left"/>
      <w:pPr>
        <w:ind w:left="3589" w:hanging="360"/>
      </w:pPr>
      <w:rPr>
        <w:rFonts w:ascii="Symbol" w:hAnsi="Symbol" w:hint="default"/>
      </w:rPr>
    </w:lvl>
    <w:lvl w:ilvl="4" w:tplc="7348F3B2" w:tentative="1">
      <w:start w:val="1"/>
      <w:numFmt w:val="bullet"/>
      <w:lvlText w:val="o"/>
      <w:lvlJc w:val="left"/>
      <w:pPr>
        <w:ind w:left="4309" w:hanging="360"/>
      </w:pPr>
      <w:rPr>
        <w:rFonts w:ascii="Courier New" w:hAnsi="Courier New" w:hint="default"/>
      </w:rPr>
    </w:lvl>
    <w:lvl w:ilvl="5" w:tplc="BCFC8610" w:tentative="1">
      <w:start w:val="1"/>
      <w:numFmt w:val="bullet"/>
      <w:lvlText w:val=""/>
      <w:lvlJc w:val="left"/>
      <w:pPr>
        <w:ind w:left="5029" w:hanging="360"/>
      </w:pPr>
      <w:rPr>
        <w:rFonts w:ascii="Wingdings" w:hAnsi="Wingdings" w:hint="default"/>
      </w:rPr>
    </w:lvl>
    <w:lvl w:ilvl="6" w:tplc="A0E04D24" w:tentative="1">
      <w:start w:val="1"/>
      <w:numFmt w:val="bullet"/>
      <w:lvlText w:val=""/>
      <w:lvlJc w:val="left"/>
      <w:pPr>
        <w:ind w:left="5749" w:hanging="360"/>
      </w:pPr>
      <w:rPr>
        <w:rFonts w:ascii="Symbol" w:hAnsi="Symbol" w:hint="default"/>
      </w:rPr>
    </w:lvl>
    <w:lvl w:ilvl="7" w:tplc="B2A26460" w:tentative="1">
      <w:start w:val="1"/>
      <w:numFmt w:val="bullet"/>
      <w:lvlText w:val="o"/>
      <w:lvlJc w:val="left"/>
      <w:pPr>
        <w:ind w:left="6469" w:hanging="360"/>
      </w:pPr>
      <w:rPr>
        <w:rFonts w:ascii="Courier New" w:hAnsi="Courier New" w:hint="default"/>
      </w:rPr>
    </w:lvl>
    <w:lvl w:ilvl="8" w:tplc="4738A366" w:tentative="1">
      <w:start w:val="1"/>
      <w:numFmt w:val="bullet"/>
      <w:lvlText w:val=""/>
      <w:lvlJc w:val="left"/>
      <w:pPr>
        <w:ind w:left="7189" w:hanging="360"/>
      </w:pPr>
      <w:rPr>
        <w:rFonts w:ascii="Wingdings" w:hAnsi="Wingdings" w:hint="default"/>
      </w:rPr>
    </w:lvl>
  </w:abstractNum>
  <w:abstractNum w:abstractNumId="20">
    <w:nsid w:val="45337A1A"/>
    <w:multiLevelType w:val="hybridMultilevel"/>
    <w:tmpl w:val="91A61D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6637F35"/>
    <w:multiLevelType w:val="hybridMultilevel"/>
    <w:tmpl w:val="C838A6EA"/>
    <w:lvl w:ilvl="0" w:tplc="201ADB52">
      <w:start w:val="1"/>
      <w:numFmt w:val="bullet"/>
      <w:lvlText w:val=""/>
      <w:lvlJc w:val="left"/>
      <w:pPr>
        <w:ind w:left="2547" w:hanging="360"/>
      </w:pPr>
      <w:rPr>
        <w:rFonts w:ascii="Symbol" w:hAnsi="Symbol" w:hint="default"/>
      </w:rPr>
    </w:lvl>
    <w:lvl w:ilvl="1" w:tplc="929E32AA" w:tentative="1">
      <w:start w:val="1"/>
      <w:numFmt w:val="bullet"/>
      <w:lvlText w:val="o"/>
      <w:lvlJc w:val="left"/>
      <w:pPr>
        <w:ind w:left="3267" w:hanging="360"/>
      </w:pPr>
      <w:rPr>
        <w:rFonts w:ascii="Courier New" w:hAnsi="Courier New" w:hint="default"/>
      </w:rPr>
    </w:lvl>
    <w:lvl w:ilvl="2" w:tplc="2A6CF8F4" w:tentative="1">
      <w:start w:val="1"/>
      <w:numFmt w:val="bullet"/>
      <w:lvlText w:val=""/>
      <w:lvlJc w:val="left"/>
      <w:pPr>
        <w:ind w:left="3987" w:hanging="360"/>
      </w:pPr>
      <w:rPr>
        <w:rFonts w:ascii="Wingdings" w:hAnsi="Wingdings" w:hint="default"/>
      </w:rPr>
    </w:lvl>
    <w:lvl w:ilvl="3" w:tplc="4D10DA92" w:tentative="1">
      <w:start w:val="1"/>
      <w:numFmt w:val="bullet"/>
      <w:lvlText w:val=""/>
      <w:lvlJc w:val="left"/>
      <w:pPr>
        <w:ind w:left="4707" w:hanging="360"/>
      </w:pPr>
      <w:rPr>
        <w:rFonts w:ascii="Symbol" w:hAnsi="Symbol" w:hint="default"/>
      </w:rPr>
    </w:lvl>
    <w:lvl w:ilvl="4" w:tplc="A0AC4FF2" w:tentative="1">
      <w:start w:val="1"/>
      <w:numFmt w:val="bullet"/>
      <w:lvlText w:val="o"/>
      <w:lvlJc w:val="left"/>
      <w:pPr>
        <w:ind w:left="5427" w:hanging="360"/>
      </w:pPr>
      <w:rPr>
        <w:rFonts w:ascii="Courier New" w:hAnsi="Courier New" w:hint="default"/>
      </w:rPr>
    </w:lvl>
    <w:lvl w:ilvl="5" w:tplc="7C2624F6" w:tentative="1">
      <w:start w:val="1"/>
      <w:numFmt w:val="bullet"/>
      <w:lvlText w:val=""/>
      <w:lvlJc w:val="left"/>
      <w:pPr>
        <w:ind w:left="6147" w:hanging="360"/>
      </w:pPr>
      <w:rPr>
        <w:rFonts w:ascii="Wingdings" w:hAnsi="Wingdings" w:hint="default"/>
      </w:rPr>
    </w:lvl>
    <w:lvl w:ilvl="6" w:tplc="76503C7A" w:tentative="1">
      <w:start w:val="1"/>
      <w:numFmt w:val="bullet"/>
      <w:lvlText w:val=""/>
      <w:lvlJc w:val="left"/>
      <w:pPr>
        <w:ind w:left="6867" w:hanging="360"/>
      </w:pPr>
      <w:rPr>
        <w:rFonts w:ascii="Symbol" w:hAnsi="Symbol" w:hint="default"/>
      </w:rPr>
    </w:lvl>
    <w:lvl w:ilvl="7" w:tplc="8564EC64" w:tentative="1">
      <w:start w:val="1"/>
      <w:numFmt w:val="bullet"/>
      <w:lvlText w:val="o"/>
      <w:lvlJc w:val="left"/>
      <w:pPr>
        <w:ind w:left="7587" w:hanging="360"/>
      </w:pPr>
      <w:rPr>
        <w:rFonts w:ascii="Courier New" w:hAnsi="Courier New" w:hint="default"/>
      </w:rPr>
    </w:lvl>
    <w:lvl w:ilvl="8" w:tplc="400ECAFC" w:tentative="1">
      <w:start w:val="1"/>
      <w:numFmt w:val="bullet"/>
      <w:lvlText w:val=""/>
      <w:lvlJc w:val="left"/>
      <w:pPr>
        <w:ind w:left="8307" w:hanging="360"/>
      </w:pPr>
      <w:rPr>
        <w:rFonts w:ascii="Wingdings" w:hAnsi="Wingdings" w:hint="default"/>
      </w:rPr>
    </w:lvl>
  </w:abstractNum>
  <w:abstractNum w:abstractNumId="22">
    <w:nsid w:val="49EE77B3"/>
    <w:multiLevelType w:val="hybridMultilevel"/>
    <w:tmpl w:val="E5081648"/>
    <w:lvl w:ilvl="0" w:tplc="04190011">
      <w:start w:val="1"/>
      <w:numFmt w:val="bullet"/>
      <w:lvlText w:val="−"/>
      <w:lvlJc w:val="left"/>
      <w:pPr>
        <w:tabs>
          <w:tab w:val="num" w:pos="360"/>
        </w:tabs>
        <w:ind w:left="360" w:hanging="360"/>
      </w:pPr>
      <w:rPr>
        <w:rFonts w:ascii="Courier New" w:hAnsi="Courier New"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4E6E283F"/>
    <w:multiLevelType w:val="hybridMultilevel"/>
    <w:tmpl w:val="4E3A6DAA"/>
    <w:lvl w:ilvl="0" w:tplc="04190001">
      <w:start w:val="1"/>
      <w:numFmt w:val="bullet"/>
      <w:lvlText w:val="−"/>
      <w:lvlJc w:val="left"/>
      <w:pPr>
        <w:tabs>
          <w:tab w:val="num" w:pos="360"/>
        </w:tabs>
        <w:ind w:left="360" w:hanging="360"/>
      </w:pPr>
      <w:rPr>
        <w:rFonts w:ascii="Courier New" w:hAnsi="Courier New" w:hint="default"/>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24">
    <w:nsid w:val="51CD7ECF"/>
    <w:multiLevelType w:val="hybridMultilevel"/>
    <w:tmpl w:val="2E18CB8E"/>
    <w:lvl w:ilvl="0" w:tplc="8D520D6E">
      <w:start w:val="1"/>
      <w:numFmt w:val="bullet"/>
      <w:lvlText w:val=""/>
      <w:lvlJc w:val="left"/>
      <w:pPr>
        <w:ind w:left="1571" w:hanging="360"/>
      </w:pPr>
      <w:rPr>
        <w:rFonts w:ascii="Symbol" w:hAnsi="Symbol" w:hint="default"/>
      </w:rPr>
    </w:lvl>
    <w:lvl w:ilvl="1" w:tplc="04190019" w:tentative="1">
      <w:start w:val="1"/>
      <w:numFmt w:val="bullet"/>
      <w:lvlText w:val="o"/>
      <w:lvlJc w:val="left"/>
      <w:pPr>
        <w:ind w:left="2291" w:hanging="360"/>
      </w:pPr>
      <w:rPr>
        <w:rFonts w:ascii="Courier New" w:hAnsi="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25">
    <w:nsid w:val="540B793B"/>
    <w:multiLevelType w:val="hybridMultilevel"/>
    <w:tmpl w:val="4DD0A29E"/>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nsid w:val="5B3B1D8A"/>
    <w:multiLevelType w:val="hybridMultilevel"/>
    <w:tmpl w:val="CE3E95B8"/>
    <w:lvl w:ilvl="0" w:tplc="8D520D6E">
      <w:start w:val="1"/>
      <w:numFmt w:val="bullet"/>
      <w:lvlText w:val=""/>
      <w:lvlJc w:val="left"/>
      <w:pPr>
        <w:tabs>
          <w:tab w:val="num" w:pos="360"/>
        </w:tabs>
        <w:ind w:left="360" w:hanging="360"/>
      </w:pPr>
      <w:rPr>
        <w:rFonts w:ascii="Symbol" w:hAnsi="Symbol" w:hint="default"/>
      </w:rPr>
    </w:lvl>
    <w:lvl w:ilvl="1" w:tplc="04190019" w:tentative="1">
      <w:start w:val="1"/>
      <w:numFmt w:val="bullet"/>
      <w:lvlText w:val="o"/>
      <w:lvlJc w:val="left"/>
      <w:pPr>
        <w:tabs>
          <w:tab w:val="num" w:pos="1080"/>
        </w:tabs>
        <w:ind w:left="1080" w:hanging="360"/>
      </w:pPr>
      <w:rPr>
        <w:rFonts w:ascii="Courier New" w:hAnsi="Courier New"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27">
    <w:nsid w:val="5F3F37E8"/>
    <w:multiLevelType w:val="hybridMultilevel"/>
    <w:tmpl w:val="91A61D8E"/>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8">
    <w:nsid w:val="5FBD0EBE"/>
    <w:multiLevelType w:val="multilevel"/>
    <w:tmpl w:val="22F8CCD4"/>
    <w:lvl w:ilvl="0">
      <w:start w:val="1"/>
      <w:numFmt w:val="decimal"/>
      <w:lvlText w:val="%1."/>
      <w:lvlJc w:val="left"/>
      <w:pPr>
        <w:ind w:left="720" w:hanging="360"/>
      </w:pPr>
      <w:rPr>
        <w:rFonts w:cs="Times New Roman"/>
      </w:rPr>
    </w:lvl>
    <w:lvl w:ilvl="1">
      <w:start w:val="2"/>
      <w:numFmt w:val="decimal"/>
      <w:isLgl/>
      <w:lvlText w:val="%1.%2"/>
      <w:lvlJc w:val="left"/>
      <w:pPr>
        <w:ind w:left="810" w:hanging="45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9">
    <w:nsid w:val="627D1EC2"/>
    <w:multiLevelType w:val="hybridMultilevel"/>
    <w:tmpl w:val="60040088"/>
    <w:lvl w:ilvl="0" w:tplc="A28A12EE">
      <w:start w:val="1"/>
      <w:numFmt w:val="decimal"/>
      <w:lvlText w:val="%1)"/>
      <w:lvlJc w:val="left"/>
      <w:pPr>
        <w:ind w:left="1069" w:hanging="360"/>
      </w:pPr>
      <w:rPr>
        <w:rFonts w:cs="Times New Roman" w:hint="default"/>
      </w:rPr>
    </w:lvl>
    <w:lvl w:ilvl="1" w:tplc="72B64920" w:tentative="1">
      <w:start w:val="1"/>
      <w:numFmt w:val="lowerLetter"/>
      <w:lvlText w:val="%2."/>
      <w:lvlJc w:val="left"/>
      <w:pPr>
        <w:ind w:left="1789" w:hanging="360"/>
      </w:pPr>
      <w:rPr>
        <w:rFonts w:cs="Times New Roman"/>
      </w:rPr>
    </w:lvl>
    <w:lvl w:ilvl="2" w:tplc="BA7CCE20" w:tentative="1">
      <w:start w:val="1"/>
      <w:numFmt w:val="lowerRoman"/>
      <w:lvlText w:val="%3."/>
      <w:lvlJc w:val="right"/>
      <w:pPr>
        <w:ind w:left="2509" w:hanging="180"/>
      </w:pPr>
      <w:rPr>
        <w:rFonts w:cs="Times New Roman"/>
      </w:rPr>
    </w:lvl>
    <w:lvl w:ilvl="3" w:tplc="52A63520" w:tentative="1">
      <w:start w:val="1"/>
      <w:numFmt w:val="decimal"/>
      <w:lvlText w:val="%4."/>
      <w:lvlJc w:val="left"/>
      <w:pPr>
        <w:ind w:left="3229" w:hanging="360"/>
      </w:pPr>
      <w:rPr>
        <w:rFonts w:cs="Times New Roman"/>
      </w:rPr>
    </w:lvl>
    <w:lvl w:ilvl="4" w:tplc="8784558C" w:tentative="1">
      <w:start w:val="1"/>
      <w:numFmt w:val="lowerLetter"/>
      <w:lvlText w:val="%5."/>
      <w:lvlJc w:val="left"/>
      <w:pPr>
        <w:ind w:left="3949" w:hanging="360"/>
      </w:pPr>
      <w:rPr>
        <w:rFonts w:cs="Times New Roman"/>
      </w:rPr>
    </w:lvl>
    <w:lvl w:ilvl="5" w:tplc="721C00AC" w:tentative="1">
      <w:start w:val="1"/>
      <w:numFmt w:val="lowerRoman"/>
      <w:lvlText w:val="%6."/>
      <w:lvlJc w:val="right"/>
      <w:pPr>
        <w:ind w:left="4669" w:hanging="180"/>
      </w:pPr>
      <w:rPr>
        <w:rFonts w:cs="Times New Roman"/>
      </w:rPr>
    </w:lvl>
    <w:lvl w:ilvl="6" w:tplc="0F5CA2CC" w:tentative="1">
      <w:start w:val="1"/>
      <w:numFmt w:val="decimal"/>
      <w:lvlText w:val="%7."/>
      <w:lvlJc w:val="left"/>
      <w:pPr>
        <w:ind w:left="5389" w:hanging="360"/>
      </w:pPr>
      <w:rPr>
        <w:rFonts w:cs="Times New Roman"/>
      </w:rPr>
    </w:lvl>
    <w:lvl w:ilvl="7" w:tplc="FF0ACE28" w:tentative="1">
      <w:start w:val="1"/>
      <w:numFmt w:val="lowerLetter"/>
      <w:lvlText w:val="%8."/>
      <w:lvlJc w:val="left"/>
      <w:pPr>
        <w:ind w:left="6109" w:hanging="360"/>
      </w:pPr>
      <w:rPr>
        <w:rFonts w:cs="Times New Roman"/>
      </w:rPr>
    </w:lvl>
    <w:lvl w:ilvl="8" w:tplc="7116C6A2" w:tentative="1">
      <w:start w:val="1"/>
      <w:numFmt w:val="lowerRoman"/>
      <w:lvlText w:val="%9."/>
      <w:lvlJc w:val="right"/>
      <w:pPr>
        <w:ind w:left="6829" w:hanging="180"/>
      </w:pPr>
      <w:rPr>
        <w:rFonts w:cs="Times New Roman"/>
      </w:rPr>
    </w:lvl>
  </w:abstractNum>
  <w:abstractNum w:abstractNumId="30">
    <w:nsid w:val="6D1341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D6D430B"/>
    <w:multiLevelType w:val="hybridMultilevel"/>
    <w:tmpl w:val="93C212A8"/>
    <w:lvl w:ilvl="0" w:tplc="8A4C06E6">
      <w:start w:val="1"/>
      <w:numFmt w:val="decimal"/>
      <w:lvlText w:val="%1."/>
      <w:lvlJc w:val="left"/>
      <w:pPr>
        <w:tabs>
          <w:tab w:val="num" w:pos="900"/>
        </w:tabs>
        <w:ind w:left="900" w:hanging="360"/>
      </w:pPr>
      <w:rPr>
        <w:rFonts w:cs="Times New Roman" w:hint="default"/>
      </w:rPr>
    </w:lvl>
    <w:lvl w:ilvl="1" w:tplc="FEE6774E" w:tentative="1">
      <w:start w:val="1"/>
      <w:numFmt w:val="lowerLetter"/>
      <w:lvlText w:val="%2."/>
      <w:lvlJc w:val="left"/>
      <w:pPr>
        <w:tabs>
          <w:tab w:val="num" w:pos="1620"/>
        </w:tabs>
        <w:ind w:left="1620" w:hanging="360"/>
      </w:pPr>
      <w:rPr>
        <w:rFonts w:cs="Times New Roman"/>
      </w:rPr>
    </w:lvl>
    <w:lvl w:ilvl="2" w:tplc="56187112" w:tentative="1">
      <w:start w:val="1"/>
      <w:numFmt w:val="lowerRoman"/>
      <w:lvlText w:val="%3."/>
      <w:lvlJc w:val="right"/>
      <w:pPr>
        <w:tabs>
          <w:tab w:val="num" w:pos="2340"/>
        </w:tabs>
        <w:ind w:left="2340" w:hanging="180"/>
      </w:pPr>
      <w:rPr>
        <w:rFonts w:cs="Times New Roman"/>
      </w:rPr>
    </w:lvl>
    <w:lvl w:ilvl="3" w:tplc="2772A808" w:tentative="1">
      <w:start w:val="1"/>
      <w:numFmt w:val="decimal"/>
      <w:lvlText w:val="%4."/>
      <w:lvlJc w:val="left"/>
      <w:pPr>
        <w:tabs>
          <w:tab w:val="num" w:pos="3060"/>
        </w:tabs>
        <w:ind w:left="3060" w:hanging="360"/>
      </w:pPr>
      <w:rPr>
        <w:rFonts w:cs="Times New Roman"/>
      </w:rPr>
    </w:lvl>
    <w:lvl w:ilvl="4" w:tplc="E64800AC" w:tentative="1">
      <w:start w:val="1"/>
      <w:numFmt w:val="lowerLetter"/>
      <w:lvlText w:val="%5."/>
      <w:lvlJc w:val="left"/>
      <w:pPr>
        <w:tabs>
          <w:tab w:val="num" w:pos="3780"/>
        </w:tabs>
        <w:ind w:left="3780" w:hanging="360"/>
      </w:pPr>
      <w:rPr>
        <w:rFonts w:cs="Times New Roman"/>
      </w:rPr>
    </w:lvl>
    <w:lvl w:ilvl="5" w:tplc="060C6FB0" w:tentative="1">
      <w:start w:val="1"/>
      <w:numFmt w:val="lowerRoman"/>
      <w:lvlText w:val="%6."/>
      <w:lvlJc w:val="right"/>
      <w:pPr>
        <w:tabs>
          <w:tab w:val="num" w:pos="4500"/>
        </w:tabs>
        <w:ind w:left="4500" w:hanging="180"/>
      </w:pPr>
      <w:rPr>
        <w:rFonts w:cs="Times New Roman"/>
      </w:rPr>
    </w:lvl>
    <w:lvl w:ilvl="6" w:tplc="102E0C10" w:tentative="1">
      <w:start w:val="1"/>
      <w:numFmt w:val="decimal"/>
      <w:lvlText w:val="%7."/>
      <w:lvlJc w:val="left"/>
      <w:pPr>
        <w:tabs>
          <w:tab w:val="num" w:pos="5220"/>
        </w:tabs>
        <w:ind w:left="5220" w:hanging="360"/>
      </w:pPr>
      <w:rPr>
        <w:rFonts w:cs="Times New Roman"/>
      </w:rPr>
    </w:lvl>
    <w:lvl w:ilvl="7" w:tplc="18D2A2BA" w:tentative="1">
      <w:start w:val="1"/>
      <w:numFmt w:val="lowerLetter"/>
      <w:lvlText w:val="%8."/>
      <w:lvlJc w:val="left"/>
      <w:pPr>
        <w:tabs>
          <w:tab w:val="num" w:pos="5940"/>
        </w:tabs>
        <w:ind w:left="5940" w:hanging="360"/>
      </w:pPr>
      <w:rPr>
        <w:rFonts w:cs="Times New Roman"/>
      </w:rPr>
    </w:lvl>
    <w:lvl w:ilvl="8" w:tplc="284EB962" w:tentative="1">
      <w:start w:val="1"/>
      <w:numFmt w:val="lowerRoman"/>
      <w:lvlText w:val="%9."/>
      <w:lvlJc w:val="right"/>
      <w:pPr>
        <w:tabs>
          <w:tab w:val="num" w:pos="6660"/>
        </w:tabs>
        <w:ind w:left="6660" w:hanging="180"/>
      </w:pPr>
      <w:rPr>
        <w:rFonts w:cs="Times New Roman"/>
      </w:rPr>
    </w:lvl>
  </w:abstractNum>
  <w:abstractNum w:abstractNumId="32">
    <w:nsid w:val="6D812AD9"/>
    <w:multiLevelType w:val="hybridMultilevel"/>
    <w:tmpl w:val="6FF8F1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F9451C7"/>
    <w:multiLevelType w:val="hybridMultilevel"/>
    <w:tmpl w:val="1B363BFA"/>
    <w:lvl w:ilvl="0" w:tplc="36142C46">
      <w:start w:val="1"/>
      <w:numFmt w:val="bullet"/>
      <w:lvlText w:val=""/>
      <w:lvlJc w:val="left"/>
      <w:pPr>
        <w:tabs>
          <w:tab w:val="num" w:pos="1655"/>
        </w:tabs>
        <w:ind w:left="1655" w:hanging="360"/>
      </w:pPr>
      <w:rPr>
        <w:rFonts w:ascii="Symbol" w:hAnsi="Symbol" w:hint="default"/>
      </w:rPr>
    </w:lvl>
    <w:lvl w:ilvl="1" w:tplc="E07EE5EE" w:tentative="1">
      <w:start w:val="1"/>
      <w:numFmt w:val="bullet"/>
      <w:lvlText w:val="o"/>
      <w:lvlJc w:val="left"/>
      <w:pPr>
        <w:tabs>
          <w:tab w:val="num" w:pos="2375"/>
        </w:tabs>
        <w:ind w:left="2375" w:hanging="360"/>
      </w:pPr>
      <w:rPr>
        <w:rFonts w:ascii="Courier New" w:hAnsi="Courier New" w:hint="default"/>
      </w:rPr>
    </w:lvl>
    <w:lvl w:ilvl="2" w:tplc="93EE9AC0" w:tentative="1">
      <w:start w:val="1"/>
      <w:numFmt w:val="bullet"/>
      <w:lvlText w:val=""/>
      <w:lvlJc w:val="left"/>
      <w:pPr>
        <w:tabs>
          <w:tab w:val="num" w:pos="3095"/>
        </w:tabs>
        <w:ind w:left="3095" w:hanging="360"/>
      </w:pPr>
      <w:rPr>
        <w:rFonts w:ascii="Wingdings" w:hAnsi="Wingdings" w:hint="default"/>
      </w:rPr>
    </w:lvl>
    <w:lvl w:ilvl="3" w:tplc="3F02AA06" w:tentative="1">
      <w:start w:val="1"/>
      <w:numFmt w:val="bullet"/>
      <w:lvlText w:val=""/>
      <w:lvlJc w:val="left"/>
      <w:pPr>
        <w:tabs>
          <w:tab w:val="num" w:pos="3815"/>
        </w:tabs>
        <w:ind w:left="3815" w:hanging="360"/>
      </w:pPr>
      <w:rPr>
        <w:rFonts w:ascii="Symbol" w:hAnsi="Symbol" w:hint="default"/>
      </w:rPr>
    </w:lvl>
    <w:lvl w:ilvl="4" w:tplc="564AD3DE" w:tentative="1">
      <w:start w:val="1"/>
      <w:numFmt w:val="bullet"/>
      <w:lvlText w:val="o"/>
      <w:lvlJc w:val="left"/>
      <w:pPr>
        <w:tabs>
          <w:tab w:val="num" w:pos="4535"/>
        </w:tabs>
        <w:ind w:left="4535" w:hanging="360"/>
      </w:pPr>
      <w:rPr>
        <w:rFonts w:ascii="Courier New" w:hAnsi="Courier New" w:hint="default"/>
      </w:rPr>
    </w:lvl>
    <w:lvl w:ilvl="5" w:tplc="61BE54AE" w:tentative="1">
      <w:start w:val="1"/>
      <w:numFmt w:val="bullet"/>
      <w:lvlText w:val=""/>
      <w:lvlJc w:val="left"/>
      <w:pPr>
        <w:tabs>
          <w:tab w:val="num" w:pos="5255"/>
        </w:tabs>
        <w:ind w:left="5255" w:hanging="360"/>
      </w:pPr>
      <w:rPr>
        <w:rFonts w:ascii="Wingdings" w:hAnsi="Wingdings" w:hint="default"/>
      </w:rPr>
    </w:lvl>
    <w:lvl w:ilvl="6" w:tplc="2DD6AFE4" w:tentative="1">
      <w:start w:val="1"/>
      <w:numFmt w:val="bullet"/>
      <w:lvlText w:val=""/>
      <w:lvlJc w:val="left"/>
      <w:pPr>
        <w:tabs>
          <w:tab w:val="num" w:pos="5975"/>
        </w:tabs>
        <w:ind w:left="5975" w:hanging="360"/>
      </w:pPr>
      <w:rPr>
        <w:rFonts w:ascii="Symbol" w:hAnsi="Symbol" w:hint="default"/>
      </w:rPr>
    </w:lvl>
    <w:lvl w:ilvl="7" w:tplc="3EE43FE2" w:tentative="1">
      <w:start w:val="1"/>
      <w:numFmt w:val="bullet"/>
      <w:lvlText w:val="o"/>
      <w:lvlJc w:val="left"/>
      <w:pPr>
        <w:tabs>
          <w:tab w:val="num" w:pos="6695"/>
        </w:tabs>
        <w:ind w:left="6695" w:hanging="360"/>
      </w:pPr>
      <w:rPr>
        <w:rFonts w:ascii="Courier New" w:hAnsi="Courier New" w:hint="default"/>
      </w:rPr>
    </w:lvl>
    <w:lvl w:ilvl="8" w:tplc="357AD4D8" w:tentative="1">
      <w:start w:val="1"/>
      <w:numFmt w:val="bullet"/>
      <w:lvlText w:val=""/>
      <w:lvlJc w:val="left"/>
      <w:pPr>
        <w:tabs>
          <w:tab w:val="num" w:pos="7415"/>
        </w:tabs>
        <w:ind w:left="7415" w:hanging="360"/>
      </w:pPr>
      <w:rPr>
        <w:rFonts w:ascii="Wingdings" w:hAnsi="Wingdings" w:hint="default"/>
      </w:rPr>
    </w:lvl>
  </w:abstractNum>
  <w:abstractNum w:abstractNumId="34">
    <w:nsid w:val="6FFF5F49"/>
    <w:multiLevelType w:val="hybridMultilevel"/>
    <w:tmpl w:val="62BAE0EA"/>
    <w:lvl w:ilvl="0" w:tplc="5948ABB4">
      <w:start w:val="1"/>
      <w:numFmt w:val="bullet"/>
      <w:lvlText w:val=""/>
      <w:lvlJc w:val="left"/>
      <w:pPr>
        <w:tabs>
          <w:tab w:val="num" w:pos="360"/>
        </w:tabs>
        <w:ind w:left="36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721C6690"/>
    <w:multiLevelType w:val="hybridMultilevel"/>
    <w:tmpl w:val="DDFA62B2"/>
    <w:lvl w:ilvl="0" w:tplc="046C05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471E6E"/>
    <w:multiLevelType w:val="hybridMultilevel"/>
    <w:tmpl w:val="49B8735C"/>
    <w:lvl w:ilvl="0" w:tplc="04190001">
      <w:start w:val="1"/>
      <w:numFmt w:val="bullet"/>
      <w:lvlText w:val=""/>
      <w:lvlJc w:val="left"/>
      <w:pPr>
        <w:tabs>
          <w:tab w:val="num" w:pos="1710"/>
        </w:tabs>
        <w:ind w:left="1710" w:hanging="360"/>
      </w:pPr>
      <w:rPr>
        <w:rFonts w:ascii="Symbol" w:hAnsi="Symbol" w:hint="default"/>
      </w:rPr>
    </w:lvl>
    <w:lvl w:ilvl="1" w:tplc="04190003" w:tentative="1">
      <w:start w:val="1"/>
      <w:numFmt w:val="bullet"/>
      <w:lvlText w:val="o"/>
      <w:lvlJc w:val="left"/>
      <w:pPr>
        <w:tabs>
          <w:tab w:val="num" w:pos="2430"/>
        </w:tabs>
        <w:ind w:left="2430" w:hanging="360"/>
      </w:pPr>
      <w:rPr>
        <w:rFonts w:ascii="Courier New" w:hAnsi="Courier New" w:hint="default"/>
      </w:rPr>
    </w:lvl>
    <w:lvl w:ilvl="2" w:tplc="04190005" w:tentative="1">
      <w:start w:val="1"/>
      <w:numFmt w:val="bullet"/>
      <w:lvlText w:val=""/>
      <w:lvlJc w:val="left"/>
      <w:pPr>
        <w:tabs>
          <w:tab w:val="num" w:pos="3150"/>
        </w:tabs>
        <w:ind w:left="3150" w:hanging="360"/>
      </w:pPr>
      <w:rPr>
        <w:rFonts w:ascii="Wingdings" w:hAnsi="Wingdings" w:hint="default"/>
      </w:rPr>
    </w:lvl>
    <w:lvl w:ilvl="3" w:tplc="04190001" w:tentative="1">
      <w:start w:val="1"/>
      <w:numFmt w:val="bullet"/>
      <w:lvlText w:val=""/>
      <w:lvlJc w:val="left"/>
      <w:pPr>
        <w:tabs>
          <w:tab w:val="num" w:pos="3870"/>
        </w:tabs>
        <w:ind w:left="3870" w:hanging="360"/>
      </w:pPr>
      <w:rPr>
        <w:rFonts w:ascii="Symbol" w:hAnsi="Symbol" w:hint="default"/>
      </w:rPr>
    </w:lvl>
    <w:lvl w:ilvl="4" w:tplc="04190003" w:tentative="1">
      <w:start w:val="1"/>
      <w:numFmt w:val="bullet"/>
      <w:lvlText w:val="o"/>
      <w:lvlJc w:val="left"/>
      <w:pPr>
        <w:tabs>
          <w:tab w:val="num" w:pos="4590"/>
        </w:tabs>
        <w:ind w:left="4590" w:hanging="360"/>
      </w:pPr>
      <w:rPr>
        <w:rFonts w:ascii="Courier New" w:hAnsi="Courier New" w:hint="default"/>
      </w:rPr>
    </w:lvl>
    <w:lvl w:ilvl="5" w:tplc="04190005" w:tentative="1">
      <w:start w:val="1"/>
      <w:numFmt w:val="bullet"/>
      <w:lvlText w:val=""/>
      <w:lvlJc w:val="left"/>
      <w:pPr>
        <w:tabs>
          <w:tab w:val="num" w:pos="5310"/>
        </w:tabs>
        <w:ind w:left="5310" w:hanging="360"/>
      </w:pPr>
      <w:rPr>
        <w:rFonts w:ascii="Wingdings" w:hAnsi="Wingdings" w:hint="default"/>
      </w:rPr>
    </w:lvl>
    <w:lvl w:ilvl="6" w:tplc="04190001" w:tentative="1">
      <w:start w:val="1"/>
      <w:numFmt w:val="bullet"/>
      <w:lvlText w:val=""/>
      <w:lvlJc w:val="left"/>
      <w:pPr>
        <w:tabs>
          <w:tab w:val="num" w:pos="6030"/>
        </w:tabs>
        <w:ind w:left="6030" w:hanging="360"/>
      </w:pPr>
      <w:rPr>
        <w:rFonts w:ascii="Symbol" w:hAnsi="Symbol" w:hint="default"/>
      </w:rPr>
    </w:lvl>
    <w:lvl w:ilvl="7" w:tplc="04190003" w:tentative="1">
      <w:start w:val="1"/>
      <w:numFmt w:val="bullet"/>
      <w:lvlText w:val="o"/>
      <w:lvlJc w:val="left"/>
      <w:pPr>
        <w:tabs>
          <w:tab w:val="num" w:pos="6750"/>
        </w:tabs>
        <w:ind w:left="6750" w:hanging="360"/>
      </w:pPr>
      <w:rPr>
        <w:rFonts w:ascii="Courier New" w:hAnsi="Courier New" w:hint="default"/>
      </w:rPr>
    </w:lvl>
    <w:lvl w:ilvl="8" w:tplc="04190005" w:tentative="1">
      <w:start w:val="1"/>
      <w:numFmt w:val="bullet"/>
      <w:lvlText w:val=""/>
      <w:lvlJc w:val="left"/>
      <w:pPr>
        <w:tabs>
          <w:tab w:val="num" w:pos="7470"/>
        </w:tabs>
        <w:ind w:left="7470" w:hanging="360"/>
      </w:pPr>
      <w:rPr>
        <w:rFonts w:ascii="Wingdings" w:hAnsi="Wingdings" w:hint="default"/>
      </w:rPr>
    </w:lvl>
  </w:abstractNum>
  <w:abstractNum w:abstractNumId="37">
    <w:nsid w:val="7594718C"/>
    <w:multiLevelType w:val="multilevel"/>
    <w:tmpl w:val="3FB8DFD0"/>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hint="default"/>
      </w:rPr>
    </w:lvl>
    <w:lvl w:ilvl="2">
      <w:start w:val="2"/>
      <w:numFmt w:val="upperRoman"/>
      <w:lvlText w:val="%3."/>
      <w:lvlJc w:val="left"/>
      <w:pPr>
        <w:ind w:left="2820" w:hanging="102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8">
    <w:nsid w:val="765331EA"/>
    <w:multiLevelType w:val="multilevel"/>
    <w:tmpl w:val="3FB8DFD0"/>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440" w:hanging="360"/>
      </w:pPr>
      <w:rPr>
        <w:rFonts w:cs="Times New Roman" w:hint="default"/>
      </w:rPr>
    </w:lvl>
    <w:lvl w:ilvl="2">
      <w:start w:val="2"/>
      <w:numFmt w:val="upperRoman"/>
      <w:lvlText w:val="%3."/>
      <w:lvlJc w:val="left"/>
      <w:pPr>
        <w:ind w:left="2820" w:hanging="102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770D7CD2"/>
    <w:multiLevelType w:val="hybridMultilevel"/>
    <w:tmpl w:val="C2EEDF00"/>
    <w:lvl w:ilvl="0" w:tplc="660A0034">
      <w:start w:val="1"/>
      <w:numFmt w:val="bullet"/>
      <w:lvlText w:val=""/>
      <w:lvlJc w:val="left"/>
      <w:pPr>
        <w:ind w:left="720" w:hanging="360"/>
      </w:pPr>
      <w:rPr>
        <w:rFonts w:ascii="Symbol" w:hAnsi="Symbol" w:hint="default"/>
      </w:rPr>
    </w:lvl>
    <w:lvl w:ilvl="1" w:tplc="4330051E" w:tentative="1">
      <w:start w:val="1"/>
      <w:numFmt w:val="bullet"/>
      <w:lvlText w:val="o"/>
      <w:lvlJc w:val="left"/>
      <w:pPr>
        <w:ind w:left="1440" w:hanging="360"/>
      </w:pPr>
      <w:rPr>
        <w:rFonts w:ascii="Courier New" w:hAnsi="Courier New" w:hint="default"/>
      </w:rPr>
    </w:lvl>
    <w:lvl w:ilvl="2" w:tplc="9C62F36A" w:tentative="1">
      <w:start w:val="1"/>
      <w:numFmt w:val="bullet"/>
      <w:lvlText w:val=""/>
      <w:lvlJc w:val="left"/>
      <w:pPr>
        <w:ind w:left="2160" w:hanging="360"/>
      </w:pPr>
      <w:rPr>
        <w:rFonts w:ascii="Wingdings" w:hAnsi="Wingdings" w:hint="default"/>
      </w:rPr>
    </w:lvl>
    <w:lvl w:ilvl="3" w:tplc="EAB48210" w:tentative="1">
      <w:start w:val="1"/>
      <w:numFmt w:val="bullet"/>
      <w:lvlText w:val=""/>
      <w:lvlJc w:val="left"/>
      <w:pPr>
        <w:ind w:left="2880" w:hanging="360"/>
      </w:pPr>
      <w:rPr>
        <w:rFonts w:ascii="Symbol" w:hAnsi="Symbol" w:hint="default"/>
      </w:rPr>
    </w:lvl>
    <w:lvl w:ilvl="4" w:tplc="1D42F50A" w:tentative="1">
      <w:start w:val="1"/>
      <w:numFmt w:val="bullet"/>
      <w:lvlText w:val="o"/>
      <w:lvlJc w:val="left"/>
      <w:pPr>
        <w:ind w:left="3600" w:hanging="360"/>
      </w:pPr>
      <w:rPr>
        <w:rFonts w:ascii="Courier New" w:hAnsi="Courier New" w:hint="default"/>
      </w:rPr>
    </w:lvl>
    <w:lvl w:ilvl="5" w:tplc="3B709AB8" w:tentative="1">
      <w:start w:val="1"/>
      <w:numFmt w:val="bullet"/>
      <w:lvlText w:val=""/>
      <w:lvlJc w:val="left"/>
      <w:pPr>
        <w:ind w:left="4320" w:hanging="360"/>
      </w:pPr>
      <w:rPr>
        <w:rFonts w:ascii="Wingdings" w:hAnsi="Wingdings" w:hint="default"/>
      </w:rPr>
    </w:lvl>
    <w:lvl w:ilvl="6" w:tplc="223261F8" w:tentative="1">
      <w:start w:val="1"/>
      <w:numFmt w:val="bullet"/>
      <w:lvlText w:val=""/>
      <w:lvlJc w:val="left"/>
      <w:pPr>
        <w:ind w:left="5040" w:hanging="360"/>
      </w:pPr>
      <w:rPr>
        <w:rFonts w:ascii="Symbol" w:hAnsi="Symbol" w:hint="default"/>
      </w:rPr>
    </w:lvl>
    <w:lvl w:ilvl="7" w:tplc="CB480CEA" w:tentative="1">
      <w:start w:val="1"/>
      <w:numFmt w:val="bullet"/>
      <w:lvlText w:val="o"/>
      <w:lvlJc w:val="left"/>
      <w:pPr>
        <w:ind w:left="5760" w:hanging="360"/>
      </w:pPr>
      <w:rPr>
        <w:rFonts w:ascii="Courier New" w:hAnsi="Courier New" w:hint="default"/>
      </w:rPr>
    </w:lvl>
    <w:lvl w:ilvl="8" w:tplc="D0B68E22" w:tentative="1">
      <w:start w:val="1"/>
      <w:numFmt w:val="bullet"/>
      <w:lvlText w:val=""/>
      <w:lvlJc w:val="left"/>
      <w:pPr>
        <w:ind w:left="6480" w:hanging="360"/>
      </w:pPr>
      <w:rPr>
        <w:rFonts w:ascii="Wingdings" w:hAnsi="Wingdings" w:hint="default"/>
      </w:rPr>
    </w:lvl>
  </w:abstractNum>
  <w:abstractNum w:abstractNumId="40">
    <w:nsid w:val="7B902846"/>
    <w:multiLevelType w:val="hybridMultilevel"/>
    <w:tmpl w:val="D45A1B42"/>
    <w:lvl w:ilvl="0" w:tplc="04190001">
      <w:start w:val="1"/>
      <w:numFmt w:val="decimal"/>
      <w:lvlText w:val="%1)"/>
      <w:lvlJc w:val="left"/>
      <w:pPr>
        <w:tabs>
          <w:tab w:val="num" w:pos="1069"/>
        </w:tabs>
        <w:ind w:left="1069" w:hanging="360"/>
      </w:pPr>
      <w:rPr>
        <w:rFonts w:cs="Times New Roman" w:hint="default"/>
      </w:rPr>
    </w:lvl>
    <w:lvl w:ilvl="1" w:tplc="04190003">
      <w:start w:val="1"/>
      <w:numFmt w:val="decimal"/>
      <w:lvlText w:val="%2)"/>
      <w:lvlJc w:val="left"/>
      <w:pPr>
        <w:tabs>
          <w:tab w:val="num" w:pos="1440"/>
        </w:tabs>
        <w:ind w:left="1440" w:hanging="360"/>
      </w:pPr>
      <w:rPr>
        <w:rFonts w:cs="Times New Roman" w:hint="default"/>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4"/>
  </w:num>
  <w:num w:numId="10">
    <w:abstractNumId w:val="36"/>
  </w:num>
  <w:num w:numId="11">
    <w:abstractNumId w:val="15"/>
  </w:num>
  <w:num w:numId="12">
    <w:abstractNumId w:val="33"/>
  </w:num>
  <w:num w:numId="13">
    <w:abstractNumId w:val="20"/>
  </w:num>
  <w:num w:numId="14">
    <w:abstractNumId w:val="22"/>
  </w:num>
  <w:num w:numId="15">
    <w:abstractNumId w:val="23"/>
  </w:num>
  <w:num w:numId="16">
    <w:abstractNumId w:val="21"/>
  </w:num>
  <w:num w:numId="17">
    <w:abstractNumId w:val="9"/>
  </w:num>
  <w:num w:numId="18">
    <w:abstractNumId w:val="7"/>
  </w:num>
  <w:num w:numId="19">
    <w:abstractNumId w:val="31"/>
  </w:num>
  <w:num w:numId="20">
    <w:abstractNumId w:val="34"/>
  </w:num>
  <w:num w:numId="21">
    <w:abstractNumId w:val="10"/>
  </w:num>
  <w:num w:numId="22">
    <w:abstractNumId w:val="1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3"/>
  </w:num>
  <w:num w:numId="26">
    <w:abstractNumId w:val="29"/>
  </w:num>
  <w:num w:numId="27">
    <w:abstractNumId w:val="6"/>
  </w:num>
  <w:num w:numId="28">
    <w:abstractNumId w:val="5"/>
  </w:num>
  <w:num w:numId="29">
    <w:abstractNumId w:val="38"/>
  </w:num>
  <w:num w:numId="30">
    <w:abstractNumId w:val="18"/>
  </w:num>
  <w:num w:numId="31">
    <w:abstractNumId w:val="16"/>
  </w:num>
  <w:num w:numId="32">
    <w:abstractNumId w:val="37"/>
  </w:num>
  <w:num w:numId="33">
    <w:abstractNumId w:val="14"/>
  </w:num>
  <w:num w:numId="34">
    <w:abstractNumId w:val="19"/>
  </w:num>
  <w:num w:numId="35">
    <w:abstractNumId w:val="28"/>
  </w:num>
  <w:num w:numId="36">
    <w:abstractNumId w:val="30"/>
  </w:num>
  <w:num w:numId="37">
    <w:abstractNumId w:val="13"/>
  </w:num>
  <w:num w:numId="38">
    <w:abstractNumId w:val="24"/>
  </w:num>
  <w:num w:numId="39">
    <w:abstractNumId w:val="11"/>
  </w:num>
  <w:num w:numId="40">
    <w:abstractNumId w:val="39"/>
  </w:num>
  <w:num w:numId="41">
    <w:abstractNumId w:val="17"/>
  </w:num>
  <w:num w:numId="42">
    <w:abstractNumId w:val="35"/>
  </w:num>
  <w:num w:numId="43">
    <w:abstractNumId w:val="26"/>
  </w:num>
  <w:num w:numId="44">
    <w:abstractNumId w:val="40"/>
  </w:num>
  <w:num w:numId="45">
    <w:abstractNumId w:val="2"/>
  </w:num>
  <w:num w:numId="4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5F27"/>
    <w:rsid w:val="00002320"/>
    <w:rsid w:val="00013505"/>
    <w:rsid w:val="000177D6"/>
    <w:rsid w:val="0002209A"/>
    <w:rsid w:val="000251B2"/>
    <w:rsid w:val="00026336"/>
    <w:rsid w:val="000307E6"/>
    <w:rsid w:val="00032639"/>
    <w:rsid w:val="0003395A"/>
    <w:rsid w:val="0003497A"/>
    <w:rsid w:val="00037AF9"/>
    <w:rsid w:val="00040F18"/>
    <w:rsid w:val="00046352"/>
    <w:rsid w:val="00055412"/>
    <w:rsid w:val="00056063"/>
    <w:rsid w:val="00065AFC"/>
    <w:rsid w:val="0006755A"/>
    <w:rsid w:val="00071BAF"/>
    <w:rsid w:val="0007286C"/>
    <w:rsid w:val="00073566"/>
    <w:rsid w:val="00073A1B"/>
    <w:rsid w:val="00075E18"/>
    <w:rsid w:val="00081C40"/>
    <w:rsid w:val="000848B1"/>
    <w:rsid w:val="0008600C"/>
    <w:rsid w:val="000A123C"/>
    <w:rsid w:val="000A1597"/>
    <w:rsid w:val="000B1E8C"/>
    <w:rsid w:val="000C25A9"/>
    <w:rsid w:val="000C3106"/>
    <w:rsid w:val="000C60C1"/>
    <w:rsid w:val="000C6749"/>
    <w:rsid w:val="000C72F7"/>
    <w:rsid w:val="000D018A"/>
    <w:rsid w:val="000D2C9D"/>
    <w:rsid w:val="000D5B71"/>
    <w:rsid w:val="000D6F0C"/>
    <w:rsid w:val="000E33BC"/>
    <w:rsid w:val="000E612F"/>
    <w:rsid w:val="000E7E6D"/>
    <w:rsid w:val="000F3C76"/>
    <w:rsid w:val="0010183F"/>
    <w:rsid w:val="001040C3"/>
    <w:rsid w:val="00106A49"/>
    <w:rsid w:val="001101D8"/>
    <w:rsid w:val="00126B78"/>
    <w:rsid w:val="0013216A"/>
    <w:rsid w:val="00132D8D"/>
    <w:rsid w:val="001360DB"/>
    <w:rsid w:val="001379D4"/>
    <w:rsid w:val="00137B50"/>
    <w:rsid w:val="00152519"/>
    <w:rsid w:val="00154154"/>
    <w:rsid w:val="00155F7A"/>
    <w:rsid w:val="001569A2"/>
    <w:rsid w:val="001609FE"/>
    <w:rsid w:val="00161385"/>
    <w:rsid w:val="00166DD4"/>
    <w:rsid w:val="001714F3"/>
    <w:rsid w:val="00171967"/>
    <w:rsid w:val="00171FE6"/>
    <w:rsid w:val="00177620"/>
    <w:rsid w:val="00183C93"/>
    <w:rsid w:val="001872AA"/>
    <w:rsid w:val="00187FFC"/>
    <w:rsid w:val="0019464B"/>
    <w:rsid w:val="001A2CE9"/>
    <w:rsid w:val="001A5E5B"/>
    <w:rsid w:val="001A665C"/>
    <w:rsid w:val="001A724D"/>
    <w:rsid w:val="001B2799"/>
    <w:rsid w:val="001B2B40"/>
    <w:rsid w:val="001C1EC4"/>
    <w:rsid w:val="001C52F3"/>
    <w:rsid w:val="001D15CD"/>
    <w:rsid w:val="001E07F7"/>
    <w:rsid w:val="00201CAD"/>
    <w:rsid w:val="00202558"/>
    <w:rsid w:val="00204741"/>
    <w:rsid w:val="00211740"/>
    <w:rsid w:val="00216B03"/>
    <w:rsid w:val="00217BEA"/>
    <w:rsid w:val="0022530A"/>
    <w:rsid w:val="00233B1F"/>
    <w:rsid w:val="0023702E"/>
    <w:rsid w:val="00237ED4"/>
    <w:rsid w:val="002410B1"/>
    <w:rsid w:val="00253493"/>
    <w:rsid w:val="00256060"/>
    <w:rsid w:val="00261352"/>
    <w:rsid w:val="00265180"/>
    <w:rsid w:val="00274044"/>
    <w:rsid w:val="00277613"/>
    <w:rsid w:val="002832ED"/>
    <w:rsid w:val="002846FC"/>
    <w:rsid w:val="0028643B"/>
    <w:rsid w:val="002979C7"/>
    <w:rsid w:val="002A0FC0"/>
    <w:rsid w:val="002B295E"/>
    <w:rsid w:val="002B4D39"/>
    <w:rsid w:val="002B67BE"/>
    <w:rsid w:val="002C240C"/>
    <w:rsid w:val="002C5CC1"/>
    <w:rsid w:val="002D2C35"/>
    <w:rsid w:val="002D71B5"/>
    <w:rsid w:val="002E02A9"/>
    <w:rsid w:val="002E49C0"/>
    <w:rsid w:val="002E5B87"/>
    <w:rsid w:val="002F2AAB"/>
    <w:rsid w:val="002F3457"/>
    <w:rsid w:val="00302CE6"/>
    <w:rsid w:val="00305936"/>
    <w:rsid w:val="003155F6"/>
    <w:rsid w:val="00316505"/>
    <w:rsid w:val="003237ED"/>
    <w:rsid w:val="0032701A"/>
    <w:rsid w:val="00330567"/>
    <w:rsid w:val="00332161"/>
    <w:rsid w:val="0034060A"/>
    <w:rsid w:val="0034132B"/>
    <w:rsid w:val="00343587"/>
    <w:rsid w:val="003449CF"/>
    <w:rsid w:val="00350F0B"/>
    <w:rsid w:val="0035239C"/>
    <w:rsid w:val="00353A49"/>
    <w:rsid w:val="00356E19"/>
    <w:rsid w:val="003614B1"/>
    <w:rsid w:val="00361E4A"/>
    <w:rsid w:val="00372332"/>
    <w:rsid w:val="0037513D"/>
    <w:rsid w:val="003827E1"/>
    <w:rsid w:val="0039050A"/>
    <w:rsid w:val="00392640"/>
    <w:rsid w:val="003A1636"/>
    <w:rsid w:val="003A487E"/>
    <w:rsid w:val="003A734B"/>
    <w:rsid w:val="003B36A8"/>
    <w:rsid w:val="003C6F83"/>
    <w:rsid w:val="003C72A8"/>
    <w:rsid w:val="003D5DE3"/>
    <w:rsid w:val="003D5EF1"/>
    <w:rsid w:val="003E62D9"/>
    <w:rsid w:val="003F1D13"/>
    <w:rsid w:val="003F2865"/>
    <w:rsid w:val="003F417F"/>
    <w:rsid w:val="003F779D"/>
    <w:rsid w:val="004032CC"/>
    <w:rsid w:val="00422071"/>
    <w:rsid w:val="00422993"/>
    <w:rsid w:val="00422A44"/>
    <w:rsid w:val="004316C9"/>
    <w:rsid w:val="00432322"/>
    <w:rsid w:val="00446662"/>
    <w:rsid w:val="00453AB1"/>
    <w:rsid w:val="00455D52"/>
    <w:rsid w:val="004573A4"/>
    <w:rsid w:val="004576C5"/>
    <w:rsid w:val="00472811"/>
    <w:rsid w:val="00473FFE"/>
    <w:rsid w:val="00474486"/>
    <w:rsid w:val="00474763"/>
    <w:rsid w:val="00474F6D"/>
    <w:rsid w:val="00477C5D"/>
    <w:rsid w:val="004807DC"/>
    <w:rsid w:val="0048362A"/>
    <w:rsid w:val="004838BC"/>
    <w:rsid w:val="0048435B"/>
    <w:rsid w:val="004A38C2"/>
    <w:rsid w:val="004A42CD"/>
    <w:rsid w:val="004B0544"/>
    <w:rsid w:val="004B18F1"/>
    <w:rsid w:val="004C6512"/>
    <w:rsid w:val="004C6CB3"/>
    <w:rsid w:val="004D2116"/>
    <w:rsid w:val="004D2C09"/>
    <w:rsid w:val="004E24BA"/>
    <w:rsid w:val="004E47C8"/>
    <w:rsid w:val="004F1C5F"/>
    <w:rsid w:val="00502454"/>
    <w:rsid w:val="00502652"/>
    <w:rsid w:val="00502990"/>
    <w:rsid w:val="00503AF5"/>
    <w:rsid w:val="0051103F"/>
    <w:rsid w:val="00520355"/>
    <w:rsid w:val="005264DC"/>
    <w:rsid w:val="00526E65"/>
    <w:rsid w:val="00531F5E"/>
    <w:rsid w:val="00533E8E"/>
    <w:rsid w:val="00535334"/>
    <w:rsid w:val="0054123B"/>
    <w:rsid w:val="00543FE2"/>
    <w:rsid w:val="00555740"/>
    <w:rsid w:val="00560BF1"/>
    <w:rsid w:val="00562AFD"/>
    <w:rsid w:val="00570545"/>
    <w:rsid w:val="00571002"/>
    <w:rsid w:val="005743F6"/>
    <w:rsid w:val="00574918"/>
    <w:rsid w:val="0057675C"/>
    <w:rsid w:val="00577C5E"/>
    <w:rsid w:val="00581971"/>
    <w:rsid w:val="00585C75"/>
    <w:rsid w:val="00595783"/>
    <w:rsid w:val="00597FED"/>
    <w:rsid w:val="005A091B"/>
    <w:rsid w:val="005A09C0"/>
    <w:rsid w:val="005A0E3E"/>
    <w:rsid w:val="005B5F27"/>
    <w:rsid w:val="005B62B6"/>
    <w:rsid w:val="005C1D87"/>
    <w:rsid w:val="005C6E04"/>
    <w:rsid w:val="005D024D"/>
    <w:rsid w:val="005D2D94"/>
    <w:rsid w:val="005D3039"/>
    <w:rsid w:val="005E5A9D"/>
    <w:rsid w:val="005E7431"/>
    <w:rsid w:val="005F510E"/>
    <w:rsid w:val="00601614"/>
    <w:rsid w:val="00601ADD"/>
    <w:rsid w:val="0060645A"/>
    <w:rsid w:val="0061243F"/>
    <w:rsid w:val="00623DE2"/>
    <w:rsid w:val="006310A8"/>
    <w:rsid w:val="00635903"/>
    <w:rsid w:val="00647ED8"/>
    <w:rsid w:val="00654678"/>
    <w:rsid w:val="00655DD8"/>
    <w:rsid w:val="00660CA0"/>
    <w:rsid w:val="00664539"/>
    <w:rsid w:val="00675BA9"/>
    <w:rsid w:val="006773AE"/>
    <w:rsid w:val="00681724"/>
    <w:rsid w:val="006923DE"/>
    <w:rsid w:val="00696459"/>
    <w:rsid w:val="006A4640"/>
    <w:rsid w:val="006A77E6"/>
    <w:rsid w:val="006C7CF9"/>
    <w:rsid w:val="006D5BE5"/>
    <w:rsid w:val="006E0C34"/>
    <w:rsid w:val="006E2D4A"/>
    <w:rsid w:val="006E43E0"/>
    <w:rsid w:val="006E4503"/>
    <w:rsid w:val="006F163F"/>
    <w:rsid w:val="006F31EE"/>
    <w:rsid w:val="00702C92"/>
    <w:rsid w:val="00703797"/>
    <w:rsid w:val="007047BC"/>
    <w:rsid w:val="00706F03"/>
    <w:rsid w:val="007141C1"/>
    <w:rsid w:val="0073247A"/>
    <w:rsid w:val="00734FC9"/>
    <w:rsid w:val="00736B90"/>
    <w:rsid w:val="0075105E"/>
    <w:rsid w:val="007532C6"/>
    <w:rsid w:val="00753E7C"/>
    <w:rsid w:val="00757A6F"/>
    <w:rsid w:val="007616E2"/>
    <w:rsid w:val="00761F3E"/>
    <w:rsid w:val="00766048"/>
    <w:rsid w:val="007725E3"/>
    <w:rsid w:val="0077374E"/>
    <w:rsid w:val="00776D95"/>
    <w:rsid w:val="00777F0D"/>
    <w:rsid w:val="00781113"/>
    <w:rsid w:val="0079057C"/>
    <w:rsid w:val="007A064F"/>
    <w:rsid w:val="007A069D"/>
    <w:rsid w:val="007A27DB"/>
    <w:rsid w:val="007B4E67"/>
    <w:rsid w:val="007B5C7A"/>
    <w:rsid w:val="007B728B"/>
    <w:rsid w:val="007C0EE0"/>
    <w:rsid w:val="007C6F15"/>
    <w:rsid w:val="007D7FEB"/>
    <w:rsid w:val="007E0A13"/>
    <w:rsid w:val="007E2B06"/>
    <w:rsid w:val="007E58E8"/>
    <w:rsid w:val="007E7B43"/>
    <w:rsid w:val="007F3E83"/>
    <w:rsid w:val="008012B1"/>
    <w:rsid w:val="00802D37"/>
    <w:rsid w:val="0080413F"/>
    <w:rsid w:val="008046E5"/>
    <w:rsid w:val="008067C1"/>
    <w:rsid w:val="008109A9"/>
    <w:rsid w:val="008124C3"/>
    <w:rsid w:val="00823867"/>
    <w:rsid w:val="00825C86"/>
    <w:rsid w:val="00826679"/>
    <w:rsid w:val="0083098B"/>
    <w:rsid w:val="008312AF"/>
    <w:rsid w:val="0083399D"/>
    <w:rsid w:val="00835811"/>
    <w:rsid w:val="00836E3D"/>
    <w:rsid w:val="008409DB"/>
    <w:rsid w:val="00842240"/>
    <w:rsid w:val="00847B90"/>
    <w:rsid w:val="00850073"/>
    <w:rsid w:val="0085673D"/>
    <w:rsid w:val="00861398"/>
    <w:rsid w:val="00864BC3"/>
    <w:rsid w:val="00865F17"/>
    <w:rsid w:val="00871573"/>
    <w:rsid w:val="008727B4"/>
    <w:rsid w:val="00873B88"/>
    <w:rsid w:val="008748D7"/>
    <w:rsid w:val="0088299E"/>
    <w:rsid w:val="00883460"/>
    <w:rsid w:val="00883D18"/>
    <w:rsid w:val="00884660"/>
    <w:rsid w:val="00887546"/>
    <w:rsid w:val="0089644E"/>
    <w:rsid w:val="00897E0C"/>
    <w:rsid w:val="008A1C61"/>
    <w:rsid w:val="008A2606"/>
    <w:rsid w:val="008A436F"/>
    <w:rsid w:val="008B0B5E"/>
    <w:rsid w:val="008B1770"/>
    <w:rsid w:val="008B1F06"/>
    <w:rsid w:val="008B27F8"/>
    <w:rsid w:val="008B407A"/>
    <w:rsid w:val="008C11D5"/>
    <w:rsid w:val="008C262E"/>
    <w:rsid w:val="008C5DE9"/>
    <w:rsid w:val="008C67E9"/>
    <w:rsid w:val="008C7CDB"/>
    <w:rsid w:val="008D109B"/>
    <w:rsid w:val="008D3403"/>
    <w:rsid w:val="008E3D8D"/>
    <w:rsid w:val="008E6B1F"/>
    <w:rsid w:val="008F1E14"/>
    <w:rsid w:val="008F23E6"/>
    <w:rsid w:val="009027D1"/>
    <w:rsid w:val="00904A30"/>
    <w:rsid w:val="009109D8"/>
    <w:rsid w:val="00910F9E"/>
    <w:rsid w:val="00920F49"/>
    <w:rsid w:val="009246DA"/>
    <w:rsid w:val="009265FB"/>
    <w:rsid w:val="00927621"/>
    <w:rsid w:val="0093046C"/>
    <w:rsid w:val="009347B1"/>
    <w:rsid w:val="00936CDF"/>
    <w:rsid w:val="00936FD7"/>
    <w:rsid w:val="009426D0"/>
    <w:rsid w:val="0095133D"/>
    <w:rsid w:val="00951F6A"/>
    <w:rsid w:val="00953BFE"/>
    <w:rsid w:val="00954DC2"/>
    <w:rsid w:val="00967824"/>
    <w:rsid w:val="00972DA5"/>
    <w:rsid w:val="0098174B"/>
    <w:rsid w:val="00981F75"/>
    <w:rsid w:val="00984E02"/>
    <w:rsid w:val="00990172"/>
    <w:rsid w:val="00995F8E"/>
    <w:rsid w:val="009A759F"/>
    <w:rsid w:val="009B38BB"/>
    <w:rsid w:val="009B423F"/>
    <w:rsid w:val="009C0C9A"/>
    <w:rsid w:val="009C297D"/>
    <w:rsid w:val="009C2EAC"/>
    <w:rsid w:val="009C3CAE"/>
    <w:rsid w:val="009C4763"/>
    <w:rsid w:val="009C62FC"/>
    <w:rsid w:val="009C6D63"/>
    <w:rsid w:val="009D0DEA"/>
    <w:rsid w:val="009E450C"/>
    <w:rsid w:val="009E6364"/>
    <w:rsid w:val="009F0CA5"/>
    <w:rsid w:val="009F2856"/>
    <w:rsid w:val="009F30B1"/>
    <w:rsid w:val="00A020AA"/>
    <w:rsid w:val="00A0239D"/>
    <w:rsid w:val="00A042C6"/>
    <w:rsid w:val="00A07A33"/>
    <w:rsid w:val="00A10A2B"/>
    <w:rsid w:val="00A10F15"/>
    <w:rsid w:val="00A13AB3"/>
    <w:rsid w:val="00A2081A"/>
    <w:rsid w:val="00A246A9"/>
    <w:rsid w:val="00A248E7"/>
    <w:rsid w:val="00A261D8"/>
    <w:rsid w:val="00A26583"/>
    <w:rsid w:val="00A30FD6"/>
    <w:rsid w:val="00A37370"/>
    <w:rsid w:val="00A37658"/>
    <w:rsid w:val="00A43C1D"/>
    <w:rsid w:val="00A449C6"/>
    <w:rsid w:val="00A45371"/>
    <w:rsid w:val="00A52F92"/>
    <w:rsid w:val="00A66DBB"/>
    <w:rsid w:val="00A67BA5"/>
    <w:rsid w:val="00A70A11"/>
    <w:rsid w:val="00A712D5"/>
    <w:rsid w:val="00A71E3C"/>
    <w:rsid w:val="00A75502"/>
    <w:rsid w:val="00A83D9A"/>
    <w:rsid w:val="00A93E9B"/>
    <w:rsid w:val="00AA1280"/>
    <w:rsid w:val="00AA5456"/>
    <w:rsid w:val="00AB4D5E"/>
    <w:rsid w:val="00AB5137"/>
    <w:rsid w:val="00AC030A"/>
    <w:rsid w:val="00AC07A6"/>
    <w:rsid w:val="00AC319C"/>
    <w:rsid w:val="00AC6499"/>
    <w:rsid w:val="00AC78F2"/>
    <w:rsid w:val="00AD0C30"/>
    <w:rsid w:val="00AE449C"/>
    <w:rsid w:val="00AE4782"/>
    <w:rsid w:val="00AE4F6F"/>
    <w:rsid w:val="00AF2A1A"/>
    <w:rsid w:val="00AF5ADC"/>
    <w:rsid w:val="00B000EE"/>
    <w:rsid w:val="00B10AD2"/>
    <w:rsid w:val="00B13C5C"/>
    <w:rsid w:val="00B14370"/>
    <w:rsid w:val="00B23483"/>
    <w:rsid w:val="00B30515"/>
    <w:rsid w:val="00B310FC"/>
    <w:rsid w:val="00B32B44"/>
    <w:rsid w:val="00B4082F"/>
    <w:rsid w:val="00B40F0A"/>
    <w:rsid w:val="00B44AF8"/>
    <w:rsid w:val="00B44FF9"/>
    <w:rsid w:val="00B501B7"/>
    <w:rsid w:val="00B5497A"/>
    <w:rsid w:val="00B55BAA"/>
    <w:rsid w:val="00B601D9"/>
    <w:rsid w:val="00B633F1"/>
    <w:rsid w:val="00B63A55"/>
    <w:rsid w:val="00B765B8"/>
    <w:rsid w:val="00B7699E"/>
    <w:rsid w:val="00B91AFC"/>
    <w:rsid w:val="00B94659"/>
    <w:rsid w:val="00B9510D"/>
    <w:rsid w:val="00BA048B"/>
    <w:rsid w:val="00BA1273"/>
    <w:rsid w:val="00BA614A"/>
    <w:rsid w:val="00BC181A"/>
    <w:rsid w:val="00BC47BB"/>
    <w:rsid w:val="00BD01F2"/>
    <w:rsid w:val="00BD3EEC"/>
    <w:rsid w:val="00BD4D89"/>
    <w:rsid w:val="00BD6E3B"/>
    <w:rsid w:val="00BF5414"/>
    <w:rsid w:val="00C01143"/>
    <w:rsid w:val="00C1395D"/>
    <w:rsid w:val="00C147E5"/>
    <w:rsid w:val="00C1558F"/>
    <w:rsid w:val="00C20962"/>
    <w:rsid w:val="00C21EBE"/>
    <w:rsid w:val="00C24358"/>
    <w:rsid w:val="00C314A9"/>
    <w:rsid w:val="00C4476D"/>
    <w:rsid w:val="00C44C05"/>
    <w:rsid w:val="00C46357"/>
    <w:rsid w:val="00C6273D"/>
    <w:rsid w:val="00C63440"/>
    <w:rsid w:val="00C67E07"/>
    <w:rsid w:val="00C73E74"/>
    <w:rsid w:val="00C75A94"/>
    <w:rsid w:val="00C86535"/>
    <w:rsid w:val="00C95DB4"/>
    <w:rsid w:val="00C96412"/>
    <w:rsid w:val="00C96CB9"/>
    <w:rsid w:val="00CA1F17"/>
    <w:rsid w:val="00CA2D72"/>
    <w:rsid w:val="00CA2F9C"/>
    <w:rsid w:val="00CA6C7C"/>
    <w:rsid w:val="00CB038C"/>
    <w:rsid w:val="00CB0BB1"/>
    <w:rsid w:val="00CB4C2D"/>
    <w:rsid w:val="00CB5C0A"/>
    <w:rsid w:val="00CC012D"/>
    <w:rsid w:val="00CC3B27"/>
    <w:rsid w:val="00CE1BFA"/>
    <w:rsid w:val="00CF67A8"/>
    <w:rsid w:val="00CF6AD5"/>
    <w:rsid w:val="00CF72AF"/>
    <w:rsid w:val="00D0549F"/>
    <w:rsid w:val="00D1384E"/>
    <w:rsid w:val="00D1746A"/>
    <w:rsid w:val="00D20695"/>
    <w:rsid w:val="00D263A0"/>
    <w:rsid w:val="00D270C6"/>
    <w:rsid w:val="00D276E0"/>
    <w:rsid w:val="00D330C0"/>
    <w:rsid w:val="00D35E27"/>
    <w:rsid w:val="00D3614D"/>
    <w:rsid w:val="00D405D4"/>
    <w:rsid w:val="00D41513"/>
    <w:rsid w:val="00D41A6C"/>
    <w:rsid w:val="00D47FC2"/>
    <w:rsid w:val="00D50154"/>
    <w:rsid w:val="00D506C9"/>
    <w:rsid w:val="00D51E97"/>
    <w:rsid w:val="00D66559"/>
    <w:rsid w:val="00D67452"/>
    <w:rsid w:val="00D762E4"/>
    <w:rsid w:val="00D80CBE"/>
    <w:rsid w:val="00D84AA8"/>
    <w:rsid w:val="00D94936"/>
    <w:rsid w:val="00DA134E"/>
    <w:rsid w:val="00DA3E66"/>
    <w:rsid w:val="00DA5955"/>
    <w:rsid w:val="00DA781A"/>
    <w:rsid w:val="00DB099C"/>
    <w:rsid w:val="00DB55DB"/>
    <w:rsid w:val="00DB6892"/>
    <w:rsid w:val="00DC0BA7"/>
    <w:rsid w:val="00DC24EA"/>
    <w:rsid w:val="00DC623E"/>
    <w:rsid w:val="00DD5013"/>
    <w:rsid w:val="00DD5490"/>
    <w:rsid w:val="00DD6D6C"/>
    <w:rsid w:val="00DE0CBA"/>
    <w:rsid w:val="00DE65B3"/>
    <w:rsid w:val="00DF581C"/>
    <w:rsid w:val="00DF6519"/>
    <w:rsid w:val="00E01962"/>
    <w:rsid w:val="00E02CB7"/>
    <w:rsid w:val="00E03061"/>
    <w:rsid w:val="00E064BE"/>
    <w:rsid w:val="00E16245"/>
    <w:rsid w:val="00E201C7"/>
    <w:rsid w:val="00E2552C"/>
    <w:rsid w:val="00E26098"/>
    <w:rsid w:val="00E2775E"/>
    <w:rsid w:val="00E32C7D"/>
    <w:rsid w:val="00E34427"/>
    <w:rsid w:val="00E34A8F"/>
    <w:rsid w:val="00E41980"/>
    <w:rsid w:val="00E4675B"/>
    <w:rsid w:val="00E525FE"/>
    <w:rsid w:val="00E554C5"/>
    <w:rsid w:val="00E632CE"/>
    <w:rsid w:val="00E679B2"/>
    <w:rsid w:val="00E7472C"/>
    <w:rsid w:val="00E77D9D"/>
    <w:rsid w:val="00E807AC"/>
    <w:rsid w:val="00E85116"/>
    <w:rsid w:val="00E8551F"/>
    <w:rsid w:val="00E8614D"/>
    <w:rsid w:val="00E87BF5"/>
    <w:rsid w:val="00E87E1D"/>
    <w:rsid w:val="00E95309"/>
    <w:rsid w:val="00E96BFE"/>
    <w:rsid w:val="00EA18C2"/>
    <w:rsid w:val="00EA7F68"/>
    <w:rsid w:val="00EC1059"/>
    <w:rsid w:val="00EC1DBD"/>
    <w:rsid w:val="00EC344C"/>
    <w:rsid w:val="00EC5402"/>
    <w:rsid w:val="00EC7A29"/>
    <w:rsid w:val="00ED1CB4"/>
    <w:rsid w:val="00ED525F"/>
    <w:rsid w:val="00EE1613"/>
    <w:rsid w:val="00EE3254"/>
    <w:rsid w:val="00EE6449"/>
    <w:rsid w:val="00EF06D4"/>
    <w:rsid w:val="00EF3A96"/>
    <w:rsid w:val="00EF4630"/>
    <w:rsid w:val="00F005FB"/>
    <w:rsid w:val="00F1119E"/>
    <w:rsid w:val="00F11C1F"/>
    <w:rsid w:val="00F17698"/>
    <w:rsid w:val="00F36727"/>
    <w:rsid w:val="00F372A9"/>
    <w:rsid w:val="00F377BE"/>
    <w:rsid w:val="00F46B34"/>
    <w:rsid w:val="00F53BF2"/>
    <w:rsid w:val="00F54170"/>
    <w:rsid w:val="00F71C3A"/>
    <w:rsid w:val="00F72943"/>
    <w:rsid w:val="00F7322A"/>
    <w:rsid w:val="00F77C3A"/>
    <w:rsid w:val="00F83F73"/>
    <w:rsid w:val="00F84F3A"/>
    <w:rsid w:val="00F85BBE"/>
    <w:rsid w:val="00F90B8C"/>
    <w:rsid w:val="00F9515A"/>
    <w:rsid w:val="00FA1638"/>
    <w:rsid w:val="00FA523F"/>
    <w:rsid w:val="00FB11B7"/>
    <w:rsid w:val="00FC3A97"/>
    <w:rsid w:val="00FC408F"/>
    <w:rsid w:val="00FC6E82"/>
    <w:rsid w:val="00FC703F"/>
    <w:rsid w:val="00FD505F"/>
    <w:rsid w:val="00FD6748"/>
    <w:rsid w:val="00FD686E"/>
    <w:rsid w:val="00FF694C"/>
    <w:rsid w:val="00FF74E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B5F27"/>
    <w:rPr>
      <w:rFonts w:ascii="Times New Roman" w:hAnsi="Times New Roman"/>
      <w:sz w:val="24"/>
      <w:szCs w:val="24"/>
    </w:rPr>
  </w:style>
  <w:style w:type="paragraph" w:styleId="1">
    <w:name w:val="heading 1"/>
    <w:aliases w:val="Заголовок части"/>
    <w:basedOn w:val="a"/>
    <w:next w:val="a"/>
    <w:link w:val="10"/>
    <w:uiPriority w:val="99"/>
    <w:qFormat/>
    <w:rsid w:val="005B5F2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B5F27"/>
    <w:pPr>
      <w:keepNext/>
      <w:jc w:val="center"/>
      <w:outlineLvl w:val="1"/>
    </w:pPr>
    <w:rPr>
      <w:sz w:val="28"/>
      <w:szCs w:val="20"/>
    </w:rPr>
  </w:style>
  <w:style w:type="paragraph" w:styleId="3">
    <w:name w:val="heading 3"/>
    <w:basedOn w:val="a"/>
    <w:next w:val="a"/>
    <w:link w:val="30"/>
    <w:uiPriority w:val="99"/>
    <w:qFormat/>
    <w:rsid w:val="005B5F27"/>
    <w:pPr>
      <w:keepNext/>
      <w:keepLines/>
      <w:spacing w:before="200" w:line="276" w:lineRule="auto"/>
      <w:outlineLvl w:val="2"/>
    </w:pPr>
    <w:rPr>
      <w:rFonts w:ascii="Cambria" w:hAnsi="Cambria"/>
      <w:b/>
      <w:bCs/>
      <w:color w:val="4F81BD"/>
      <w:spacing w:val="-20"/>
      <w:sz w:val="28"/>
      <w:szCs w:val="28"/>
      <w:lang w:eastAsia="en-US"/>
    </w:rPr>
  </w:style>
  <w:style w:type="paragraph" w:styleId="4">
    <w:name w:val="heading 4"/>
    <w:basedOn w:val="a"/>
    <w:next w:val="a"/>
    <w:link w:val="40"/>
    <w:uiPriority w:val="99"/>
    <w:qFormat/>
    <w:rsid w:val="005B5F27"/>
    <w:pPr>
      <w:keepNext/>
      <w:spacing w:before="240" w:after="60" w:line="276" w:lineRule="auto"/>
      <w:outlineLvl w:val="3"/>
    </w:pPr>
    <w:rPr>
      <w:rFonts w:ascii="Calibri" w:hAnsi="Calibri"/>
      <w:b/>
      <w:bCs/>
      <w:sz w:val="28"/>
      <w:szCs w:val="28"/>
      <w:lang w:eastAsia="en-US"/>
    </w:rPr>
  </w:style>
  <w:style w:type="paragraph" w:styleId="5">
    <w:name w:val="heading 5"/>
    <w:basedOn w:val="a"/>
    <w:next w:val="a"/>
    <w:link w:val="50"/>
    <w:uiPriority w:val="99"/>
    <w:qFormat/>
    <w:rsid w:val="005B5F27"/>
    <w:pPr>
      <w:keepNext/>
      <w:keepLines/>
      <w:spacing w:before="200" w:line="276" w:lineRule="auto"/>
      <w:outlineLvl w:val="4"/>
    </w:pPr>
    <w:rPr>
      <w:rFonts w:ascii="Cambria" w:hAnsi="Cambria"/>
      <w:color w:val="243F60"/>
      <w:sz w:val="28"/>
      <w:szCs w:val="28"/>
      <w:lang w:eastAsia="en-US"/>
    </w:rPr>
  </w:style>
  <w:style w:type="paragraph" w:styleId="6">
    <w:name w:val="heading 6"/>
    <w:basedOn w:val="a"/>
    <w:next w:val="a"/>
    <w:link w:val="60"/>
    <w:uiPriority w:val="99"/>
    <w:qFormat/>
    <w:rsid w:val="005B5F27"/>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
    <w:next w:val="a"/>
    <w:link w:val="70"/>
    <w:uiPriority w:val="99"/>
    <w:qFormat/>
    <w:rsid w:val="005B5F27"/>
    <w:pPr>
      <w:keepNext/>
      <w:keepLines/>
      <w:spacing w:before="200" w:line="276" w:lineRule="auto"/>
      <w:outlineLvl w:val="6"/>
    </w:pPr>
    <w:rPr>
      <w:rFonts w:ascii="Cambria" w:hAnsi="Cambria"/>
      <w:i/>
      <w:iCs/>
      <w:color w:val="404040"/>
      <w:sz w:val="28"/>
      <w:szCs w:val="28"/>
      <w:lang w:eastAsia="en-US"/>
    </w:rPr>
  </w:style>
  <w:style w:type="paragraph" w:styleId="8">
    <w:name w:val="heading 8"/>
    <w:basedOn w:val="a"/>
    <w:next w:val="a"/>
    <w:link w:val="80"/>
    <w:uiPriority w:val="99"/>
    <w:qFormat/>
    <w:rsid w:val="005B5F27"/>
    <w:pPr>
      <w:keepNext/>
      <w:keepLines/>
      <w:spacing w:before="200" w:line="276" w:lineRule="auto"/>
      <w:outlineLvl w:val="7"/>
    </w:pPr>
    <w:rPr>
      <w:rFonts w:ascii="Cambria" w:hAnsi="Cambria"/>
      <w:color w:val="404040"/>
      <w:sz w:val="20"/>
      <w:szCs w:val="20"/>
      <w:lang w:eastAsia="en-US"/>
    </w:rPr>
  </w:style>
  <w:style w:type="paragraph" w:styleId="9">
    <w:name w:val="heading 9"/>
    <w:basedOn w:val="a"/>
    <w:next w:val="a"/>
    <w:link w:val="90"/>
    <w:uiPriority w:val="99"/>
    <w:qFormat/>
    <w:rsid w:val="005B5F27"/>
    <w:pPr>
      <w:spacing w:before="240" w:after="60"/>
      <w:outlineLvl w:val="8"/>
    </w:pPr>
    <w:rPr>
      <w:rFonts w:ascii="Arial" w:eastAsia="Times New Roman"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Заголовок части Char"/>
    <w:basedOn w:val="a0"/>
    <w:link w:val="1"/>
    <w:uiPriority w:val="99"/>
    <w:locked/>
    <w:rsid w:val="005B5F27"/>
    <w:rPr>
      <w:rFonts w:ascii="Cambria" w:hAnsi="Cambria" w:cs="Times New Roman"/>
      <w:b/>
      <w:bCs/>
      <w:kern w:val="32"/>
      <w:sz w:val="32"/>
      <w:szCs w:val="32"/>
      <w:lang w:eastAsia="ru-RU"/>
    </w:rPr>
  </w:style>
  <w:style w:type="character" w:customStyle="1" w:styleId="Heading2Char">
    <w:name w:val="Heading 2 Char"/>
    <w:basedOn w:val="a0"/>
    <w:link w:val="2"/>
    <w:uiPriority w:val="99"/>
    <w:locked/>
    <w:rsid w:val="005B5F27"/>
    <w:rPr>
      <w:rFonts w:ascii="Cambria" w:hAnsi="Cambria" w:cs="Times New Roman"/>
      <w:b/>
      <w:bCs/>
      <w:color w:val="4F81BD"/>
      <w:sz w:val="26"/>
      <w:szCs w:val="26"/>
    </w:rPr>
  </w:style>
  <w:style w:type="character" w:customStyle="1" w:styleId="Heading3Char">
    <w:name w:val="Heading 3 Char"/>
    <w:basedOn w:val="a0"/>
    <w:link w:val="3"/>
    <w:uiPriority w:val="99"/>
    <w:locked/>
    <w:rsid w:val="005B5F27"/>
    <w:rPr>
      <w:rFonts w:ascii="Times New Roman" w:hAnsi="Times New Roman" w:cs="Times New Roman"/>
      <w:sz w:val="24"/>
      <w:szCs w:val="24"/>
      <w:lang w:eastAsia="ru-RU"/>
    </w:rPr>
  </w:style>
  <w:style w:type="character" w:customStyle="1" w:styleId="Heading4Char">
    <w:name w:val="Heading 4 Char"/>
    <w:basedOn w:val="a0"/>
    <w:link w:val="4"/>
    <w:uiPriority w:val="99"/>
    <w:locked/>
    <w:rsid w:val="005B5F27"/>
    <w:rPr>
      <w:rFonts w:ascii="Cambria" w:hAnsi="Cambria" w:cs="Times New Roman"/>
      <w:b/>
      <w:bCs/>
      <w:i/>
      <w:iCs/>
      <w:color w:val="4F81BD"/>
    </w:rPr>
  </w:style>
  <w:style w:type="character" w:customStyle="1" w:styleId="50">
    <w:name w:val="Заголовок 5 Знак"/>
    <w:basedOn w:val="a0"/>
    <w:link w:val="5"/>
    <w:uiPriority w:val="99"/>
    <w:locked/>
    <w:rsid w:val="005B5F27"/>
    <w:rPr>
      <w:rFonts w:ascii="Cambria" w:hAnsi="Cambria" w:cs="Times New Roman"/>
      <w:color w:val="243F60"/>
      <w:sz w:val="28"/>
      <w:szCs w:val="28"/>
    </w:rPr>
  </w:style>
  <w:style w:type="character" w:customStyle="1" w:styleId="Heading6Char">
    <w:name w:val="Heading 6 Char"/>
    <w:basedOn w:val="a0"/>
    <w:link w:val="6"/>
    <w:uiPriority w:val="99"/>
    <w:locked/>
    <w:rsid w:val="005B5F27"/>
    <w:rPr>
      <w:rFonts w:ascii="Cambria" w:hAnsi="Cambria" w:cs="Times New Roman"/>
      <w:i/>
      <w:iCs/>
      <w:color w:val="243F60"/>
    </w:rPr>
  </w:style>
  <w:style w:type="character" w:customStyle="1" w:styleId="70">
    <w:name w:val="Заголовок 7 Знак"/>
    <w:basedOn w:val="a0"/>
    <w:link w:val="7"/>
    <w:uiPriority w:val="99"/>
    <w:locked/>
    <w:rsid w:val="005B5F27"/>
    <w:rPr>
      <w:rFonts w:ascii="Cambria" w:hAnsi="Cambria" w:cs="Times New Roman"/>
      <w:i/>
      <w:iCs/>
      <w:color w:val="404040"/>
      <w:sz w:val="28"/>
      <w:szCs w:val="28"/>
    </w:rPr>
  </w:style>
  <w:style w:type="character" w:customStyle="1" w:styleId="80">
    <w:name w:val="Заголовок 8 Знак"/>
    <w:basedOn w:val="a0"/>
    <w:link w:val="8"/>
    <w:uiPriority w:val="99"/>
    <w:locked/>
    <w:rsid w:val="005B5F27"/>
    <w:rPr>
      <w:rFonts w:ascii="Cambria" w:hAnsi="Cambria" w:cs="Times New Roman"/>
      <w:color w:val="404040"/>
      <w:sz w:val="20"/>
      <w:szCs w:val="20"/>
    </w:rPr>
  </w:style>
  <w:style w:type="character" w:customStyle="1" w:styleId="Heading9Char">
    <w:name w:val="Heading 9 Char"/>
    <w:basedOn w:val="a0"/>
    <w:link w:val="9"/>
    <w:uiPriority w:val="99"/>
    <w:locked/>
    <w:rsid w:val="005B5F27"/>
    <w:rPr>
      <w:rFonts w:ascii="Cambria" w:hAnsi="Cambria" w:cs="Times New Roman"/>
      <w:i/>
      <w:iCs/>
      <w:color w:val="404040"/>
      <w:sz w:val="20"/>
      <w:szCs w:val="20"/>
    </w:rPr>
  </w:style>
  <w:style w:type="character" w:customStyle="1" w:styleId="10">
    <w:name w:val="Заголовок 1 Знак"/>
    <w:aliases w:val="Заголовок части Знак"/>
    <w:basedOn w:val="a0"/>
    <w:link w:val="1"/>
    <w:uiPriority w:val="99"/>
    <w:locked/>
    <w:rsid w:val="005B5F27"/>
    <w:rPr>
      <w:rFonts w:ascii="Arial" w:hAnsi="Arial" w:cs="Arial"/>
      <w:b/>
      <w:bCs/>
      <w:kern w:val="32"/>
      <w:sz w:val="32"/>
      <w:szCs w:val="32"/>
      <w:lang w:eastAsia="ru-RU"/>
    </w:rPr>
  </w:style>
  <w:style w:type="character" w:customStyle="1" w:styleId="20">
    <w:name w:val="Заголовок 2 Знак"/>
    <w:basedOn w:val="a0"/>
    <w:link w:val="2"/>
    <w:uiPriority w:val="99"/>
    <w:locked/>
    <w:rsid w:val="005B5F27"/>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5B5F27"/>
    <w:rPr>
      <w:rFonts w:ascii="Cambria" w:hAnsi="Cambria" w:cs="Times New Roman"/>
      <w:b/>
      <w:bCs/>
      <w:color w:val="4F81BD"/>
      <w:spacing w:val="-20"/>
      <w:sz w:val="28"/>
      <w:szCs w:val="28"/>
    </w:rPr>
  </w:style>
  <w:style w:type="character" w:customStyle="1" w:styleId="40">
    <w:name w:val="Заголовок 4 Знак"/>
    <w:basedOn w:val="a0"/>
    <w:link w:val="4"/>
    <w:uiPriority w:val="99"/>
    <w:locked/>
    <w:rsid w:val="005B5F27"/>
    <w:rPr>
      <w:rFonts w:ascii="Calibri" w:hAnsi="Calibri" w:cs="Times New Roman"/>
      <w:b/>
      <w:bCs/>
      <w:sz w:val="28"/>
      <w:szCs w:val="28"/>
    </w:rPr>
  </w:style>
  <w:style w:type="character" w:customStyle="1" w:styleId="60">
    <w:name w:val="Заголовок 6 Знак"/>
    <w:basedOn w:val="a0"/>
    <w:link w:val="6"/>
    <w:uiPriority w:val="99"/>
    <w:locked/>
    <w:rsid w:val="005B5F27"/>
    <w:rPr>
      <w:rFonts w:ascii="Cambria" w:hAnsi="Cambria" w:cs="Times New Roman"/>
      <w:i/>
      <w:iCs/>
      <w:color w:val="243F60"/>
    </w:rPr>
  </w:style>
  <w:style w:type="character" w:customStyle="1" w:styleId="90">
    <w:name w:val="Заголовок 9 Знак"/>
    <w:basedOn w:val="a0"/>
    <w:link w:val="9"/>
    <w:uiPriority w:val="99"/>
    <w:locked/>
    <w:rsid w:val="005B5F27"/>
    <w:rPr>
      <w:rFonts w:ascii="Arial" w:hAnsi="Arial" w:cs="Arial"/>
      <w:lang w:eastAsia="ru-RU"/>
    </w:rPr>
  </w:style>
  <w:style w:type="paragraph" w:customStyle="1" w:styleId="11">
    <w:name w:val="Абзац списка1"/>
    <w:basedOn w:val="a"/>
    <w:uiPriority w:val="99"/>
    <w:rsid w:val="005B5F27"/>
    <w:pPr>
      <w:ind w:left="720"/>
    </w:pPr>
  </w:style>
  <w:style w:type="character" w:customStyle="1" w:styleId="BodyTextIndent3Char">
    <w:name w:val="Body Text Indent 3 Char"/>
    <w:uiPriority w:val="99"/>
    <w:semiHidden/>
    <w:locked/>
    <w:rsid w:val="005B5F27"/>
    <w:rPr>
      <w:sz w:val="24"/>
    </w:rPr>
  </w:style>
  <w:style w:type="paragraph" w:styleId="31">
    <w:name w:val="Body Text Indent 3"/>
    <w:basedOn w:val="a"/>
    <w:link w:val="32"/>
    <w:uiPriority w:val="99"/>
    <w:semiHidden/>
    <w:rsid w:val="005B5F27"/>
    <w:pPr>
      <w:ind w:firstLine="900"/>
      <w:jc w:val="both"/>
    </w:pPr>
    <w:rPr>
      <w:rFonts w:ascii="Calibri" w:hAnsi="Calibri"/>
    </w:rPr>
  </w:style>
  <w:style w:type="character" w:customStyle="1" w:styleId="BodyTextIndent3Char1">
    <w:name w:val="Body Text Indent 3 Char1"/>
    <w:basedOn w:val="a0"/>
    <w:link w:val="31"/>
    <w:uiPriority w:val="99"/>
    <w:semiHidden/>
    <w:locked/>
    <w:rsid w:val="001872AA"/>
    <w:rPr>
      <w:rFonts w:ascii="Times New Roman" w:hAnsi="Times New Roman" w:cs="Times New Roman"/>
      <w:sz w:val="16"/>
      <w:szCs w:val="16"/>
    </w:rPr>
  </w:style>
  <w:style w:type="character" w:customStyle="1" w:styleId="32">
    <w:name w:val="Основной текст с отступом 3 Знак"/>
    <w:basedOn w:val="a0"/>
    <w:link w:val="31"/>
    <w:uiPriority w:val="99"/>
    <w:semiHidden/>
    <w:locked/>
    <w:rsid w:val="005B5F27"/>
    <w:rPr>
      <w:rFonts w:ascii="Times New Roman" w:hAnsi="Times New Roman" w:cs="Times New Roman"/>
      <w:sz w:val="16"/>
      <w:szCs w:val="16"/>
      <w:lang w:eastAsia="ru-RU"/>
    </w:rPr>
  </w:style>
  <w:style w:type="paragraph" w:styleId="a3">
    <w:name w:val="Body Text Indent"/>
    <w:basedOn w:val="a"/>
    <w:link w:val="a4"/>
    <w:uiPriority w:val="99"/>
    <w:rsid w:val="005B5F27"/>
    <w:pPr>
      <w:spacing w:after="120" w:line="276" w:lineRule="auto"/>
      <w:ind w:left="283"/>
    </w:pPr>
    <w:rPr>
      <w:rFonts w:ascii="Calibri" w:eastAsia="Times New Roman" w:hAnsi="Calibri"/>
      <w:sz w:val="22"/>
      <w:szCs w:val="22"/>
      <w:lang w:eastAsia="en-US"/>
    </w:rPr>
  </w:style>
  <w:style w:type="character" w:customStyle="1" w:styleId="a4">
    <w:name w:val="Основной текст с отступом Знак"/>
    <w:basedOn w:val="a0"/>
    <w:link w:val="a3"/>
    <w:uiPriority w:val="99"/>
    <w:locked/>
    <w:rsid w:val="005B5F27"/>
    <w:rPr>
      <w:rFonts w:ascii="Calibri" w:hAnsi="Calibri" w:cs="Times New Roman"/>
    </w:rPr>
  </w:style>
  <w:style w:type="paragraph" w:styleId="a5">
    <w:name w:val="caption"/>
    <w:basedOn w:val="a"/>
    <w:next w:val="a"/>
    <w:uiPriority w:val="99"/>
    <w:qFormat/>
    <w:rsid w:val="005B5F27"/>
    <w:rPr>
      <w:b/>
      <w:bCs/>
      <w:sz w:val="20"/>
      <w:szCs w:val="20"/>
    </w:rPr>
  </w:style>
  <w:style w:type="character" w:customStyle="1" w:styleId="FontStyle115">
    <w:name w:val="Font Style115"/>
    <w:basedOn w:val="a0"/>
    <w:uiPriority w:val="99"/>
    <w:rsid w:val="005B5F27"/>
    <w:rPr>
      <w:rFonts w:ascii="Times New Roman" w:hAnsi="Times New Roman" w:cs="Times New Roman"/>
      <w:sz w:val="22"/>
      <w:szCs w:val="22"/>
    </w:rPr>
  </w:style>
  <w:style w:type="paragraph" w:customStyle="1" w:styleId="Style25">
    <w:name w:val="Style25"/>
    <w:basedOn w:val="a"/>
    <w:uiPriority w:val="99"/>
    <w:rsid w:val="005B5F27"/>
    <w:pPr>
      <w:widowControl w:val="0"/>
      <w:autoSpaceDE w:val="0"/>
      <w:autoSpaceDN w:val="0"/>
      <w:adjustRightInd w:val="0"/>
      <w:spacing w:line="274" w:lineRule="exact"/>
      <w:ind w:firstLine="355"/>
      <w:jc w:val="both"/>
    </w:pPr>
  </w:style>
  <w:style w:type="paragraph" w:styleId="a6">
    <w:name w:val="Body Text"/>
    <w:aliases w:val="Знак,Знак1 Знак,Основной текст1,bt"/>
    <w:basedOn w:val="a"/>
    <w:link w:val="a7"/>
    <w:uiPriority w:val="99"/>
    <w:rsid w:val="005B5F27"/>
    <w:pPr>
      <w:autoSpaceDE w:val="0"/>
      <w:autoSpaceDN w:val="0"/>
      <w:spacing w:after="160" w:line="240" w:lineRule="exact"/>
    </w:pPr>
    <w:rPr>
      <w:rFonts w:ascii="Arial" w:eastAsia="MS Mincho" w:hAnsi="Arial" w:cs="Arial"/>
      <w:b/>
      <w:sz w:val="20"/>
      <w:szCs w:val="20"/>
      <w:lang w:val="en-US" w:eastAsia="de-DE"/>
    </w:rPr>
  </w:style>
  <w:style w:type="character" w:customStyle="1" w:styleId="a7">
    <w:name w:val="Основной текст Знак"/>
    <w:aliases w:val="Знак Знак,Знак1 Знак Знак,Основной текст1 Знак,bt Знак"/>
    <w:basedOn w:val="a0"/>
    <w:link w:val="a6"/>
    <w:uiPriority w:val="99"/>
    <w:locked/>
    <w:rsid w:val="005B5F27"/>
    <w:rPr>
      <w:rFonts w:ascii="Calibri" w:hAnsi="Calibri" w:cs="Times New Roman"/>
    </w:rPr>
  </w:style>
  <w:style w:type="paragraph" w:styleId="a8">
    <w:name w:val="header"/>
    <w:basedOn w:val="a"/>
    <w:link w:val="a9"/>
    <w:uiPriority w:val="99"/>
    <w:rsid w:val="005B5F27"/>
    <w:pPr>
      <w:tabs>
        <w:tab w:val="center" w:pos="4677"/>
        <w:tab w:val="right" w:pos="9355"/>
      </w:tabs>
    </w:pPr>
    <w:rPr>
      <w:rFonts w:ascii="Calibri" w:eastAsia="Times New Roman" w:hAnsi="Calibri"/>
      <w:sz w:val="22"/>
      <w:szCs w:val="22"/>
      <w:lang w:eastAsia="en-US"/>
    </w:rPr>
  </w:style>
  <w:style w:type="character" w:customStyle="1" w:styleId="a9">
    <w:name w:val="Верхний колонтитул Знак"/>
    <w:basedOn w:val="a0"/>
    <w:link w:val="a8"/>
    <w:uiPriority w:val="99"/>
    <w:locked/>
    <w:rsid w:val="005B5F27"/>
    <w:rPr>
      <w:rFonts w:ascii="Calibri" w:hAnsi="Calibri" w:cs="Times New Roman"/>
    </w:rPr>
  </w:style>
  <w:style w:type="paragraph" w:styleId="aa">
    <w:name w:val="footer"/>
    <w:basedOn w:val="a"/>
    <w:link w:val="ab"/>
    <w:uiPriority w:val="99"/>
    <w:rsid w:val="005B5F27"/>
    <w:pPr>
      <w:tabs>
        <w:tab w:val="center" w:pos="4677"/>
        <w:tab w:val="right" w:pos="9355"/>
      </w:tabs>
    </w:pPr>
    <w:rPr>
      <w:rFonts w:ascii="Calibri" w:eastAsia="Times New Roman" w:hAnsi="Calibri"/>
      <w:sz w:val="22"/>
      <w:szCs w:val="22"/>
      <w:lang w:eastAsia="en-US"/>
    </w:rPr>
  </w:style>
  <w:style w:type="character" w:customStyle="1" w:styleId="FooterChar">
    <w:name w:val="Footer Char"/>
    <w:basedOn w:val="a0"/>
    <w:link w:val="aa"/>
    <w:uiPriority w:val="99"/>
    <w:locked/>
    <w:rsid w:val="005B5F27"/>
    <w:rPr>
      <w:rFonts w:ascii="Times New Roman" w:hAnsi="Times New Roman" w:cs="Times New Roman"/>
      <w:sz w:val="24"/>
      <w:szCs w:val="24"/>
      <w:lang w:eastAsia="ru-RU"/>
    </w:rPr>
  </w:style>
  <w:style w:type="character" w:customStyle="1" w:styleId="ab">
    <w:name w:val="Нижний колонтитул Знак"/>
    <w:basedOn w:val="a0"/>
    <w:link w:val="aa"/>
    <w:uiPriority w:val="99"/>
    <w:locked/>
    <w:rsid w:val="005B5F27"/>
    <w:rPr>
      <w:rFonts w:ascii="Calibri" w:hAnsi="Calibri" w:cs="Times New Roman"/>
    </w:rPr>
  </w:style>
  <w:style w:type="paragraph" w:styleId="ac">
    <w:name w:val="Normal (Web)"/>
    <w:basedOn w:val="a"/>
    <w:uiPriority w:val="99"/>
    <w:rsid w:val="005B5F27"/>
    <w:pPr>
      <w:spacing w:before="100" w:beforeAutospacing="1" w:after="100" w:afterAutospacing="1"/>
    </w:pPr>
  </w:style>
  <w:style w:type="character" w:styleId="ad">
    <w:name w:val="Strong"/>
    <w:basedOn w:val="a0"/>
    <w:uiPriority w:val="99"/>
    <w:qFormat/>
    <w:rsid w:val="005B5F27"/>
    <w:rPr>
      <w:rFonts w:cs="Times New Roman"/>
      <w:b/>
      <w:bCs/>
    </w:rPr>
  </w:style>
  <w:style w:type="character" w:styleId="ae">
    <w:name w:val="page number"/>
    <w:basedOn w:val="a0"/>
    <w:uiPriority w:val="99"/>
    <w:rsid w:val="005B5F27"/>
    <w:rPr>
      <w:rFonts w:cs="Times New Roman"/>
    </w:rPr>
  </w:style>
  <w:style w:type="paragraph" w:customStyle="1" w:styleId="92">
    <w:name w:val="Заголовок 92"/>
    <w:uiPriority w:val="99"/>
    <w:rsid w:val="005B5F27"/>
    <w:pPr>
      <w:keepNext/>
      <w:jc w:val="center"/>
    </w:pPr>
    <w:rPr>
      <w:rFonts w:ascii="Arial" w:hAnsi="Arial"/>
      <w:color w:val="000000"/>
      <w:sz w:val="28"/>
      <w:szCs w:val="20"/>
    </w:rPr>
  </w:style>
  <w:style w:type="paragraph" w:styleId="21">
    <w:name w:val="Body Text 2"/>
    <w:basedOn w:val="a"/>
    <w:link w:val="22"/>
    <w:uiPriority w:val="99"/>
    <w:rsid w:val="005B5F27"/>
    <w:pPr>
      <w:spacing w:after="120" w:line="480" w:lineRule="auto"/>
    </w:pPr>
  </w:style>
  <w:style w:type="character" w:customStyle="1" w:styleId="22">
    <w:name w:val="Основной текст 2 Знак"/>
    <w:basedOn w:val="a0"/>
    <w:link w:val="21"/>
    <w:uiPriority w:val="99"/>
    <w:locked/>
    <w:rsid w:val="005B5F27"/>
    <w:rPr>
      <w:rFonts w:ascii="Times New Roman" w:hAnsi="Times New Roman" w:cs="Times New Roman"/>
      <w:sz w:val="24"/>
      <w:szCs w:val="24"/>
      <w:lang w:eastAsia="ru-RU"/>
    </w:rPr>
  </w:style>
  <w:style w:type="paragraph" w:customStyle="1" w:styleId="af">
    <w:name w:val="Êîìó"/>
    <w:basedOn w:val="a"/>
    <w:uiPriority w:val="99"/>
    <w:rsid w:val="005B5F27"/>
    <w:pPr>
      <w:widowControl w:val="0"/>
      <w:autoSpaceDE w:val="0"/>
      <w:autoSpaceDN w:val="0"/>
    </w:pPr>
    <w:rPr>
      <w:rFonts w:ascii="Baltica" w:hAnsi="Baltica" w:cs="Baltica"/>
    </w:rPr>
  </w:style>
  <w:style w:type="paragraph" w:customStyle="1" w:styleId="ConsPlusNormal">
    <w:name w:val="ConsPlusNormal"/>
    <w:uiPriority w:val="99"/>
    <w:rsid w:val="005B5F27"/>
    <w:pPr>
      <w:widowControl w:val="0"/>
      <w:autoSpaceDE w:val="0"/>
      <w:autoSpaceDN w:val="0"/>
      <w:adjustRightInd w:val="0"/>
      <w:ind w:firstLine="720"/>
    </w:pPr>
    <w:rPr>
      <w:rFonts w:ascii="Arial" w:hAnsi="Arial" w:cs="Arial"/>
      <w:sz w:val="20"/>
      <w:szCs w:val="20"/>
    </w:rPr>
  </w:style>
  <w:style w:type="paragraph" w:styleId="af0">
    <w:name w:val="Balloon Text"/>
    <w:basedOn w:val="a"/>
    <w:link w:val="af1"/>
    <w:uiPriority w:val="99"/>
    <w:semiHidden/>
    <w:rsid w:val="005B5F27"/>
    <w:rPr>
      <w:rFonts w:ascii="Tahoma" w:eastAsia="Times New Roman" w:hAnsi="Tahoma" w:cs="Tahoma"/>
      <w:sz w:val="16"/>
      <w:szCs w:val="16"/>
      <w:lang w:eastAsia="en-US"/>
    </w:rPr>
  </w:style>
  <w:style w:type="character" w:customStyle="1" w:styleId="af1">
    <w:name w:val="Текст выноски Знак"/>
    <w:basedOn w:val="a0"/>
    <w:link w:val="af0"/>
    <w:uiPriority w:val="99"/>
    <w:semiHidden/>
    <w:locked/>
    <w:rsid w:val="005B5F27"/>
    <w:rPr>
      <w:rFonts w:ascii="Tahoma" w:hAnsi="Tahoma" w:cs="Tahoma"/>
      <w:sz w:val="16"/>
      <w:szCs w:val="16"/>
    </w:rPr>
  </w:style>
  <w:style w:type="paragraph" w:customStyle="1" w:styleId="210">
    <w:name w:val="Основной текст с отступом 21"/>
    <w:basedOn w:val="a"/>
    <w:uiPriority w:val="99"/>
    <w:rsid w:val="005B5F27"/>
    <w:pPr>
      <w:widowControl w:val="0"/>
      <w:suppressAutoHyphens/>
      <w:spacing w:after="120"/>
      <w:ind w:firstLine="709"/>
      <w:jc w:val="both"/>
    </w:pPr>
    <w:rPr>
      <w:rFonts w:ascii="Arial" w:eastAsia="Times New Roman" w:hAnsi="Arial" w:cs="Arial"/>
      <w:kern w:val="1"/>
      <w:sz w:val="26"/>
      <w:lang w:eastAsia="ar-SA"/>
    </w:rPr>
  </w:style>
  <w:style w:type="paragraph" w:customStyle="1" w:styleId="310">
    <w:name w:val="Основной текст с отступом 31"/>
    <w:basedOn w:val="a"/>
    <w:uiPriority w:val="99"/>
    <w:rsid w:val="005B5F27"/>
    <w:pPr>
      <w:suppressAutoHyphens/>
      <w:ind w:firstLine="709"/>
      <w:jc w:val="center"/>
    </w:pPr>
    <w:rPr>
      <w:rFonts w:ascii="Arial" w:hAnsi="Arial" w:cs="Arial"/>
      <w:sz w:val="20"/>
      <w:szCs w:val="20"/>
      <w:lang w:eastAsia="ar-SA"/>
    </w:rPr>
  </w:style>
  <w:style w:type="paragraph" w:customStyle="1" w:styleId="23">
    <w:name w:val="Знак Знак Знак2 Знак"/>
    <w:basedOn w:val="a"/>
    <w:uiPriority w:val="99"/>
    <w:rsid w:val="005B5F27"/>
    <w:pPr>
      <w:widowControl w:val="0"/>
      <w:adjustRightInd w:val="0"/>
      <w:spacing w:after="160" w:line="240" w:lineRule="exact"/>
      <w:jc w:val="right"/>
    </w:pPr>
    <w:rPr>
      <w:sz w:val="20"/>
      <w:szCs w:val="20"/>
      <w:lang w:val="en-GB" w:eastAsia="en-US"/>
    </w:rPr>
  </w:style>
  <w:style w:type="paragraph" w:customStyle="1" w:styleId="320">
    <w:name w:val="Основной текст 32"/>
    <w:basedOn w:val="a"/>
    <w:uiPriority w:val="99"/>
    <w:rsid w:val="005B5F27"/>
    <w:pPr>
      <w:suppressAutoHyphens/>
      <w:jc w:val="both"/>
    </w:pPr>
    <w:rPr>
      <w:rFonts w:ascii="Arial" w:hAnsi="Arial" w:cs="Arial"/>
      <w:sz w:val="26"/>
      <w:lang w:eastAsia="ar-SA"/>
    </w:rPr>
  </w:style>
  <w:style w:type="paragraph" w:customStyle="1" w:styleId="S">
    <w:name w:val="S_Обычный"/>
    <w:basedOn w:val="a"/>
    <w:link w:val="S0"/>
    <w:uiPriority w:val="99"/>
    <w:rsid w:val="005B5F27"/>
    <w:pPr>
      <w:suppressAutoHyphens/>
      <w:spacing w:line="360" w:lineRule="auto"/>
      <w:ind w:firstLine="709"/>
      <w:jc w:val="both"/>
    </w:pPr>
    <w:rPr>
      <w:lang w:eastAsia="ar-SA"/>
    </w:rPr>
  </w:style>
  <w:style w:type="character" w:customStyle="1" w:styleId="S0">
    <w:name w:val="S_Обычный Знак"/>
    <w:basedOn w:val="a0"/>
    <w:link w:val="S"/>
    <w:uiPriority w:val="99"/>
    <w:locked/>
    <w:rsid w:val="005B5F27"/>
    <w:rPr>
      <w:rFonts w:ascii="Times New Roman" w:hAnsi="Times New Roman" w:cs="Times New Roman"/>
      <w:sz w:val="24"/>
      <w:szCs w:val="24"/>
      <w:lang w:eastAsia="ar-SA" w:bidi="ar-SA"/>
    </w:rPr>
  </w:style>
  <w:style w:type="paragraph" w:customStyle="1" w:styleId="S4">
    <w:name w:val="S_Заголовок 4"/>
    <w:basedOn w:val="4"/>
    <w:uiPriority w:val="99"/>
    <w:rsid w:val="005B5F27"/>
    <w:pPr>
      <w:keepNext w:val="0"/>
      <w:tabs>
        <w:tab w:val="left" w:pos="3229"/>
      </w:tabs>
      <w:suppressAutoHyphens/>
      <w:spacing w:before="0" w:after="0" w:line="240" w:lineRule="auto"/>
      <w:ind w:left="3229" w:hanging="360"/>
    </w:pPr>
    <w:rPr>
      <w:rFonts w:ascii="Times New Roman" w:hAnsi="Times New Roman"/>
      <w:b w:val="0"/>
      <w:bCs w:val="0"/>
      <w:i/>
      <w:sz w:val="24"/>
      <w:szCs w:val="24"/>
      <w:lang w:eastAsia="ar-SA"/>
    </w:rPr>
  </w:style>
  <w:style w:type="paragraph" w:styleId="24">
    <w:name w:val="Body Text Indent 2"/>
    <w:basedOn w:val="a"/>
    <w:link w:val="25"/>
    <w:uiPriority w:val="99"/>
    <w:rsid w:val="005B5F27"/>
    <w:pPr>
      <w:suppressAutoHyphens/>
      <w:spacing w:after="120" w:line="480" w:lineRule="auto"/>
      <w:ind w:left="283"/>
    </w:pPr>
    <w:rPr>
      <w:lang w:eastAsia="ar-SA"/>
    </w:rPr>
  </w:style>
  <w:style w:type="character" w:customStyle="1" w:styleId="25">
    <w:name w:val="Основной текст с отступом 2 Знак"/>
    <w:basedOn w:val="a0"/>
    <w:link w:val="24"/>
    <w:uiPriority w:val="99"/>
    <w:locked/>
    <w:rsid w:val="005B5F27"/>
    <w:rPr>
      <w:rFonts w:ascii="Times New Roman" w:hAnsi="Times New Roman" w:cs="Times New Roman"/>
      <w:sz w:val="24"/>
      <w:szCs w:val="24"/>
      <w:lang w:eastAsia="ar-SA" w:bidi="ar-SA"/>
    </w:rPr>
  </w:style>
  <w:style w:type="paragraph" w:customStyle="1" w:styleId="af2">
    <w:name w:val="Таблица"/>
    <w:basedOn w:val="a"/>
    <w:uiPriority w:val="99"/>
    <w:rsid w:val="005B5F27"/>
    <w:pPr>
      <w:widowControl w:val="0"/>
      <w:spacing w:line="264" w:lineRule="auto"/>
      <w:jc w:val="both"/>
    </w:pPr>
    <w:rPr>
      <w:szCs w:val="20"/>
    </w:rPr>
  </w:style>
  <w:style w:type="paragraph" w:customStyle="1" w:styleId="91">
    <w:name w:val="Заголовок 91"/>
    <w:uiPriority w:val="99"/>
    <w:rsid w:val="005B5F27"/>
    <w:pPr>
      <w:keepNext/>
      <w:jc w:val="center"/>
    </w:pPr>
    <w:rPr>
      <w:rFonts w:ascii="Arial" w:hAnsi="Arial"/>
      <w:color w:val="000000"/>
      <w:sz w:val="28"/>
      <w:szCs w:val="20"/>
    </w:rPr>
  </w:style>
  <w:style w:type="paragraph" w:customStyle="1" w:styleId="af3">
    <w:name w:val="ОТСТУП"/>
    <w:basedOn w:val="a"/>
    <w:uiPriority w:val="99"/>
    <w:rsid w:val="005B5F27"/>
    <w:pPr>
      <w:widowControl w:val="0"/>
      <w:numPr>
        <w:ilvl w:val="12"/>
      </w:numPr>
      <w:ind w:firstLine="709"/>
      <w:jc w:val="center"/>
    </w:pPr>
    <w:rPr>
      <w:szCs w:val="20"/>
    </w:rPr>
  </w:style>
  <w:style w:type="character" w:customStyle="1" w:styleId="textdetail3">
    <w:name w:val="text_detail3"/>
    <w:basedOn w:val="a0"/>
    <w:uiPriority w:val="99"/>
    <w:rsid w:val="005B5F27"/>
    <w:rPr>
      <w:rFonts w:cs="Times New Roman"/>
    </w:rPr>
  </w:style>
  <w:style w:type="character" w:customStyle="1" w:styleId="pseudoreadmore">
    <w:name w:val="pseudo readmore"/>
    <w:basedOn w:val="a0"/>
    <w:uiPriority w:val="99"/>
    <w:rsid w:val="005B5F27"/>
    <w:rPr>
      <w:rFonts w:cs="Times New Roman"/>
    </w:rPr>
  </w:style>
  <w:style w:type="character" w:customStyle="1" w:styleId="pseudohidetext">
    <w:name w:val="pseudo hide_text"/>
    <w:basedOn w:val="a0"/>
    <w:uiPriority w:val="99"/>
    <w:rsid w:val="005B5F27"/>
    <w:rPr>
      <w:rFonts w:cs="Times New Roman"/>
    </w:rPr>
  </w:style>
  <w:style w:type="paragraph" w:customStyle="1" w:styleId="ConsPlusCell">
    <w:name w:val="ConsPlusCell"/>
    <w:uiPriority w:val="99"/>
    <w:rsid w:val="005B5F27"/>
    <w:pPr>
      <w:widowControl w:val="0"/>
      <w:autoSpaceDE w:val="0"/>
      <w:autoSpaceDN w:val="0"/>
      <w:adjustRightInd w:val="0"/>
    </w:pPr>
    <w:rPr>
      <w:rFonts w:ascii="Arial" w:eastAsia="Times New Roman" w:hAnsi="Arial" w:cs="Arial"/>
      <w:sz w:val="20"/>
      <w:szCs w:val="20"/>
    </w:rPr>
  </w:style>
  <w:style w:type="character" w:styleId="af4">
    <w:name w:val="Hyperlink"/>
    <w:basedOn w:val="a0"/>
    <w:uiPriority w:val="99"/>
    <w:rsid w:val="005B5F27"/>
    <w:rPr>
      <w:rFonts w:cs="Times New Roman"/>
      <w:color w:val="0000FF"/>
      <w:u w:val="single"/>
    </w:rPr>
  </w:style>
  <w:style w:type="paragraph" w:styleId="af5">
    <w:name w:val="List Paragraph"/>
    <w:basedOn w:val="a"/>
    <w:uiPriority w:val="99"/>
    <w:qFormat/>
    <w:rsid w:val="005B5F27"/>
    <w:pPr>
      <w:spacing w:after="200" w:line="276" w:lineRule="auto"/>
      <w:ind w:left="720"/>
      <w:contextualSpacing/>
    </w:pPr>
    <w:rPr>
      <w:rFonts w:ascii="Calibri" w:hAnsi="Calibri"/>
      <w:sz w:val="22"/>
      <w:szCs w:val="22"/>
      <w:lang w:eastAsia="en-US"/>
    </w:rPr>
  </w:style>
  <w:style w:type="character" w:customStyle="1" w:styleId="DocumentMapChar">
    <w:name w:val="Document Map Char"/>
    <w:uiPriority w:val="99"/>
    <w:semiHidden/>
    <w:locked/>
    <w:rsid w:val="005B5F27"/>
    <w:rPr>
      <w:rFonts w:ascii="Tahoma" w:hAnsi="Tahoma"/>
      <w:sz w:val="16"/>
    </w:rPr>
  </w:style>
  <w:style w:type="paragraph" w:styleId="af6">
    <w:name w:val="Document Map"/>
    <w:basedOn w:val="a"/>
    <w:link w:val="af7"/>
    <w:uiPriority w:val="99"/>
    <w:semiHidden/>
    <w:rsid w:val="005B5F27"/>
    <w:pPr>
      <w:spacing w:after="200" w:line="276" w:lineRule="auto"/>
    </w:pPr>
    <w:rPr>
      <w:rFonts w:ascii="Tahoma" w:hAnsi="Tahoma"/>
      <w:sz w:val="16"/>
      <w:szCs w:val="16"/>
    </w:rPr>
  </w:style>
  <w:style w:type="character" w:customStyle="1" w:styleId="af7">
    <w:name w:val="Схема документа Знак"/>
    <w:basedOn w:val="a0"/>
    <w:link w:val="af6"/>
    <w:uiPriority w:val="99"/>
    <w:semiHidden/>
    <w:locked/>
    <w:rsid w:val="001872AA"/>
    <w:rPr>
      <w:rFonts w:ascii="Times New Roman" w:hAnsi="Times New Roman" w:cs="Times New Roman"/>
      <w:sz w:val="2"/>
    </w:rPr>
  </w:style>
  <w:style w:type="paragraph" w:customStyle="1" w:styleId="12">
    <w:name w:val="Обычный1"/>
    <w:uiPriority w:val="99"/>
    <w:rsid w:val="005B5F27"/>
    <w:pPr>
      <w:spacing w:before="100" w:after="100"/>
    </w:pPr>
    <w:rPr>
      <w:rFonts w:ascii="Times New Roman" w:eastAsia="Times New Roman" w:hAnsi="Times New Roman"/>
      <w:sz w:val="24"/>
      <w:szCs w:val="20"/>
    </w:rPr>
  </w:style>
  <w:style w:type="paragraph" w:customStyle="1" w:styleId="3TimesNewRoman">
    <w:name w:val="Заголовок 3 + Times New Roman"/>
    <w:aliases w:val="12 пт,По ширине,Первая строка:  1,25 см"/>
    <w:basedOn w:val="3"/>
    <w:uiPriority w:val="99"/>
    <w:rsid w:val="005B5F27"/>
    <w:pPr>
      <w:keepLines w:val="0"/>
      <w:spacing w:before="240" w:after="60" w:line="240" w:lineRule="auto"/>
      <w:ind w:firstLine="709"/>
      <w:jc w:val="both"/>
    </w:pPr>
    <w:rPr>
      <w:rFonts w:ascii="Times New Roman" w:eastAsia="Times New Roman" w:hAnsi="Times New Roman" w:cs="Arial"/>
      <w:color w:val="auto"/>
      <w:spacing w:val="0"/>
      <w:sz w:val="24"/>
      <w:szCs w:val="26"/>
      <w:lang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B5F27"/>
    <w:pPr>
      <w:spacing w:line="240" w:lineRule="exact"/>
      <w:jc w:val="both"/>
    </w:pPr>
    <w:rPr>
      <w:rFonts w:eastAsia="Times New Roman"/>
      <w:lang w:val="en-US" w:eastAsia="en-US"/>
    </w:rPr>
  </w:style>
  <w:style w:type="paragraph" w:styleId="33">
    <w:name w:val="Body Text 3"/>
    <w:basedOn w:val="a"/>
    <w:link w:val="34"/>
    <w:uiPriority w:val="99"/>
    <w:rsid w:val="005B5F27"/>
    <w:pPr>
      <w:spacing w:after="120"/>
    </w:pPr>
    <w:rPr>
      <w:rFonts w:eastAsia="Times New Roman"/>
      <w:sz w:val="16"/>
      <w:szCs w:val="16"/>
    </w:rPr>
  </w:style>
  <w:style w:type="character" w:customStyle="1" w:styleId="34">
    <w:name w:val="Основной текст 3 Знак"/>
    <w:basedOn w:val="a0"/>
    <w:link w:val="33"/>
    <w:uiPriority w:val="99"/>
    <w:locked/>
    <w:rsid w:val="005B5F27"/>
    <w:rPr>
      <w:rFonts w:ascii="Times New Roman" w:hAnsi="Times New Roman" w:cs="Times New Roman"/>
      <w:sz w:val="16"/>
      <w:szCs w:val="16"/>
      <w:lang w:eastAsia="ru-RU"/>
    </w:rPr>
  </w:style>
  <w:style w:type="character" w:customStyle="1" w:styleId="Normal">
    <w:name w:val="Normal Знак Знак"/>
    <w:basedOn w:val="a0"/>
    <w:link w:val="Normal0"/>
    <w:uiPriority w:val="99"/>
    <w:locked/>
    <w:rsid w:val="005B5F27"/>
    <w:rPr>
      <w:rFonts w:cs="Times New Roman"/>
      <w:sz w:val="22"/>
      <w:szCs w:val="22"/>
      <w:lang w:val="ru-RU" w:eastAsia="ru-RU" w:bidi="ar-SA"/>
    </w:rPr>
  </w:style>
  <w:style w:type="paragraph" w:customStyle="1" w:styleId="Normal0">
    <w:name w:val="Normal Знак"/>
    <w:link w:val="Normal"/>
    <w:uiPriority w:val="99"/>
    <w:rsid w:val="005B5F27"/>
  </w:style>
  <w:style w:type="paragraph" w:styleId="af9">
    <w:name w:val="Title"/>
    <w:aliases w:val="Знак12"/>
    <w:basedOn w:val="a"/>
    <w:link w:val="afa"/>
    <w:uiPriority w:val="99"/>
    <w:qFormat/>
    <w:rsid w:val="005B5F27"/>
    <w:pPr>
      <w:tabs>
        <w:tab w:val="num" w:pos="1080"/>
      </w:tabs>
      <w:ind w:left="1080" w:hanging="360"/>
      <w:jc w:val="both"/>
    </w:pPr>
    <w:rPr>
      <w:b/>
      <w:noProof/>
      <w:sz w:val="20"/>
      <w:szCs w:val="20"/>
    </w:rPr>
  </w:style>
  <w:style w:type="character" w:customStyle="1" w:styleId="afa">
    <w:name w:val="Название Знак"/>
    <w:aliases w:val="Знак12 Знак"/>
    <w:basedOn w:val="a0"/>
    <w:link w:val="af9"/>
    <w:uiPriority w:val="99"/>
    <w:locked/>
    <w:rsid w:val="005B5F27"/>
    <w:rPr>
      <w:rFonts w:ascii="Times New Roman" w:hAnsi="Times New Roman" w:cs="Times New Roman"/>
      <w:b/>
      <w:noProof/>
      <w:sz w:val="20"/>
      <w:szCs w:val="20"/>
      <w:lang w:eastAsia="ru-RU"/>
    </w:rPr>
  </w:style>
  <w:style w:type="paragraph" w:customStyle="1" w:styleId="afb">
    <w:name w:val="Îáû÷íûé"/>
    <w:uiPriority w:val="99"/>
    <w:rsid w:val="005B5F27"/>
    <w:rPr>
      <w:rFonts w:ascii="Times New Roman" w:hAnsi="Times New Roman"/>
      <w:sz w:val="24"/>
      <w:szCs w:val="20"/>
    </w:rPr>
  </w:style>
  <w:style w:type="paragraph" w:styleId="afc">
    <w:name w:val="Subtitle"/>
    <w:basedOn w:val="a"/>
    <w:link w:val="afd"/>
    <w:uiPriority w:val="99"/>
    <w:qFormat/>
    <w:rsid w:val="005B5F27"/>
    <w:pPr>
      <w:jc w:val="right"/>
    </w:pPr>
    <w:rPr>
      <w:sz w:val="28"/>
    </w:rPr>
  </w:style>
  <w:style w:type="character" w:customStyle="1" w:styleId="afd">
    <w:name w:val="Подзаголовок Знак"/>
    <w:basedOn w:val="a0"/>
    <w:link w:val="afc"/>
    <w:uiPriority w:val="99"/>
    <w:locked/>
    <w:rsid w:val="005B5F27"/>
    <w:rPr>
      <w:rFonts w:ascii="Times New Roman" w:hAnsi="Times New Roman" w:cs="Times New Roman"/>
      <w:sz w:val="24"/>
      <w:szCs w:val="24"/>
      <w:lang w:eastAsia="ru-RU"/>
    </w:rPr>
  </w:style>
  <w:style w:type="character" w:customStyle="1" w:styleId="FootnoteTextChar">
    <w:name w:val="Footnote Text Char"/>
    <w:uiPriority w:val="99"/>
    <w:semiHidden/>
    <w:locked/>
    <w:rsid w:val="005B5F27"/>
    <w:rPr>
      <w:rFonts w:ascii="Times New Roman" w:hAnsi="Times New Roman"/>
      <w:sz w:val="24"/>
      <w:lang w:eastAsia="ru-RU"/>
    </w:rPr>
  </w:style>
  <w:style w:type="paragraph" w:styleId="afe">
    <w:name w:val="footnote text"/>
    <w:basedOn w:val="a"/>
    <w:link w:val="aff"/>
    <w:uiPriority w:val="99"/>
    <w:rsid w:val="005B5F27"/>
  </w:style>
  <w:style w:type="character" w:customStyle="1" w:styleId="aff">
    <w:name w:val="Текст сноски Знак"/>
    <w:basedOn w:val="a0"/>
    <w:link w:val="afe"/>
    <w:uiPriority w:val="99"/>
    <w:locked/>
    <w:rsid w:val="001872AA"/>
    <w:rPr>
      <w:rFonts w:ascii="Times New Roman" w:hAnsi="Times New Roman" w:cs="Times New Roman"/>
      <w:sz w:val="20"/>
      <w:szCs w:val="20"/>
    </w:rPr>
  </w:style>
  <w:style w:type="paragraph" w:styleId="aff0">
    <w:name w:val="Block Text"/>
    <w:basedOn w:val="a"/>
    <w:uiPriority w:val="99"/>
    <w:rsid w:val="005B5F27"/>
    <w:pPr>
      <w:ind w:left="-709" w:right="43" w:firstLine="851"/>
      <w:jc w:val="both"/>
    </w:pPr>
    <w:rPr>
      <w:sz w:val="28"/>
      <w:szCs w:val="20"/>
    </w:rPr>
  </w:style>
  <w:style w:type="paragraph" w:customStyle="1" w:styleId="xl24">
    <w:name w:val="xl24"/>
    <w:basedOn w:val="a"/>
    <w:uiPriority w:val="99"/>
    <w:rsid w:val="005B5F27"/>
    <w:pPr>
      <w:spacing w:before="100" w:beforeAutospacing="1" w:after="100" w:afterAutospacing="1"/>
      <w:jc w:val="center"/>
    </w:pPr>
  </w:style>
  <w:style w:type="paragraph" w:customStyle="1" w:styleId="xl35">
    <w:name w:val="xl35"/>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Iauiue">
    <w:name w:val="Iau?iue"/>
    <w:uiPriority w:val="99"/>
    <w:rsid w:val="005B5F27"/>
    <w:pPr>
      <w:widowControl w:val="0"/>
    </w:pPr>
    <w:rPr>
      <w:rFonts w:ascii="Times New Roman" w:hAnsi="Times New Roman"/>
      <w:sz w:val="20"/>
      <w:szCs w:val="20"/>
    </w:rPr>
  </w:style>
  <w:style w:type="paragraph" w:customStyle="1" w:styleId="caaieiaie2">
    <w:name w:val="caaieiaie 2"/>
    <w:basedOn w:val="Iauiue"/>
    <w:next w:val="Iauiue"/>
    <w:uiPriority w:val="99"/>
    <w:rsid w:val="005B5F27"/>
    <w:pPr>
      <w:keepNext/>
      <w:keepLines/>
      <w:spacing w:before="240" w:after="60"/>
      <w:jc w:val="center"/>
    </w:pPr>
    <w:rPr>
      <w:rFonts w:ascii="Peterburg" w:hAnsi="Peterburg"/>
      <w:b/>
      <w:sz w:val="24"/>
    </w:rPr>
  </w:style>
  <w:style w:type="character" w:styleId="aff1">
    <w:name w:val="FollowedHyperlink"/>
    <w:basedOn w:val="a0"/>
    <w:uiPriority w:val="99"/>
    <w:rsid w:val="005B5F27"/>
    <w:rPr>
      <w:rFonts w:cs="Times New Roman"/>
      <w:color w:val="800080"/>
      <w:u w:val="single"/>
    </w:rPr>
  </w:style>
  <w:style w:type="paragraph" w:customStyle="1" w:styleId="xl25">
    <w:name w:val="xl25"/>
    <w:basedOn w:val="a"/>
    <w:uiPriority w:val="99"/>
    <w:rsid w:val="005B5F27"/>
    <w:pPr>
      <w:spacing w:before="100" w:beforeAutospacing="1" w:after="100" w:afterAutospacing="1"/>
      <w:jc w:val="center"/>
      <w:textAlignment w:val="center"/>
    </w:pPr>
    <w:rPr>
      <w:b/>
      <w:bCs/>
    </w:rPr>
  </w:style>
  <w:style w:type="paragraph" w:customStyle="1" w:styleId="xl26">
    <w:name w:val="xl26"/>
    <w:basedOn w:val="a"/>
    <w:uiPriority w:val="99"/>
    <w:rsid w:val="005B5F27"/>
    <w:pPr>
      <w:spacing w:before="100" w:beforeAutospacing="1" w:after="100" w:afterAutospacing="1"/>
      <w:jc w:val="center"/>
      <w:textAlignment w:val="center"/>
    </w:pPr>
    <w:rPr>
      <w:sz w:val="22"/>
      <w:szCs w:val="22"/>
    </w:rPr>
  </w:style>
  <w:style w:type="paragraph" w:customStyle="1" w:styleId="xl27">
    <w:name w:val="xl27"/>
    <w:basedOn w:val="a"/>
    <w:uiPriority w:val="99"/>
    <w:rsid w:val="005B5F27"/>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8">
    <w:name w:val="xl28"/>
    <w:basedOn w:val="a"/>
    <w:uiPriority w:val="99"/>
    <w:rsid w:val="005B5F27"/>
    <w:pPr>
      <w:spacing w:before="100" w:beforeAutospacing="1" w:after="100" w:afterAutospacing="1"/>
      <w:jc w:val="center"/>
      <w:textAlignment w:val="center"/>
    </w:pPr>
  </w:style>
  <w:style w:type="paragraph" w:customStyle="1" w:styleId="xl29">
    <w:name w:val="xl29"/>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0">
    <w:name w:val="xl30"/>
    <w:basedOn w:val="a"/>
    <w:uiPriority w:val="99"/>
    <w:rsid w:val="005B5F27"/>
    <w:pPr>
      <w:pBdr>
        <w:top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1">
    <w:name w:val="xl31"/>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2">
    <w:name w:val="xl32"/>
    <w:basedOn w:val="a"/>
    <w:uiPriority w:val="99"/>
    <w:rsid w:val="005B5F27"/>
    <w:pPr>
      <w:spacing w:before="100" w:beforeAutospacing="1" w:after="100" w:afterAutospacing="1"/>
      <w:jc w:val="center"/>
      <w:textAlignment w:val="center"/>
    </w:pPr>
  </w:style>
  <w:style w:type="paragraph" w:customStyle="1" w:styleId="xl33">
    <w:name w:val="xl33"/>
    <w:basedOn w:val="a"/>
    <w:uiPriority w:val="99"/>
    <w:rsid w:val="005B5F27"/>
    <w:pPr>
      <w:spacing w:before="100" w:beforeAutospacing="1" w:after="100" w:afterAutospacing="1"/>
      <w:jc w:val="center"/>
      <w:textAlignment w:val="center"/>
    </w:pPr>
  </w:style>
  <w:style w:type="paragraph" w:customStyle="1" w:styleId="xl34">
    <w:name w:val="xl34"/>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
    <w:name w:val="xl36"/>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
    <w:name w:val="xl37"/>
    <w:basedOn w:val="a"/>
    <w:uiPriority w:val="99"/>
    <w:rsid w:val="005B5F27"/>
    <w:pPr>
      <w:spacing w:before="100" w:beforeAutospacing="1" w:after="100" w:afterAutospacing="1"/>
      <w:jc w:val="center"/>
      <w:textAlignment w:val="center"/>
    </w:pPr>
  </w:style>
  <w:style w:type="paragraph" w:customStyle="1" w:styleId="xl38">
    <w:name w:val="xl38"/>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39">
    <w:name w:val="xl39"/>
    <w:basedOn w:val="a"/>
    <w:uiPriority w:val="99"/>
    <w:rsid w:val="005B5F27"/>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40">
    <w:name w:val="xl40"/>
    <w:basedOn w:val="a"/>
    <w:uiPriority w:val="99"/>
    <w:rsid w:val="005B5F27"/>
    <w:pPr>
      <w:spacing w:before="100" w:beforeAutospacing="1" w:after="100" w:afterAutospacing="1"/>
      <w:jc w:val="center"/>
    </w:pPr>
  </w:style>
  <w:style w:type="paragraph" w:customStyle="1" w:styleId="xl41">
    <w:name w:val="xl41"/>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a"/>
    <w:uiPriority w:val="99"/>
    <w:rsid w:val="005B5F27"/>
    <w:pPr>
      <w:spacing w:before="100" w:beforeAutospacing="1" w:after="100" w:afterAutospacing="1"/>
      <w:jc w:val="center"/>
      <w:textAlignment w:val="center"/>
    </w:pPr>
    <w:rPr>
      <w:sz w:val="22"/>
      <w:szCs w:val="22"/>
    </w:rPr>
  </w:style>
  <w:style w:type="paragraph" w:customStyle="1" w:styleId="xl43">
    <w:name w:val="xl43"/>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6">
    <w:name w:val="xl46"/>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47">
    <w:name w:val="xl47"/>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9">
    <w:name w:val="xl49"/>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0">
    <w:name w:val="xl50"/>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1">
    <w:name w:val="xl51"/>
    <w:basedOn w:val="a"/>
    <w:uiPriority w:val="99"/>
    <w:rsid w:val="005B5F27"/>
    <w:pPr>
      <w:pBdr>
        <w:bottom w:val="single" w:sz="4" w:space="0" w:color="auto"/>
        <w:right w:val="single" w:sz="4" w:space="0" w:color="auto"/>
      </w:pBdr>
      <w:spacing w:before="100" w:beforeAutospacing="1" w:after="100" w:afterAutospacing="1"/>
      <w:jc w:val="center"/>
      <w:textAlignment w:val="center"/>
    </w:pPr>
  </w:style>
  <w:style w:type="paragraph" w:customStyle="1" w:styleId="xl52">
    <w:name w:val="xl52"/>
    <w:basedOn w:val="a"/>
    <w:uiPriority w:val="99"/>
    <w:rsid w:val="005B5F2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3">
    <w:name w:val="xl53"/>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4">
    <w:name w:val="xl54"/>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5">
    <w:name w:val="xl55"/>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a"/>
    <w:uiPriority w:val="99"/>
    <w:rsid w:val="005B5F27"/>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7">
    <w:name w:val="xl57"/>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58">
    <w:name w:val="xl58"/>
    <w:basedOn w:val="a"/>
    <w:uiPriority w:val="99"/>
    <w:rsid w:val="005B5F27"/>
    <w:pPr>
      <w:pBdr>
        <w:bottom w:val="single" w:sz="4" w:space="0" w:color="auto"/>
        <w:right w:val="single" w:sz="4" w:space="0" w:color="auto"/>
      </w:pBdr>
      <w:spacing w:before="100" w:beforeAutospacing="1" w:after="100" w:afterAutospacing="1"/>
      <w:jc w:val="center"/>
      <w:textAlignment w:val="center"/>
    </w:pPr>
  </w:style>
  <w:style w:type="paragraph" w:customStyle="1" w:styleId="xl59">
    <w:name w:val="xl59"/>
    <w:basedOn w:val="a"/>
    <w:uiPriority w:val="99"/>
    <w:rsid w:val="005B5F2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0">
    <w:name w:val="xl60"/>
    <w:basedOn w:val="a"/>
    <w:uiPriority w:val="99"/>
    <w:rsid w:val="005B5F27"/>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a"/>
    <w:uiPriority w:val="99"/>
    <w:rsid w:val="005B5F27"/>
    <w:pPr>
      <w:spacing w:before="100" w:beforeAutospacing="1" w:after="100" w:afterAutospacing="1"/>
      <w:jc w:val="center"/>
      <w:textAlignment w:val="center"/>
    </w:pPr>
  </w:style>
  <w:style w:type="paragraph" w:customStyle="1" w:styleId="xl62">
    <w:name w:val="xl62"/>
    <w:basedOn w:val="a"/>
    <w:uiPriority w:val="99"/>
    <w:rsid w:val="005B5F27"/>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3">
    <w:name w:val="xl63"/>
    <w:basedOn w:val="a"/>
    <w:uiPriority w:val="99"/>
    <w:rsid w:val="005B5F2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4">
    <w:name w:val="xl64"/>
    <w:basedOn w:val="a"/>
    <w:uiPriority w:val="99"/>
    <w:rsid w:val="005B5F27"/>
    <w:pPr>
      <w:spacing w:before="100" w:beforeAutospacing="1" w:after="100" w:afterAutospacing="1"/>
      <w:jc w:val="center"/>
      <w:textAlignment w:val="center"/>
    </w:pPr>
  </w:style>
  <w:style w:type="paragraph" w:customStyle="1" w:styleId="xl65">
    <w:name w:val="xl65"/>
    <w:basedOn w:val="a"/>
    <w:uiPriority w:val="99"/>
    <w:rsid w:val="005B5F27"/>
    <w:pPr>
      <w:spacing w:before="100" w:beforeAutospacing="1" w:after="100" w:afterAutospacing="1"/>
      <w:jc w:val="center"/>
      <w:textAlignment w:val="center"/>
    </w:pPr>
    <w:rPr>
      <w:sz w:val="22"/>
      <w:szCs w:val="22"/>
    </w:rPr>
  </w:style>
  <w:style w:type="paragraph" w:customStyle="1" w:styleId="xl66">
    <w:name w:val="xl66"/>
    <w:basedOn w:val="a"/>
    <w:uiPriority w:val="99"/>
    <w:rsid w:val="005B5F27"/>
    <w:pPr>
      <w:spacing w:before="100" w:beforeAutospacing="1" w:after="100" w:afterAutospacing="1"/>
      <w:jc w:val="center"/>
      <w:textAlignment w:val="center"/>
    </w:pPr>
  </w:style>
  <w:style w:type="paragraph" w:customStyle="1" w:styleId="xl67">
    <w:name w:val="xl67"/>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uiPriority w:val="99"/>
    <w:rsid w:val="005B5F27"/>
    <w:pPr>
      <w:spacing w:before="100" w:beforeAutospacing="1" w:after="100" w:afterAutospacing="1"/>
      <w:jc w:val="center"/>
      <w:textAlignment w:val="center"/>
    </w:pPr>
  </w:style>
  <w:style w:type="paragraph" w:customStyle="1" w:styleId="xl69">
    <w:name w:val="xl69"/>
    <w:basedOn w:val="a"/>
    <w:uiPriority w:val="99"/>
    <w:rsid w:val="005B5F2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0">
    <w:name w:val="xl70"/>
    <w:basedOn w:val="a"/>
    <w:uiPriority w:val="99"/>
    <w:rsid w:val="005B5F2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71">
    <w:name w:val="xl71"/>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
    <w:uiPriority w:val="99"/>
    <w:rsid w:val="005B5F27"/>
    <w:pPr>
      <w:spacing w:before="100" w:beforeAutospacing="1" w:after="100" w:afterAutospacing="1"/>
    </w:pPr>
  </w:style>
  <w:style w:type="paragraph" w:customStyle="1" w:styleId="xl74">
    <w:name w:val="xl74"/>
    <w:basedOn w:val="a"/>
    <w:uiPriority w:val="99"/>
    <w:rsid w:val="005B5F27"/>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75">
    <w:name w:val="xl75"/>
    <w:basedOn w:val="a"/>
    <w:uiPriority w:val="99"/>
    <w:rsid w:val="005B5F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6">
    <w:name w:val="xl76"/>
    <w:basedOn w:val="a"/>
    <w:uiPriority w:val="99"/>
    <w:rsid w:val="005B5F2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77">
    <w:name w:val="xl77"/>
    <w:basedOn w:val="a"/>
    <w:uiPriority w:val="99"/>
    <w:rsid w:val="005B5F2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
    <w:uiPriority w:val="99"/>
    <w:rsid w:val="005B5F27"/>
    <w:pPr>
      <w:pBdr>
        <w:bottom w:val="single" w:sz="4" w:space="0" w:color="auto"/>
      </w:pBdr>
      <w:spacing w:before="100" w:beforeAutospacing="1" w:after="100" w:afterAutospacing="1"/>
      <w:jc w:val="center"/>
      <w:textAlignment w:val="center"/>
    </w:pPr>
  </w:style>
  <w:style w:type="paragraph" w:customStyle="1" w:styleId="xl79">
    <w:name w:val="xl79"/>
    <w:basedOn w:val="a"/>
    <w:uiPriority w:val="99"/>
    <w:rsid w:val="005B5F27"/>
    <w:pPr>
      <w:pBdr>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a"/>
    <w:uiPriority w:val="99"/>
    <w:rsid w:val="005B5F2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1">
    <w:name w:val="xl81"/>
    <w:basedOn w:val="a"/>
    <w:uiPriority w:val="99"/>
    <w:rsid w:val="005B5F27"/>
    <w:pPr>
      <w:pBdr>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uiPriority w:val="99"/>
    <w:rsid w:val="005B5F27"/>
    <w:pPr>
      <w:pBdr>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uiPriority w:val="99"/>
    <w:rsid w:val="005B5F27"/>
    <w:pPr>
      <w:pBdr>
        <w:left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uiPriority w:val="99"/>
    <w:rsid w:val="005B5F27"/>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86">
    <w:name w:val="xl86"/>
    <w:basedOn w:val="a"/>
    <w:uiPriority w:val="99"/>
    <w:rsid w:val="005B5F2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uiPriority w:val="99"/>
    <w:rsid w:val="005B5F27"/>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88">
    <w:name w:val="xl88"/>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
    <w:uiPriority w:val="99"/>
    <w:rsid w:val="005B5F27"/>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
    <w:uiPriority w:val="99"/>
    <w:rsid w:val="005B5F27"/>
    <w:pPr>
      <w:pBdr>
        <w:bottom w:val="single" w:sz="4" w:space="0" w:color="auto"/>
      </w:pBdr>
      <w:spacing w:before="100" w:beforeAutospacing="1" w:after="100" w:afterAutospacing="1"/>
      <w:jc w:val="right"/>
      <w:textAlignment w:val="center"/>
    </w:pPr>
  </w:style>
  <w:style w:type="paragraph" w:customStyle="1" w:styleId="xl91">
    <w:name w:val="xl91"/>
    <w:basedOn w:val="a"/>
    <w:uiPriority w:val="99"/>
    <w:rsid w:val="005B5F27"/>
    <w:pPr>
      <w:pBdr>
        <w:left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
    <w:uiPriority w:val="99"/>
    <w:rsid w:val="005B5F27"/>
    <w:pPr>
      <w:pBdr>
        <w:top w:val="single" w:sz="4" w:space="0" w:color="auto"/>
        <w:left w:val="single" w:sz="4" w:space="0" w:color="auto"/>
      </w:pBdr>
      <w:spacing w:before="100" w:beforeAutospacing="1" w:after="100" w:afterAutospacing="1"/>
      <w:jc w:val="center"/>
      <w:textAlignment w:val="center"/>
    </w:pPr>
  </w:style>
  <w:style w:type="paragraph" w:customStyle="1" w:styleId="xl93">
    <w:name w:val="xl93"/>
    <w:basedOn w:val="a"/>
    <w:uiPriority w:val="99"/>
    <w:rsid w:val="005B5F27"/>
    <w:pPr>
      <w:pBdr>
        <w:top w:val="single" w:sz="4" w:space="0" w:color="auto"/>
      </w:pBdr>
      <w:spacing w:before="100" w:beforeAutospacing="1" w:after="100" w:afterAutospacing="1"/>
      <w:jc w:val="center"/>
      <w:textAlignment w:val="center"/>
    </w:pPr>
  </w:style>
  <w:style w:type="paragraph" w:customStyle="1" w:styleId="xl94">
    <w:name w:val="xl94"/>
    <w:basedOn w:val="a"/>
    <w:uiPriority w:val="99"/>
    <w:rsid w:val="005B5F27"/>
    <w:pPr>
      <w:pBdr>
        <w:top w:val="single" w:sz="4" w:space="0" w:color="auto"/>
        <w:right w:val="single" w:sz="8" w:space="0" w:color="auto"/>
      </w:pBdr>
      <w:spacing w:before="100" w:beforeAutospacing="1" w:after="100" w:afterAutospacing="1"/>
      <w:jc w:val="center"/>
      <w:textAlignment w:val="center"/>
    </w:pPr>
  </w:style>
  <w:style w:type="paragraph" w:customStyle="1" w:styleId="xl95">
    <w:name w:val="xl95"/>
    <w:basedOn w:val="a"/>
    <w:uiPriority w:val="99"/>
    <w:rsid w:val="005B5F27"/>
    <w:pPr>
      <w:pBdr>
        <w:left w:val="single" w:sz="4" w:space="0" w:color="auto"/>
        <w:bottom w:val="single" w:sz="4" w:space="0" w:color="auto"/>
      </w:pBdr>
      <w:spacing w:before="100" w:beforeAutospacing="1" w:after="100" w:afterAutospacing="1"/>
      <w:jc w:val="center"/>
      <w:textAlignment w:val="center"/>
    </w:pPr>
  </w:style>
  <w:style w:type="paragraph" w:customStyle="1" w:styleId="xl96">
    <w:name w:val="xl96"/>
    <w:basedOn w:val="a"/>
    <w:uiPriority w:val="99"/>
    <w:rsid w:val="005B5F27"/>
    <w:pPr>
      <w:pBdr>
        <w:bottom w:val="single" w:sz="4" w:space="0" w:color="auto"/>
      </w:pBdr>
      <w:spacing w:before="100" w:beforeAutospacing="1" w:after="100" w:afterAutospacing="1"/>
      <w:jc w:val="center"/>
      <w:textAlignment w:val="center"/>
    </w:pPr>
  </w:style>
  <w:style w:type="paragraph" w:customStyle="1" w:styleId="xl97">
    <w:name w:val="xl97"/>
    <w:basedOn w:val="a"/>
    <w:uiPriority w:val="99"/>
    <w:rsid w:val="005B5F27"/>
    <w:pPr>
      <w:pBdr>
        <w:bottom w:val="single" w:sz="4" w:space="0" w:color="auto"/>
        <w:right w:val="single" w:sz="8" w:space="0" w:color="auto"/>
      </w:pBdr>
      <w:spacing w:before="100" w:beforeAutospacing="1" w:after="100" w:afterAutospacing="1"/>
      <w:jc w:val="center"/>
      <w:textAlignment w:val="center"/>
    </w:pPr>
  </w:style>
  <w:style w:type="paragraph" w:customStyle="1" w:styleId="xl98">
    <w:name w:val="xl98"/>
    <w:basedOn w:val="a"/>
    <w:uiPriority w:val="99"/>
    <w:rsid w:val="005B5F27"/>
    <w:pPr>
      <w:pBdr>
        <w:top w:val="single" w:sz="4" w:space="0" w:color="auto"/>
        <w:bottom w:val="single" w:sz="4" w:space="0" w:color="auto"/>
      </w:pBdr>
      <w:spacing w:before="100" w:beforeAutospacing="1" w:after="100" w:afterAutospacing="1"/>
      <w:jc w:val="center"/>
      <w:textAlignment w:val="center"/>
    </w:pPr>
  </w:style>
  <w:style w:type="paragraph" w:customStyle="1" w:styleId="xl99">
    <w:name w:val="xl99"/>
    <w:basedOn w:val="a"/>
    <w:uiPriority w:val="99"/>
    <w:rsid w:val="005B5F27"/>
    <w:pPr>
      <w:pBdr>
        <w:top w:val="single" w:sz="4" w:space="0" w:color="auto"/>
        <w:bottom w:val="single" w:sz="4" w:space="0" w:color="auto"/>
      </w:pBdr>
      <w:spacing w:before="100" w:beforeAutospacing="1" w:after="100" w:afterAutospacing="1"/>
      <w:jc w:val="center"/>
      <w:textAlignment w:val="center"/>
    </w:pPr>
  </w:style>
  <w:style w:type="paragraph" w:customStyle="1" w:styleId="xl100">
    <w:name w:val="xl100"/>
    <w:basedOn w:val="a"/>
    <w:uiPriority w:val="99"/>
    <w:rsid w:val="005B5F27"/>
    <w:pPr>
      <w:pBdr>
        <w:top w:val="single" w:sz="4" w:space="0" w:color="auto"/>
        <w:bottom w:val="single" w:sz="4" w:space="0" w:color="auto"/>
      </w:pBdr>
      <w:spacing w:before="100" w:beforeAutospacing="1" w:after="100" w:afterAutospacing="1"/>
      <w:jc w:val="center"/>
      <w:textAlignment w:val="center"/>
    </w:pPr>
  </w:style>
  <w:style w:type="paragraph" w:customStyle="1" w:styleId="xl101">
    <w:name w:val="xl101"/>
    <w:basedOn w:val="a"/>
    <w:uiPriority w:val="99"/>
    <w:rsid w:val="005B5F27"/>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2">
    <w:name w:val="xl102"/>
    <w:basedOn w:val="a"/>
    <w:uiPriority w:val="99"/>
    <w:rsid w:val="005B5F27"/>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
    <w:uiPriority w:val="99"/>
    <w:rsid w:val="005B5F27"/>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4">
    <w:name w:val="xl104"/>
    <w:basedOn w:val="a"/>
    <w:uiPriority w:val="99"/>
    <w:rsid w:val="005B5F2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5">
    <w:name w:val="xl105"/>
    <w:basedOn w:val="a"/>
    <w:uiPriority w:val="99"/>
    <w:rsid w:val="005B5F2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a"/>
    <w:uiPriority w:val="99"/>
    <w:rsid w:val="005B5F27"/>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07">
    <w:name w:val="xl107"/>
    <w:basedOn w:val="a"/>
    <w:uiPriority w:val="99"/>
    <w:rsid w:val="005B5F27"/>
    <w:pPr>
      <w:pBdr>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08">
    <w:name w:val="xl108"/>
    <w:basedOn w:val="a"/>
    <w:uiPriority w:val="99"/>
    <w:rsid w:val="005B5F27"/>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9">
    <w:name w:val="xl109"/>
    <w:basedOn w:val="a"/>
    <w:uiPriority w:val="99"/>
    <w:rsid w:val="005B5F2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a"/>
    <w:uiPriority w:val="99"/>
    <w:rsid w:val="005B5F27"/>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11">
    <w:name w:val="xl111"/>
    <w:basedOn w:val="a"/>
    <w:uiPriority w:val="99"/>
    <w:rsid w:val="005B5F27"/>
    <w:pPr>
      <w:pBdr>
        <w:top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aff2">
    <w:name w:val="основной текст дока"/>
    <w:basedOn w:val="a"/>
    <w:uiPriority w:val="99"/>
    <w:rsid w:val="005B5F27"/>
    <w:pPr>
      <w:ind w:firstLine="709"/>
      <w:jc w:val="both"/>
    </w:pPr>
    <w:rPr>
      <w:spacing w:val="-1"/>
      <w:szCs w:val="20"/>
    </w:rPr>
  </w:style>
  <w:style w:type="paragraph" w:customStyle="1" w:styleId="aff3">
    <w:name w:val="Перечисление"/>
    <w:basedOn w:val="a6"/>
    <w:uiPriority w:val="99"/>
    <w:rsid w:val="005B5F27"/>
    <w:pPr>
      <w:autoSpaceDE/>
      <w:autoSpaceDN/>
      <w:spacing w:after="0" w:line="240" w:lineRule="auto"/>
      <w:jc w:val="both"/>
    </w:pPr>
    <w:rPr>
      <w:rFonts w:ascii="Times New Roman" w:eastAsia="Calibri" w:hAnsi="Times New Roman" w:cs="Times New Roman"/>
      <w:b w:val="0"/>
      <w:sz w:val="24"/>
      <w:lang w:val="ru-RU" w:eastAsia="ru-RU"/>
    </w:rPr>
  </w:style>
  <w:style w:type="paragraph" w:customStyle="1" w:styleId="ArNar">
    <w:name w:val="Обычный ArNar"/>
    <w:basedOn w:val="a"/>
    <w:link w:val="ArNar0"/>
    <w:uiPriority w:val="99"/>
    <w:rsid w:val="005B5F27"/>
    <w:pPr>
      <w:ind w:firstLine="709"/>
      <w:jc w:val="both"/>
    </w:pPr>
    <w:rPr>
      <w:rFonts w:ascii="Arial Narrow" w:hAnsi="Arial Narrow"/>
      <w:color w:val="000000"/>
      <w:sz w:val="22"/>
      <w:szCs w:val="20"/>
    </w:rPr>
  </w:style>
  <w:style w:type="character" w:customStyle="1" w:styleId="ArNar0">
    <w:name w:val="Обычный ArNar Знак"/>
    <w:basedOn w:val="a0"/>
    <w:link w:val="ArNar"/>
    <w:uiPriority w:val="99"/>
    <w:locked/>
    <w:rsid w:val="005B5F27"/>
    <w:rPr>
      <w:rFonts w:ascii="Arial Narrow" w:hAnsi="Arial Narrow" w:cs="Times New Roman"/>
      <w:color w:val="000000"/>
      <w:sz w:val="20"/>
      <w:szCs w:val="20"/>
      <w:lang w:eastAsia="ru-RU"/>
    </w:rPr>
  </w:style>
  <w:style w:type="paragraph" w:customStyle="1" w:styleId="aff4">
    <w:name w:val="Основной текст документа"/>
    <w:uiPriority w:val="99"/>
    <w:rsid w:val="005B5F27"/>
    <w:pPr>
      <w:spacing w:before="60" w:after="60"/>
      <w:ind w:firstLine="709"/>
      <w:jc w:val="both"/>
    </w:pPr>
    <w:rPr>
      <w:rFonts w:ascii="Times New Roman" w:hAnsi="Times New Roman"/>
      <w:sz w:val="24"/>
      <w:szCs w:val="20"/>
    </w:rPr>
  </w:style>
  <w:style w:type="paragraph" w:customStyle="1" w:styleId="26">
    <w:name w:val="Текст с интервалом 2"/>
    <w:basedOn w:val="ArNar"/>
    <w:uiPriority w:val="99"/>
    <w:rsid w:val="005B5F27"/>
    <w:pPr>
      <w:spacing w:before="60"/>
    </w:pPr>
  </w:style>
  <w:style w:type="paragraph" w:styleId="aff5">
    <w:name w:val="List"/>
    <w:basedOn w:val="ArNar"/>
    <w:next w:val="a"/>
    <w:uiPriority w:val="99"/>
    <w:rsid w:val="005B5F27"/>
    <w:pPr>
      <w:spacing w:before="120" w:after="120"/>
    </w:pPr>
    <w:rPr>
      <w:u w:val="single"/>
    </w:rPr>
  </w:style>
  <w:style w:type="paragraph" w:customStyle="1" w:styleId="aff6">
    <w:name w:val="название таблицы"/>
    <w:basedOn w:val="a"/>
    <w:uiPriority w:val="99"/>
    <w:semiHidden/>
    <w:rsid w:val="005B5F27"/>
    <w:pPr>
      <w:tabs>
        <w:tab w:val="num" w:pos="540"/>
      </w:tabs>
      <w:ind w:left="540" w:right="-108" w:hanging="360"/>
    </w:pPr>
  </w:style>
  <w:style w:type="paragraph" w:customStyle="1" w:styleId="aff7">
    <w:name w:val="Знак Знак Знак Знак Знак Знак Знак Знак Знак Знак"/>
    <w:basedOn w:val="a"/>
    <w:uiPriority w:val="99"/>
    <w:rsid w:val="005B5F27"/>
    <w:pPr>
      <w:spacing w:before="100" w:beforeAutospacing="1" w:after="100" w:afterAutospacing="1"/>
    </w:pPr>
    <w:rPr>
      <w:rFonts w:ascii="Tahoma" w:eastAsia="Times New Roman" w:hAnsi="Tahoma"/>
      <w:sz w:val="20"/>
      <w:szCs w:val="20"/>
      <w:lang w:val="en-US" w:eastAsia="en-US"/>
    </w:rPr>
  </w:style>
  <w:style w:type="paragraph" w:styleId="27">
    <w:name w:val="List Bullet 2"/>
    <w:basedOn w:val="a"/>
    <w:autoRedefine/>
    <w:uiPriority w:val="99"/>
    <w:rsid w:val="005B5F27"/>
    <w:pPr>
      <w:tabs>
        <w:tab w:val="num" w:pos="1260"/>
      </w:tabs>
      <w:ind w:left="1260" w:hanging="360"/>
    </w:pPr>
    <w:rPr>
      <w:rFonts w:eastAsia="Times New Roman"/>
    </w:rPr>
  </w:style>
  <w:style w:type="paragraph" w:customStyle="1" w:styleId="aff8">
    <w:name w:val="ТАБЛИЦА название."/>
    <w:basedOn w:val="a"/>
    <w:uiPriority w:val="99"/>
    <w:rsid w:val="005B5F27"/>
    <w:pPr>
      <w:spacing w:before="120" w:after="120"/>
      <w:jc w:val="both"/>
    </w:pPr>
    <w:rPr>
      <w:rFonts w:eastAsia="Times New Roman"/>
      <w:sz w:val="28"/>
      <w:szCs w:val="20"/>
    </w:rPr>
  </w:style>
  <w:style w:type="character" w:customStyle="1" w:styleId="date">
    <w:name w:val="date"/>
    <w:basedOn w:val="a0"/>
    <w:uiPriority w:val="99"/>
    <w:rsid w:val="005B5F27"/>
    <w:rPr>
      <w:rFonts w:cs="Times New Roman"/>
    </w:rPr>
  </w:style>
  <w:style w:type="table" w:styleId="aff9">
    <w:name w:val="Table Grid"/>
    <w:basedOn w:val="a1"/>
    <w:uiPriority w:val="99"/>
    <w:locked/>
    <w:rsid w:val="00597FED"/>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8748D7"/>
    <w:pPr>
      <w:widowControl w:val="0"/>
      <w:autoSpaceDE w:val="0"/>
      <w:autoSpaceDN w:val="0"/>
      <w:adjustRightInd w:val="0"/>
    </w:pPr>
    <w:rPr>
      <w:rFonts w:ascii="Courier New" w:eastAsia="Times New Roman" w:hAnsi="Courier New" w:cs="Courier New"/>
      <w:sz w:val="20"/>
      <w:szCs w:val="20"/>
    </w:rPr>
  </w:style>
  <w:style w:type="paragraph" w:customStyle="1" w:styleId="affa">
    <w:name w:val="для проектов"/>
    <w:basedOn w:val="a"/>
    <w:uiPriority w:val="99"/>
    <w:semiHidden/>
    <w:rsid w:val="00DD6D6C"/>
    <w:pPr>
      <w:spacing w:line="360" w:lineRule="auto"/>
      <w:ind w:firstLine="709"/>
      <w:jc w:val="both"/>
    </w:pPr>
    <w:rPr>
      <w:rFonts w:eastAsia="Times New Roman"/>
      <w:sz w:val="28"/>
      <w:szCs w:val="20"/>
    </w:rPr>
  </w:style>
  <w:style w:type="paragraph" w:customStyle="1" w:styleId="110">
    <w:name w:val="Основной текст.Знак.Знак1 Знак.Основной текст1"/>
    <w:basedOn w:val="a"/>
    <w:uiPriority w:val="99"/>
    <w:rsid w:val="009F0CA5"/>
    <w:pPr>
      <w:suppressAutoHyphens/>
    </w:pPr>
    <w:rPr>
      <w:rFonts w:eastAsia="Times New Roman"/>
      <w:kern w:val="1"/>
      <w:sz w:val="28"/>
      <w:lang w:eastAsia="ar-SA"/>
    </w:rPr>
  </w:style>
  <w:style w:type="paragraph" w:customStyle="1" w:styleId="35">
    <w:name w:val="Стиль3"/>
    <w:basedOn w:val="3"/>
    <w:link w:val="36"/>
    <w:uiPriority w:val="99"/>
    <w:rsid w:val="00920F49"/>
    <w:pPr>
      <w:keepLines w:val="0"/>
      <w:spacing w:before="0" w:line="240" w:lineRule="auto"/>
      <w:jc w:val="center"/>
    </w:pPr>
    <w:rPr>
      <w:rFonts w:ascii="Arial" w:eastAsia="Times New Roman" w:hAnsi="Arial" w:cs="Arial"/>
      <w:color w:val="auto"/>
      <w:spacing w:val="0"/>
      <w:sz w:val="24"/>
      <w:szCs w:val="26"/>
      <w:u w:val="single"/>
      <w:lang w:eastAsia="ru-RU"/>
    </w:rPr>
  </w:style>
  <w:style w:type="character" w:customStyle="1" w:styleId="36">
    <w:name w:val="Стиль3 Знак"/>
    <w:basedOn w:val="a0"/>
    <w:link w:val="35"/>
    <w:uiPriority w:val="99"/>
    <w:locked/>
    <w:rsid w:val="00920F49"/>
    <w:rPr>
      <w:rFonts w:ascii="Arial" w:hAnsi="Arial" w:cs="Arial"/>
      <w:b/>
      <w:bCs/>
      <w:sz w:val="26"/>
      <w:szCs w:val="26"/>
      <w:u w:val="single"/>
    </w:rPr>
  </w:style>
  <w:style w:type="paragraph" w:customStyle="1" w:styleId="affb">
    <w:name w:val="Перечисление + инт"/>
    <w:basedOn w:val="aff3"/>
    <w:uiPriority w:val="99"/>
    <w:rsid w:val="00D330C0"/>
    <w:pPr>
      <w:spacing w:before="60" w:after="60"/>
    </w:pPr>
    <w:rPr>
      <w:rFonts w:ascii="Arial Narrow" w:hAnsi="Arial Narrow"/>
      <w:color w:val="000000"/>
      <w:sz w:val="22"/>
    </w:rPr>
  </w:style>
  <w:style w:type="paragraph" w:customStyle="1" w:styleId="13">
    <w:name w:val="заголовок 1"/>
    <w:basedOn w:val="a"/>
    <w:next w:val="a"/>
    <w:uiPriority w:val="99"/>
    <w:rsid w:val="00154154"/>
    <w:pPr>
      <w:keepNext/>
      <w:autoSpaceDE w:val="0"/>
      <w:autoSpaceDN w:val="0"/>
      <w:jc w:val="center"/>
      <w:outlineLvl w:val="0"/>
    </w:pPr>
    <w:rPr>
      <w:rFonts w:eastAsia="Times New Roman"/>
      <w:i/>
      <w:iCs/>
      <w:sz w:val="28"/>
      <w:szCs w:val="28"/>
    </w:rPr>
  </w:style>
  <w:style w:type="table" w:customStyle="1" w:styleId="14">
    <w:name w:val="Сетка таблицы1"/>
    <w:uiPriority w:val="99"/>
    <w:rsid w:val="00BA048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екст с интервалом"/>
    <w:basedOn w:val="ArNar"/>
    <w:next w:val="ArNar"/>
    <w:uiPriority w:val="99"/>
    <w:rsid w:val="00B310FC"/>
    <w:pPr>
      <w:spacing w:before="60" w:after="60"/>
    </w:pPr>
    <w:rPr>
      <w:rFonts w:eastAsia="Times New Roman"/>
    </w:rPr>
  </w:style>
  <w:style w:type="character" w:customStyle="1" w:styleId="81">
    <w:name w:val="Знак Знак8"/>
    <w:basedOn w:val="a0"/>
    <w:uiPriority w:val="99"/>
    <w:rsid w:val="00847B9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7.bin"/><Relationship Id="rId3" Type="http://schemas.openxmlformats.org/officeDocument/2006/relationships/settings" Target="settings.xml"/><Relationship Id="rId21" Type="http://schemas.openxmlformats.org/officeDocument/2006/relationships/oleObject" Target="embeddings/oleObject5.bin"/><Relationship Id="rId34" Type="http://schemas.openxmlformats.org/officeDocument/2006/relationships/oleObject" Target="embeddings/oleObject12.bin"/><Relationship Id="rId42" Type="http://schemas.openxmlformats.org/officeDocument/2006/relationships/oleObject" Target="embeddings/oleObject19.bin"/><Relationship Id="rId47"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oleObject" Target="embeddings/oleObject16.bin"/><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9.bin"/><Relationship Id="rId41"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5.bin"/><Relationship Id="rId40" Type="http://schemas.openxmlformats.org/officeDocument/2006/relationships/oleObject" Target="embeddings/oleObject18.bin"/><Relationship Id="rId45" Type="http://schemas.openxmlformats.org/officeDocument/2006/relationships/hyperlink" Target="javascript:interlink(1,1);" TargetMode="Externa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oleObject" Target="embeddings/oleObject14.bin"/><Relationship Id="rId10" Type="http://schemas.openxmlformats.org/officeDocument/2006/relationships/header" Target="header1.xml"/><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hyperlink" Target="http://www.rubricon.com/partner.asp?aid=%7BEA41E9E6-3EBB-45F9-93BC-BF58D64F2EDE%7D&amp;ext=0"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3.bin"/><Relationship Id="rId43" Type="http://schemas.openxmlformats.org/officeDocument/2006/relationships/oleObject" Target="embeddings/oleObject2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72</Pages>
  <Words>17290</Words>
  <Characters>127360</Characters>
  <Application>Microsoft Office Word</Application>
  <DocSecurity>0</DocSecurity>
  <Lines>1061</Lines>
  <Paragraphs>288</Paragraphs>
  <ScaleCrop>false</ScaleCrop>
  <Company>WolfishLair</Company>
  <LinksUpToDate>false</LinksUpToDate>
  <CharactersWithSpaces>144362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Ника</dc:creator>
  <cp:keywords/>
  <dc:description/>
  <cp:lastModifiedBy>Демонстрационно-бесплатная версия</cp:lastModifiedBy>
  <cp:revision>88</cp:revision>
  <cp:lastPrinted>2012-12-09T12:16:00Z</cp:lastPrinted>
  <dcterms:created xsi:type="dcterms:W3CDTF">2012-11-05T07:54:00Z</dcterms:created>
  <dcterms:modified xsi:type="dcterms:W3CDTF">2012-12-10T04:52:00Z</dcterms:modified>
</cp:coreProperties>
</file>