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519" w:rsidRDefault="00CD6519" w:rsidP="00063961">
      <w:pPr>
        <w:ind w:left="-567" w:firstLine="567"/>
        <w:jc w:val="right"/>
      </w:pPr>
    </w:p>
    <w:tbl>
      <w:tblPr>
        <w:tblW w:w="0" w:type="auto"/>
        <w:tblInd w:w="-492" w:type="dxa"/>
        <w:tblBorders>
          <w:top w:val="double" w:sz="4" w:space="0" w:color="auto"/>
          <w:left w:val="double" w:sz="4" w:space="0" w:color="auto"/>
          <w:bottom w:val="double" w:sz="4" w:space="0" w:color="auto"/>
          <w:right w:val="double" w:sz="4" w:space="0" w:color="auto"/>
        </w:tblBorders>
        <w:tblLook w:val="01E0"/>
      </w:tblPr>
      <w:tblGrid>
        <w:gridCol w:w="9722"/>
      </w:tblGrid>
      <w:tr w:rsidR="00CD6519" w:rsidTr="002331DA">
        <w:tc>
          <w:tcPr>
            <w:tcW w:w="9960" w:type="dxa"/>
            <w:tcBorders>
              <w:top w:val="double" w:sz="4" w:space="0" w:color="auto"/>
              <w:bottom w:val="double" w:sz="4" w:space="0" w:color="auto"/>
            </w:tcBorders>
          </w:tcPr>
          <w:p w:rsidR="00CD6519" w:rsidRDefault="00286D50" w:rsidP="002331DA">
            <w:pPr>
              <w:ind w:left="-567" w:firstLine="567"/>
              <w:jc w:val="center"/>
            </w:pPr>
            <w:r>
              <w:rPr>
                <w:noProof/>
              </w:rPr>
              <w:drawing>
                <wp:inline distT="0" distB="0" distL="0" distR="0">
                  <wp:extent cx="3432175" cy="964565"/>
                  <wp:effectExtent l="1905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3432175" cy="964565"/>
                          </a:xfrm>
                          <a:prstGeom prst="rect">
                            <a:avLst/>
                          </a:prstGeom>
                          <a:noFill/>
                          <a:ln w="9525">
                            <a:noFill/>
                            <a:miter lim="800000"/>
                            <a:headEnd/>
                            <a:tailEnd/>
                          </a:ln>
                        </pic:spPr>
                      </pic:pic>
                    </a:graphicData>
                  </a:graphic>
                </wp:inline>
              </w:drawing>
            </w:r>
          </w:p>
          <w:p w:rsidR="00CD6519" w:rsidRPr="002331DA" w:rsidRDefault="00CD6519" w:rsidP="002331DA">
            <w:pPr>
              <w:jc w:val="center"/>
              <w:rPr>
                <w:i/>
                <w:iCs/>
                <w:color w:val="000000"/>
              </w:rPr>
            </w:pPr>
          </w:p>
          <w:p w:rsidR="00CD6519" w:rsidRPr="002331DA" w:rsidRDefault="00CD6519" w:rsidP="002331DA">
            <w:pPr>
              <w:jc w:val="center"/>
              <w:rPr>
                <w:color w:val="000000"/>
              </w:rPr>
            </w:pPr>
            <w:r w:rsidRPr="002331DA">
              <w:rPr>
                <w:i/>
                <w:iCs/>
                <w:color w:val="000000"/>
              </w:rPr>
              <w:t>Общество с ограниченной ответственностью</w:t>
            </w:r>
          </w:p>
          <w:p w:rsidR="00CD6519" w:rsidRPr="002331DA" w:rsidRDefault="00CD6519" w:rsidP="002331DA">
            <w:pPr>
              <w:jc w:val="center"/>
              <w:rPr>
                <w:color w:val="000000"/>
              </w:rPr>
            </w:pPr>
            <w:r w:rsidRPr="002331DA">
              <w:rPr>
                <w:color w:val="000000"/>
              </w:rPr>
              <w:t>Западно-Сибирский территориальный научно-исследовательский</w:t>
            </w:r>
          </w:p>
          <w:p w:rsidR="00CD6519" w:rsidRPr="002331DA" w:rsidRDefault="00CD6519" w:rsidP="002331DA">
            <w:pPr>
              <w:jc w:val="center"/>
              <w:rPr>
                <w:color w:val="000000"/>
              </w:rPr>
            </w:pPr>
            <w:r w:rsidRPr="002331DA">
              <w:rPr>
                <w:color w:val="000000"/>
              </w:rPr>
              <w:t>и проектный институт агропромышленного комплекса</w:t>
            </w:r>
          </w:p>
          <w:p w:rsidR="00CD6519" w:rsidRPr="002331DA" w:rsidRDefault="00CD6519" w:rsidP="002331DA">
            <w:pPr>
              <w:jc w:val="center"/>
              <w:rPr>
                <w:color w:val="000000"/>
              </w:rPr>
            </w:pPr>
            <w:r w:rsidRPr="002331DA">
              <w:rPr>
                <w:color w:val="000000"/>
              </w:rPr>
              <w:t>«ЗапСибНИПИАгроПром»</w:t>
            </w:r>
          </w:p>
          <w:p w:rsidR="00CD6519" w:rsidRPr="002331DA" w:rsidRDefault="00CD6519" w:rsidP="002331DA">
            <w:pPr>
              <w:jc w:val="center"/>
              <w:rPr>
                <w:color w:val="000000"/>
              </w:rPr>
            </w:pPr>
          </w:p>
          <w:p w:rsidR="00CD6519" w:rsidRPr="002331DA" w:rsidRDefault="00CD6519" w:rsidP="002331DA">
            <w:pPr>
              <w:jc w:val="center"/>
              <w:rPr>
                <w:color w:val="000000"/>
              </w:rPr>
            </w:pPr>
            <w:r w:rsidRPr="002331DA">
              <w:rPr>
                <w:color w:val="000000"/>
              </w:rPr>
              <w:t xml:space="preserve">(№ СРО-П-138-19022010-5406506975 от 12 марта </w:t>
            </w:r>
            <w:smartTag w:uri="urn:schemas-microsoft-com:office:smarttags" w:element="metricconverter">
              <w:smartTagPr>
                <w:attr w:name="ProductID" w:val="2010 г"/>
              </w:smartTagPr>
              <w:r w:rsidRPr="002331DA">
                <w:rPr>
                  <w:color w:val="000000"/>
                </w:rPr>
                <w:t>2010 г</w:t>
              </w:r>
            </w:smartTag>
            <w:r w:rsidRPr="002331DA">
              <w:rPr>
                <w:color w:val="000000"/>
              </w:rPr>
              <w:t>.)</w:t>
            </w:r>
          </w:p>
          <w:p w:rsidR="00CD6519" w:rsidRPr="002331DA" w:rsidRDefault="00CD6519" w:rsidP="002331DA">
            <w:pPr>
              <w:jc w:val="center"/>
              <w:rPr>
                <w:color w:val="000000"/>
              </w:rPr>
            </w:pPr>
          </w:p>
          <w:p w:rsidR="00CD6519" w:rsidRPr="00B7699E" w:rsidRDefault="00CD6519" w:rsidP="002331DA">
            <w:pPr>
              <w:jc w:val="center"/>
            </w:pPr>
          </w:p>
          <w:p w:rsidR="00CD6519" w:rsidRDefault="00CD6519" w:rsidP="002331DA">
            <w:pPr>
              <w:jc w:val="right"/>
            </w:pPr>
          </w:p>
          <w:p w:rsidR="00CD6519" w:rsidRPr="002331DA" w:rsidRDefault="00CD6519" w:rsidP="002331DA">
            <w:pPr>
              <w:jc w:val="center"/>
              <w:rPr>
                <w:b/>
                <w:bCs/>
                <w:sz w:val="28"/>
                <w:szCs w:val="28"/>
              </w:rPr>
            </w:pPr>
          </w:p>
          <w:p w:rsidR="00CD6519" w:rsidRPr="002331DA" w:rsidRDefault="00CD6519" w:rsidP="002331DA">
            <w:pPr>
              <w:jc w:val="center"/>
              <w:rPr>
                <w:b/>
                <w:bCs/>
                <w:sz w:val="28"/>
                <w:szCs w:val="28"/>
              </w:rPr>
            </w:pPr>
          </w:p>
          <w:p w:rsidR="00CD6519" w:rsidRPr="002331DA" w:rsidRDefault="00CD6519" w:rsidP="002331DA">
            <w:pPr>
              <w:jc w:val="center"/>
              <w:rPr>
                <w:b/>
                <w:bCs/>
                <w:sz w:val="28"/>
                <w:szCs w:val="28"/>
              </w:rPr>
            </w:pPr>
          </w:p>
          <w:p w:rsidR="00CD6519" w:rsidRPr="002331DA" w:rsidRDefault="00CD6519" w:rsidP="002331DA">
            <w:pPr>
              <w:jc w:val="center"/>
              <w:rPr>
                <w:b/>
                <w:bCs/>
                <w:sz w:val="28"/>
                <w:szCs w:val="28"/>
              </w:rPr>
            </w:pPr>
            <w:r w:rsidRPr="002331DA">
              <w:rPr>
                <w:b/>
                <w:bCs/>
                <w:sz w:val="28"/>
                <w:szCs w:val="28"/>
              </w:rPr>
              <w:t>ПРОЕКТ</w:t>
            </w:r>
          </w:p>
          <w:p w:rsidR="00CD6519" w:rsidRPr="002331DA" w:rsidRDefault="00CD6519" w:rsidP="002331DA">
            <w:pPr>
              <w:jc w:val="center"/>
              <w:rPr>
                <w:b/>
                <w:bCs/>
                <w:sz w:val="28"/>
                <w:szCs w:val="28"/>
              </w:rPr>
            </w:pPr>
            <w:r w:rsidRPr="002331DA">
              <w:rPr>
                <w:b/>
                <w:bCs/>
                <w:sz w:val="28"/>
                <w:szCs w:val="28"/>
              </w:rPr>
              <w:t xml:space="preserve">ГЕНЕРАЛЬНОГО ПЛАНА </w:t>
            </w:r>
            <w:r w:rsidR="00AC2120">
              <w:rPr>
                <w:b/>
                <w:bCs/>
                <w:sz w:val="28"/>
                <w:szCs w:val="28"/>
              </w:rPr>
              <w:t>ВАРЛАМО</w:t>
            </w:r>
            <w:r w:rsidRPr="002331DA">
              <w:rPr>
                <w:b/>
                <w:bCs/>
                <w:sz w:val="28"/>
                <w:szCs w:val="28"/>
              </w:rPr>
              <w:t>ВСКОГО СЕЛЬСКОГО</w:t>
            </w:r>
          </w:p>
          <w:p w:rsidR="00CD6519" w:rsidRPr="002331DA" w:rsidRDefault="00CD6519" w:rsidP="002331DA">
            <w:pPr>
              <w:jc w:val="center"/>
              <w:rPr>
                <w:b/>
                <w:bCs/>
                <w:sz w:val="28"/>
                <w:szCs w:val="28"/>
              </w:rPr>
            </w:pPr>
            <w:r w:rsidRPr="002331DA">
              <w:rPr>
                <w:b/>
                <w:bCs/>
                <w:sz w:val="28"/>
                <w:szCs w:val="28"/>
              </w:rPr>
              <w:t>ПОСЕЛЕНИЯ БОЛОТНИНСКОГО МУНИЦИПАЛЬНОГО РАЙОНА</w:t>
            </w:r>
          </w:p>
          <w:p w:rsidR="00CD6519" w:rsidRPr="002331DA" w:rsidRDefault="00CD6519" w:rsidP="002331DA">
            <w:pPr>
              <w:jc w:val="center"/>
              <w:rPr>
                <w:color w:val="000000"/>
                <w:sz w:val="36"/>
                <w:szCs w:val="36"/>
              </w:rPr>
            </w:pPr>
            <w:r w:rsidRPr="002331DA">
              <w:rPr>
                <w:b/>
                <w:bCs/>
                <w:sz w:val="28"/>
                <w:szCs w:val="28"/>
              </w:rPr>
              <w:t>НОВОСИБИРСКОЙ ОБЛАСТИ</w:t>
            </w:r>
          </w:p>
          <w:p w:rsidR="00CD6519" w:rsidRPr="002331DA" w:rsidRDefault="00CD6519" w:rsidP="002331DA">
            <w:pPr>
              <w:jc w:val="center"/>
              <w:rPr>
                <w:b/>
                <w:bCs/>
                <w:color w:val="000000"/>
                <w:sz w:val="28"/>
                <w:szCs w:val="28"/>
              </w:rPr>
            </w:pPr>
          </w:p>
          <w:p w:rsidR="00CD6519" w:rsidRPr="002331DA" w:rsidRDefault="00CD6519" w:rsidP="002331DA">
            <w:pPr>
              <w:jc w:val="center"/>
              <w:rPr>
                <w:b/>
                <w:sz w:val="28"/>
                <w:szCs w:val="28"/>
              </w:rPr>
            </w:pPr>
            <w:r w:rsidRPr="002331DA">
              <w:rPr>
                <w:b/>
                <w:sz w:val="28"/>
                <w:szCs w:val="28"/>
              </w:rPr>
              <w:t>Пояснительная записка</w:t>
            </w:r>
          </w:p>
          <w:p w:rsidR="00CD6519" w:rsidRPr="002331DA" w:rsidRDefault="00CD6519" w:rsidP="002331DA">
            <w:pPr>
              <w:jc w:val="center"/>
              <w:rPr>
                <w:b/>
                <w:sz w:val="28"/>
                <w:szCs w:val="28"/>
              </w:rPr>
            </w:pPr>
            <w:r w:rsidRPr="002331DA">
              <w:rPr>
                <w:b/>
                <w:sz w:val="28"/>
                <w:szCs w:val="28"/>
              </w:rPr>
              <w:t xml:space="preserve">Том </w:t>
            </w:r>
            <w:r w:rsidRPr="002331DA">
              <w:rPr>
                <w:b/>
                <w:sz w:val="28"/>
                <w:szCs w:val="28"/>
                <w:lang w:val="en-US"/>
              </w:rPr>
              <w:t>III</w:t>
            </w:r>
          </w:p>
          <w:p w:rsidR="00CD6519" w:rsidRPr="002331DA" w:rsidRDefault="00CD6519" w:rsidP="002331DA">
            <w:pPr>
              <w:jc w:val="center"/>
              <w:rPr>
                <w:b/>
                <w:sz w:val="28"/>
                <w:szCs w:val="28"/>
              </w:rPr>
            </w:pPr>
            <w:r w:rsidRPr="002331DA">
              <w:rPr>
                <w:b/>
                <w:sz w:val="28"/>
                <w:szCs w:val="28"/>
              </w:rPr>
              <w:t>Материалы по обоснованию генерального плана</w:t>
            </w:r>
          </w:p>
          <w:p w:rsidR="00CD6519" w:rsidRPr="002331DA" w:rsidRDefault="00CD6519" w:rsidP="002331DA">
            <w:pPr>
              <w:jc w:val="center"/>
              <w:rPr>
                <w:b/>
                <w:sz w:val="28"/>
                <w:szCs w:val="28"/>
              </w:rPr>
            </w:pPr>
          </w:p>
          <w:p w:rsidR="00CD6519" w:rsidRPr="007D1437" w:rsidRDefault="00CD6519" w:rsidP="002331DA">
            <w:pPr>
              <w:jc w:val="center"/>
            </w:pPr>
            <w:r w:rsidRPr="002331DA">
              <w:rPr>
                <w:color w:val="000000"/>
              </w:rPr>
              <w:t xml:space="preserve">Муниципальный контракт </w:t>
            </w:r>
            <w:r w:rsidRPr="007D1437">
              <w:t xml:space="preserve">№ </w:t>
            </w:r>
            <w:r>
              <w:t>0151300036812000029-1-</w:t>
            </w:r>
            <w:r w:rsidR="00286D50">
              <w:t>5</w:t>
            </w:r>
            <w:r w:rsidR="00B94C5E">
              <w:t xml:space="preserve"> </w:t>
            </w:r>
            <w:r w:rsidR="00B94C5E" w:rsidRPr="002331DA">
              <w:rPr>
                <w:rFonts w:eastAsia="Times New Roman"/>
              </w:rPr>
              <w:t>от 01.07.2012г</w:t>
            </w:r>
          </w:p>
          <w:p w:rsidR="00CD6519" w:rsidRPr="0063121F" w:rsidRDefault="00CD6519" w:rsidP="002331DA">
            <w:pPr>
              <w:jc w:val="center"/>
            </w:pPr>
          </w:p>
          <w:p w:rsidR="00CD6519" w:rsidRPr="002331DA" w:rsidRDefault="00CD6519" w:rsidP="002331DA">
            <w:pPr>
              <w:ind w:hanging="284"/>
              <w:jc w:val="center"/>
              <w:rPr>
                <w:color w:val="000000"/>
              </w:rPr>
            </w:pPr>
            <w:r w:rsidRPr="002331DA">
              <w:rPr>
                <w:color w:val="000000"/>
              </w:rPr>
              <w:t>Заказчик: Администрация Болотнинского района</w:t>
            </w:r>
          </w:p>
          <w:p w:rsidR="00CD6519" w:rsidRPr="002331DA" w:rsidRDefault="00CD6519" w:rsidP="002331DA">
            <w:pPr>
              <w:jc w:val="center"/>
              <w:rPr>
                <w:b/>
                <w:bCs/>
                <w:color w:val="000000"/>
                <w:sz w:val="32"/>
                <w:szCs w:val="32"/>
              </w:rPr>
            </w:pPr>
          </w:p>
          <w:p w:rsidR="00CD6519" w:rsidRPr="002331DA" w:rsidRDefault="00CD6519" w:rsidP="002331DA">
            <w:pPr>
              <w:jc w:val="center"/>
              <w:rPr>
                <w:b/>
                <w:bCs/>
                <w:color w:val="000000"/>
                <w:sz w:val="32"/>
                <w:szCs w:val="32"/>
              </w:rPr>
            </w:pPr>
          </w:p>
          <w:p w:rsidR="00CD6519" w:rsidRPr="002331DA" w:rsidRDefault="00CD6519" w:rsidP="002331DA">
            <w:pPr>
              <w:jc w:val="center"/>
              <w:rPr>
                <w:b/>
                <w:bCs/>
                <w:color w:val="000000"/>
                <w:sz w:val="32"/>
                <w:szCs w:val="32"/>
              </w:rPr>
            </w:pPr>
          </w:p>
          <w:p w:rsidR="00CD6519" w:rsidRPr="002331DA" w:rsidRDefault="00CD6519" w:rsidP="00D0383A">
            <w:pPr>
              <w:rPr>
                <w:color w:val="000000"/>
                <w:sz w:val="28"/>
                <w:szCs w:val="28"/>
              </w:rPr>
            </w:pPr>
          </w:p>
          <w:p w:rsidR="00CD6519" w:rsidRPr="002331DA" w:rsidRDefault="00CD6519" w:rsidP="002331DA">
            <w:pPr>
              <w:jc w:val="center"/>
              <w:rPr>
                <w:color w:val="000000"/>
                <w:sz w:val="28"/>
                <w:szCs w:val="28"/>
              </w:rPr>
            </w:pPr>
          </w:p>
          <w:p w:rsidR="00CD6519" w:rsidRPr="002331DA" w:rsidRDefault="00CD6519" w:rsidP="002331DA">
            <w:pPr>
              <w:jc w:val="center"/>
              <w:rPr>
                <w:color w:val="000000"/>
                <w:sz w:val="28"/>
                <w:szCs w:val="28"/>
              </w:rPr>
            </w:pPr>
            <w:r w:rsidRPr="002331DA">
              <w:rPr>
                <w:color w:val="000000"/>
                <w:sz w:val="28"/>
                <w:szCs w:val="28"/>
              </w:rPr>
              <w:t xml:space="preserve">  </w:t>
            </w:r>
            <w:r w:rsidR="0075003C">
              <w:rPr>
                <w:color w:val="000000"/>
                <w:sz w:val="28"/>
                <w:szCs w:val="28"/>
              </w:rPr>
              <w:t>У</w:t>
            </w:r>
            <w:r w:rsidRPr="002331DA">
              <w:rPr>
                <w:color w:val="000000"/>
                <w:sz w:val="28"/>
                <w:szCs w:val="28"/>
              </w:rPr>
              <w:t>правляющ</w:t>
            </w:r>
            <w:r w:rsidR="0075003C">
              <w:rPr>
                <w:color w:val="000000"/>
                <w:sz w:val="28"/>
                <w:szCs w:val="28"/>
              </w:rPr>
              <w:t>ий</w:t>
            </w:r>
            <w:r w:rsidRPr="002331DA">
              <w:rPr>
                <w:color w:val="000000"/>
                <w:sz w:val="28"/>
                <w:szCs w:val="28"/>
              </w:rPr>
              <w:t xml:space="preserve">                                             </w:t>
            </w:r>
            <w:r w:rsidR="0075003C">
              <w:rPr>
                <w:color w:val="000000"/>
                <w:sz w:val="28"/>
                <w:szCs w:val="28"/>
              </w:rPr>
              <w:t xml:space="preserve">               </w:t>
            </w:r>
            <w:r w:rsidRPr="002331DA">
              <w:rPr>
                <w:color w:val="000000"/>
                <w:sz w:val="28"/>
                <w:szCs w:val="28"/>
              </w:rPr>
              <w:t>В.</w:t>
            </w:r>
            <w:r w:rsidR="0075003C">
              <w:rPr>
                <w:color w:val="000000"/>
                <w:sz w:val="28"/>
                <w:szCs w:val="28"/>
              </w:rPr>
              <w:t>А</w:t>
            </w:r>
            <w:r w:rsidRPr="002331DA">
              <w:rPr>
                <w:color w:val="000000"/>
                <w:sz w:val="28"/>
                <w:szCs w:val="28"/>
              </w:rPr>
              <w:t xml:space="preserve">. </w:t>
            </w:r>
            <w:r w:rsidR="0075003C">
              <w:rPr>
                <w:color w:val="000000"/>
                <w:sz w:val="28"/>
                <w:szCs w:val="28"/>
              </w:rPr>
              <w:t>Герасим</w:t>
            </w:r>
            <w:r w:rsidRPr="002331DA">
              <w:rPr>
                <w:color w:val="000000"/>
                <w:sz w:val="28"/>
                <w:szCs w:val="28"/>
              </w:rPr>
              <w:t>ов</w:t>
            </w:r>
          </w:p>
          <w:p w:rsidR="00CD6519" w:rsidRPr="002331DA" w:rsidRDefault="00CD6519" w:rsidP="002331DA">
            <w:pPr>
              <w:jc w:val="center"/>
              <w:rPr>
                <w:color w:val="000000"/>
                <w:sz w:val="28"/>
                <w:szCs w:val="28"/>
              </w:rPr>
            </w:pPr>
          </w:p>
          <w:p w:rsidR="00CD6519" w:rsidRPr="002331DA" w:rsidRDefault="00CD6519" w:rsidP="002331DA">
            <w:pPr>
              <w:jc w:val="center"/>
              <w:rPr>
                <w:color w:val="000000"/>
                <w:sz w:val="28"/>
                <w:szCs w:val="28"/>
              </w:rPr>
            </w:pPr>
            <w:r w:rsidRPr="002331DA">
              <w:rPr>
                <w:color w:val="000000"/>
                <w:sz w:val="28"/>
                <w:szCs w:val="28"/>
              </w:rPr>
              <w:t xml:space="preserve">Главный архитектор проекта                                           </w:t>
            </w:r>
            <w:r w:rsidRPr="002331DA">
              <w:rPr>
                <w:sz w:val="28"/>
                <w:szCs w:val="28"/>
              </w:rPr>
              <w:t>Н.Г. Агеева</w:t>
            </w:r>
          </w:p>
          <w:p w:rsidR="00CD6519" w:rsidRPr="002331DA" w:rsidRDefault="00CD6519" w:rsidP="002331DA">
            <w:pPr>
              <w:jc w:val="center"/>
              <w:rPr>
                <w:color w:val="000000"/>
                <w:sz w:val="28"/>
                <w:szCs w:val="28"/>
              </w:rPr>
            </w:pPr>
          </w:p>
          <w:p w:rsidR="00CD6519" w:rsidRPr="002331DA" w:rsidRDefault="00CD6519" w:rsidP="002331DA">
            <w:pPr>
              <w:jc w:val="center"/>
              <w:rPr>
                <w:color w:val="000000"/>
                <w:sz w:val="28"/>
                <w:szCs w:val="28"/>
              </w:rPr>
            </w:pPr>
          </w:p>
          <w:p w:rsidR="00CD6519" w:rsidRPr="002331DA" w:rsidRDefault="00CD6519" w:rsidP="002331DA">
            <w:pPr>
              <w:jc w:val="center"/>
              <w:rPr>
                <w:color w:val="000000"/>
                <w:sz w:val="28"/>
                <w:szCs w:val="28"/>
              </w:rPr>
            </w:pPr>
            <w:r w:rsidRPr="002331DA">
              <w:rPr>
                <w:color w:val="000000"/>
                <w:sz w:val="28"/>
                <w:szCs w:val="28"/>
              </w:rPr>
              <w:t xml:space="preserve">г. Новосибирск, </w:t>
            </w:r>
            <w:smartTag w:uri="urn:schemas-microsoft-com:office:smarttags" w:element="metricconverter">
              <w:smartTagPr>
                <w:attr w:name="ProductID" w:val="2012 г"/>
              </w:smartTagPr>
              <w:r w:rsidRPr="002331DA">
                <w:rPr>
                  <w:color w:val="000000"/>
                  <w:sz w:val="28"/>
                  <w:szCs w:val="28"/>
                </w:rPr>
                <w:t>2012 г</w:t>
              </w:r>
            </w:smartTag>
            <w:r w:rsidRPr="002331DA">
              <w:rPr>
                <w:color w:val="000000"/>
                <w:sz w:val="28"/>
                <w:szCs w:val="28"/>
              </w:rPr>
              <w:t>.</w:t>
            </w:r>
          </w:p>
          <w:p w:rsidR="00CD6519" w:rsidRDefault="00CD6519" w:rsidP="002331DA">
            <w:pPr>
              <w:jc w:val="right"/>
            </w:pPr>
          </w:p>
        </w:tc>
      </w:tr>
    </w:tbl>
    <w:p w:rsidR="00CD6519" w:rsidRDefault="00CD6519" w:rsidP="00063961">
      <w:pPr>
        <w:ind w:left="-567" w:firstLine="567"/>
        <w:jc w:val="right"/>
      </w:pPr>
    </w:p>
    <w:p w:rsidR="00286D50" w:rsidRDefault="00286D50" w:rsidP="00E10842">
      <w:pPr>
        <w:jc w:val="center"/>
        <w:rPr>
          <w:sz w:val="28"/>
          <w:szCs w:val="28"/>
        </w:rPr>
      </w:pPr>
    </w:p>
    <w:p w:rsidR="00286D50" w:rsidRDefault="00286D50" w:rsidP="00E10842">
      <w:pPr>
        <w:jc w:val="center"/>
        <w:rPr>
          <w:sz w:val="28"/>
          <w:szCs w:val="28"/>
        </w:rPr>
      </w:pPr>
    </w:p>
    <w:p w:rsidR="00286D50" w:rsidRDefault="00286D50" w:rsidP="00E10842">
      <w:pPr>
        <w:jc w:val="center"/>
        <w:rPr>
          <w:sz w:val="28"/>
          <w:szCs w:val="28"/>
        </w:rPr>
      </w:pPr>
    </w:p>
    <w:p w:rsidR="00286D50" w:rsidRDefault="00286D50" w:rsidP="00E10842">
      <w:pPr>
        <w:jc w:val="center"/>
        <w:rPr>
          <w:sz w:val="28"/>
          <w:szCs w:val="28"/>
        </w:rPr>
      </w:pPr>
    </w:p>
    <w:p w:rsidR="00CD6519" w:rsidRPr="006B596B" w:rsidRDefault="00CD6519" w:rsidP="00E10842">
      <w:pPr>
        <w:jc w:val="center"/>
        <w:rPr>
          <w:color w:val="000000"/>
          <w:sz w:val="28"/>
          <w:szCs w:val="28"/>
        </w:rPr>
      </w:pPr>
      <w:r w:rsidRPr="00B7699E">
        <w:rPr>
          <w:sz w:val="28"/>
          <w:szCs w:val="28"/>
        </w:rPr>
        <w:lastRenderedPageBreak/>
        <w:t>Состав проекта</w:t>
      </w:r>
    </w:p>
    <w:p w:rsidR="00CD6519" w:rsidRPr="00B7699E" w:rsidRDefault="00CD6519" w:rsidP="00E10842">
      <w:pPr>
        <w:jc w:val="center"/>
      </w:pPr>
    </w:p>
    <w:p w:rsidR="00CD6519" w:rsidRPr="00873B88" w:rsidRDefault="00CD6519" w:rsidP="001B7F80">
      <w:pPr>
        <w:numPr>
          <w:ilvl w:val="0"/>
          <w:numId w:val="1"/>
        </w:numPr>
        <w:ind w:left="3969" w:hanging="3969"/>
        <w:rPr>
          <w:sz w:val="28"/>
          <w:szCs w:val="28"/>
        </w:rPr>
      </w:pPr>
      <w:r>
        <w:rPr>
          <w:sz w:val="28"/>
          <w:szCs w:val="28"/>
        </w:rPr>
        <w:t xml:space="preserve">Пояснительная записка </w:t>
      </w:r>
      <w:r w:rsidRPr="00B25785">
        <w:rPr>
          <w:sz w:val="28"/>
          <w:szCs w:val="28"/>
        </w:rPr>
        <w:t xml:space="preserve">     </w:t>
      </w:r>
      <w:r>
        <w:rPr>
          <w:sz w:val="28"/>
          <w:szCs w:val="28"/>
        </w:rPr>
        <w:t>-</w:t>
      </w:r>
      <w:r w:rsidRPr="00B25785">
        <w:rPr>
          <w:sz w:val="28"/>
          <w:szCs w:val="28"/>
        </w:rPr>
        <w:t xml:space="preserve"> </w:t>
      </w:r>
      <w:r>
        <w:rPr>
          <w:sz w:val="28"/>
          <w:szCs w:val="28"/>
        </w:rPr>
        <w:t xml:space="preserve">Том </w:t>
      </w:r>
      <w:r>
        <w:rPr>
          <w:sz w:val="28"/>
          <w:szCs w:val="28"/>
          <w:lang w:val="en-US"/>
        </w:rPr>
        <w:t>I</w:t>
      </w:r>
      <w:r>
        <w:rPr>
          <w:sz w:val="28"/>
          <w:szCs w:val="28"/>
        </w:rPr>
        <w:t>. Положение о территориальном</w:t>
      </w:r>
      <w:r w:rsidRPr="00D67452">
        <w:rPr>
          <w:sz w:val="28"/>
          <w:szCs w:val="28"/>
        </w:rPr>
        <w:t xml:space="preserve"> </w:t>
      </w:r>
      <w:r w:rsidRPr="00B25785">
        <w:rPr>
          <w:sz w:val="28"/>
          <w:szCs w:val="28"/>
        </w:rPr>
        <w:t xml:space="preserve">  </w:t>
      </w:r>
      <w:r>
        <w:rPr>
          <w:sz w:val="28"/>
          <w:szCs w:val="28"/>
        </w:rPr>
        <w:t xml:space="preserve">планировании </w:t>
      </w:r>
    </w:p>
    <w:p w:rsidR="00CD6519" w:rsidRPr="00B25785" w:rsidRDefault="0075003C" w:rsidP="001B7F80">
      <w:pPr>
        <w:numPr>
          <w:ilvl w:val="0"/>
          <w:numId w:val="1"/>
        </w:numPr>
        <w:ind w:left="3969" w:hanging="3969"/>
        <w:jc w:val="both"/>
        <w:rPr>
          <w:sz w:val="28"/>
          <w:szCs w:val="28"/>
        </w:rPr>
      </w:pPr>
      <w:r>
        <w:rPr>
          <w:sz w:val="28"/>
          <w:szCs w:val="28"/>
        </w:rPr>
        <w:t xml:space="preserve">Пояснительная </w:t>
      </w:r>
      <w:r w:rsidR="00CD6519">
        <w:rPr>
          <w:sz w:val="28"/>
          <w:szCs w:val="28"/>
        </w:rPr>
        <w:t xml:space="preserve">записка </w:t>
      </w:r>
      <w:r w:rsidR="00CD6519" w:rsidRPr="00B25785">
        <w:rPr>
          <w:sz w:val="28"/>
          <w:szCs w:val="28"/>
        </w:rPr>
        <w:t xml:space="preserve">- Том </w:t>
      </w:r>
      <w:r w:rsidR="00CD6519">
        <w:rPr>
          <w:sz w:val="28"/>
          <w:szCs w:val="28"/>
          <w:lang w:val="en-US"/>
        </w:rPr>
        <w:t>II</w:t>
      </w:r>
      <w:r w:rsidR="00CD6519" w:rsidRPr="00B25785">
        <w:rPr>
          <w:sz w:val="28"/>
          <w:szCs w:val="28"/>
        </w:rPr>
        <w:t xml:space="preserve">. Материалы по обоснованию генерального                    плана </w:t>
      </w:r>
    </w:p>
    <w:p w:rsidR="00CD6519" w:rsidRPr="009C0C9A" w:rsidRDefault="00CD6519" w:rsidP="001B7F80">
      <w:pPr>
        <w:numPr>
          <w:ilvl w:val="0"/>
          <w:numId w:val="1"/>
        </w:numPr>
        <w:ind w:left="3969" w:hanging="3969"/>
        <w:rPr>
          <w:sz w:val="28"/>
          <w:szCs w:val="28"/>
        </w:rPr>
      </w:pPr>
      <w:r>
        <w:rPr>
          <w:sz w:val="28"/>
          <w:szCs w:val="28"/>
        </w:rPr>
        <w:t xml:space="preserve"> Чертежи                              - Том </w:t>
      </w:r>
      <w:r>
        <w:rPr>
          <w:sz w:val="28"/>
          <w:szCs w:val="28"/>
          <w:lang w:val="en-US"/>
        </w:rPr>
        <w:t>III</w:t>
      </w:r>
      <w:r>
        <w:rPr>
          <w:sz w:val="28"/>
          <w:szCs w:val="28"/>
        </w:rPr>
        <w:t>.</w:t>
      </w:r>
      <w:r w:rsidRPr="009C0C9A">
        <w:rPr>
          <w:sz w:val="28"/>
          <w:szCs w:val="28"/>
        </w:rPr>
        <w:t xml:space="preserve"> </w:t>
      </w:r>
      <w:r>
        <w:rPr>
          <w:sz w:val="28"/>
          <w:szCs w:val="28"/>
        </w:rPr>
        <w:t xml:space="preserve">Положение о территориальном планировании  </w:t>
      </w:r>
    </w:p>
    <w:p w:rsidR="00CD6519" w:rsidRPr="009C0C9A" w:rsidRDefault="00CD6519" w:rsidP="001B7F80">
      <w:pPr>
        <w:numPr>
          <w:ilvl w:val="0"/>
          <w:numId w:val="1"/>
        </w:numPr>
        <w:ind w:left="3969" w:hanging="3969"/>
        <w:rPr>
          <w:sz w:val="28"/>
          <w:szCs w:val="28"/>
        </w:rPr>
      </w:pPr>
      <w:r w:rsidRPr="007B728B">
        <w:rPr>
          <w:sz w:val="28"/>
          <w:szCs w:val="28"/>
        </w:rPr>
        <w:t xml:space="preserve">Чертежи  </w:t>
      </w:r>
      <w:r w:rsidRPr="00E01962">
        <w:rPr>
          <w:sz w:val="28"/>
          <w:szCs w:val="28"/>
        </w:rPr>
        <w:t xml:space="preserve">  </w:t>
      </w:r>
      <w:r>
        <w:rPr>
          <w:sz w:val="28"/>
          <w:szCs w:val="28"/>
        </w:rPr>
        <w:t xml:space="preserve">                           </w:t>
      </w:r>
      <w:r w:rsidRPr="00E01962">
        <w:rPr>
          <w:sz w:val="28"/>
          <w:szCs w:val="28"/>
        </w:rPr>
        <w:t>-</w:t>
      </w:r>
      <w:r>
        <w:rPr>
          <w:sz w:val="28"/>
          <w:szCs w:val="28"/>
        </w:rPr>
        <w:t xml:space="preserve"> Том</w:t>
      </w:r>
      <w:r w:rsidRPr="00E01962">
        <w:rPr>
          <w:sz w:val="28"/>
          <w:szCs w:val="28"/>
        </w:rPr>
        <w:t xml:space="preserve"> </w:t>
      </w:r>
      <w:r>
        <w:rPr>
          <w:sz w:val="28"/>
          <w:szCs w:val="28"/>
          <w:lang w:val="en-US"/>
        </w:rPr>
        <w:t>IV</w:t>
      </w:r>
      <w:r>
        <w:rPr>
          <w:sz w:val="28"/>
          <w:szCs w:val="28"/>
        </w:rPr>
        <w:t>.</w:t>
      </w:r>
      <w:r w:rsidRPr="00AD0C30">
        <w:rPr>
          <w:sz w:val="28"/>
          <w:szCs w:val="28"/>
        </w:rPr>
        <w:t xml:space="preserve"> </w:t>
      </w:r>
      <w:r>
        <w:rPr>
          <w:sz w:val="28"/>
          <w:szCs w:val="28"/>
        </w:rPr>
        <w:t xml:space="preserve">Материалы по обоснованию генерального плана </w:t>
      </w:r>
    </w:p>
    <w:p w:rsidR="00CD6519" w:rsidRPr="00865F17" w:rsidRDefault="00CD6519" w:rsidP="001B7F80">
      <w:pPr>
        <w:numPr>
          <w:ilvl w:val="0"/>
          <w:numId w:val="1"/>
        </w:numPr>
        <w:tabs>
          <w:tab w:val="left" w:pos="426"/>
        </w:tabs>
        <w:ind w:left="0" w:firstLine="0"/>
        <w:jc w:val="both"/>
        <w:rPr>
          <w:sz w:val="28"/>
          <w:szCs w:val="28"/>
        </w:rPr>
      </w:pPr>
      <w:r w:rsidRPr="00865F17">
        <w:rPr>
          <w:sz w:val="28"/>
          <w:szCs w:val="28"/>
          <w:lang w:val="en-US"/>
        </w:rPr>
        <w:t>CD</w:t>
      </w:r>
    </w:p>
    <w:p w:rsidR="00CD6519" w:rsidRDefault="00CD6519" w:rsidP="00E10842">
      <w:pPr>
        <w:jc w:val="both"/>
        <w:rPr>
          <w:sz w:val="28"/>
          <w:szCs w:val="28"/>
        </w:rPr>
      </w:pPr>
    </w:p>
    <w:p w:rsidR="00CD6519" w:rsidRPr="009C0C9A" w:rsidRDefault="00CD6519" w:rsidP="00E10842">
      <w:pPr>
        <w:rPr>
          <w:sz w:val="28"/>
          <w:szCs w:val="28"/>
        </w:rPr>
      </w:pPr>
    </w:p>
    <w:p w:rsidR="00CD6519" w:rsidRPr="00DD5490" w:rsidRDefault="00CD6519" w:rsidP="00E10842">
      <w:pPr>
        <w:tabs>
          <w:tab w:val="left" w:pos="3402"/>
        </w:tabs>
        <w:rPr>
          <w:sz w:val="28"/>
          <w:szCs w:val="28"/>
          <w:lang w:val="en-US"/>
        </w:rPr>
      </w:pPr>
    </w:p>
    <w:p w:rsidR="00CD6519" w:rsidRDefault="00CD6519" w:rsidP="00E10842">
      <w:pPr>
        <w:tabs>
          <w:tab w:val="left" w:pos="3402"/>
        </w:tabs>
        <w:jc w:val="center"/>
        <w:rPr>
          <w:sz w:val="28"/>
          <w:szCs w:val="28"/>
        </w:rPr>
      </w:pPr>
    </w:p>
    <w:p w:rsidR="00CD6519" w:rsidRPr="002F3457" w:rsidRDefault="00CD6519" w:rsidP="00E10842">
      <w:pPr>
        <w:tabs>
          <w:tab w:val="left" w:pos="3402"/>
        </w:tabs>
        <w:jc w:val="center"/>
        <w:rPr>
          <w:b/>
          <w:sz w:val="28"/>
          <w:szCs w:val="28"/>
          <w:lang w:val="en-US"/>
        </w:rPr>
      </w:pPr>
      <w:r w:rsidRPr="00B7699E">
        <w:rPr>
          <w:sz w:val="28"/>
          <w:szCs w:val="28"/>
        </w:rPr>
        <w:t>Содержание тома</w:t>
      </w:r>
      <w:r w:rsidRPr="00DD5490">
        <w:rPr>
          <w:sz w:val="28"/>
          <w:szCs w:val="28"/>
          <w:lang w:val="en-US"/>
        </w:rPr>
        <w:t xml:space="preserve"> </w:t>
      </w:r>
      <w:r>
        <w:rPr>
          <w:sz w:val="28"/>
          <w:szCs w:val="28"/>
          <w:lang w:val="en-US"/>
        </w:rPr>
        <w:t>III</w:t>
      </w:r>
    </w:p>
    <w:p w:rsidR="00CD6519" w:rsidRDefault="00CD6519" w:rsidP="00E10842">
      <w:pPr>
        <w:jc w:val="both"/>
        <w:rPr>
          <w:sz w:val="28"/>
          <w:szCs w:val="28"/>
        </w:rPr>
      </w:pPr>
    </w:p>
    <w:tbl>
      <w:tblPr>
        <w:tblW w:w="9641"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710"/>
        <w:gridCol w:w="4677"/>
        <w:gridCol w:w="1703"/>
        <w:gridCol w:w="2551"/>
      </w:tblGrid>
      <w:tr w:rsidR="00CD6519" w:rsidRPr="00865F17" w:rsidTr="007C273C">
        <w:trPr>
          <w:trHeight w:val="473"/>
          <w:jc w:val="center"/>
        </w:trPr>
        <w:tc>
          <w:tcPr>
            <w:tcW w:w="710" w:type="dxa"/>
            <w:vAlign w:val="center"/>
          </w:tcPr>
          <w:p w:rsidR="00CD6519" w:rsidRPr="00AE4F6F" w:rsidRDefault="00CD6519" w:rsidP="00E10842">
            <w:pPr>
              <w:jc w:val="center"/>
              <w:rPr>
                <w:sz w:val="28"/>
                <w:szCs w:val="28"/>
              </w:rPr>
            </w:pPr>
            <w:r>
              <w:rPr>
                <w:sz w:val="28"/>
                <w:szCs w:val="28"/>
              </w:rPr>
              <w:t>№</w:t>
            </w:r>
          </w:p>
        </w:tc>
        <w:tc>
          <w:tcPr>
            <w:tcW w:w="4677" w:type="dxa"/>
            <w:vAlign w:val="center"/>
          </w:tcPr>
          <w:p w:rsidR="00CD6519" w:rsidRPr="00865F17" w:rsidRDefault="00CD6519" w:rsidP="00E10842">
            <w:pPr>
              <w:jc w:val="center"/>
              <w:rPr>
                <w:sz w:val="28"/>
                <w:szCs w:val="28"/>
              </w:rPr>
            </w:pPr>
            <w:r w:rsidRPr="00B7699E">
              <w:rPr>
                <w:sz w:val="28"/>
                <w:szCs w:val="28"/>
              </w:rPr>
              <w:t>Наименование чертежа, масштаб</w:t>
            </w:r>
          </w:p>
        </w:tc>
        <w:tc>
          <w:tcPr>
            <w:tcW w:w="1703" w:type="dxa"/>
            <w:vAlign w:val="center"/>
          </w:tcPr>
          <w:p w:rsidR="00CD6519" w:rsidRPr="00865F17" w:rsidRDefault="00CD6519" w:rsidP="00E10842">
            <w:pPr>
              <w:jc w:val="center"/>
              <w:rPr>
                <w:sz w:val="28"/>
                <w:szCs w:val="28"/>
              </w:rPr>
            </w:pPr>
            <w:r w:rsidRPr="00B7699E">
              <w:rPr>
                <w:sz w:val="28"/>
                <w:szCs w:val="28"/>
              </w:rPr>
              <w:t>Марка листа</w:t>
            </w:r>
          </w:p>
        </w:tc>
        <w:tc>
          <w:tcPr>
            <w:tcW w:w="2551" w:type="dxa"/>
            <w:vAlign w:val="center"/>
          </w:tcPr>
          <w:p w:rsidR="00CD6519" w:rsidRPr="00865F17" w:rsidRDefault="00CD6519" w:rsidP="00E10842">
            <w:pPr>
              <w:jc w:val="center"/>
              <w:rPr>
                <w:sz w:val="28"/>
                <w:szCs w:val="28"/>
              </w:rPr>
            </w:pPr>
            <w:r w:rsidRPr="00B7699E">
              <w:rPr>
                <w:sz w:val="28"/>
                <w:szCs w:val="28"/>
              </w:rPr>
              <w:t>Количество листов</w:t>
            </w:r>
          </w:p>
        </w:tc>
      </w:tr>
      <w:tr w:rsidR="00CD6519" w:rsidRPr="00865F17" w:rsidTr="00E10842">
        <w:trPr>
          <w:trHeight w:val="473"/>
          <w:jc w:val="center"/>
        </w:trPr>
        <w:tc>
          <w:tcPr>
            <w:tcW w:w="9641" w:type="dxa"/>
            <w:gridSpan w:val="4"/>
            <w:vAlign w:val="center"/>
          </w:tcPr>
          <w:p w:rsidR="00CD6519" w:rsidRPr="00865F17" w:rsidRDefault="00CD6519" w:rsidP="00E10842">
            <w:pPr>
              <w:jc w:val="center"/>
              <w:rPr>
                <w:sz w:val="28"/>
                <w:szCs w:val="28"/>
              </w:rPr>
            </w:pPr>
            <w:r w:rsidRPr="00865F17">
              <w:rPr>
                <w:sz w:val="28"/>
                <w:szCs w:val="28"/>
              </w:rPr>
              <w:t>Положение о территориальном планировании</w:t>
            </w:r>
          </w:p>
        </w:tc>
      </w:tr>
      <w:tr w:rsidR="00CD6519" w:rsidRPr="00865F17" w:rsidTr="007C273C">
        <w:trPr>
          <w:jc w:val="center"/>
        </w:trPr>
        <w:tc>
          <w:tcPr>
            <w:tcW w:w="710" w:type="dxa"/>
            <w:vAlign w:val="center"/>
          </w:tcPr>
          <w:p w:rsidR="00CD6519" w:rsidRPr="00D67452" w:rsidRDefault="00CD6519" w:rsidP="00E10842">
            <w:pPr>
              <w:jc w:val="center"/>
              <w:rPr>
                <w:sz w:val="28"/>
                <w:szCs w:val="28"/>
              </w:rPr>
            </w:pPr>
            <w:r w:rsidRPr="00D67452">
              <w:rPr>
                <w:sz w:val="28"/>
                <w:szCs w:val="28"/>
                <w:lang w:val="en-US"/>
              </w:rPr>
              <w:t>1</w:t>
            </w:r>
            <w:r w:rsidRPr="00D67452">
              <w:rPr>
                <w:sz w:val="28"/>
                <w:szCs w:val="28"/>
              </w:rPr>
              <w:t>.</w:t>
            </w:r>
          </w:p>
        </w:tc>
        <w:tc>
          <w:tcPr>
            <w:tcW w:w="4677" w:type="dxa"/>
            <w:vAlign w:val="center"/>
          </w:tcPr>
          <w:p w:rsidR="00CD6519" w:rsidRPr="00865F17" w:rsidRDefault="00CD6519" w:rsidP="007332E4">
            <w:pPr>
              <w:jc w:val="center"/>
              <w:rPr>
                <w:sz w:val="28"/>
                <w:szCs w:val="28"/>
              </w:rPr>
            </w:pPr>
            <w:r w:rsidRPr="00DC2F66">
              <w:rPr>
                <w:sz w:val="28"/>
                <w:szCs w:val="28"/>
              </w:rPr>
              <w:t xml:space="preserve">Карта границ </w:t>
            </w:r>
            <w:r w:rsidR="00DC2F66" w:rsidRPr="00DC2F66">
              <w:rPr>
                <w:sz w:val="28"/>
                <w:szCs w:val="28"/>
              </w:rPr>
              <w:t>Варламовского</w:t>
            </w:r>
            <w:r w:rsidRPr="00DC2F66">
              <w:rPr>
                <w:sz w:val="28"/>
                <w:szCs w:val="28"/>
              </w:rPr>
              <w:t xml:space="preserve"> сельского поселения, </w:t>
            </w:r>
            <w:r w:rsidR="00DC2F66" w:rsidRPr="00DC2F66">
              <w:rPr>
                <w:sz w:val="28"/>
                <w:szCs w:val="28"/>
              </w:rPr>
              <w:t>с. Варламово, д.</w:t>
            </w:r>
            <w:r w:rsidR="00DC2F66">
              <w:rPr>
                <w:sz w:val="28"/>
                <w:szCs w:val="28"/>
              </w:rPr>
              <w:t>Б-Черная</w:t>
            </w:r>
            <w:r w:rsidR="00DC2F66" w:rsidRPr="00DC2F66">
              <w:rPr>
                <w:sz w:val="28"/>
                <w:szCs w:val="28"/>
              </w:rPr>
              <w:t>, д.Кандереп, д.Краснозна</w:t>
            </w:r>
            <w:r w:rsidR="002039FE">
              <w:rPr>
                <w:sz w:val="28"/>
                <w:szCs w:val="28"/>
              </w:rPr>
              <w:t>м</w:t>
            </w:r>
            <w:r w:rsidR="00DC2F66" w:rsidRPr="00DC2F66">
              <w:rPr>
                <w:sz w:val="28"/>
                <w:szCs w:val="28"/>
              </w:rPr>
              <w:t>енка</w:t>
            </w:r>
            <w:r w:rsidR="00DC2F66">
              <w:rPr>
                <w:sz w:val="28"/>
                <w:szCs w:val="28"/>
              </w:rPr>
              <w:t xml:space="preserve">, </w:t>
            </w:r>
            <w:r w:rsidR="00DC2F66" w:rsidRPr="008A436F">
              <w:rPr>
                <w:szCs w:val="28"/>
              </w:rPr>
              <w:t xml:space="preserve"> </w:t>
            </w:r>
            <w:r w:rsidRPr="00865F17">
              <w:rPr>
                <w:sz w:val="28"/>
                <w:szCs w:val="28"/>
              </w:rPr>
              <w:t>М 1:</w:t>
            </w:r>
            <w:r w:rsidR="007332E4">
              <w:rPr>
                <w:sz w:val="28"/>
                <w:szCs w:val="28"/>
              </w:rPr>
              <w:t>30</w:t>
            </w:r>
            <w:r w:rsidRPr="00865F17">
              <w:rPr>
                <w:sz w:val="28"/>
                <w:szCs w:val="28"/>
              </w:rPr>
              <w:t xml:space="preserve"> 000</w:t>
            </w:r>
          </w:p>
        </w:tc>
        <w:tc>
          <w:tcPr>
            <w:tcW w:w="1703" w:type="dxa"/>
            <w:vAlign w:val="center"/>
          </w:tcPr>
          <w:p w:rsidR="00CD6519" w:rsidRPr="00F85BBE" w:rsidRDefault="00CD6519" w:rsidP="00E10842">
            <w:pPr>
              <w:jc w:val="center"/>
              <w:rPr>
                <w:sz w:val="28"/>
                <w:szCs w:val="28"/>
              </w:rPr>
            </w:pPr>
            <w:r w:rsidRPr="00865F17">
              <w:rPr>
                <w:sz w:val="28"/>
                <w:szCs w:val="28"/>
              </w:rPr>
              <w:t>ГП-</w:t>
            </w:r>
            <w:r w:rsidRPr="00F85BBE">
              <w:rPr>
                <w:sz w:val="28"/>
                <w:szCs w:val="28"/>
              </w:rPr>
              <w:t>1</w:t>
            </w:r>
          </w:p>
        </w:tc>
        <w:tc>
          <w:tcPr>
            <w:tcW w:w="2551" w:type="dxa"/>
            <w:vAlign w:val="center"/>
          </w:tcPr>
          <w:p w:rsidR="00CD6519" w:rsidRPr="00865F17" w:rsidRDefault="00CD6519" w:rsidP="00E10842">
            <w:pPr>
              <w:jc w:val="center"/>
              <w:rPr>
                <w:sz w:val="28"/>
                <w:szCs w:val="28"/>
              </w:rPr>
            </w:pPr>
            <w:r w:rsidRPr="00865F17">
              <w:rPr>
                <w:sz w:val="28"/>
                <w:szCs w:val="28"/>
              </w:rPr>
              <w:t>1</w:t>
            </w:r>
          </w:p>
        </w:tc>
      </w:tr>
      <w:tr w:rsidR="00CD6519" w:rsidRPr="00865F17" w:rsidTr="007C273C">
        <w:trPr>
          <w:jc w:val="center"/>
        </w:trPr>
        <w:tc>
          <w:tcPr>
            <w:tcW w:w="710" w:type="dxa"/>
            <w:vAlign w:val="center"/>
          </w:tcPr>
          <w:p w:rsidR="00CD6519" w:rsidRPr="00D67452" w:rsidRDefault="00CD6519" w:rsidP="00E10842">
            <w:pPr>
              <w:jc w:val="center"/>
              <w:rPr>
                <w:sz w:val="28"/>
                <w:szCs w:val="28"/>
              </w:rPr>
            </w:pPr>
            <w:r w:rsidRPr="00F85BBE">
              <w:rPr>
                <w:sz w:val="28"/>
                <w:szCs w:val="28"/>
              </w:rPr>
              <w:t>2</w:t>
            </w:r>
            <w:r w:rsidRPr="00D67452">
              <w:rPr>
                <w:sz w:val="28"/>
                <w:szCs w:val="28"/>
              </w:rPr>
              <w:t>.</w:t>
            </w:r>
          </w:p>
        </w:tc>
        <w:tc>
          <w:tcPr>
            <w:tcW w:w="4677" w:type="dxa"/>
            <w:vAlign w:val="center"/>
          </w:tcPr>
          <w:p w:rsidR="00CD6519" w:rsidRPr="00865F17" w:rsidRDefault="00CD6519" w:rsidP="007332E4">
            <w:pPr>
              <w:jc w:val="center"/>
              <w:rPr>
                <w:sz w:val="28"/>
                <w:szCs w:val="28"/>
              </w:rPr>
            </w:pPr>
            <w:r w:rsidRPr="00865F17">
              <w:rPr>
                <w:sz w:val="28"/>
                <w:szCs w:val="28"/>
              </w:rPr>
              <w:t>Карта планируемого размещения объектов мес</w:t>
            </w:r>
            <w:r>
              <w:rPr>
                <w:sz w:val="28"/>
                <w:szCs w:val="28"/>
              </w:rPr>
              <w:t>тного значения (проектный план</w:t>
            </w:r>
            <w:r w:rsidRPr="00865F17">
              <w:rPr>
                <w:sz w:val="28"/>
                <w:szCs w:val="28"/>
              </w:rPr>
              <w:t>), М 1:</w:t>
            </w:r>
            <w:r w:rsidR="007332E4">
              <w:rPr>
                <w:sz w:val="28"/>
                <w:szCs w:val="28"/>
              </w:rPr>
              <w:t>30</w:t>
            </w:r>
            <w:r w:rsidRPr="00865F17">
              <w:rPr>
                <w:sz w:val="28"/>
                <w:szCs w:val="28"/>
              </w:rPr>
              <w:t xml:space="preserve"> 000</w:t>
            </w:r>
          </w:p>
        </w:tc>
        <w:tc>
          <w:tcPr>
            <w:tcW w:w="1703" w:type="dxa"/>
            <w:vAlign w:val="center"/>
          </w:tcPr>
          <w:p w:rsidR="00CD6519" w:rsidRPr="00505DEC" w:rsidRDefault="00CD6519" w:rsidP="00E10842">
            <w:pPr>
              <w:jc w:val="center"/>
              <w:rPr>
                <w:sz w:val="28"/>
                <w:szCs w:val="28"/>
              </w:rPr>
            </w:pPr>
            <w:r w:rsidRPr="00865F17">
              <w:rPr>
                <w:sz w:val="28"/>
                <w:szCs w:val="28"/>
              </w:rPr>
              <w:t>ГП-</w:t>
            </w:r>
            <w:r w:rsidRPr="00505DEC">
              <w:rPr>
                <w:sz w:val="28"/>
                <w:szCs w:val="28"/>
              </w:rPr>
              <w:t>2</w:t>
            </w:r>
          </w:p>
        </w:tc>
        <w:tc>
          <w:tcPr>
            <w:tcW w:w="2551" w:type="dxa"/>
            <w:vAlign w:val="center"/>
          </w:tcPr>
          <w:p w:rsidR="00CD6519" w:rsidRPr="00865F17" w:rsidRDefault="00CD6519" w:rsidP="00E10842">
            <w:pPr>
              <w:jc w:val="center"/>
              <w:rPr>
                <w:sz w:val="28"/>
                <w:szCs w:val="28"/>
              </w:rPr>
            </w:pPr>
            <w:r w:rsidRPr="00865F17">
              <w:rPr>
                <w:sz w:val="28"/>
                <w:szCs w:val="28"/>
              </w:rPr>
              <w:t>1</w:t>
            </w:r>
          </w:p>
        </w:tc>
      </w:tr>
      <w:tr w:rsidR="00CD6519" w:rsidRPr="00B7699E" w:rsidTr="007C273C">
        <w:trPr>
          <w:jc w:val="center"/>
        </w:trPr>
        <w:tc>
          <w:tcPr>
            <w:tcW w:w="710" w:type="dxa"/>
            <w:vAlign w:val="center"/>
          </w:tcPr>
          <w:p w:rsidR="00CD6519" w:rsidRPr="00D67452" w:rsidRDefault="00CD6519" w:rsidP="00E10842">
            <w:pPr>
              <w:jc w:val="center"/>
              <w:rPr>
                <w:sz w:val="28"/>
                <w:szCs w:val="28"/>
              </w:rPr>
            </w:pPr>
            <w:r w:rsidRPr="00505DEC">
              <w:rPr>
                <w:sz w:val="28"/>
                <w:szCs w:val="28"/>
              </w:rPr>
              <w:t>3</w:t>
            </w:r>
            <w:r w:rsidRPr="00D67452">
              <w:rPr>
                <w:sz w:val="28"/>
                <w:szCs w:val="28"/>
              </w:rPr>
              <w:t>.</w:t>
            </w:r>
          </w:p>
        </w:tc>
        <w:tc>
          <w:tcPr>
            <w:tcW w:w="4677" w:type="dxa"/>
            <w:vAlign w:val="center"/>
          </w:tcPr>
          <w:p w:rsidR="00CD6519" w:rsidRPr="00865F17" w:rsidRDefault="00CD6519" w:rsidP="007332E4">
            <w:pPr>
              <w:jc w:val="center"/>
              <w:rPr>
                <w:sz w:val="28"/>
                <w:szCs w:val="28"/>
              </w:rPr>
            </w:pPr>
            <w:r w:rsidRPr="00865F17">
              <w:rPr>
                <w:sz w:val="28"/>
                <w:szCs w:val="28"/>
              </w:rPr>
              <w:t xml:space="preserve">Карта </w:t>
            </w:r>
            <w:r>
              <w:rPr>
                <w:sz w:val="28"/>
                <w:szCs w:val="28"/>
              </w:rPr>
              <w:t>границ функциональных зон</w:t>
            </w:r>
            <w:r w:rsidRPr="00865F17">
              <w:rPr>
                <w:sz w:val="28"/>
                <w:szCs w:val="28"/>
              </w:rPr>
              <w:t xml:space="preserve"> </w:t>
            </w:r>
            <w:r>
              <w:rPr>
                <w:sz w:val="28"/>
                <w:szCs w:val="28"/>
              </w:rPr>
              <w:t xml:space="preserve">и местоположения линейных объектов федерального, регионального и местного значения </w:t>
            </w:r>
            <w:r w:rsidRPr="00865F17">
              <w:rPr>
                <w:sz w:val="28"/>
                <w:szCs w:val="28"/>
              </w:rPr>
              <w:t xml:space="preserve"> территории</w:t>
            </w:r>
            <w:r>
              <w:rPr>
                <w:sz w:val="28"/>
                <w:szCs w:val="28"/>
              </w:rPr>
              <w:t xml:space="preserve"> </w:t>
            </w:r>
            <w:r w:rsidR="00DC2F66">
              <w:t>Варламовского</w:t>
            </w:r>
            <w:r w:rsidR="00DC2F66">
              <w:rPr>
                <w:sz w:val="28"/>
                <w:szCs w:val="28"/>
              </w:rPr>
              <w:t xml:space="preserve"> </w:t>
            </w:r>
            <w:r>
              <w:rPr>
                <w:sz w:val="28"/>
                <w:szCs w:val="28"/>
              </w:rPr>
              <w:t>сельского поселения</w:t>
            </w:r>
            <w:r w:rsidRPr="00865F17">
              <w:rPr>
                <w:sz w:val="28"/>
                <w:szCs w:val="28"/>
              </w:rPr>
              <w:t>, М 1:</w:t>
            </w:r>
            <w:r w:rsidR="007332E4">
              <w:rPr>
                <w:sz w:val="28"/>
                <w:szCs w:val="28"/>
              </w:rPr>
              <w:t>30</w:t>
            </w:r>
            <w:r w:rsidRPr="00865F17">
              <w:rPr>
                <w:sz w:val="28"/>
                <w:szCs w:val="28"/>
              </w:rPr>
              <w:t xml:space="preserve"> 000</w:t>
            </w:r>
          </w:p>
        </w:tc>
        <w:tc>
          <w:tcPr>
            <w:tcW w:w="1703" w:type="dxa"/>
            <w:vAlign w:val="center"/>
          </w:tcPr>
          <w:p w:rsidR="00CD6519" w:rsidRPr="00DD5490" w:rsidRDefault="00CD6519" w:rsidP="00E10842">
            <w:pPr>
              <w:jc w:val="center"/>
              <w:rPr>
                <w:sz w:val="28"/>
                <w:szCs w:val="28"/>
                <w:lang w:val="en-US"/>
              </w:rPr>
            </w:pPr>
            <w:r>
              <w:rPr>
                <w:sz w:val="28"/>
                <w:szCs w:val="28"/>
              </w:rPr>
              <w:t>ГП-3</w:t>
            </w:r>
          </w:p>
        </w:tc>
        <w:tc>
          <w:tcPr>
            <w:tcW w:w="2551" w:type="dxa"/>
            <w:vAlign w:val="center"/>
          </w:tcPr>
          <w:p w:rsidR="00CD6519" w:rsidRPr="00865F17" w:rsidRDefault="00CD6519" w:rsidP="00E10842">
            <w:pPr>
              <w:jc w:val="center"/>
              <w:rPr>
                <w:sz w:val="28"/>
                <w:szCs w:val="28"/>
              </w:rPr>
            </w:pPr>
            <w:r w:rsidRPr="00865F17">
              <w:rPr>
                <w:sz w:val="28"/>
                <w:szCs w:val="28"/>
              </w:rPr>
              <w:t>1</w:t>
            </w:r>
          </w:p>
        </w:tc>
      </w:tr>
    </w:tbl>
    <w:p w:rsidR="00CD6519" w:rsidRDefault="00CD6519" w:rsidP="00E10842">
      <w:pPr>
        <w:jc w:val="center"/>
        <w:rPr>
          <w:sz w:val="28"/>
          <w:szCs w:val="28"/>
        </w:rPr>
      </w:pPr>
    </w:p>
    <w:p w:rsidR="00CD6519" w:rsidRDefault="00CD6519" w:rsidP="00E10842">
      <w:pPr>
        <w:tabs>
          <w:tab w:val="left" w:pos="426"/>
        </w:tabs>
        <w:jc w:val="both"/>
        <w:rPr>
          <w:sz w:val="28"/>
          <w:szCs w:val="28"/>
        </w:rPr>
      </w:pPr>
    </w:p>
    <w:p w:rsidR="00CD6519" w:rsidRDefault="00CD6519" w:rsidP="00E10842">
      <w:pPr>
        <w:tabs>
          <w:tab w:val="left" w:pos="3402"/>
        </w:tabs>
        <w:rPr>
          <w:sz w:val="28"/>
          <w:szCs w:val="28"/>
        </w:rPr>
      </w:pPr>
    </w:p>
    <w:p w:rsidR="00CD6519" w:rsidRDefault="00CD6519" w:rsidP="00E10842">
      <w:pPr>
        <w:tabs>
          <w:tab w:val="left" w:pos="3402"/>
        </w:tabs>
        <w:jc w:val="center"/>
        <w:rPr>
          <w:sz w:val="28"/>
          <w:szCs w:val="28"/>
        </w:rPr>
      </w:pPr>
    </w:p>
    <w:p w:rsidR="00CD6519" w:rsidRDefault="00CD6519" w:rsidP="00E10842">
      <w:pPr>
        <w:tabs>
          <w:tab w:val="left" w:pos="3402"/>
        </w:tabs>
        <w:jc w:val="center"/>
        <w:rPr>
          <w:sz w:val="28"/>
          <w:szCs w:val="28"/>
        </w:rPr>
      </w:pPr>
    </w:p>
    <w:p w:rsidR="00CD6519" w:rsidRDefault="00CD6519" w:rsidP="00DD5490">
      <w:pPr>
        <w:tabs>
          <w:tab w:val="left" w:pos="3402"/>
        </w:tabs>
        <w:rPr>
          <w:sz w:val="28"/>
          <w:szCs w:val="28"/>
        </w:rPr>
      </w:pPr>
    </w:p>
    <w:p w:rsidR="00CD6519" w:rsidRDefault="00CD6519" w:rsidP="00DD5490">
      <w:pPr>
        <w:tabs>
          <w:tab w:val="left" w:pos="3402"/>
        </w:tabs>
        <w:jc w:val="center"/>
        <w:rPr>
          <w:sz w:val="28"/>
          <w:szCs w:val="28"/>
        </w:rPr>
      </w:pPr>
    </w:p>
    <w:p w:rsidR="00CD6519" w:rsidRDefault="00CD6519" w:rsidP="000F6916">
      <w:pPr>
        <w:tabs>
          <w:tab w:val="left" w:pos="2925"/>
          <w:tab w:val="left" w:pos="3402"/>
          <w:tab w:val="center" w:pos="4471"/>
        </w:tabs>
        <w:rPr>
          <w:sz w:val="28"/>
          <w:szCs w:val="28"/>
        </w:rPr>
      </w:pPr>
    </w:p>
    <w:p w:rsidR="00286D50" w:rsidRDefault="00286D50" w:rsidP="000F6916">
      <w:pPr>
        <w:tabs>
          <w:tab w:val="left" w:pos="2925"/>
          <w:tab w:val="left" w:pos="3402"/>
          <w:tab w:val="center" w:pos="4471"/>
        </w:tabs>
        <w:rPr>
          <w:sz w:val="28"/>
          <w:szCs w:val="28"/>
        </w:rPr>
      </w:pPr>
    </w:p>
    <w:p w:rsidR="00286D50" w:rsidRDefault="00286D50" w:rsidP="000F6916">
      <w:pPr>
        <w:tabs>
          <w:tab w:val="left" w:pos="2925"/>
          <w:tab w:val="left" w:pos="3402"/>
          <w:tab w:val="center" w:pos="4471"/>
        </w:tabs>
        <w:rPr>
          <w:sz w:val="28"/>
          <w:szCs w:val="28"/>
        </w:rPr>
      </w:pPr>
    </w:p>
    <w:p w:rsidR="00286D50" w:rsidRDefault="00286D50" w:rsidP="000F6916">
      <w:pPr>
        <w:tabs>
          <w:tab w:val="left" w:pos="2925"/>
          <w:tab w:val="left" w:pos="3402"/>
          <w:tab w:val="center" w:pos="4471"/>
        </w:tabs>
        <w:rPr>
          <w:sz w:val="28"/>
          <w:szCs w:val="28"/>
        </w:rPr>
      </w:pPr>
    </w:p>
    <w:p w:rsidR="00CD6519" w:rsidRDefault="00CD6519" w:rsidP="000F6916">
      <w:pPr>
        <w:tabs>
          <w:tab w:val="left" w:pos="2925"/>
          <w:tab w:val="left" w:pos="3402"/>
          <w:tab w:val="center" w:pos="4471"/>
        </w:tabs>
        <w:rPr>
          <w:sz w:val="28"/>
          <w:szCs w:val="28"/>
        </w:rPr>
      </w:pPr>
    </w:p>
    <w:p w:rsidR="00CD6519" w:rsidRPr="00D71032" w:rsidRDefault="00CD6519" w:rsidP="00505DEC">
      <w:pPr>
        <w:tabs>
          <w:tab w:val="left" w:pos="2925"/>
          <w:tab w:val="left" w:pos="3402"/>
          <w:tab w:val="center" w:pos="4471"/>
        </w:tabs>
        <w:jc w:val="center"/>
        <w:rPr>
          <w:sz w:val="28"/>
          <w:szCs w:val="28"/>
        </w:rPr>
      </w:pPr>
      <w:r w:rsidRPr="00B7699E">
        <w:rPr>
          <w:sz w:val="28"/>
          <w:szCs w:val="28"/>
        </w:rPr>
        <w:t xml:space="preserve">Содержание тома </w:t>
      </w:r>
      <w:r>
        <w:rPr>
          <w:sz w:val="28"/>
          <w:szCs w:val="28"/>
          <w:lang w:val="en-US"/>
        </w:rPr>
        <w:t>IV</w:t>
      </w:r>
    </w:p>
    <w:p w:rsidR="00CD6519" w:rsidRPr="00B7699E" w:rsidRDefault="00CD6519" w:rsidP="000F6916">
      <w:pPr>
        <w:tabs>
          <w:tab w:val="left" w:pos="3402"/>
        </w:tabs>
        <w:jc w:val="center"/>
      </w:pPr>
    </w:p>
    <w:tbl>
      <w:tblPr>
        <w:tblW w:w="9641"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709"/>
        <w:gridCol w:w="4678"/>
        <w:gridCol w:w="1701"/>
        <w:gridCol w:w="2553"/>
      </w:tblGrid>
      <w:tr w:rsidR="00CD6519" w:rsidRPr="00B7699E" w:rsidTr="00183B44">
        <w:trPr>
          <w:jc w:val="center"/>
        </w:trPr>
        <w:tc>
          <w:tcPr>
            <w:tcW w:w="709" w:type="dxa"/>
            <w:vAlign w:val="center"/>
          </w:tcPr>
          <w:p w:rsidR="00CD6519" w:rsidRPr="00B7699E" w:rsidRDefault="00CD6519" w:rsidP="00183B44">
            <w:pPr>
              <w:jc w:val="center"/>
              <w:rPr>
                <w:sz w:val="28"/>
                <w:szCs w:val="28"/>
              </w:rPr>
            </w:pPr>
            <w:r w:rsidRPr="00B7699E">
              <w:rPr>
                <w:sz w:val="28"/>
                <w:szCs w:val="28"/>
              </w:rPr>
              <w:t>№</w:t>
            </w:r>
          </w:p>
        </w:tc>
        <w:tc>
          <w:tcPr>
            <w:tcW w:w="4678" w:type="dxa"/>
            <w:vAlign w:val="center"/>
          </w:tcPr>
          <w:p w:rsidR="00CD6519" w:rsidRPr="00B7699E" w:rsidRDefault="00CD6519" w:rsidP="00183B44">
            <w:pPr>
              <w:jc w:val="center"/>
              <w:rPr>
                <w:sz w:val="28"/>
                <w:szCs w:val="28"/>
              </w:rPr>
            </w:pPr>
            <w:r w:rsidRPr="00B7699E">
              <w:rPr>
                <w:sz w:val="28"/>
                <w:szCs w:val="28"/>
              </w:rPr>
              <w:t>Наименование чертежа, масштаб</w:t>
            </w:r>
          </w:p>
        </w:tc>
        <w:tc>
          <w:tcPr>
            <w:tcW w:w="1701" w:type="dxa"/>
            <w:vAlign w:val="center"/>
          </w:tcPr>
          <w:p w:rsidR="00CD6519" w:rsidRPr="00B7699E" w:rsidRDefault="00CD6519" w:rsidP="00183B44">
            <w:pPr>
              <w:jc w:val="center"/>
              <w:rPr>
                <w:sz w:val="28"/>
                <w:szCs w:val="28"/>
              </w:rPr>
            </w:pPr>
            <w:r w:rsidRPr="00B7699E">
              <w:rPr>
                <w:sz w:val="28"/>
                <w:szCs w:val="28"/>
              </w:rPr>
              <w:t>Марка листа</w:t>
            </w:r>
          </w:p>
        </w:tc>
        <w:tc>
          <w:tcPr>
            <w:tcW w:w="2553" w:type="dxa"/>
            <w:vAlign w:val="center"/>
          </w:tcPr>
          <w:p w:rsidR="00CD6519" w:rsidRPr="00B7699E" w:rsidRDefault="00CD6519" w:rsidP="00183B44">
            <w:pPr>
              <w:jc w:val="center"/>
              <w:rPr>
                <w:sz w:val="28"/>
                <w:szCs w:val="28"/>
              </w:rPr>
            </w:pPr>
            <w:r w:rsidRPr="00B7699E">
              <w:rPr>
                <w:sz w:val="28"/>
                <w:szCs w:val="28"/>
              </w:rPr>
              <w:t>Количество листов</w:t>
            </w:r>
          </w:p>
        </w:tc>
      </w:tr>
      <w:tr w:rsidR="00CD6519" w:rsidRPr="00B7699E" w:rsidTr="00183B44">
        <w:trPr>
          <w:jc w:val="center"/>
        </w:trPr>
        <w:tc>
          <w:tcPr>
            <w:tcW w:w="9641" w:type="dxa"/>
            <w:gridSpan w:val="4"/>
            <w:vAlign w:val="center"/>
          </w:tcPr>
          <w:p w:rsidR="00CD6519" w:rsidRPr="00B7699E" w:rsidRDefault="00CD6519" w:rsidP="00183B44">
            <w:pPr>
              <w:jc w:val="center"/>
              <w:rPr>
                <w:sz w:val="28"/>
                <w:szCs w:val="28"/>
              </w:rPr>
            </w:pPr>
            <w:r>
              <w:rPr>
                <w:sz w:val="28"/>
                <w:szCs w:val="28"/>
              </w:rPr>
              <w:t>Материалы по обоснованию проекта</w:t>
            </w:r>
          </w:p>
        </w:tc>
      </w:tr>
      <w:tr w:rsidR="00CD6519" w:rsidRPr="000251B2" w:rsidTr="00183B44">
        <w:trPr>
          <w:jc w:val="center"/>
        </w:trPr>
        <w:tc>
          <w:tcPr>
            <w:tcW w:w="709" w:type="dxa"/>
            <w:vAlign w:val="center"/>
          </w:tcPr>
          <w:p w:rsidR="00CD6519" w:rsidRPr="000251B2" w:rsidRDefault="00CD6519" w:rsidP="00183B44">
            <w:pPr>
              <w:jc w:val="center"/>
              <w:rPr>
                <w:sz w:val="28"/>
                <w:szCs w:val="28"/>
              </w:rPr>
            </w:pPr>
            <w:r>
              <w:rPr>
                <w:sz w:val="28"/>
                <w:szCs w:val="28"/>
              </w:rPr>
              <w:t>5</w:t>
            </w:r>
            <w:r w:rsidRPr="000251B2">
              <w:rPr>
                <w:sz w:val="28"/>
                <w:szCs w:val="28"/>
              </w:rPr>
              <w:t>.</w:t>
            </w:r>
          </w:p>
        </w:tc>
        <w:tc>
          <w:tcPr>
            <w:tcW w:w="4678" w:type="dxa"/>
            <w:vAlign w:val="center"/>
          </w:tcPr>
          <w:p w:rsidR="00CD6519" w:rsidRPr="000251B2" w:rsidRDefault="00CD6519" w:rsidP="007332E4">
            <w:pPr>
              <w:jc w:val="center"/>
              <w:rPr>
                <w:sz w:val="28"/>
                <w:szCs w:val="28"/>
              </w:rPr>
            </w:pPr>
            <w:r w:rsidRPr="000251B2">
              <w:rPr>
                <w:sz w:val="28"/>
                <w:szCs w:val="28"/>
              </w:rPr>
              <w:t xml:space="preserve">Карта современных границ, </w:t>
            </w:r>
            <w:r w:rsidR="00DC2F66">
              <w:t>Варламовского</w:t>
            </w:r>
            <w:r w:rsidR="00DC2F66">
              <w:rPr>
                <w:sz w:val="28"/>
                <w:szCs w:val="28"/>
              </w:rPr>
              <w:t xml:space="preserve"> </w:t>
            </w:r>
            <w:r>
              <w:rPr>
                <w:sz w:val="28"/>
                <w:szCs w:val="28"/>
              </w:rPr>
              <w:t xml:space="preserve">сельского поселения, </w:t>
            </w:r>
            <w:r w:rsidR="00DC2F66" w:rsidRPr="00DC2F66">
              <w:rPr>
                <w:sz w:val="28"/>
                <w:szCs w:val="28"/>
              </w:rPr>
              <w:t>с. Варламово, д.</w:t>
            </w:r>
            <w:r w:rsidR="00DC2F66">
              <w:rPr>
                <w:sz w:val="28"/>
                <w:szCs w:val="28"/>
              </w:rPr>
              <w:t>Б-Черная</w:t>
            </w:r>
            <w:r w:rsidR="00DC2F66" w:rsidRPr="00DC2F66">
              <w:rPr>
                <w:sz w:val="28"/>
                <w:szCs w:val="28"/>
              </w:rPr>
              <w:t>, д.Кандереп, д.Краснозна</w:t>
            </w:r>
            <w:r w:rsidR="002039FE">
              <w:rPr>
                <w:sz w:val="28"/>
                <w:szCs w:val="28"/>
              </w:rPr>
              <w:t>м</w:t>
            </w:r>
            <w:r w:rsidR="00DC2F66" w:rsidRPr="00DC2F66">
              <w:rPr>
                <w:sz w:val="28"/>
                <w:szCs w:val="28"/>
              </w:rPr>
              <w:t>енка</w:t>
            </w:r>
            <w:r w:rsidR="00DC2F66">
              <w:rPr>
                <w:sz w:val="28"/>
                <w:szCs w:val="28"/>
              </w:rPr>
              <w:t>,</w:t>
            </w:r>
            <w:r w:rsidR="004714E5">
              <w:rPr>
                <w:sz w:val="28"/>
                <w:szCs w:val="28"/>
              </w:rPr>
              <w:t xml:space="preserve"> </w:t>
            </w:r>
            <w:r w:rsidRPr="000251B2">
              <w:rPr>
                <w:sz w:val="28"/>
                <w:szCs w:val="28"/>
              </w:rPr>
              <w:t>М 1:</w:t>
            </w:r>
            <w:r w:rsidR="007332E4">
              <w:rPr>
                <w:sz w:val="28"/>
                <w:szCs w:val="28"/>
              </w:rPr>
              <w:t>30</w:t>
            </w:r>
            <w:r w:rsidRPr="000251B2">
              <w:rPr>
                <w:sz w:val="28"/>
                <w:szCs w:val="28"/>
              </w:rPr>
              <w:t xml:space="preserve"> 000</w:t>
            </w:r>
          </w:p>
        </w:tc>
        <w:tc>
          <w:tcPr>
            <w:tcW w:w="1701" w:type="dxa"/>
            <w:vAlign w:val="center"/>
          </w:tcPr>
          <w:p w:rsidR="00CD6519" w:rsidRPr="007047BC" w:rsidRDefault="00CD6519" w:rsidP="00183B44">
            <w:pPr>
              <w:jc w:val="center"/>
              <w:rPr>
                <w:sz w:val="28"/>
                <w:szCs w:val="28"/>
              </w:rPr>
            </w:pPr>
            <w:r>
              <w:rPr>
                <w:sz w:val="28"/>
                <w:szCs w:val="28"/>
              </w:rPr>
              <w:t>ГП-5</w:t>
            </w:r>
          </w:p>
        </w:tc>
        <w:tc>
          <w:tcPr>
            <w:tcW w:w="2553" w:type="dxa"/>
            <w:vAlign w:val="center"/>
          </w:tcPr>
          <w:p w:rsidR="00CD6519" w:rsidRPr="00654678" w:rsidRDefault="00CD6519" w:rsidP="00183B44">
            <w:pPr>
              <w:jc w:val="center"/>
              <w:rPr>
                <w:sz w:val="28"/>
                <w:szCs w:val="28"/>
              </w:rPr>
            </w:pPr>
            <w:r w:rsidRPr="00654678">
              <w:rPr>
                <w:sz w:val="28"/>
                <w:szCs w:val="28"/>
              </w:rPr>
              <w:t>1</w:t>
            </w:r>
          </w:p>
        </w:tc>
      </w:tr>
      <w:tr w:rsidR="00CD6519" w:rsidRPr="000251B2" w:rsidTr="00183B44">
        <w:trPr>
          <w:jc w:val="center"/>
        </w:trPr>
        <w:tc>
          <w:tcPr>
            <w:tcW w:w="709" w:type="dxa"/>
            <w:vAlign w:val="center"/>
          </w:tcPr>
          <w:p w:rsidR="00CD6519" w:rsidRPr="000251B2" w:rsidRDefault="00CD6519" w:rsidP="00183B44">
            <w:pPr>
              <w:jc w:val="center"/>
              <w:rPr>
                <w:sz w:val="28"/>
                <w:szCs w:val="28"/>
              </w:rPr>
            </w:pPr>
            <w:r>
              <w:rPr>
                <w:sz w:val="28"/>
                <w:szCs w:val="28"/>
              </w:rPr>
              <w:t>6</w:t>
            </w:r>
            <w:r w:rsidRPr="000251B2">
              <w:rPr>
                <w:sz w:val="28"/>
                <w:szCs w:val="28"/>
              </w:rPr>
              <w:t>.</w:t>
            </w:r>
          </w:p>
        </w:tc>
        <w:tc>
          <w:tcPr>
            <w:tcW w:w="4678" w:type="dxa"/>
            <w:vAlign w:val="center"/>
          </w:tcPr>
          <w:p w:rsidR="00CD6519" w:rsidRPr="000251B2" w:rsidRDefault="00CD6519" w:rsidP="007332E4">
            <w:pPr>
              <w:jc w:val="center"/>
              <w:rPr>
                <w:sz w:val="28"/>
                <w:szCs w:val="28"/>
              </w:rPr>
            </w:pPr>
            <w:r w:rsidRPr="000251B2">
              <w:rPr>
                <w:sz w:val="28"/>
                <w:szCs w:val="28"/>
              </w:rPr>
              <w:t xml:space="preserve">Карта </w:t>
            </w:r>
            <w:r>
              <w:rPr>
                <w:sz w:val="28"/>
                <w:szCs w:val="28"/>
              </w:rPr>
              <w:t xml:space="preserve">местоположения существующих и строящихся </w:t>
            </w:r>
            <w:r w:rsidRPr="000251B2">
              <w:rPr>
                <w:sz w:val="28"/>
                <w:szCs w:val="28"/>
              </w:rPr>
              <w:t>объектов местного значения, зон с особыми условиями, использования территорий, территорий объектов культурного значения, М 1:</w:t>
            </w:r>
            <w:r w:rsidR="007332E4">
              <w:rPr>
                <w:sz w:val="28"/>
                <w:szCs w:val="28"/>
              </w:rPr>
              <w:t>30</w:t>
            </w:r>
            <w:r w:rsidRPr="000251B2">
              <w:rPr>
                <w:sz w:val="28"/>
                <w:szCs w:val="28"/>
              </w:rPr>
              <w:t xml:space="preserve"> 000</w:t>
            </w:r>
          </w:p>
        </w:tc>
        <w:tc>
          <w:tcPr>
            <w:tcW w:w="1701" w:type="dxa"/>
            <w:vAlign w:val="center"/>
          </w:tcPr>
          <w:p w:rsidR="00CD6519" w:rsidRPr="00F85BBE" w:rsidRDefault="00CD6519" w:rsidP="00183B44">
            <w:pPr>
              <w:jc w:val="center"/>
              <w:rPr>
                <w:sz w:val="28"/>
                <w:szCs w:val="28"/>
              </w:rPr>
            </w:pPr>
            <w:r w:rsidRPr="000251B2">
              <w:rPr>
                <w:sz w:val="28"/>
                <w:szCs w:val="28"/>
              </w:rPr>
              <w:t>ГП-</w:t>
            </w:r>
            <w:r>
              <w:rPr>
                <w:sz w:val="28"/>
                <w:szCs w:val="28"/>
              </w:rPr>
              <w:t>6</w:t>
            </w:r>
          </w:p>
        </w:tc>
        <w:tc>
          <w:tcPr>
            <w:tcW w:w="2553" w:type="dxa"/>
            <w:vAlign w:val="center"/>
          </w:tcPr>
          <w:p w:rsidR="00CD6519" w:rsidRPr="000251B2" w:rsidRDefault="00CD6519" w:rsidP="00183B44">
            <w:pPr>
              <w:jc w:val="center"/>
              <w:rPr>
                <w:sz w:val="28"/>
                <w:szCs w:val="28"/>
              </w:rPr>
            </w:pPr>
            <w:r w:rsidRPr="000251B2">
              <w:rPr>
                <w:sz w:val="28"/>
                <w:szCs w:val="28"/>
              </w:rPr>
              <w:t>1</w:t>
            </w:r>
          </w:p>
        </w:tc>
      </w:tr>
    </w:tbl>
    <w:p w:rsidR="00CD6519" w:rsidRDefault="00CD6519" w:rsidP="001776C0">
      <w:pPr>
        <w:jc w:val="center"/>
        <w:rPr>
          <w:sz w:val="28"/>
          <w:szCs w:val="28"/>
        </w:rPr>
      </w:pPr>
    </w:p>
    <w:p w:rsidR="00CD6519" w:rsidRDefault="00CD6519" w:rsidP="000F6916">
      <w:pPr>
        <w:jc w:val="center"/>
        <w:rPr>
          <w:sz w:val="28"/>
          <w:szCs w:val="28"/>
        </w:rPr>
      </w:pPr>
      <w:r w:rsidRPr="00B7699E">
        <w:br w:type="page"/>
      </w:r>
      <w:r>
        <w:rPr>
          <w:vanish/>
          <w:sz w:val="28"/>
          <w:szCs w:val="28"/>
        </w:rPr>
        <w:lastRenderedPageBreak/>
        <w:t xml:space="preserve"> м культуры с библиотекой, тр –</w:t>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sidRPr="00B7699E">
        <w:rPr>
          <w:sz w:val="28"/>
          <w:szCs w:val="28"/>
        </w:rPr>
        <w:t>СОДЕРЖАНИЕ</w:t>
      </w:r>
    </w:p>
    <w:p w:rsidR="00CD6519" w:rsidRDefault="00CD6519" w:rsidP="000F6916">
      <w:pPr>
        <w:jc w:val="center"/>
        <w:rPr>
          <w:sz w:val="28"/>
          <w:szCs w:val="28"/>
        </w:rPr>
      </w:pPr>
    </w:p>
    <w:p w:rsidR="00CD6519" w:rsidRDefault="00CD6519" w:rsidP="000F6916">
      <w:pPr>
        <w:jc w:val="center"/>
        <w:rPr>
          <w:sz w:val="28"/>
          <w:szCs w:val="28"/>
        </w:rPr>
      </w:pPr>
    </w:p>
    <w:tbl>
      <w:tblPr>
        <w:tblW w:w="954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62"/>
        <w:gridCol w:w="7343"/>
        <w:gridCol w:w="636"/>
      </w:tblGrid>
      <w:tr w:rsidR="00CD6519" w:rsidRPr="006B596B" w:rsidTr="00482C13">
        <w:tc>
          <w:tcPr>
            <w:tcW w:w="1562" w:type="dxa"/>
          </w:tcPr>
          <w:p w:rsidR="00CD6519" w:rsidRPr="006B596B" w:rsidRDefault="00CD6519" w:rsidP="00183B44">
            <w:pPr>
              <w:jc w:val="center"/>
              <w:rPr>
                <w:b/>
                <w:sz w:val="28"/>
                <w:szCs w:val="28"/>
              </w:rPr>
            </w:pPr>
          </w:p>
        </w:tc>
        <w:tc>
          <w:tcPr>
            <w:tcW w:w="7343" w:type="dxa"/>
          </w:tcPr>
          <w:p w:rsidR="00CD6519" w:rsidRPr="006B596B" w:rsidRDefault="00CD6519" w:rsidP="00183B44">
            <w:pPr>
              <w:rPr>
                <w:b/>
                <w:sz w:val="28"/>
                <w:szCs w:val="28"/>
              </w:rPr>
            </w:pPr>
            <w:r w:rsidRPr="006B596B">
              <w:rPr>
                <w:b/>
                <w:sz w:val="28"/>
                <w:szCs w:val="28"/>
              </w:rPr>
              <w:t>Введение</w:t>
            </w:r>
          </w:p>
        </w:tc>
        <w:tc>
          <w:tcPr>
            <w:tcW w:w="636" w:type="dxa"/>
          </w:tcPr>
          <w:p w:rsidR="00CD6519" w:rsidRPr="006B596B" w:rsidRDefault="00286D50" w:rsidP="00183B44">
            <w:pPr>
              <w:jc w:val="right"/>
              <w:rPr>
                <w:b/>
                <w:sz w:val="28"/>
                <w:szCs w:val="28"/>
              </w:rPr>
            </w:pPr>
            <w:r>
              <w:rPr>
                <w:b/>
                <w:sz w:val="28"/>
                <w:szCs w:val="28"/>
              </w:rPr>
              <w:t>7</w:t>
            </w:r>
          </w:p>
        </w:tc>
      </w:tr>
      <w:tr w:rsidR="00CD6519" w:rsidRPr="006B596B" w:rsidTr="00482C13">
        <w:tc>
          <w:tcPr>
            <w:tcW w:w="1562" w:type="dxa"/>
          </w:tcPr>
          <w:p w:rsidR="00CD6519" w:rsidRPr="006B596B" w:rsidRDefault="00CD6519" w:rsidP="00183B44">
            <w:pPr>
              <w:jc w:val="center"/>
              <w:rPr>
                <w:b/>
                <w:sz w:val="28"/>
                <w:szCs w:val="28"/>
              </w:rPr>
            </w:pPr>
            <w:r w:rsidRPr="006B596B">
              <w:rPr>
                <w:b/>
                <w:sz w:val="28"/>
                <w:szCs w:val="28"/>
              </w:rPr>
              <w:t>Часть 1.</w:t>
            </w:r>
          </w:p>
        </w:tc>
        <w:tc>
          <w:tcPr>
            <w:tcW w:w="7343" w:type="dxa"/>
          </w:tcPr>
          <w:p w:rsidR="00CD6519" w:rsidRPr="009A4468" w:rsidRDefault="00CD6519" w:rsidP="004714E5">
            <w:pPr>
              <w:rPr>
                <w:sz w:val="28"/>
                <w:szCs w:val="28"/>
              </w:rPr>
            </w:pPr>
            <w:r w:rsidRPr="009A4468">
              <w:rPr>
                <w:b/>
                <w:sz w:val="28"/>
                <w:szCs w:val="28"/>
              </w:rPr>
              <w:t xml:space="preserve">Сведения  о планах и программах комплексного социально-экономического развития </w:t>
            </w:r>
            <w:r w:rsidR="00DC2F66" w:rsidRPr="009A4468">
              <w:rPr>
                <w:b/>
                <w:sz w:val="28"/>
                <w:szCs w:val="28"/>
              </w:rPr>
              <w:t>Варламовского</w:t>
            </w:r>
            <w:r w:rsidR="00DC2F66" w:rsidRPr="009A4468">
              <w:rPr>
                <w:sz w:val="28"/>
                <w:szCs w:val="28"/>
              </w:rPr>
              <w:t xml:space="preserve"> </w:t>
            </w:r>
            <w:r w:rsidRPr="009A4468">
              <w:rPr>
                <w:b/>
                <w:sz w:val="28"/>
                <w:szCs w:val="28"/>
              </w:rPr>
              <w:t>сельского поселения</w:t>
            </w:r>
          </w:p>
        </w:tc>
        <w:tc>
          <w:tcPr>
            <w:tcW w:w="636" w:type="dxa"/>
          </w:tcPr>
          <w:p w:rsidR="00CD6519" w:rsidRPr="006B596B" w:rsidRDefault="00CD6519" w:rsidP="00183B44">
            <w:pPr>
              <w:jc w:val="center"/>
              <w:rPr>
                <w:sz w:val="28"/>
                <w:szCs w:val="28"/>
              </w:rPr>
            </w:pPr>
          </w:p>
          <w:p w:rsidR="00CD6519" w:rsidRPr="006B596B" w:rsidRDefault="00CD6519" w:rsidP="00183B44">
            <w:pPr>
              <w:jc w:val="center"/>
              <w:rPr>
                <w:sz w:val="28"/>
                <w:szCs w:val="28"/>
              </w:rPr>
            </w:pPr>
          </w:p>
          <w:p w:rsidR="00CD6519" w:rsidRPr="006B596B" w:rsidRDefault="00286D50" w:rsidP="00183B44">
            <w:pPr>
              <w:jc w:val="right"/>
              <w:rPr>
                <w:b/>
                <w:sz w:val="28"/>
                <w:szCs w:val="28"/>
              </w:rPr>
            </w:pPr>
            <w:r>
              <w:rPr>
                <w:b/>
                <w:sz w:val="28"/>
                <w:szCs w:val="28"/>
              </w:rPr>
              <w:t>8</w:t>
            </w:r>
          </w:p>
        </w:tc>
      </w:tr>
      <w:tr w:rsidR="00CD6519" w:rsidRPr="006B596B" w:rsidTr="00482C13">
        <w:tc>
          <w:tcPr>
            <w:tcW w:w="1562" w:type="dxa"/>
          </w:tcPr>
          <w:p w:rsidR="00CD6519" w:rsidRPr="006B596B" w:rsidRDefault="00CD6519" w:rsidP="00183B44">
            <w:pPr>
              <w:jc w:val="center"/>
              <w:rPr>
                <w:b/>
                <w:sz w:val="28"/>
                <w:szCs w:val="28"/>
              </w:rPr>
            </w:pPr>
            <w:r w:rsidRPr="006B596B">
              <w:rPr>
                <w:b/>
                <w:sz w:val="28"/>
                <w:szCs w:val="28"/>
              </w:rPr>
              <w:t>Часть2.</w:t>
            </w:r>
          </w:p>
        </w:tc>
        <w:tc>
          <w:tcPr>
            <w:tcW w:w="7343" w:type="dxa"/>
          </w:tcPr>
          <w:p w:rsidR="00CD6519" w:rsidRPr="009A4468" w:rsidRDefault="00CD6519" w:rsidP="004714E5">
            <w:pPr>
              <w:rPr>
                <w:sz w:val="28"/>
                <w:szCs w:val="28"/>
              </w:rPr>
            </w:pPr>
            <w:r w:rsidRPr="009A4468">
              <w:rPr>
                <w:b/>
                <w:sz w:val="28"/>
                <w:szCs w:val="28"/>
              </w:rPr>
              <w:t xml:space="preserve">Обоснование выбранного варианта размещения объектов местного значения </w:t>
            </w:r>
            <w:r w:rsidR="00DC2F66" w:rsidRPr="009A4468">
              <w:rPr>
                <w:b/>
                <w:sz w:val="28"/>
                <w:szCs w:val="28"/>
              </w:rPr>
              <w:t>Варламовского</w:t>
            </w:r>
            <w:r w:rsidRPr="009A4468">
              <w:rPr>
                <w:b/>
                <w:sz w:val="28"/>
                <w:szCs w:val="28"/>
              </w:rPr>
              <w:t xml:space="preserve"> сельского поселения</w:t>
            </w:r>
          </w:p>
        </w:tc>
        <w:tc>
          <w:tcPr>
            <w:tcW w:w="636" w:type="dxa"/>
          </w:tcPr>
          <w:p w:rsidR="00CD6519" w:rsidRPr="006B596B" w:rsidRDefault="00CD6519" w:rsidP="00183B44">
            <w:pPr>
              <w:jc w:val="center"/>
              <w:rPr>
                <w:sz w:val="28"/>
                <w:szCs w:val="28"/>
              </w:rPr>
            </w:pPr>
          </w:p>
          <w:p w:rsidR="00CD6519" w:rsidRPr="006B596B" w:rsidRDefault="00CD6519" w:rsidP="00183B44">
            <w:pPr>
              <w:jc w:val="center"/>
              <w:rPr>
                <w:sz w:val="28"/>
                <w:szCs w:val="28"/>
              </w:rPr>
            </w:pPr>
          </w:p>
          <w:p w:rsidR="00CD6519" w:rsidRPr="006B596B" w:rsidRDefault="00CD6519" w:rsidP="00286D50">
            <w:pPr>
              <w:jc w:val="right"/>
              <w:rPr>
                <w:b/>
                <w:sz w:val="28"/>
                <w:szCs w:val="28"/>
              </w:rPr>
            </w:pPr>
            <w:r>
              <w:rPr>
                <w:b/>
                <w:sz w:val="28"/>
                <w:szCs w:val="28"/>
              </w:rPr>
              <w:t>1</w:t>
            </w:r>
            <w:r w:rsidR="00286D50">
              <w:rPr>
                <w:b/>
                <w:sz w:val="28"/>
                <w:szCs w:val="28"/>
              </w:rPr>
              <w:t>0</w:t>
            </w:r>
          </w:p>
        </w:tc>
      </w:tr>
      <w:tr w:rsidR="00CD6519" w:rsidRPr="006B596B" w:rsidTr="00482C13">
        <w:tc>
          <w:tcPr>
            <w:tcW w:w="1562" w:type="dxa"/>
          </w:tcPr>
          <w:p w:rsidR="00CD6519" w:rsidRPr="006B596B" w:rsidRDefault="00CD6519" w:rsidP="00183B44">
            <w:pPr>
              <w:jc w:val="center"/>
              <w:rPr>
                <w:b/>
                <w:sz w:val="28"/>
                <w:szCs w:val="28"/>
              </w:rPr>
            </w:pPr>
            <w:r w:rsidRPr="006B596B">
              <w:rPr>
                <w:b/>
                <w:sz w:val="28"/>
                <w:szCs w:val="28"/>
              </w:rPr>
              <w:t>Глава 1.</w:t>
            </w:r>
          </w:p>
        </w:tc>
        <w:tc>
          <w:tcPr>
            <w:tcW w:w="7343" w:type="dxa"/>
          </w:tcPr>
          <w:p w:rsidR="00CD6519" w:rsidRPr="009A4468" w:rsidRDefault="00CD6519" w:rsidP="00183B44">
            <w:pPr>
              <w:rPr>
                <w:sz w:val="28"/>
                <w:szCs w:val="28"/>
              </w:rPr>
            </w:pPr>
            <w:r w:rsidRPr="009A4468">
              <w:rPr>
                <w:b/>
                <w:sz w:val="28"/>
                <w:szCs w:val="28"/>
              </w:rPr>
              <w:t>Анализ использования территорий сельсовета</w:t>
            </w:r>
          </w:p>
        </w:tc>
        <w:tc>
          <w:tcPr>
            <w:tcW w:w="636" w:type="dxa"/>
          </w:tcPr>
          <w:p w:rsidR="00CD6519" w:rsidRPr="006B596B" w:rsidRDefault="00CD6519" w:rsidP="00286D50">
            <w:pPr>
              <w:jc w:val="right"/>
              <w:rPr>
                <w:b/>
                <w:sz w:val="28"/>
                <w:szCs w:val="28"/>
              </w:rPr>
            </w:pPr>
            <w:r>
              <w:rPr>
                <w:b/>
                <w:sz w:val="28"/>
                <w:szCs w:val="28"/>
              </w:rPr>
              <w:t>1</w:t>
            </w:r>
            <w:r w:rsidR="00286D50">
              <w:rPr>
                <w:b/>
                <w:sz w:val="28"/>
                <w:szCs w:val="28"/>
              </w:rPr>
              <w:t>0</w:t>
            </w:r>
          </w:p>
        </w:tc>
      </w:tr>
      <w:tr w:rsidR="00CD6519" w:rsidRPr="006B596B" w:rsidTr="00482C13">
        <w:tc>
          <w:tcPr>
            <w:tcW w:w="1562" w:type="dxa"/>
          </w:tcPr>
          <w:p w:rsidR="00CD6519" w:rsidRPr="006B596B" w:rsidRDefault="00CD6519" w:rsidP="00183B44">
            <w:pPr>
              <w:jc w:val="center"/>
              <w:rPr>
                <w:sz w:val="28"/>
                <w:szCs w:val="28"/>
              </w:rPr>
            </w:pPr>
            <w:r w:rsidRPr="006B596B">
              <w:rPr>
                <w:sz w:val="28"/>
                <w:szCs w:val="28"/>
              </w:rPr>
              <w:t>1.1.</w:t>
            </w:r>
          </w:p>
        </w:tc>
        <w:tc>
          <w:tcPr>
            <w:tcW w:w="7343" w:type="dxa"/>
          </w:tcPr>
          <w:p w:rsidR="00CD6519" w:rsidRPr="009A4468" w:rsidRDefault="00CD6519" w:rsidP="00183B44">
            <w:pPr>
              <w:tabs>
                <w:tab w:val="left" w:leader="dot" w:pos="9000"/>
              </w:tabs>
              <w:rPr>
                <w:sz w:val="28"/>
                <w:szCs w:val="28"/>
              </w:rPr>
            </w:pPr>
            <w:r w:rsidRPr="009A4468">
              <w:rPr>
                <w:sz w:val="28"/>
                <w:szCs w:val="28"/>
              </w:rPr>
              <w:t xml:space="preserve"> Историческая справка. Ретроспективный анализ планировочной структуры</w:t>
            </w:r>
          </w:p>
        </w:tc>
        <w:tc>
          <w:tcPr>
            <w:tcW w:w="636" w:type="dxa"/>
          </w:tcPr>
          <w:p w:rsidR="00CD6519" w:rsidRPr="006B596B" w:rsidRDefault="00CD6519" w:rsidP="001E08E2">
            <w:pPr>
              <w:rPr>
                <w:b/>
                <w:sz w:val="28"/>
                <w:szCs w:val="28"/>
              </w:rPr>
            </w:pPr>
          </w:p>
          <w:p w:rsidR="00CD6519" w:rsidRPr="006B596B" w:rsidRDefault="00CD6519" w:rsidP="00286D50">
            <w:pPr>
              <w:jc w:val="right"/>
              <w:rPr>
                <w:b/>
                <w:sz w:val="28"/>
                <w:szCs w:val="28"/>
              </w:rPr>
            </w:pPr>
            <w:r>
              <w:rPr>
                <w:b/>
                <w:sz w:val="28"/>
                <w:szCs w:val="28"/>
              </w:rPr>
              <w:t>1</w:t>
            </w:r>
            <w:r w:rsidR="00286D50">
              <w:rPr>
                <w:b/>
                <w:sz w:val="28"/>
                <w:szCs w:val="28"/>
              </w:rPr>
              <w:t>0</w:t>
            </w:r>
          </w:p>
        </w:tc>
      </w:tr>
      <w:tr w:rsidR="00CD6519" w:rsidRPr="006B596B" w:rsidTr="00482C13">
        <w:tc>
          <w:tcPr>
            <w:tcW w:w="1562" w:type="dxa"/>
          </w:tcPr>
          <w:p w:rsidR="00CD6519" w:rsidRPr="006B596B" w:rsidRDefault="00CD6519" w:rsidP="00183B44">
            <w:pPr>
              <w:jc w:val="center"/>
              <w:rPr>
                <w:sz w:val="28"/>
                <w:szCs w:val="28"/>
              </w:rPr>
            </w:pPr>
            <w:r w:rsidRPr="006B596B">
              <w:rPr>
                <w:sz w:val="28"/>
                <w:szCs w:val="28"/>
              </w:rPr>
              <w:t>1.2.</w:t>
            </w:r>
          </w:p>
        </w:tc>
        <w:tc>
          <w:tcPr>
            <w:tcW w:w="7343" w:type="dxa"/>
          </w:tcPr>
          <w:p w:rsidR="00CD6519" w:rsidRPr="009A4468" w:rsidRDefault="00CD6519" w:rsidP="00183B44">
            <w:pPr>
              <w:tabs>
                <w:tab w:val="left" w:leader="dot" w:pos="9000"/>
              </w:tabs>
              <w:jc w:val="both"/>
              <w:rPr>
                <w:rFonts w:ascii="Calibri" w:hAnsi="Calibri"/>
                <w:sz w:val="28"/>
                <w:szCs w:val="28"/>
              </w:rPr>
            </w:pPr>
            <w:r w:rsidRPr="009A4468">
              <w:rPr>
                <w:sz w:val="28"/>
                <w:szCs w:val="28"/>
              </w:rPr>
              <w:t>Современное состояние</w:t>
            </w:r>
          </w:p>
        </w:tc>
        <w:tc>
          <w:tcPr>
            <w:tcW w:w="636" w:type="dxa"/>
          </w:tcPr>
          <w:p w:rsidR="00CD6519" w:rsidRPr="006B596B" w:rsidRDefault="00CD6519" w:rsidP="00183B44">
            <w:pPr>
              <w:jc w:val="right"/>
              <w:rPr>
                <w:sz w:val="28"/>
                <w:szCs w:val="28"/>
              </w:rPr>
            </w:pPr>
            <w:r w:rsidRPr="006B596B">
              <w:rPr>
                <w:sz w:val="28"/>
                <w:szCs w:val="28"/>
              </w:rPr>
              <w:t>1</w:t>
            </w:r>
            <w:r>
              <w:rPr>
                <w:sz w:val="28"/>
                <w:szCs w:val="28"/>
              </w:rPr>
              <w:t>3</w:t>
            </w:r>
          </w:p>
        </w:tc>
      </w:tr>
      <w:tr w:rsidR="00CD6519" w:rsidRPr="006B596B" w:rsidTr="00482C13">
        <w:tc>
          <w:tcPr>
            <w:tcW w:w="1562" w:type="dxa"/>
          </w:tcPr>
          <w:p w:rsidR="00CD6519" w:rsidRPr="006B596B" w:rsidRDefault="00CD6519" w:rsidP="00183B44">
            <w:pPr>
              <w:jc w:val="center"/>
              <w:rPr>
                <w:sz w:val="28"/>
                <w:szCs w:val="28"/>
              </w:rPr>
            </w:pPr>
            <w:r w:rsidRPr="006B596B">
              <w:rPr>
                <w:b/>
                <w:sz w:val="28"/>
                <w:szCs w:val="28"/>
              </w:rPr>
              <w:t>Глава 2.</w:t>
            </w:r>
          </w:p>
        </w:tc>
        <w:tc>
          <w:tcPr>
            <w:tcW w:w="7343" w:type="dxa"/>
          </w:tcPr>
          <w:p w:rsidR="00CD6519" w:rsidRPr="009A4468" w:rsidRDefault="00CD6519" w:rsidP="00183B44">
            <w:pPr>
              <w:tabs>
                <w:tab w:val="left" w:leader="dot" w:pos="9000"/>
              </w:tabs>
              <w:rPr>
                <w:sz w:val="28"/>
                <w:szCs w:val="28"/>
              </w:rPr>
            </w:pPr>
            <w:r w:rsidRPr="009A4468">
              <w:rPr>
                <w:b/>
                <w:sz w:val="28"/>
                <w:szCs w:val="28"/>
              </w:rPr>
              <w:t>Прогнозируемые ограничения использования территорий</w:t>
            </w:r>
          </w:p>
        </w:tc>
        <w:tc>
          <w:tcPr>
            <w:tcW w:w="636" w:type="dxa"/>
          </w:tcPr>
          <w:p w:rsidR="00CD6519" w:rsidRPr="006B596B" w:rsidRDefault="00CD6519" w:rsidP="00183B44">
            <w:pPr>
              <w:jc w:val="right"/>
              <w:rPr>
                <w:sz w:val="28"/>
                <w:szCs w:val="28"/>
              </w:rPr>
            </w:pPr>
          </w:p>
          <w:p w:rsidR="00CD6519" w:rsidRPr="00482C13" w:rsidRDefault="00CD6519" w:rsidP="00183B44">
            <w:pPr>
              <w:jc w:val="right"/>
              <w:rPr>
                <w:b/>
                <w:sz w:val="28"/>
                <w:szCs w:val="28"/>
              </w:rPr>
            </w:pPr>
            <w:r w:rsidRPr="00482C13">
              <w:rPr>
                <w:b/>
                <w:sz w:val="28"/>
                <w:szCs w:val="28"/>
              </w:rPr>
              <w:t>14</w:t>
            </w:r>
          </w:p>
        </w:tc>
      </w:tr>
      <w:tr w:rsidR="00CD6519" w:rsidRPr="006B596B" w:rsidTr="00482C13">
        <w:tc>
          <w:tcPr>
            <w:tcW w:w="1562" w:type="dxa"/>
          </w:tcPr>
          <w:p w:rsidR="00CD6519" w:rsidRPr="006B596B" w:rsidRDefault="00CD6519" w:rsidP="00183B44">
            <w:pPr>
              <w:jc w:val="center"/>
              <w:rPr>
                <w:sz w:val="28"/>
                <w:szCs w:val="28"/>
              </w:rPr>
            </w:pPr>
            <w:r w:rsidRPr="006B596B">
              <w:rPr>
                <w:sz w:val="28"/>
                <w:szCs w:val="28"/>
              </w:rPr>
              <w:t>2.1.</w:t>
            </w:r>
          </w:p>
        </w:tc>
        <w:tc>
          <w:tcPr>
            <w:tcW w:w="7343" w:type="dxa"/>
          </w:tcPr>
          <w:p w:rsidR="00CD6519" w:rsidRPr="009A4468" w:rsidRDefault="00CD6519" w:rsidP="00183B44">
            <w:pPr>
              <w:rPr>
                <w:sz w:val="28"/>
                <w:szCs w:val="28"/>
              </w:rPr>
            </w:pPr>
            <w:r w:rsidRPr="009A4468">
              <w:rPr>
                <w:sz w:val="28"/>
                <w:szCs w:val="28"/>
              </w:rPr>
              <w:t>Географическое положение</w:t>
            </w:r>
          </w:p>
        </w:tc>
        <w:tc>
          <w:tcPr>
            <w:tcW w:w="636" w:type="dxa"/>
          </w:tcPr>
          <w:p w:rsidR="00CD6519" w:rsidRPr="006B596B" w:rsidRDefault="00CD6519" w:rsidP="00183B44">
            <w:pPr>
              <w:jc w:val="right"/>
              <w:rPr>
                <w:sz w:val="28"/>
                <w:szCs w:val="28"/>
              </w:rPr>
            </w:pPr>
            <w:r w:rsidRPr="006B596B">
              <w:rPr>
                <w:sz w:val="28"/>
                <w:szCs w:val="28"/>
              </w:rPr>
              <w:t>1</w:t>
            </w:r>
            <w:r>
              <w:rPr>
                <w:sz w:val="28"/>
                <w:szCs w:val="28"/>
              </w:rPr>
              <w:t>4</w:t>
            </w:r>
          </w:p>
        </w:tc>
      </w:tr>
      <w:tr w:rsidR="00CD6519" w:rsidRPr="006B596B" w:rsidTr="00482C13">
        <w:tc>
          <w:tcPr>
            <w:tcW w:w="1562" w:type="dxa"/>
          </w:tcPr>
          <w:p w:rsidR="00CD6519" w:rsidRPr="006B596B" w:rsidRDefault="00CD6519" w:rsidP="00183B44">
            <w:pPr>
              <w:jc w:val="center"/>
              <w:rPr>
                <w:sz w:val="28"/>
                <w:szCs w:val="28"/>
              </w:rPr>
            </w:pPr>
            <w:r w:rsidRPr="006B596B">
              <w:rPr>
                <w:sz w:val="28"/>
                <w:szCs w:val="28"/>
              </w:rPr>
              <w:t>2.2.</w:t>
            </w:r>
          </w:p>
        </w:tc>
        <w:tc>
          <w:tcPr>
            <w:tcW w:w="7343" w:type="dxa"/>
          </w:tcPr>
          <w:p w:rsidR="00CD6519" w:rsidRPr="009A4468" w:rsidRDefault="00CD6519" w:rsidP="00183B44">
            <w:pPr>
              <w:rPr>
                <w:sz w:val="28"/>
                <w:szCs w:val="28"/>
              </w:rPr>
            </w:pPr>
            <w:r w:rsidRPr="009A4468">
              <w:rPr>
                <w:sz w:val="28"/>
                <w:szCs w:val="28"/>
              </w:rPr>
              <w:t>Природные условия и ресурсы</w:t>
            </w:r>
          </w:p>
        </w:tc>
        <w:tc>
          <w:tcPr>
            <w:tcW w:w="636" w:type="dxa"/>
          </w:tcPr>
          <w:p w:rsidR="00CD6519" w:rsidRPr="006B596B" w:rsidRDefault="00CD6519" w:rsidP="00183B44">
            <w:pPr>
              <w:jc w:val="right"/>
              <w:rPr>
                <w:sz w:val="28"/>
                <w:szCs w:val="28"/>
              </w:rPr>
            </w:pPr>
            <w:r w:rsidRPr="006B596B">
              <w:rPr>
                <w:sz w:val="28"/>
                <w:szCs w:val="28"/>
              </w:rPr>
              <w:t>1</w:t>
            </w:r>
            <w:r>
              <w:rPr>
                <w:sz w:val="28"/>
                <w:szCs w:val="28"/>
              </w:rPr>
              <w:t>4</w:t>
            </w:r>
          </w:p>
        </w:tc>
      </w:tr>
      <w:tr w:rsidR="00CD6519" w:rsidRPr="006B596B" w:rsidTr="00482C13">
        <w:tc>
          <w:tcPr>
            <w:tcW w:w="1562" w:type="dxa"/>
          </w:tcPr>
          <w:p w:rsidR="00CD6519" w:rsidRPr="006B596B" w:rsidRDefault="00CD6519" w:rsidP="00183B44">
            <w:pPr>
              <w:jc w:val="center"/>
              <w:rPr>
                <w:sz w:val="28"/>
                <w:szCs w:val="28"/>
              </w:rPr>
            </w:pPr>
            <w:r w:rsidRPr="006B596B">
              <w:rPr>
                <w:sz w:val="28"/>
                <w:szCs w:val="28"/>
              </w:rPr>
              <w:t>2.2.1.</w:t>
            </w:r>
          </w:p>
        </w:tc>
        <w:tc>
          <w:tcPr>
            <w:tcW w:w="7343" w:type="dxa"/>
          </w:tcPr>
          <w:p w:rsidR="00CD6519" w:rsidRPr="009A4468" w:rsidRDefault="00CD6519" w:rsidP="007345D4">
            <w:pPr>
              <w:rPr>
                <w:rFonts w:ascii="Calibri" w:hAnsi="Calibri"/>
                <w:sz w:val="28"/>
                <w:szCs w:val="28"/>
              </w:rPr>
            </w:pPr>
            <w:r w:rsidRPr="009A4468">
              <w:rPr>
                <w:sz w:val="28"/>
                <w:szCs w:val="28"/>
              </w:rPr>
              <w:t xml:space="preserve">Климатическая характеристика территории </w:t>
            </w:r>
            <w:r w:rsidR="00DC2F66" w:rsidRPr="009A4468">
              <w:rPr>
                <w:sz w:val="28"/>
                <w:szCs w:val="28"/>
              </w:rPr>
              <w:t xml:space="preserve">Варламовского </w:t>
            </w:r>
            <w:r w:rsidRPr="009A4468">
              <w:rPr>
                <w:sz w:val="28"/>
                <w:szCs w:val="28"/>
              </w:rPr>
              <w:t>сельсовета</w:t>
            </w:r>
          </w:p>
        </w:tc>
        <w:tc>
          <w:tcPr>
            <w:tcW w:w="636" w:type="dxa"/>
          </w:tcPr>
          <w:p w:rsidR="00CD6519" w:rsidRPr="006B596B" w:rsidRDefault="00CD6519" w:rsidP="00183B44">
            <w:pPr>
              <w:jc w:val="right"/>
              <w:rPr>
                <w:sz w:val="28"/>
                <w:szCs w:val="28"/>
              </w:rPr>
            </w:pPr>
          </w:p>
          <w:p w:rsidR="00CD6519" w:rsidRPr="006B596B" w:rsidRDefault="00CD6519" w:rsidP="00183B44">
            <w:pPr>
              <w:jc w:val="right"/>
              <w:rPr>
                <w:sz w:val="28"/>
                <w:szCs w:val="28"/>
              </w:rPr>
            </w:pPr>
            <w:r w:rsidRPr="006B596B">
              <w:rPr>
                <w:sz w:val="28"/>
                <w:szCs w:val="28"/>
              </w:rPr>
              <w:t>15</w:t>
            </w:r>
          </w:p>
        </w:tc>
      </w:tr>
      <w:tr w:rsidR="00CD6519" w:rsidRPr="006B596B" w:rsidTr="00482C13">
        <w:tc>
          <w:tcPr>
            <w:tcW w:w="1562" w:type="dxa"/>
          </w:tcPr>
          <w:p w:rsidR="00CD6519" w:rsidRPr="006B596B" w:rsidRDefault="00CD6519" w:rsidP="00183B44">
            <w:pPr>
              <w:jc w:val="center"/>
              <w:rPr>
                <w:sz w:val="28"/>
                <w:szCs w:val="28"/>
              </w:rPr>
            </w:pPr>
            <w:r w:rsidRPr="006B596B">
              <w:rPr>
                <w:sz w:val="28"/>
                <w:szCs w:val="28"/>
              </w:rPr>
              <w:t>2.2.2.</w:t>
            </w:r>
          </w:p>
        </w:tc>
        <w:tc>
          <w:tcPr>
            <w:tcW w:w="7343" w:type="dxa"/>
          </w:tcPr>
          <w:p w:rsidR="00CD6519" w:rsidRPr="009A4468" w:rsidRDefault="00CD6519" w:rsidP="00183B44">
            <w:pPr>
              <w:tabs>
                <w:tab w:val="left" w:pos="3900"/>
                <w:tab w:val="center" w:pos="4890"/>
              </w:tabs>
              <w:rPr>
                <w:rFonts w:ascii="Calibri" w:hAnsi="Calibri"/>
                <w:sz w:val="28"/>
                <w:szCs w:val="28"/>
              </w:rPr>
            </w:pPr>
            <w:r w:rsidRPr="009A4468">
              <w:rPr>
                <w:sz w:val="28"/>
                <w:szCs w:val="28"/>
              </w:rPr>
              <w:t>Рельеф</w:t>
            </w:r>
          </w:p>
        </w:tc>
        <w:tc>
          <w:tcPr>
            <w:tcW w:w="636" w:type="dxa"/>
          </w:tcPr>
          <w:p w:rsidR="00CD6519" w:rsidRPr="006B596B" w:rsidRDefault="00CD6519" w:rsidP="00BD7441">
            <w:pPr>
              <w:jc w:val="right"/>
              <w:rPr>
                <w:sz w:val="28"/>
                <w:szCs w:val="28"/>
              </w:rPr>
            </w:pPr>
            <w:r w:rsidRPr="006B596B">
              <w:rPr>
                <w:sz w:val="28"/>
                <w:szCs w:val="28"/>
              </w:rPr>
              <w:t>1</w:t>
            </w:r>
            <w:r w:rsidR="00BD7441">
              <w:rPr>
                <w:sz w:val="28"/>
                <w:szCs w:val="28"/>
              </w:rPr>
              <w:t>5</w:t>
            </w:r>
          </w:p>
        </w:tc>
      </w:tr>
      <w:tr w:rsidR="00CD6519" w:rsidRPr="006B596B" w:rsidTr="00482C13">
        <w:tc>
          <w:tcPr>
            <w:tcW w:w="1562" w:type="dxa"/>
          </w:tcPr>
          <w:p w:rsidR="00CD6519" w:rsidRPr="006B596B" w:rsidRDefault="00CD6519" w:rsidP="00183B44">
            <w:pPr>
              <w:jc w:val="center"/>
              <w:rPr>
                <w:sz w:val="28"/>
                <w:szCs w:val="28"/>
              </w:rPr>
            </w:pPr>
            <w:r w:rsidRPr="006B596B">
              <w:rPr>
                <w:sz w:val="28"/>
                <w:szCs w:val="28"/>
              </w:rPr>
              <w:t>2.2.3.</w:t>
            </w:r>
          </w:p>
        </w:tc>
        <w:tc>
          <w:tcPr>
            <w:tcW w:w="7343" w:type="dxa"/>
          </w:tcPr>
          <w:p w:rsidR="00CD6519" w:rsidRPr="009A4468" w:rsidRDefault="00CD6519" w:rsidP="00183B44">
            <w:pPr>
              <w:tabs>
                <w:tab w:val="left" w:pos="450"/>
              </w:tabs>
              <w:rPr>
                <w:sz w:val="28"/>
                <w:szCs w:val="28"/>
              </w:rPr>
            </w:pPr>
            <w:r w:rsidRPr="009A4468">
              <w:rPr>
                <w:sz w:val="28"/>
                <w:szCs w:val="28"/>
              </w:rPr>
              <w:t>Гидрология, гидрография, ресурсы поверхностных вод</w:t>
            </w:r>
          </w:p>
        </w:tc>
        <w:tc>
          <w:tcPr>
            <w:tcW w:w="636" w:type="dxa"/>
          </w:tcPr>
          <w:p w:rsidR="00CD6519" w:rsidRPr="006B596B" w:rsidRDefault="00CD6519" w:rsidP="00183B44">
            <w:pPr>
              <w:jc w:val="right"/>
              <w:rPr>
                <w:sz w:val="28"/>
                <w:szCs w:val="28"/>
              </w:rPr>
            </w:pPr>
            <w:r w:rsidRPr="006B596B">
              <w:rPr>
                <w:sz w:val="28"/>
                <w:szCs w:val="28"/>
              </w:rPr>
              <w:t>16</w:t>
            </w:r>
          </w:p>
        </w:tc>
      </w:tr>
      <w:tr w:rsidR="00CD6519" w:rsidRPr="006B596B" w:rsidTr="00482C13">
        <w:tc>
          <w:tcPr>
            <w:tcW w:w="1562" w:type="dxa"/>
          </w:tcPr>
          <w:p w:rsidR="00CD6519" w:rsidRPr="006B596B" w:rsidRDefault="00CD6519" w:rsidP="00183B44">
            <w:pPr>
              <w:jc w:val="center"/>
              <w:rPr>
                <w:sz w:val="28"/>
                <w:szCs w:val="28"/>
              </w:rPr>
            </w:pPr>
            <w:r w:rsidRPr="006B596B">
              <w:rPr>
                <w:sz w:val="28"/>
                <w:szCs w:val="28"/>
              </w:rPr>
              <w:t>2.2.4.</w:t>
            </w:r>
          </w:p>
        </w:tc>
        <w:tc>
          <w:tcPr>
            <w:tcW w:w="7343" w:type="dxa"/>
          </w:tcPr>
          <w:p w:rsidR="00CD6519" w:rsidRPr="009A4468" w:rsidRDefault="00CD6519" w:rsidP="00183B44">
            <w:pPr>
              <w:rPr>
                <w:rFonts w:ascii="Calibri" w:hAnsi="Calibri"/>
                <w:sz w:val="28"/>
                <w:szCs w:val="28"/>
              </w:rPr>
            </w:pPr>
            <w:r w:rsidRPr="009A4468">
              <w:rPr>
                <w:sz w:val="28"/>
                <w:szCs w:val="28"/>
              </w:rPr>
              <w:t>Геологическое строение</w:t>
            </w:r>
          </w:p>
        </w:tc>
        <w:tc>
          <w:tcPr>
            <w:tcW w:w="636" w:type="dxa"/>
          </w:tcPr>
          <w:p w:rsidR="00CD6519" w:rsidRPr="006B596B" w:rsidRDefault="00CD6519" w:rsidP="00BD7441">
            <w:pPr>
              <w:jc w:val="right"/>
              <w:rPr>
                <w:sz w:val="28"/>
                <w:szCs w:val="28"/>
              </w:rPr>
            </w:pPr>
            <w:r w:rsidRPr="006B596B">
              <w:rPr>
                <w:sz w:val="28"/>
                <w:szCs w:val="28"/>
              </w:rPr>
              <w:t>1</w:t>
            </w:r>
            <w:r w:rsidR="00BD7441">
              <w:rPr>
                <w:sz w:val="28"/>
                <w:szCs w:val="28"/>
              </w:rPr>
              <w:t>6</w:t>
            </w:r>
          </w:p>
        </w:tc>
      </w:tr>
      <w:tr w:rsidR="00CD6519" w:rsidRPr="006B596B" w:rsidTr="00482C13">
        <w:tc>
          <w:tcPr>
            <w:tcW w:w="1562" w:type="dxa"/>
          </w:tcPr>
          <w:p w:rsidR="00CD6519" w:rsidRPr="006B596B" w:rsidRDefault="00CD6519" w:rsidP="00183B44">
            <w:pPr>
              <w:jc w:val="center"/>
              <w:rPr>
                <w:sz w:val="28"/>
                <w:szCs w:val="28"/>
              </w:rPr>
            </w:pPr>
            <w:r w:rsidRPr="006B596B">
              <w:rPr>
                <w:sz w:val="28"/>
                <w:szCs w:val="28"/>
              </w:rPr>
              <w:t>2.2.5.</w:t>
            </w:r>
          </w:p>
        </w:tc>
        <w:tc>
          <w:tcPr>
            <w:tcW w:w="7343" w:type="dxa"/>
          </w:tcPr>
          <w:p w:rsidR="00CD6519" w:rsidRPr="009A4468" w:rsidRDefault="00CD6519" w:rsidP="00183B44">
            <w:pPr>
              <w:rPr>
                <w:rFonts w:ascii="Calibri" w:hAnsi="Calibri"/>
                <w:sz w:val="28"/>
                <w:szCs w:val="28"/>
              </w:rPr>
            </w:pPr>
            <w:r w:rsidRPr="009A4468">
              <w:rPr>
                <w:sz w:val="28"/>
                <w:szCs w:val="28"/>
              </w:rPr>
              <w:t>Гидрологические условия и ресурсы подземных вод</w:t>
            </w:r>
          </w:p>
        </w:tc>
        <w:tc>
          <w:tcPr>
            <w:tcW w:w="636" w:type="dxa"/>
          </w:tcPr>
          <w:p w:rsidR="00CD6519" w:rsidRPr="006B596B" w:rsidRDefault="00CD6519" w:rsidP="00183B44">
            <w:pPr>
              <w:jc w:val="right"/>
              <w:rPr>
                <w:sz w:val="28"/>
                <w:szCs w:val="28"/>
              </w:rPr>
            </w:pPr>
            <w:r w:rsidRPr="006B596B">
              <w:rPr>
                <w:sz w:val="28"/>
                <w:szCs w:val="28"/>
              </w:rPr>
              <w:t>17</w:t>
            </w:r>
          </w:p>
        </w:tc>
      </w:tr>
      <w:tr w:rsidR="00CD6519" w:rsidRPr="006B596B" w:rsidTr="00482C13">
        <w:tc>
          <w:tcPr>
            <w:tcW w:w="1562" w:type="dxa"/>
          </w:tcPr>
          <w:p w:rsidR="00CD6519" w:rsidRPr="006B596B" w:rsidRDefault="00CD6519" w:rsidP="00183B44">
            <w:pPr>
              <w:jc w:val="center"/>
              <w:rPr>
                <w:sz w:val="28"/>
                <w:szCs w:val="28"/>
              </w:rPr>
            </w:pPr>
            <w:r w:rsidRPr="006B596B">
              <w:rPr>
                <w:sz w:val="28"/>
                <w:szCs w:val="28"/>
              </w:rPr>
              <w:t>2.2.6.</w:t>
            </w:r>
          </w:p>
        </w:tc>
        <w:tc>
          <w:tcPr>
            <w:tcW w:w="7343" w:type="dxa"/>
          </w:tcPr>
          <w:p w:rsidR="00CD6519" w:rsidRPr="009A4468" w:rsidRDefault="00CD6519" w:rsidP="00183B44">
            <w:pPr>
              <w:rPr>
                <w:rFonts w:ascii="Calibri" w:hAnsi="Calibri"/>
                <w:sz w:val="28"/>
                <w:szCs w:val="28"/>
              </w:rPr>
            </w:pPr>
            <w:r w:rsidRPr="009A4468">
              <w:rPr>
                <w:sz w:val="28"/>
                <w:szCs w:val="28"/>
              </w:rPr>
              <w:t>Инженерно-геологические условия</w:t>
            </w:r>
          </w:p>
        </w:tc>
        <w:tc>
          <w:tcPr>
            <w:tcW w:w="636" w:type="dxa"/>
          </w:tcPr>
          <w:p w:rsidR="00CD6519" w:rsidRPr="006B596B" w:rsidRDefault="00CD6519" w:rsidP="00BD7441">
            <w:pPr>
              <w:jc w:val="right"/>
              <w:rPr>
                <w:sz w:val="28"/>
                <w:szCs w:val="28"/>
              </w:rPr>
            </w:pPr>
            <w:r w:rsidRPr="006B596B">
              <w:rPr>
                <w:sz w:val="28"/>
                <w:szCs w:val="28"/>
              </w:rPr>
              <w:t>1</w:t>
            </w:r>
            <w:r w:rsidR="00BD7441">
              <w:rPr>
                <w:sz w:val="28"/>
                <w:szCs w:val="28"/>
              </w:rPr>
              <w:t>7</w:t>
            </w:r>
          </w:p>
        </w:tc>
      </w:tr>
      <w:tr w:rsidR="00CD6519" w:rsidRPr="006B596B" w:rsidTr="00482C13">
        <w:tc>
          <w:tcPr>
            <w:tcW w:w="1562" w:type="dxa"/>
          </w:tcPr>
          <w:p w:rsidR="00CD6519" w:rsidRPr="006B596B" w:rsidRDefault="00CD6519" w:rsidP="00183B44">
            <w:pPr>
              <w:jc w:val="center"/>
              <w:rPr>
                <w:sz w:val="28"/>
                <w:szCs w:val="28"/>
              </w:rPr>
            </w:pPr>
            <w:r w:rsidRPr="006B596B">
              <w:rPr>
                <w:sz w:val="28"/>
                <w:szCs w:val="28"/>
              </w:rPr>
              <w:t>2.2.7.</w:t>
            </w:r>
          </w:p>
        </w:tc>
        <w:tc>
          <w:tcPr>
            <w:tcW w:w="7343" w:type="dxa"/>
          </w:tcPr>
          <w:p w:rsidR="00CD6519" w:rsidRPr="009A4468" w:rsidRDefault="00CD6519" w:rsidP="00183B44">
            <w:pPr>
              <w:rPr>
                <w:rFonts w:ascii="Calibri" w:hAnsi="Calibri"/>
                <w:sz w:val="28"/>
                <w:szCs w:val="28"/>
              </w:rPr>
            </w:pPr>
            <w:r w:rsidRPr="009A4468">
              <w:rPr>
                <w:sz w:val="28"/>
                <w:szCs w:val="28"/>
              </w:rPr>
              <w:t>Почвенный покров</w:t>
            </w:r>
          </w:p>
        </w:tc>
        <w:tc>
          <w:tcPr>
            <w:tcW w:w="636" w:type="dxa"/>
          </w:tcPr>
          <w:p w:rsidR="00CD6519" w:rsidRPr="006B596B" w:rsidRDefault="00CD6519" w:rsidP="00183B44">
            <w:pPr>
              <w:jc w:val="right"/>
              <w:rPr>
                <w:sz w:val="28"/>
                <w:szCs w:val="28"/>
              </w:rPr>
            </w:pPr>
            <w:r w:rsidRPr="006B596B">
              <w:rPr>
                <w:sz w:val="28"/>
                <w:szCs w:val="28"/>
              </w:rPr>
              <w:t>18</w:t>
            </w:r>
          </w:p>
        </w:tc>
      </w:tr>
      <w:tr w:rsidR="00CD6519" w:rsidRPr="006B596B" w:rsidTr="00482C13">
        <w:tc>
          <w:tcPr>
            <w:tcW w:w="1562" w:type="dxa"/>
          </w:tcPr>
          <w:p w:rsidR="00CD6519" w:rsidRPr="006B596B" w:rsidRDefault="00CD6519" w:rsidP="00183B44">
            <w:pPr>
              <w:jc w:val="center"/>
              <w:rPr>
                <w:sz w:val="28"/>
                <w:szCs w:val="28"/>
              </w:rPr>
            </w:pPr>
            <w:r w:rsidRPr="006B596B">
              <w:rPr>
                <w:sz w:val="28"/>
                <w:szCs w:val="28"/>
              </w:rPr>
              <w:t>2.2.8.</w:t>
            </w:r>
          </w:p>
        </w:tc>
        <w:tc>
          <w:tcPr>
            <w:tcW w:w="7343" w:type="dxa"/>
          </w:tcPr>
          <w:p w:rsidR="00CD6519" w:rsidRPr="009A4468" w:rsidRDefault="00CD6519" w:rsidP="00183B44">
            <w:pPr>
              <w:tabs>
                <w:tab w:val="left" w:pos="1035"/>
              </w:tabs>
              <w:rPr>
                <w:sz w:val="28"/>
                <w:szCs w:val="28"/>
              </w:rPr>
            </w:pPr>
            <w:r w:rsidRPr="009A4468">
              <w:rPr>
                <w:sz w:val="28"/>
                <w:szCs w:val="28"/>
              </w:rPr>
              <w:t>Бонитировка почв</w:t>
            </w:r>
          </w:p>
        </w:tc>
        <w:tc>
          <w:tcPr>
            <w:tcW w:w="636" w:type="dxa"/>
          </w:tcPr>
          <w:p w:rsidR="00CD6519" w:rsidRPr="006B596B" w:rsidRDefault="00CD6519" w:rsidP="00183B44">
            <w:pPr>
              <w:jc w:val="right"/>
              <w:rPr>
                <w:sz w:val="28"/>
                <w:szCs w:val="28"/>
              </w:rPr>
            </w:pPr>
            <w:r w:rsidRPr="006B596B">
              <w:rPr>
                <w:sz w:val="28"/>
                <w:szCs w:val="28"/>
              </w:rPr>
              <w:t>19</w:t>
            </w:r>
          </w:p>
        </w:tc>
      </w:tr>
      <w:tr w:rsidR="00CD6519" w:rsidRPr="006B596B" w:rsidTr="00482C13">
        <w:tc>
          <w:tcPr>
            <w:tcW w:w="1562" w:type="dxa"/>
          </w:tcPr>
          <w:p w:rsidR="00CD6519" w:rsidRPr="006B596B" w:rsidRDefault="00CD6519" w:rsidP="00183B44">
            <w:pPr>
              <w:jc w:val="center"/>
              <w:rPr>
                <w:sz w:val="28"/>
                <w:szCs w:val="28"/>
              </w:rPr>
            </w:pPr>
            <w:r w:rsidRPr="006B596B">
              <w:rPr>
                <w:sz w:val="28"/>
                <w:szCs w:val="28"/>
              </w:rPr>
              <w:t>2.2.9.</w:t>
            </w:r>
          </w:p>
        </w:tc>
        <w:tc>
          <w:tcPr>
            <w:tcW w:w="7343" w:type="dxa"/>
          </w:tcPr>
          <w:p w:rsidR="00CD6519" w:rsidRPr="009A4468" w:rsidRDefault="00CD6519" w:rsidP="00183B44">
            <w:pPr>
              <w:rPr>
                <w:rFonts w:ascii="Calibri" w:hAnsi="Calibri"/>
                <w:sz w:val="28"/>
                <w:szCs w:val="28"/>
              </w:rPr>
            </w:pPr>
            <w:r w:rsidRPr="009A4468">
              <w:rPr>
                <w:sz w:val="28"/>
                <w:szCs w:val="28"/>
              </w:rPr>
              <w:t>Растительность</w:t>
            </w:r>
          </w:p>
        </w:tc>
        <w:tc>
          <w:tcPr>
            <w:tcW w:w="636" w:type="dxa"/>
          </w:tcPr>
          <w:p w:rsidR="00CD6519" w:rsidRPr="006B596B" w:rsidRDefault="00CD6519" w:rsidP="00183B44">
            <w:pPr>
              <w:jc w:val="right"/>
              <w:rPr>
                <w:sz w:val="28"/>
                <w:szCs w:val="28"/>
              </w:rPr>
            </w:pPr>
            <w:r w:rsidRPr="006B596B">
              <w:rPr>
                <w:sz w:val="28"/>
                <w:szCs w:val="28"/>
              </w:rPr>
              <w:t>19</w:t>
            </w:r>
          </w:p>
        </w:tc>
      </w:tr>
      <w:tr w:rsidR="00CD6519" w:rsidRPr="006B596B" w:rsidTr="00482C13">
        <w:tc>
          <w:tcPr>
            <w:tcW w:w="1562" w:type="dxa"/>
          </w:tcPr>
          <w:p w:rsidR="00CD6519" w:rsidRPr="006B596B" w:rsidRDefault="00CD6519" w:rsidP="00183B44">
            <w:pPr>
              <w:jc w:val="center"/>
              <w:rPr>
                <w:sz w:val="28"/>
                <w:szCs w:val="28"/>
              </w:rPr>
            </w:pPr>
            <w:r w:rsidRPr="006B596B">
              <w:rPr>
                <w:sz w:val="28"/>
                <w:szCs w:val="28"/>
              </w:rPr>
              <w:t>2.2.10.</w:t>
            </w:r>
          </w:p>
        </w:tc>
        <w:tc>
          <w:tcPr>
            <w:tcW w:w="7343" w:type="dxa"/>
          </w:tcPr>
          <w:p w:rsidR="00CD6519" w:rsidRPr="006B596B" w:rsidRDefault="00CD6519" w:rsidP="00183B44">
            <w:pPr>
              <w:tabs>
                <w:tab w:val="left" w:pos="1515"/>
              </w:tabs>
              <w:rPr>
                <w:sz w:val="28"/>
                <w:szCs w:val="28"/>
              </w:rPr>
            </w:pPr>
            <w:r w:rsidRPr="006B596B">
              <w:rPr>
                <w:sz w:val="28"/>
                <w:szCs w:val="28"/>
              </w:rPr>
              <w:t>Растительный и животный мир</w:t>
            </w:r>
          </w:p>
        </w:tc>
        <w:tc>
          <w:tcPr>
            <w:tcW w:w="636" w:type="dxa"/>
          </w:tcPr>
          <w:p w:rsidR="00CD6519" w:rsidRPr="006B596B" w:rsidRDefault="00CD6519" w:rsidP="00183B44">
            <w:pPr>
              <w:jc w:val="right"/>
              <w:rPr>
                <w:sz w:val="28"/>
                <w:szCs w:val="28"/>
              </w:rPr>
            </w:pPr>
            <w:r w:rsidRPr="006B596B">
              <w:rPr>
                <w:sz w:val="28"/>
                <w:szCs w:val="28"/>
              </w:rPr>
              <w:t>20</w:t>
            </w:r>
          </w:p>
        </w:tc>
      </w:tr>
      <w:tr w:rsidR="00CD6519" w:rsidRPr="00482C13" w:rsidTr="00482C13">
        <w:tc>
          <w:tcPr>
            <w:tcW w:w="1562" w:type="dxa"/>
          </w:tcPr>
          <w:p w:rsidR="00CD6519" w:rsidRPr="006B596B" w:rsidRDefault="00CD6519" w:rsidP="00183B44">
            <w:pPr>
              <w:jc w:val="center"/>
              <w:rPr>
                <w:b/>
                <w:sz w:val="28"/>
                <w:szCs w:val="28"/>
              </w:rPr>
            </w:pPr>
            <w:r w:rsidRPr="006B596B">
              <w:rPr>
                <w:b/>
                <w:sz w:val="28"/>
                <w:szCs w:val="28"/>
              </w:rPr>
              <w:t>Часть 3.</w:t>
            </w:r>
          </w:p>
        </w:tc>
        <w:tc>
          <w:tcPr>
            <w:tcW w:w="7343" w:type="dxa"/>
          </w:tcPr>
          <w:p w:rsidR="00CD6519" w:rsidRPr="006B596B" w:rsidRDefault="00CD6519" w:rsidP="00183B44">
            <w:pPr>
              <w:pStyle w:val="a"/>
              <w:numPr>
                <w:ilvl w:val="0"/>
                <w:numId w:val="0"/>
              </w:numPr>
              <w:rPr>
                <w:sz w:val="28"/>
                <w:szCs w:val="28"/>
              </w:rPr>
            </w:pPr>
            <w:r w:rsidRPr="006B596B">
              <w:rPr>
                <w:sz w:val="28"/>
                <w:szCs w:val="28"/>
              </w:rPr>
              <w:t xml:space="preserve">Технико-экономические основы развития </w:t>
            </w:r>
          </w:p>
          <w:p w:rsidR="00CD6519" w:rsidRPr="006B596B" w:rsidRDefault="00CD6519" w:rsidP="00183B44">
            <w:pPr>
              <w:pStyle w:val="a"/>
              <w:numPr>
                <w:ilvl w:val="0"/>
                <w:numId w:val="0"/>
              </w:numPr>
              <w:ind w:left="-851" w:firstLine="851"/>
              <w:rPr>
                <w:sz w:val="28"/>
                <w:szCs w:val="28"/>
              </w:rPr>
            </w:pPr>
            <w:r w:rsidRPr="006B596B">
              <w:rPr>
                <w:sz w:val="28"/>
                <w:szCs w:val="28"/>
              </w:rPr>
              <w:t xml:space="preserve">сельского поселения </w:t>
            </w:r>
          </w:p>
        </w:tc>
        <w:tc>
          <w:tcPr>
            <w:tcW w:w="636" w:type="dxa"/>
          </w:tcPr>
          <w:p w:rsidR="00CD6519" w:rsidRPr="00482C13" w:rsidRDefault="00CD6519" w:rsidP="00183B44">
            <w:pPr>
              <w:jc w:val="right"/>
              <w:rPr>
                <w:b/>
                <w:sz w:val="28"/>
                <w:szCs w:val="28"/>
              </w:rPr>
            </w:pPr>
          </w:p>
          <w:p w:rsidR="00CD6519" w:rsidRPr="00482C13" w:rsidRDefault="00CD6519" w:rsidP="00183B44">
            <w:pPr>
              <w:jc w:val="right"/>
              <w:rPr>
                <w:b/>
                <w:sz w:val="28"/>
                <w:szCs w:val="28"/>
              </w:rPr>
            </w:pPr>
            <w:r w:rsidRPr="00482C13">
              <w:rPr>
                <w:b/>
                <w:sz w:val="28"/>
                <w:szCs w:val="28"/>
              </w:rPr>
              <w:t>20</w:t>
            </w:r>
          </w:p>
        </w:tc>
      </w:tr>
      <w:tr w:rsidR="00CD6519" w:rsidRPr="00482C13" w:rsidTr="00482C13">
        <w:tc>
          <w:tcPr>
            <w:tcW w:w="1562" w:type="dxa"/>
          </w:tcPr>
          <w:p w:rsidR="00CD6519" w:rsidRPr="006B596B" w:rsidRDefault="002D2BAC" w:rsidP="00183B44">
            <w:pPr>
              <w:jc w:val="center"/>
              <w:rPr>
                <w:sz w:val="28"/>
                <w:szCs w:val="28"/>
              </w:rPr>
            </w:pPr>
            <w:r>
              <w:rPr>
                <w:b/>
                <w:sz w:val="28"/>
                <w:szCs w:val="28"/>
              </w:rPr>
              <w:t>Глава 3</w:t>
            </w:r>
            <w:r w:rsidR="00CD6519" w:rsidRPr="006B596B">
              <w:rPr>
                <w:b/>
                <w:sz w:val="28"/>
                <w:szCs w:val="28"/>
              </w:rPr>
              <w:t>.</w:t>
            </w:r>
          </w:p>
        </w:tc>
        <w:tc>
          <w:tcPr>
            <w:tcW w:w="7343" w:type="dxa"/>
          </w:tcPr>
          <w:p w:rsidR="00CD6519" w:rsidRPr="006B596B" w:rsidRDefault="00CD6519" w:rsidP="00183B44">
            <w:pPr>
              <w:tabs>
                <w:tab w:val="left" w:pos="570"/>
              </w:tabs>
              <w:rPr>
                <w:sz w:val="28"/>
                <w:szCs w:val="28"/>
              </w:rPr>
            </w:pPr>
            <w:r w:rsidRPr="006B596B">
              <w:rPr>
                <w:b/>
                <w:sz w:val="28"/>
                <w:szCs w:val="28"/>
              </w:rPr>
              <w:t>Население и трудовые ресурсы</w:t>
            </w:r>
          </w:p>
        </w:tc>
        <w:tc>
          <w:tcPr>
            <w:tcW w:w="636" w:type="dxa"/>
          </w:tcPr>
          <w:p w:rsidR="00CD6519" w:rsidRPr="00482C13" w:rsidRDefault="00CD6519" w:rsidP="00183B44">
            <w:pPr>
              <w:jc w:val="right"/>
              <w:rPr>
                <w:b/>
                <w:sz w:val="28"/>
                <w:szCs w:val="28"/>
              </w:rPr>
            </w:pPr>
            <w:r w:rsidRPr="00482C13">
              <w:rPr>
                <w:b/>
                <w:sz w:val="28"/>
                <w:szCs w:val="28"/>
              </w:rPr>
              <w:t>22</w:t>
            </w:r>
          </w:p>
        </w:tc>
      </w:tr>
      <w:tr w:rsidR="00CD6519" w:rsidRPr="00482C13" w:rsidTr="00482C13">
        <w:tc>
          <w:tcPr>
            <w:tcW w:w="1562" w:type="dxa"/>
          </w:tcPr>
          <w:p w:rsidR="00CD6519" w:rsidRPr="006B596B" w:rsidRDefault="002D2BAC" w:rsidP="00183B44">
            <w:pPr>
              <w:jc w:val="center"/>
              <w:rPr>
                <w:sz w:val="28"/>
                <w:szCs w:val="28"/>
              </w:rPr>
            </w:pPr>
            <w:r>
              <w:rPr>
                <w:b/>
                <w:sz w:val="28"/>
                <w:szCs w:val="28"/>
              </w:rPr>
              <w:t>Глава 4</w:t>
            </w:r>
            <w:r w:rsidR="00CD6519" w:rsidRPr="006B596B">
              <w:rPr>
                <w:b/>
                <w:sz w:val="28"/>
                <w:szCs w:val="28"/>
              </w:rPr>
              <w:t>.</w:t>
            </w:r>
          </w:p>
        </w:tc>
        <w:tc>
          <w:tcPr>
            <w:tcW w:w="7343" w:type="dxa"/>
          </w:tcPr>
          <w:p w:rsidR="00CD6519" w:rsidRPr="006B596B" w:rsidRDefault="00CD6519" w:rsidP="00183B44">
            <w:pPr>
              <w:rPr>
                <w:rFonts w:ascii="Calibri" w:hAnsi="Calibri"/>
                <w:b/>
                <w:sz w:val="28"/>
                <w:szCs w:val="28"/>
              </w:rPr>
            </w:pPr>
            <w:r w:rsidRPr="006B596B">
              <w:rPr>
                <w:b/>
                <w:sz w:val="28"/>
                <w:szCs w:val="28"/>
              </w:rPr>
              <w:t>Направления экономического развития муниципального образования</w:t>
            </w:r>
          </w:p>
        </w:tc>
        <w:tc>
          <w:tcPr>
            <w:tcW w:w="636" w:type="dxa"/>
          </w:tcPr>
          <w:p w:rsidR="00CD6519" w:rsidRPr="00482C13" w:rsidRDefault="00CD6519" w:rsidP="00183B44">
            <w:pPr>
              <w:jc w:val="right"/>
              <w:rPr>
                <w:b/>
                <w:sz w:val="28"/>
                <w:szCs w:val="28"/>
              </w:rPr>
            </w:pPr>
          </w:p>
          <w:p w:rsidR="00CD6519" w:rsidRPr="00482C13" w:rsidRDefault="00CD6519" w:rsidP="00183B44">
            <w:pPr>
              <w:jc w:val="right"/>
              <w:rPr>
                <w:b/>
                <w:sz w:val="28"/>
                <w:szCs w:val="28"/>
              </w:rPr>
            </w:pPr>
            <w:r w:rsidRPr="00482C13">
              <w:rPr>
                <w:b/>
                <w:sz w:val="28"/>
                <w:szCs w:val="28"/>
              </w:rPr>
              <w:t>28</w:t>
            </w:r>
          </w:p>
        </w:tc>
      </w:tr>
      <w:tr w:rsidR="00CD6519" w:rsidRPr="00482C13" w:rsidTr="00482C13">
        <w:tc>
          <w:tcPr>
            <w:tcW w:w="1562" w:type="dxa"/>
          </w:tcPr>
          <w:p w:rsidR="00CD6519" w:rsidRPr="006B596B" w:rsidRDefault="002D2BAC" w:rsidP="00183B44">
            <w:pPr>
              <w:jc w:val="center"/>
              <w:rPr>
                <w:sz w:val="28"/>
                <w:szCs w:val="28"/>
              </w:rPr>
            </w:pPr>
            <w:r>
              <w:rPr>
                <w:b/>
                <w:sz w:val="28"/>
                <w:szCs w:val="28"/>
              </w:rPr>
              <w:t>Глава 5</w:t>
            </w:r>
            <w:r w:rsidR="00CD6519" w:rsidRPr="006B596B">
              <w:rPr>
                <w:b/>
                <w:sz w:val="28"/>
                <w:szCs w:val="28"/>
              </w:rPr>
              <w:t>.</w:t>
            </w:r>
          </w:p>
        </w:tc>
        <w:tc>
          <w:tcPr>
            <w:tcW w:w="7343" w:type="dxa"/>
          </w:tcPr>
          <w:p w:rsidR="00CD6519" w:rsidRPr="006B596B" w:rsidRDefault="00CD6519" w:rsidP="00183B44">
            <w:pPr>
              <w:rPr>
                <w:sz w:val="28"/>
                <w:szCs w:val="28"/>
              </w:rPr>
            </w:pPr>
            <w:r w:rsidRPr="006B596B">
              <w:rPr>
                <w:b/>
                <w:sz w:val="28"/>
                <w:szCs w:val="28"/>
              </w:rPr>
              <w:t>Прогноз численности населения</w:t>
            </w:r>
          </w:p>
        </w:tc>
        <w:tc>
          <w:tcPr>
            <w:tcW w:w="636" w:type="dxa"/>
          </w:tcPr>
          <w:p w:rsidR="00CD6519" w:rsidRPr="00482C13" w:rsidRDefault="00CD6519" w:rsidP="00BD7441">
            <w:pPr>
              <w:jc w:val="right"/>
              <w:rPr>
                <w:b/>
                <w:sz w:val="28"/>
                <w:szCs w:val="28"/>
              </w:rPr>
            </w:pPr>
            <w:r w:rsidRPr="00482C13">
              <w:rPr>
                <w:b/>
                <w:sz w:val="28"/>
                <w:szCs w:val="28"/>
              </w:rPr>
              <w:t>3</w:t>
            </w:r>
            <w:r w:rsidR="00BD7441" w:rsidRPr="00482C13">
              <w:rPr>
                <w:b/>
                <w:sz w:val="28"/>
                <w:szCs w:val="28"/>
              </w:rPr>
              <w:t>2</w:t>
            </w:r>
          </w:p>
        </w:tc>
      </w:tr>
      <w:tr w:rsidR="00CD6519" w:rsidRPr="00482C13" w:rsidTr="00482C13">
        <w:tc>
          <w:tcPr>
            <w:tcW w:w="1562" w:type="dxa"/>
          </w:tcPr>
          <w:p w:rsidR="00CD6519" w:rsidRPr="006B596B" w:rsidRDefault="002D2BAC" w:rsidP="00183B44">
            <w:pPr>
              <w:jc w:val="center"/>
              <w:rPr>
                <w:sz w:val="28"/>
                <w:szCs w:val="28"/>
              </w:rPr>
            </w:pPr>
            <w:r>
              <w:rPr>
                <w:b/>
                <w:sz w:val="28"/>
                <w:szCs w:val="28"/>
              </w:rPr>
              <w:t>Глава 6</w:t>
            </w:r>
            <w:r w:rsidR="00CD6519" w:rsidRPr="006B596B">
              <w:rPr>
                <w:b/>
                <w:sz w:val="28"/>
                <w:szCs w:val="28"/>
              </w:rPr>
              <w:t>.</w:t>
            </w:r>
          </w:p>
        </w:tc>
        <w:tc>
          <w:tcPr>
            <w:tcW w:w="7343" w:type="dxa"/>
          </w:tcPr>
          <w:p w:rsidR="00CD6519" w:rsidRPr="006B596B" w:rsidRDefault="00CD6519" w:rsidP="00183B44">
            <w:pPr>
              <w:rPr>
                <w:sz w:val="28"/>
                <w:szCs w:val="28"/>
              </w:rPr>
            </w:pPr>
            <w:r w:rsidRPr="006B596B">
              <w:rPr>
                <w:b/>
                <w:sz w:val="28"/>
                <w:szCs w:val="28"/>
              </w:rPr>
              <w:t>Жилищное строительство</w:t>
            </w:r>
          </w:p>
        </w:tc>
        <w:tc>
          <w:tcPr>
            <w:tcW w:w="636" w:type="dxa"/>
          </w:tcPr>
          <w:p w:rsidR="00CD6519" w:rsidRPr="00482C13" w:rsidRDefault="00CD6519" w:rsidP="00BD7441">
            <w:pPr>
              <w:jc w:val="right"/>
              <w:rPr>
                <w:b/>
                <w:sz w:val="28"/>
                <w:szCs w:val="28"/>
              </w:rPr>
            </w:pPr>
            <w:r w:rsidRPr="00482C13">
              <w:rPr>
                <w:b/>
                <w:sz w:val="28"/>
                <w:szCs w:val="28"/>
              </w:rPr>
              <w:t>3</w:t>
            </w:r>
            <w:r w:rsidR="00BD7441" w:rsidRPr="00482C13">
              <w:rPr>
                <w:b/>
                <w:sz w:val="28"/>
                <w:szCs w:val="28"/>
              </w:rPr>
              <w:t>6</w:t>
            </w:r>
          </w:p>
        </w:tc>
      </w:tr>
      <w:tr w:rsidR="00CD6519" w:rsidRPr="00482C13" w:rsidTr="00482C13">
        <w:tc>
          <w:tcPr>
            <w:tcW w:w="1562" w:type="dxa"/>
          </w:tcPr>
          <w:p w:rsidR="00CD6519" w:rsidRPr="006B596B" w:rsidRDefault="002D2BAC" w:rsidP="00183B44">
            <w:pPr>
              <w:jc w:val="center"/>
              <w:rPr>
                <w:sz w:val="28"/>
                <w:szCs w:val="28"/>
              </w:rPr>
            </w:pPr>
            <w:r>
              <w:rPr>
                <w:b/>
                <w:snapToGrid w:val="0"/>
                <w:sz w:val="28"/>
                <w:szCs w:val="28"/>
              </w:rPr>
              <w:t>Глава 7</w:t>
            </w:r>
            <w:r w:rsidR="00CD6519" w:rsidRPr="006B596B">
              <w:rPr>
                <w:b/>
                <w:snapToGrid w:val="0"/>
                <w:sz w:val="28"/>
                <w:szCs w:val="28"/>
              </w:rPr>
              <w:t>.</w:t>
            </w:r>
          </w:p>
        </w:tc>
        <w:tc>
          <w:tcPr>
            <w:tcW w:w="7343" w:type="dxa"/>
          </w:tcPr>
          <w:p w:rsidR="00CD6519" w:rsidRPr="006B596B" w:rsidRDefault="00CD6519" w:rsidP="00183B44">
            <w:pPr>
              <w:pStyle w:val="23"/>
              <w:tabs>
                <w:tab w:val="left" w:pos="2370"/>
                <w:tab w:val="center" w:pos="4921"/>
              </w:tabs>
              <w:rPr>
                <w:b/>
                <w:snapToGrid w:val="0"/>
                <w:sz w:val="28"/>
                <w:szCs w:val="28"/>
              </w:rPr>
            </w:pPr>
            <w:r w:rsidRPr="006B596B">
              <w:rPr>
                <w:b/>
                <w:snapToGrid w:val="0"/>
                <w:sz w:val="28"/>
                <w:szCs w:val="28"/>
              </w:rPr>
              <w:t>Учреждения обслуживания</w:t>
            </w:r>
          </w:p>
        </w:tc>
        <w:tc>
          <w:tcPr>
            <w:tcW w:w="636" w:type="dxa"/>
          </w:tcPr>
          <w:p w:rsidR="00CD6519" w:rsidRPr="00482C13" w:rsidRDefault="00CD6519" w:rsidP="00183B44">
            <w:pPr>
              <w:jc w:val="right"/>
              <w:rPr>
                <w:b/>
                <w:sz w:val="28"/>
                <w:szCs w:val="28"/>
              </w:rPr>
            </w:pPr>
            <w:r w:rsidRPr="00482C13">
              <w:rPr>
                <w:b/>
                <w:sz w:val="28"/>
                <w:szCs w:val="28"/>
              </w:rPr>
              <w:t>37</w:t>
            </w:r>
          </w:p>
        </w:tc>
      </w:tr>
      <w:tr w:rsidR="00CD6519" w:rsidRPr="00482C13" w:rsidTr="00482C13">
        <w:tc>
          <w:tcPr>
            <w:tcW w:w="1562" w:type="dxa"/>
          </w:tcPr>
          <w:p w:rsidR="00CD6519" w:rsidRPr="006B596B" w:rsidRDefault="00397000" w:rsidP="00183B44">
            <w:pPr>
              <w:jc w:val="center"/>
              <w:rPr>
                <w:sz w:val="28"/>
                <w:szCs w:val="28"/>
              </w:rPr>
            </w:pPr>
            <w:r>
              <w:rPr>
                <w:b/>
                <w:sz w:val="28"/>
                <w:szCs w:val="28"/>
              </w:rPr>
              <w:t>Часть 4</w:t>
            </w:r>
            <w:r w:rsidR="00CD6519" w:rsidRPr="006B596B">
              <w:rPr>
                <w:b/>
                <w:sz w:val="28"/>
                <w:szCs w:val="28"/>
              </w:rPr>
              <w:t>.</w:t>
            </w:r>
          </w:p>
        </w:tc>
        <w:tc>
          <w:tcPr>
            <w:tcW w:w="7343" w:type="dxa"/>
          </w:tcPr>
          <w:p w:rsidR="00CD6519" w:rsidRPr="006B596B" w:rsidRDefault="00CD6519" w:rsidP="00183B44">
            <w:pPr>
              <w:rPr>
                <w:sz w:val="28"/>
                <w:szCs w:val="28"/>
              </w:rPr>
            </w:pPr>
            <w:r w:rsidRPr="006B596B">
              <w:rPr>
                <w:b/>
                <w:sz w:val="28"/>
                <w:szCs w:val="28"/>
              </w:rPr>
              <w:t>Пространственная организация территории</w:t>
            </w:r>
          </w:p>
        </w:tc>
        <w:tc>
          <w:tcPr>
            <w:tcW w:w="636" w:type="dxa"/>
          </w:tcPr>
          <w:p w:rsidR="00CD6519" w:rsidRPr="00482C13" w:rsidRDefault="00CD6519" w:rsidP="00183B44">
            <w:pPr>
              <w:jc w:val="right"/>
              <w:rPr>
                <w:b/>
                <w:sz w:val="28"/>
                <w:szCs w:val="28"/>
              </w:rPr>
            </w:pPr>
            <w:r w:rsidRPr="00482C13">
              <w:rPr>
                <w:b/>
                <w:sz w:val="28"/>
                <w:szCs w:val="28"/>
              </w:rPr>
              <w:t>41</w:t>
            </w:r>
          </w:p>
        </w:tc>
      </w:tr>
      <w:tr w:rsidR="00CD6519" w:rsidRPr="00482C13" w:rsidTr="00482C13">
        <w:tc>
          <w:tcPr>
            <w:tcW w:w="1562" w:type="dxa"/>
          </w:tcPr>
          <w:p w:rsidR="00CD6519" w:rsidRPr="00397000" w:rsidRDefault="00397000" w:rsidP="00183B44">
            <w:pPr>
              <w:jc w:val="center"/>
              <w:rPr>
                <w:b/>
                <w:sz w:val="28"/>
                <w:szCs w:val="28"/>
              </w:rPr>
            </w:pPr>
            <w:r w:rsidRPr="00397000">
              <w:rPr>
                <w:b/>
                <w:sz w:val="28"/>
                <w:szCs w:val="28"/>
              </w:rPr>
              <w:t>Глава 8.</w:t>
            </w:r>
          </w:p>
        </w:tc>
        <w:tc>
          <w:tcPr>
            <w:tcW w:w="7343" w:type="dxa"/>
          </w:tcPr>
          <w:p w:rsidR="00CD6519" w:rsidRPr="00397000" w:rsidRDefault="00CD6519" w:rsidP="00183B44">
            <w:pPr>
              <w:tabs>
                <w:tab w:val="left" w:leader="dot" w:pos="9000"/>
              </w:tabs>
              <w:rPr>
                <w:rFonts w:ascii="Calibri" w:hAnsi="Calibri"/>
                <w:b/>
                <w:sz w:val="28"/>
                <w:szCs w:val="28"/>
              </w:rPr>
            </w:pPr>
            <w:r w:rsidRPr="00397000">
              <w:rPr>
                <w:b/>
                <w:sz w:val="28"/>
                <w:szCs w:val="28"/>
              </w:rPr>
              <w:t>Планировочная структура территории и планировочная организация территории. Функциональное зонирование</w:t>
            </w:r>
          </w:p>
        </w:tc>
        <w:tc>
          <w:tcPr>
            <w:tcW w:w="636" w:type="dxa"/>
          </w:tcPr>
          <w:p w:rsidR="00CD6519" w:rsidRPr="00482C13" w:rsidRDefault="00CD6519" w:rsidP="00183B44">
            <w:pPr>
              <w:jc w:val="right"/>
              <w:rPr>
                <w:b/>
                <w:sz w:val="28"/>
                <w:szCs w:val="28"/>
              </w:rPr>
            </w:pPr>
          </w:p>
          <w:p w:rsidR="00CD6519" w:rsidRPr="00482C13" w:rsidRDefault="00CD6519" w:rsidP="00183B44">
            <w:pPr>
              <w:jc w:val="right"/>
              <w:rPr>
                <w:b/>
                <w:sz w:val="28"/>
                <w:szCs w:val="28"/>
              </w:rPr>
            </w:pPr>
          </w:p>
          <w:p w:rsidR="00CD6519" w:rsidRPr="00482C13" w:rsidRDefault="00CD6519" w:rsidP="00183B44">
            <w:pPr>
              <w:jc w:val="right"/>
              <w:rPr>
                <w:b/>
                <w:sz w:val="28"/>
                <w:szCs w:val="28"/>
              </w:rPr>
            </w:pPr>
            <w:r w:rsidRPr="00482C13">
              <w:rPr>
                <w:b/>
                <w:sz w:val="28"/>
                <w:szCs w:val="28"/>
              </w:rPr>
              <w:t>41</w:t>
            </w:r>
          </w:p>
        </w:tc>
      </w:tr>
      <w:tr w:rsidR="00CD6519" w:rsidRPr="00482C13" w:rsidTr="00482C13">
        <w:trPr>
          <w:trHeight w:val="419"/>
        </w:trPr>
        <w:tc>
          <w:tcPr>
            <w:tcW w:w="1562" w:type="dxa"/>
          </w:tcPr>
          <w:p w:rsidR="00CD6519" w:rsidRPr="006B596B" w:rsidRDefault="00397000" w:rsidP="00482C13">
            <w:pPr>
              <w:jc w:val="center"/>
              <w:rPr>
                <w:sz w:val="28"/>
                <w:szCs w:val="28"/>
              </w:rPr>
            </w:pPr>
            <w:r w:rsidRPr="00397000">
              <w:rPr>
                <w:b/>
                <w:sz w:val="28"/>
                <w:szCs w:val="28"/>
              </w:rPr>
              <w:t>Глава 9</w:t>
            </w:r>
            <w:r w:rsidR="00482C13">
              <w:rPr>
                <w:b/>
                <w:sz w:val="28"/>
                <w:szCs w:val="28"/>
              </w:rPr>
              <w:t>.</w:t>
            </w:r>
          </w:p>
        </w:tc>
        <w:tc>
          <w:tcPr>
            <w:tcW w:w="7343" w:type="dxa"/>
          </w:tcPr>
          <w:p w:rsidR="00CD6519" w:rsidRPr="006B596B" w:rsidRDefault="00CD6519" w:rsidP="00482C13">
            <w:pPr>
              <w:tabs>
                <w:tab w:val="left" w:leader="dot" w:pos="9000"/>
              </w:tabs>
              <w:rPr>
                <w:rFonts w:ascii="Calibri" w:hAnsi="Calibri"/>
                <w:sz w:val="28"/>
                <w:szCs w:val="28"/>
              </w:rPr>
            </w:pPr>
            <w:r w:rsidRPr="00397000">
              <w:rPr>
                <w:b/>
                <w:sz w:val="28"/>
                <w:szCs w:val="28"/>
              </w:rPr>
              <w:t>Развитие транспортной инфраструктуры</w:t>
            </w:r>
          </w:p>
        </w:tc>
        <w:tc>
          <w:tcPr>
            <w:tcW w:w="636" w:type="dxa"/>
          </w:tcPr>
          <w:p w:rsidR="00CD6519" w:rsidRPr="00482C13" w:rsidRDefault="00CD6519" w:rsidP="00BD7441">
            <w:pPr>
              <w:jc w:val="right"/>
              <w:rPr>
                <w:b/>
                <w:sz w:val="28"/>
                <w:szCs w:val="28"/>
              </w:rPr>
            </w:pPr>
            <w:r w:rsidRPr="00482C13">
              <w:rPr>
                <w:b/>
                <w:sz w:val="28"/>
                <w:szCs w:val="28"/>
              </w:rPr>
              <w:t>4</w:t>
            </w:r>
            <w:r w:rsidR="00BD7441" w:rsidRPr="00482C13">
              <w:rPr>
                <w:b/>
                <w:sz w:val="28"/>
                <w:szCs w:val="28"/>
              </w:rPr>
              <w:t>4</w:t>
            </w:r>
          </w:p>
        </w:tc>
      </w:tr>
      <w:tr w:rsidR="00482C13" w:rsidRPr="006B596B" w:rsidTr="00482C13">
        <w:tc>
          <w:tcPr>
            <w:tcW w:w="1562" w:type="dxa"/>
          </w:tcPr>
          <w:p w:rsidR="00482C13" w:rsidRPr="00397000" w:rsidRDefault="00482C13" w:rsidP="00183B44">
            <w:pPr>
              <w:jc w:val="center"/>
              <w:rPr>
                <w:b/>
                <w:sz w:val="28"/>
                <w:szCs w:val="28"/>
              </w:rPr>
            </w:pPr>
            <w:r>
              <w:rPr>
                <w:sz w:val="28"/>
                <w:szCs w:val="28"/>
              </w:rPr>
              <w:lastRenderedPageBreak/>
              <w:t>9</w:t>
            </w:r>
            <w:r w:rsidRPr="006B596B">
              <w:rPr>
                <w:sz w:val="28"/>
                <w:szCs w:val="28"/>
              </w:rPr>
              <w:t>.1.</w:t>
            </w:r>
          </w:p>
        </w:tc>
        <w:tc>
          <w:tcPr>
            <w:tcW w:w="7343" w:type="dxa"/>
          </w:tcPr>
          <w:p w:rsidR="00482C13" w:rsidRPr="00397000" w:rsidRDefault="00482C13" w:rsidP="00183B44">
            <w:pPr>
              <w:tabs>
                <w:tab w:val="left" w:leader="dot" w:pos="9000"/>
              </w:tabs>
              <w:rPr>
                <w:b/>
                <w:sz w:val="28"/>
                <w:szCs w:val="28"/>
              </w:rPr>
            </w:pPr>
            <w:r w:rsidRPr="006B596B">
              <w:rPr>
                <w:sz w:val="28"/>
                <w:szCs w:val="28"/>
              </w:rPr>
              <w:t>Внешний транспорт</w:t>
            </w:r>
          </w:p>
        </w:tc>
        <w:tc>
          <w:tcPr>
            <w:tcW w:w="636" w:type="dxa"/>
          </w:tcPr>
          <w:p w:rsidR="00482C13" w:rsidRPr="006B596B" w:rsidRDefault="00482C13" w:rsidP="00BD7441">
            <w:pPr>
              <w:jc w:val="right"/>
              <w:rPr>
                <w:sz w:val="28"/>
                <w:szCs w:val="28"/>
              </w:rPr>
            </w:pPr>
            <w:r>
              <w:rPr>
                <w:sz w:val="28"/>
                <w:szCs w:val="28"/>
              </w:rPr>
              <w:t>44</w:t>
            </w:r>
          </w:p>
        </w:tc>
      </w:tr>
      <w:tr w:rsidR="00CD6519" w:rsidRPr="006B596B" w:rsidTr="00482C13">
        <w:tc>
          <w:tcPr>
            <w:tcW w:w="1562" w:type="dxa"/>
          </w:tcPr>
          <w:p w:rsidR="00CD6519" w:rsidRPr="006B596B" w:rsidRDefault="00397000" w:rsidP="00183B44">
            <w:pPr>
              <w:jc w:val="center"/>
              <w:rPr>
                <w:sz w:val="28"/>
                <w:szCs w:val="28"/>
              </w:rPr>
            </w:pPr>
            <w:r>
              <w:rPr>
                <w:sz w:val="28"/>
                <w:szCs w:val="28"/>
              </w:rPr>
              <w:t>9.1.1</w:t>
            </w:r>
          </w:p>
        </w:tc>
        <w:tc>
          <w:tcPr>
            <w:tcW w:w="7343" w:type="dxa"/>
          </w:tcPr>
          <w:p w:rsidR="00CD6519" w:rsidRPr="006B596B" w:rsidRDefault="00CD6519" w:rsidP="00183B44">
            <w:pPr>
              <w:rPr>
                <w:rFonts w:ascii="Calibri" w:hAnsi="Calibri"/>
                <w:sz w:val="28"/>
                <w:szCs w:val="28"/>
              </w:rPr>
            </w:pPr>
            <w:r w:rsidRPr="006B596B">
              <w:rPr>
                <w:sz w:val="28"/>
                <w:szCs w:val="28"/>
              </w:rPr>
              <w:t>Автомобильный транспорт</w:t>
            </w:r>
          </w:p>
        </w:tc>
        <w:tc>
          <w:tcPr>
            <w:tcW w:w="636" w:type="dxa"/>
          </w:tcPr>
          <w:p w:rsidR="00CD6519" w:rsidRPr="006B596B" w:rsidRDefault="00CD6519" w:rsidP="00183B44">
            <w:pPr>
              <w:jc w:val="right"/>
              <w:rPr>
                <w:sz w:val="28"/>
                <w:szCs w:val="28"/>
              </w:rPr>
            </w:pPr>
            <w:r w:rsidRPr="006B596B">
              <w:rPr>
                <w:sz w:val="28"/>
                <w:szCs w:val="28"/>
              </w:rPr>
              <w:t>45</w:t>
            </w:r>
          </w:p>
        </w:tc>
      </w:tr>
      <w:tr w:rsidR="00CD6519" w:rsidRPr="006B596B" w:rsidTr="00482C13">
        <w:tc>
          <w:tcPr>
            <w:tcW w:w="1562" w:type="dxa"/>
          </w:tcPr>
          <w:p w:rsidR="00CD6519" w:rsidRPr="006B596B" w:rsidRDefault="00397000" w:rsidP="00183B44">
            <w:pPr>
              <w:jc w:val="center"/>
              <w:rPr>
                <w:sz w:val="28"/>
                <w:szCs w:val="28"/>
              </w:rPr>
            </w:pPr>
            <w:r>
              <w:rPr>
                <w:sz w:val="28"/>
                <w:szCs w:val="28"/>
              </w:rPr>
              <w:t>9</w:t>
            </w:r>
            <w:r w:rsidR="00CD6519" w:rsidRPr="006B596B">
              <w:rPr>
                <w:sz w:val="28"/>
                <w:szCs w:val="28"/>
              </w:rPr>
              <w:t>.1.2.</w:t>
            </w:r>
          </w:p>
        </w:tc>
        <w:tc>
          <w:tcPr>
            <w:tcW w:w="7343" w:type="dxa"/>
          </w:tcPr>
          <w:p w:rsidR="00CD6519" w:rsidRPr="006B596B" w:rsidRDefault="00CD6519" w:rsidP="00183B44">
            <w:pPr>
              <w:tabs>
                <w:tab w:val="left" w:leader="dot" w:pos="9000"/>
              </w:tabs>
              <w:rPr>
                <w:rFonts w:ascii="Calibri" w:hAnsi="Calibri"/>
                <w:sz w:val="28"/>
                <w:szCs w:val="28"/>
              </w:rPr>
            </w:pPr>
            <w:r w:rsidRPr="006B596B">
              <w:rPr>
                <w:sz w:val="28"/>
                <w:szCs w:val="28"/>
              </w:rPr>
              <w:t>Развитие сети автомобильных дорог</w:t>
            </w:r>
          </w:p>
        </w:tc>
        <w:tc>
          <w:tcPr>
            <w:tcW w:w="636" w:type="dxa"/>
          </w:tcPr>
          <w:p w:rsidR="00CD6519" w:rsidRPr="006B596B" w:rsidRDefault="00CD6519" w:rsidP="00183B44">
            <w:pPr>
              <w:jc w:val="right"/>
              <w:rPr>
                <w:sz w:val="28"/>
                <w:szCs w:val="28"/>
              </w:rPr>
            </w:pPr>
            <w:r w:rsidRPr="006B596B">
              <w:rPr>
                <w:sz w:val="28"/>
                <w:szCs w:val="28"/>
              </w:rPr>
              <w:t>47</w:t>
            </w:r>
          </w:p>
        </w:tc>
      </w:tr>
      <w:tr w:rsidR="00CD6519" w:rsidRPr="006B596B" w:rsidTr="00482C13">
        <w:tc>
          <w:tcPr>
            <w:tcW w:w="1562" w:type="dxa"/>
          </w:tcPr>
          <w:p w:rsidR="00CD6519" w:rsidRPr="006B596B" w:rsidRDefault="00397000" w:rsidP="00183B44">
            <w:pPr>
              <w:jc w:val="center"/>
              <w:rPr>
                <w:sz w:val="28"/>
                <w:szCs w:val="28"/>
              </w:rPr>
            </w:pPr>
            <w:r>
              <w:rPr>
                <w:b/>
                <w:sz w:val="28"/>
                <w:szCs w:val="28"/>
              </w:rPr>
              <w:t>Глава 10</w:t>
            </w:r>
            <w:r w:rsidR="00CD6519" w:rsidRPr="006B596B">
              <w:rPr>
                <w:b/>
                <w:sz w:val="28"/>
                <w:szCs w:val="28"/>
              </w:rPr>
              <w:t>.</w:t>
            </w:r>
          </w:p>
        </w:tc>
        <w:tc>
          <w:tcPr>
            <w:tcW w:w="7343" w:type="dxa"/>
          </w:tcPr>
          <w:p w:rsidR="00CD6519" w:rsidRPr="006B596B" w:rsidRDefault="00CD6519" w:rsidP="00183B44">
            <w:pPr>
              <w:rPr>
                <w:sz w:val="28"/>
                <w:szCs w:val="28"/>
              </w:rPr>
            </w:pPr>
            <w:r w:rsidRPr="006B596B">
              <w:rPr>
                <w:b/>
                <w:sz w:val="28"/>
                <w:szCs w:val="28"/>
              </w:rPr>
              <w:t>Инженерное обеспечение территории</w:t>
            </w:r>
          </w:p>
        </w:tc>
        <w:tc>
          <w:tcPr>
            <w:tcW w:w="636" w:type="dxa"/>
          </w:tcPr>
          <w:p w:rsidR="00CD6519" w:rsidRPr="00482C13" w:rsidRDefault="00CD6519" w:rsidP="00183B44">
            <w:pPr>
              <w:jc w:val="right"/>
              <w:rPr>
                <w:b/>
                <w:sz w:val="28"/>
                <w:szCs w:val="28"/>
              </w:rPr>
            </w:pPr>
            <w:r w:rsidRPr="00482C13">
              <w:rPr>
                <w:b/>
                <w:sz w:val="28"/>
                <w:szCs w:val="28"/>
              </w:rPr>
              <w:t>48</w:t>
            </w:r>
          </w:p>
        </w:tc>
      </w:tr>
      <w:tr w:rsidR="00CD6519" w:rsidRPr="006B596B" w:rsidTr="00482C13">
        <w:tc>
          <w:tcPr>
            <w:tcW w:w="1562" w:type="dxa"/>
          </w:tcPr>
          <w:p w:rsidR="00CD6519" w:rsidRPr="006B596B" w:rsidRDefault="00397000" w:rsidP="00183B44">
            <w:pPr>
              <w:jc w:val="center"/>
              <w:rPr>
                <w:sz w:val="28"/>
                <w:szCs w:val="28"/>
              </w:rPr>
            </w:pPr>
            <w:r>
              <w:rPr>
                <w:sz w:val="28"/>
                <w:szCs w:val="28"/>
              </w:rPr>
              <w:t>10</w:t>
            </w:r>
            <w:r w:rsidR="00CD6519" w:rsidRPr="006B596B">
              <w:rPr>
                <w:sz w:val="28"/>
                <w:szCs w:val="28"/>
              </w:rPr>
              <w:t>.1.</w:t>
            </w:r>
          </w:p>
        </w:tc>
        <w:tc>
          <w:tcPr>
            <w:tcW w:w="7343" w:type="dxa"/>
          </w:tcPr>
          <w:p w:rsidR="00CD6519" w:rsidRPr="006B596B" w:rsidRDefault="00CD6519" w:rsidP="00BD7441">
            <w:pPr>
              <w:rPr>
                <w:sz w:val="28"/>
                <w:szCs w:val="28"/>
              </w:rPr>
            </w:pPr>
            <w:r w:rsidRPr="006B596B">
              <w:rPr>
                <w:sz w:val="28"/>
                <w:szCs w:val="28"/>
              </w:rPr>
              <w:t xml:space="preserve">Водоснабжение </w:t>
            </w:r>
          </w:p>
        </w:tc>
        <w:tc>
          <w:tcPr>
            <w:tcW w:w="636" w:type="dxa"/>
          </w:tcPr>
          <w:p w:rsidR="00CD6519" w:rsidRPr="006B596B" w:rsidRDefault="00CD6519" w:rsidP="00183B44">
            <w:pPr>
              <w:jc w:val="right"/>
              <w:rPr>
                <w:sz w:val="28"/>
                <w:szCs w:val="28"/>
              </w:rPr>
            </w:pPr>
            <w:r>
              <w:rPr>
                <w:sz w:val="28"/>
                <w:szCs w:val="28"/>
              </w:rPr>
              <w:t>48</w:t>
            </w:r>
          </w:p>
        </w:tc>
      </w:tr>
      <w:tr w:rsidR="00BD7441" w:rsidRPr="006B596B" w:rsidTr="00482C13">
        <w:tc>
          <w:tcPr>
            <w:tcW w:w="1562" w:type="dxa"/>
          </w:tcPr>
          <w:p w:rsidR="00BD7441" w:rsidRPr="006B596B" w:rsidRDefault="00BD7441" w:rsidP="002F746F">
            <w:pPr>
              <w:jc w:val="center"/>
              <w:rPr>
                <w:sz w:val="28"/>
                <w:szCs w:val="28"/>
              </w:rPr>
            </w:pPr>
            <w:r>
              <w:rPr>
                <w:sz w:val="28"/>
                <w:szCs w:val="28"/>
              </w:rPr>
              <w:t>10</w:t>
            </w:r>
            <w:r w:rsidRPr="006B596B">
              <w:rPr>
                <w:sz w:val="28"/>
                <w:szCs w:val="28"/>
              </w:rPr>
              <w:t>.2.</w:t>
            </w:r>
          </w:p>
        </w:tc>
        <w:tc>
          <w:tcPr>
            <w:tcW w:w="7343" w:type="dxa"/>
          </w:tcPr>
          <w:p w:rsidR="00BD7441" w:rsidRPr="00BD7441" w:rsidRDefault="00BD7441" w:rsidP="00183B44">
            <w:pPr>
              <w:pStyle w:val="afc"/>
              <w:ind w:left="0"/>
              <w:rPr>
                <w:rFonts w:ascii="Times New Roman" w:hAnsi="Times New Roman"/>
                <w:sz w:val="28"/>
                <w:szCs w:val="28"/>
              </w:rPr>
            </w:pPr>
            <w:r w:rsidRPr="00BD7441">
              <w:rPr>
                <w:rFonts w:ascii="Times New Roman" w:hAnsi="Times New Roman"/>
                <w:sz w:val="28"/>
                <w:szCs w:val="28"/>
              </w:rPr>
              <w:t>Водоотведение</w:t>
            </w:r>
          </w:p>
        </w:tc>
        <w:tc>
          <w:tcPr>
            <w:tcW w:w="636" w:type="dxa"/>
          </w:tcPr>
          <w:p w:rsidR="00BD7441" w:rsidRPr="006B596B" w:rsidRDefault="00BD7441" w:rsidP="00183B44">
            <w:pPr>
              <w:jc w:val="right"/>
              <w:rPr>
                <w:sz w:val="28"/>
                <w:szCs w:val="28"/>
              </w:rPr>
            </w:pPr>
            <w:r>
              <w:rPr>
                <w:sz w:val="28"/>
                <w:szCs w:val="28"/>
              </w:rPr>
              <w:t>48</w:t>
            </w:r>
          </w:p>
        </w:tc>
      </w:tr>
      <w:tr w:rsidR="00BD7441" w:rsidRPr="006B596B" w:rsidTr="00482C13">
        <w:tc>
          <w:tcPr>
            <w:tcW w:w="1562" w:type="dxa"/>
          </w:tcPr>
          <w:p w:rsidR="00BD7441" w:rsidRPr="006B596B" w:rsidRDefault="00BD7441" w:rsidP="002F746F">
            <w:pPr>
              <w:jc w:val="center"/>
              <w:rPr>
                <w:sz w:val="28"/>
                <w:szCs w:val="28"/>
              </w:rPr>
            </w:pPr>
            <w:r>
              <w:rPr>
                <w:sz w:val="28"/>
                <w:szCs w:val="28"/>
              </w:rPr>
              <w:t>10.</w:t>
            </w:r>
            <w:r w:rsidRPr="006B596B">
              <w:rPr>
                <w:sz w:val="28"/>
                <w:szCs w:val="28"/>
              </w:rPr>
              <w:t>3.</w:t>
            </w:r>
          </w:p>
        </w:tc>
        <w:tc>
          <w:tcPr>
            <w:tcW w:w="7343" w:type="dxa"/>
          </w:tcPr>
          <w:p w:rsidR="00BD7441" w:rsidRPr="006B596B" w:rsidRDefault="00BD7441" w:rsidP="002F746F">
            <w:pPr>
              <w:pStyle w:val="afc"/>
              <w:ind w:left="0"/>
              <w:rPr>
                <w:rFonts w:ascii="Times New Roman" w:hAnsi="Times New Roman"/>
                <w:sz w:val="28"/>
                <w:szCs w:val="28"/>
              </w:rPr>
            </w:pPr>
            <w:r w:rsidRPr="006B596B">
              <w:rPr>
                <w:rFonts w:ascii="Times New Roman" w:hAnsi="Times New Roman"/>
                <w:sz w:val="28"/>
                <w:szCs w:val="28"/>
              </w:rPr>
              <w:t>Теплоснабжение</w:t>
            </w:r>
          </w:p>
        </w:tc>
        <w:tc>
          <w:tcPr>
            <w:tcW w:w="636" w:type="dxa"/>
          </w:tcPr>
          <w:p w:rsidR="00BD7441" w:rsidRPr="006B596B" w:rsidRDefault="00BD7441" w:rsidP="002F746F">
            <w:pPr>
              <w:jc w:val="right"/>
              <w:rPr>
                <w:sz w:val="28"/>
                <w:szCs w:val="28"/>
              </w:rPr>
            </w:pPr>
            <w:r>
              <w:rPr>
                <w:sz w:val="28"/>
                <w:szCs w:val="28"/>
              </w:rPr>
              <w:t>48</w:t>
            </w:r>
          </w:p>
        </w:tc>
      </w:tr>
      <w:tr w:rsidR="00BD7441" w:rsidRPr="006B596B" w:rsidTr="00482C13">
        <w:tc>
          <w:tcPr>
            <w:tcW w:w="1562" w:type="dxa"/>
          </w:tcPr>
          <w:p w:rsidR="00BD7441" w:rsidRPr="006B596B" w:rsidRDefault="00BD7441" w:rsidP="002F746F">
            <w:pPr>
              <w:jc w:val="center"/>
              <w:rPr>
                <w:sz w:val="28"/>
                <w:szCs w:val="28"/>
              </w:rPr>
            </w:pPr>
            <w:r>
              <w:rPr>
                <w:sz w:val="28"/>
                <w:szCs w:val="28"/>
              </w:rPr>
              <w:t>10</w:t>
            </w:r>
            <w:r w:rsidRPr="006B596B">
              <w:rPr>
                <w:sz w:val="28"/>
                <w:szCs w:val="28"/>
              </w:rPr>
              <w:t>.4.</w:t>
            </w:r>
          </w:p>
        </w:tc>
        <w:tc>
          <w:tcPr>
            <w:tcW w:w="7343" w:type="dxa"/>
          </w:tcPr>
          <w:p w:rsidR="00BD7441" w:rsidRPr="006B596B" w:rsidRDefault="00BD7441" w:rsidP="002F746F">
            <w:pPr>
              <w:pStyle w:val="afc"/>
              <w:ind w:left="0"/>
              <w:rPr>
                <w:rFonts w:ascii="Times New Roman" w:hAnsi="Times New Roman"/>
                <w:sz w:val="28"/>
                <w:szCs w:val="28"/>
              </w:rPr>
            </w:pPr>
            <w:r>
              <w:rPr>
                <w:rFonts w:ascii="Times New Roman" w:hAnsi="Times New Roman"/>
                <w:sz w:val="28"/>
                <w:szCs w:val="28"/>
              </w:rPr>
              <w:t>Газоснабжение</w:t>
            </w:r>
          </w:p>
        </w:tc>
        <w:tc>
          <w:tcPr>
            <w:tcW w:w="636" w:type="dxa"/>
          </w:tcPr>
          <w:p w:rsidR="00BD7441" w:rsidRPr="006B596B" w:rsidRDefault="00BD7441" w:rsidP="002F746F">
            <w:pPr>
              <w:jc w:val="right"/>
              <w:rPr>
                <w:sz w:val="28"/>
                <w:szCs w:val="28"/>
              </w:rPr>
            </w:pPr>
            <w:r>
              <w:rPr>
                <w:sz w:val="28"/>
                <w:szCs w:val="28"/>
              </w:rPr>
              <w:t>48</w:t>
            </w:r>
          </w:p>
        </w:tc>
      </w:tr>
      <w:tr w:rsidR="00BD7441" w:rsidRPr="006B596B" w:rsidTr="00482C13">
        <w:tc>
          <w:tcPr>
            <w:tcW w:w="1562" w:type="dxa"/>
          </w:tcPr>
          <w:p w:rsidR="00BD7441" w:rsidRPr="006B596B" w:rsidRDefault="00BD7441" w:rsidP="00BD7441">
            <w:pPr>
              <w:jc w:val="center"/>
              <w:rPr>
                <w:sz w:val="28"/>
                <w:szCs w:val="28"/>
              </w:rPr>
            </w:pPr>
            <w:r>
              <w:rPr>
                <w:sz w:val="28"/>
                <w:szCs w:val="28"/>
              </w:rPr>
              <w:t>10</w:t>
            </w:r>
            <w:r w:rsidRPr="006B596B">
              <w:rPr>
                <w:sz w:val="28"/>
                <w:szCs w:val="28"/>
              </w:rPr>
              <w:t>.</w:t>
            </w:r>
            <w:r>
              <w:rPr>
                <w:sz w:val="28"/>
                <w:szCs w:val="28"/>
              </w:rPr>
              <w:t>5</w:t>
            </w:r>
            <w:r w:rsidRPr="006B596B">
              <w:rPr>
                <w:sz w:val="28"/>
                <w:szCs w:val="28"/>
              </w:rPr>
              <w:t>.</w:t>
            </w:r>
          </w:p>
        </w:tc>
        <w:tc>
          <w:tcPr>
            <w:tcW w:w="7343" w:type="dxa"/>
          </w:tcPr>
          <w:p w:rsidR="00BD7441" w:rsidRPr="006B596B" w:rsidRDefault="00BD7441" w:rsidP="002F746F">
            <w:pPr>
              <w:pStyle w:val="afc"/>
              <w:ind w:left="0"/>
              <w:rPr>
                <w:rFonts w:ascii="Times New Roman" w:hAnsi="Times New Roman"/>
                <w:sz w:val="28"/>
                <w:szCs w:val="28"/>
              </w:rPr>
            </w:pPr>
            <w:r w:rsidRPr="006B596B">
              <w:rPr>
                <w:rFonts w:ascii="Times New Roman" w:hAnsi="Times New Roman"/>
                <w:sz w:val="28"/>
                <w:szCs w:val="28"/>
              </w:rPr>
              <w:t>Электроснабжение</w:t>
            </w:r>
          </w:p>
        </w:tc>
        <w:tc>
          <w:tcPr>
            <w:tcW w:w="636" w:type="dxa"/>
          </w:tcPr>
          <w:p w:rsidR="00BD7441" w:rsidRPr="006B596B" w:rsidRDefault="00BD7441" w:rsidP="002F746F">
            <w:pPr>
              <w:jc w:val="right"/>
              <w:rPr>
                <w:sz w:val="28"/>
                <w:szCs w:val="28"/>
              </w:rPr>
            </w:pPr>
            <w:r>
              <w:rPr>
                <w:sz w:val="28"/>
                <w:szCs w:val="28"/>
              </w:rPr>
              <w:t>49</w:t>
            </w:r>
          </w:p>
        </w:tc>
      </w:tr>
      <w:tr w:rsidR="00BD7441" w:rsidRPr="006B596B" w:rsidTr="00482C13">
        <w:tc>
          <w:tcPr>
            <w:tcW w:w="1562" w:type="dxa"/>
          </w:tcPr>
          <w:p w:rsidR="00BD7441" w:rsidRPr="006B596B" w:rsidRDefault="00BD7441" w:rsidP="00BD7441">
            <w:pPr>
              <w:jc w:val="center"/>
              <w:rPr>
                <w:sz w:val="28"/>
                <w:szCs w:val="28"/>
              </w:rPr>
            </w:pPr>
            <w:r>
              <w:rPr>
                <w:sz w:val="28"/>
                <w:szCs w:val="28"/>
              </w:rPr>
              <w:t>10</w:t>
            </w:r>
            <w:r w:rsidRPr="006B596B">
              <w:rPr>
                <w:sz w:val="28"/>
                <w:szCs w:val="28"/>
              </w:rPr>
              <w:t>.</w:t>
            </w:r>
            <w:r>
              <w:rPr>
                <w:sz w:val="28"/>
                <w:szCs w:val="28"/>
              </w:rPr>
              <w:t>6</w:t>
            </w:r>
            <w:r w:rsidRPr="006B596B">
              <w:rPr>
                <w:sz w:val="28"/>
                <w:szCs w:val="28"/>
              </w:rPr>
              <w:t>.</w:t>
            </w:r>
          </w:p>
        </w:tc>
        <w:tc>
          <w:tcPr>
            <w:tcW w:w="7343" w:type="dxa"/>
          </w:tcPr>
          <w:p w:rsidR="00BD7441" w:rsidRPr="006B596B" w:rsidRDefault="00BD7441" w:rsidP="002F746F">
            <w:pPr>
              <w:pStyle w:val="afc"/>
              <w:ind w:left="0"/>
              <w:rPr>
                <w:rFonts w:ascii="Times New Roman" w:hAnsi="Times New Roman"/>
                <w:sz w:val="28"/>
                <w:szCs w:val="28"/>
              </w:rPr>
            </w:pPr>
            <w:r w:rsidRPr="006B596B">
              <w:rPr>
                <w:rFonts w:ascii="Times New Roman" w:hAnsi="Times New Roman"/>
                <w:sz w:val="28"/>
                <w:szCs w:val="28"/>
              </w:rPr>
              <w:t>Связь</w:t>
            </w:r>
            <w:r>
              <w:rPr>
                <w:rFonts w:ascii="Times New Roman" w:hAnsi="Times New Roman"/>
                <w:sz w:val="28"/>
                <w:szCs w:val="28"/>
              </w:rPr>
              <w:t xml:space="preserve"> и информация</w:t>
            </w:r>
          </w:p>
        </w:tc>
        <w:tc>
          <w:tcPr>
            <w:tcW w:w="636" w:type="dxa"/>
          </w:tcPr>
          <w:p w:rsidR="00BD7441" w:rsidRPr="006B596B" w:rsidRDefault="00BD7441" w:rsidP="00183B44">
            <w:pPr>
              <w:jc w:val="right"/>
              <w:rPr>
                <w:sz w:val="28"/>
                <w:szCs w:val="28"/>
              </w:rPr>
            </w:pPr>
            <w:r>
              <w:rPr>
                <w:sz w:val="28"/>
                <w:szCs w:val="28"/>
              </w:rPr>
              <w:t>49</w:t>
            </w:r>
          </w:p>
        </w:tc>
      </w:tr>
      <w:tr w:rsidR="00BD7441" w:rsidRPr="006B596B" w:rsidTr="00482C13">
        <w:tc>
          <w:tcPr>
            <w:tcW w:w="1562" w:type="dxa"/>
          </w:tcPr>
          <w:p w:rsidR="00BD7441" w:rsidRPr="006B596B" w:rsidRDefault="00BD7441" w:rsidP="00183B44">
            <w:pPr>
              <w:jc w:val="center"/>
              <w:rPr>
                <w:sz w:val="28"/>
                <w:szCs w:val="28"/>
              </w:rPr>
            </w:pPr>
            <w:r>
              <w:rPr>
                <w:b/>
                <w:sz w:val="28"/>
                <w:szCs w:val="28"/>
              </w:rPr>
              <w:t>Глава 11</w:t>
            </w:r>
            <w:r w:rsidRPr="006B596B">
              <w:rPr>
                <w:b/>
                <w:sz w:val="28"/>
                <w:szCs w:val="28"/>
              </w:rPr>
              <w:t>.</w:t>
            </w:r>
          </w:p>
        </w:tc>
        <w:tc>
          <w:tcPr>
            <w:tcW w:w="7343" w:type="dxa"/>
          </w:tcPr>
          <w:p w:rsidR="00BD7441" w:rsidRPr="006B596B" w:rsidRDefault="00BD7441" w:rsidP="00183B44">
            <w:pPr>
              <w:tabs>
                <w:tab w:val="left" w:leader="dot" w:pos="9000"/>
              </w:tabs>
              <w:rPr>
                <w:b/>
                <w:sz w:val="28"/>
                <w:szCs w:val="28"/>
              </w:rPr>
            </w:pPr>
            <w:r w:rsidRPr="006B596B">
              <w:rPr>
                <w:b/>
                <w:sz w:val="28"/>
                <w:szCs w:val="28"/>
              </w:rPr>
              <w:t xml:space="preserve">Охрана и улучшение окружающей среды </w:t>
            </w:r>
          </w:p>
          <w:p w:rsidR="00BD7441" w:rsidRPr="006B596B" w:rsidRDefault="00BD7441" w:rsidP="00183B44">
            <w:pPr>
              <w:tabs>
                <w:tab w:val="left" w:leader="dot" w:pos="9000"/>
              </w:tabs>
              <w:rPr>
                <w:rFonts w:ascii="Calibri" w:hAnsi="Calibri"/>
                <w:sz w:val="28"/>
                <w:szCs w:val="28"/>
              </w:rPr>
            </w:pPr>
            <w:r w:rsidRPr="006B596B">
              <w:rPr>
                <w:b/>
                <w:sz w:val="28"/>
                <w:szCs w:val="28"/>
              </w:rPr>
              <w:t>градостроительными методами</w:t>
            </w:r>
          </w:p>
        </w:tc>
        <w:tc>
          <w:tcPr>
            <w:tcW w:w="636" w:type="dxa"/>
          </w:tcPr>
          <w:p w:rsidR="00BD7441" w:rsidRPr="00482C13" w:rsidRDefault="00BD7441" w:rsidP="00183B44">
            <w:pPr>
              <w:jc w:val="right"/>
              <w:rPr>
                <w:b/>
                <w:sz w:val="28"/>
                <w:szCs w:val="28"/>
              </w:rPr>
            </w:pPr>
          </w:p>
          <w:p w:rsidR="00BD7441" w:rsidRPr="006B596B" w:rsidRDefault="00C064E5" w:rsidP="00183B44">
            <w:pPr>
              <w:jc w:val="right"/>
              <w:rPr>
                <w:sz w:val="28"/>
                <w:szCs w:val="28"/>
              </w:rPr>
            </w:pPr>
            <w:r w:rsidRPr="00482C13">
              <w:rPr>
                <w:b/>
                <w:sz w:val="28"/>
                <w:szCs w:val="28"/>
              </w:rPr>
              <w:t>50</w:t>
            </w:r>
          </w:p>
        </w:tc>
      </w:tr>
      <w:tr w:rsidR="00BD7441" w:rsidRPr="006B596B" w:rsidTr="00482C13">
        <w:tc>
          <w:tcPr>
            <w:tcW w:w="1562" w:type="dxa"/>
          </w:tcPr>
          <w:p w:rsidR="00BD7441" w:rsidRPr="006B596B" w:rsidRDefault="00BD7441" w:rsidP="00183B44">
            <w:pPr>
              <w:jc w:val="center"/>
              <w:rPr>
                <w:sz w:val="28"/>
                <w:szCs w:val="28"/>
              </w:rPr>
            </w:pPr>
            <w:r>
              <w:rPr>
                <w:rFonts w:cs="Arial"/>
                <w:sz w:val="28"/>
              </w:rPr>
              <w:t>11</w:t>
            </w:r>
            <w:r w:rsidRPr="006B596B">
              <w:rPr>
                <w:rFonts w:cs="Arial"/>
                <w:sz w:val="28"/>
              </w:rPr>
              <w:t>.1.</w:t>
            </w:r>
          </w:p>
        </w:tc>
        <w:tc>
          <w:tcPr>
            <w:tcW w:w="7343" w:type="dxa"/>
          </w:tcPr>
          <w:p w:rsidR="00BD7441" w:rsidRPr="006B596B" w:rsidRDefault="00BD7441" w:rsidP="00183B44">
            <w:pPr>
              <w:suppressAutoHyphens/>
              <w:rPr>
                <w:rFonts w:ascii="Calibri" w:hAnsi="Calibri" w:cs="Arial"/>
                <w:sz w:val="28"/>
              </w:rPr>
            </w:pPr>
            <w:r w:rsidRPr="006B596B">
              <w:rPr>
                <w:rFonts w:cs="Arial"/>
                <w:sz w:val="28"/>
              </w:rPr>
              <w:t>Краткая характеристика потенциальных  источников загрязнения окружающей среды</w:t>
            </w:r>
          </w:p>
        </w:tc>
        <w:tc>
          <w:tcPr>
            <w:tcW w:w="636" w:type="dxa"/>
          </w:tcPr>
          <w:p w:rsidR="00BD7441" w:rsidRPr="006B596B" w:rsidRDefault="00C064E5" w:rsidP="00183B44">
            <w:pPr>
              <w:jc w:val="right"/>
              <w:rPr>
                <w:sz w:val="28"/>
                <w:szCs w:val="28"/>
              </w:rPr>
            </w:pPr>
            <w:r>
              <w:rPr>
                <w:sz w:val="28"/>
                <w:szCs w:val="28"/>
              </w:rPr>
              <w:t>51</w:t>
            </w:r>
          </w:p>
        </w:tc>
      </w:tr>
      <w:tr w:rsidR="00BD7441" w:rsidRPr="006B596B" w:rsidTr="00482C13">
        <w:tc>
          <w:tcPr>
            <w:tcW w:w="1562" w:type="dxa"/>
          </w:tcPr>
          <w:p w:rsidR="00BD7441" w:rsidRPr="00397000" w:rsidRDefault="00BD7441" w:rsidP="00183B44">
            <w:pPr>
              <w:jc w:val="center"/>
              <w:rPr>
                <w:sz w:val="28"/>
                <w:szCs w:val="28"/>
              </w:rPr>
            </w:pPr>
            <w:r w:rsidRPr="00397000">
              <w:rPr>
                <w:sz w:val="28"/>
                <w:szCs w:val="28"/>
              </w:rPr>
              <w:t>11.2.</w:t>
            </w:r>
          </w:p>
        </w:tc>
        <w:tc>
          <w:tcPr>
            <w:tcW w:w="7343" w:type="dxa"/>
          </w:tcPr>
          <w:p w:rsidR="00BD7441" w:rsidRPr="00397000" w:rsidRDefault="00BD7441" w:rsidP="00183B44">
            <w:pPr>
              <w:pStyle w:val="aff6"/>
              <w:ind w:left="0" w:right="-1" w:firstLine="0"/>
              <w:rPr>
                <w:szCs w:val="28"/>
              </w:rPr>
            </w:pPr>
            <w:r w:rsidRPr="00397000">
              <w:rPr>
                <w:szCs w:val="28"/>
              </w:rPr>
              <w:t>Мероприятия по учету местных природно-климатических условий</w:t>
            </w:r>
          </w:p>
        </w:tc>
        <w:tc>
          <w:tcPr>
            <w:tcW w:w="636" w:type="dxa"/>
          </w:tcPr>
          <w:p w:rsidR="00BD7441" w:rsidRPr="006B596B" w:rsidRDefault="00BD7441" w:rsidP="00183B44">
            <w:pPr>
              <w:jc w:val="right"/>
              <w:rPr>
                <w:sz w:val="28"/>
                <w:szCs w:val="28"/>
              </w:rPr>
            </w:pPr>
          </w:p>
          <w:p w:rsidR="00BD7441" w:rsidRPr="006B596B" w:rsidRDefault="00C064E5" w:rsidP="00183B44">
            <w:pPr>
              <w:jc w:val="right"/>
              <w:rPr>
                <w:sz w:val="28"/>
                <w:szCs w:val="28"/>
              </w:rPr>
            </w:pPr>
            <w:r>
              <w:rPr>
                <w:sz w:val="28"/>
                <w:szCs w:val="28"/>
              </w:rPr>
              <w:t>52</w:t>
            </w:r>
          </w:p>
        </w:tc>
      </w:tr>
      <w:tr w:rsidR="00BD7441" w:rsidRPr="006B596B" w:rsidTr="00482C13">
        <w:tc>
          <w:tcPr>
            <w:tcW w:w="1562" w:type="dxa"/>
          </w:tcPr>
          <w:p w:rsidR="00BD7441" w:rsidRPr="00397000" w:rsidRDefault="00BD7441" w:rsidP="00183B44">
            <w:pPr>
              <w:jc w:val="center"/>
              <w:rPr>
                <w:sz w:val="28"/>
                <w:szCs w:val="28"/>
              </w:rPr>
            </w:pPr>
            <w:r w:rsidRPr="00397000">
              <w:rPr>
                <w:sz w:val="28"/>
                <w:szCs w:val="28"/>
              </w:rPr>
              <w:t>11.3.</w:t>
            </w:r>
          </w:p>
        </w:tc>
        <w:tc>
          <w:tcPr>
            <w:tcW w:w="7343" w:type="dxa"/>
          </w:tcPr>
          <w:p w:rsidR="00BD7441" w:rsidRPr="00397000" w:rsidRDefault="00BD7441" w:rsidP="00183B44">
            <w:pPr>
              <w:rPr>
                <w:sz w:val="28"/>
                <w:szCs w:val="28"/>
              </w:rPr>
            </w:pPr>
            <w:r w:rsidRPr="00397000">
              <w:rPr>
                <w:sz w:val="28"/>
                <w:szCs w:val="28"/>
              </w:rPr>
              <w:t>Комплекс мер по охране от загрязнения воздушного бассейна, поверхностных и подземных вод, почв и ландшафтов</w:t>
            </w:r>
          </w:p>
        </w:tc>
        <w:tc>
          <w:tcPr>
            <w:tcW w:w="636" w:type="dxa"/>
          </w:tcPr>
          <w:p w:rsidR="00BD7441" w:rsidRPr="006B596B" w:rsidRDefault="00BD7441" w:rsidP="00183B44">
            <w:pPr>
              <w:jc w:val="right"/>
              <w:rPr>
                <w:sz w:val="28"/>
                <w:szCs w:val="28"/>
              </w:rPr>
            </w:pPr>
          </w:p>
          <w:p w:rsidR="00BD7441" w:rsidRPr="006B596B" w:rsidRDefault="00BD7441" w:rsidP="00183B44">
            <w:pPr>
              <w:jc w:val="right"/>
              <w:rPr>
                <w:sz w:val="28"/>
                <w:szCs w:val="28"/>
              </w:rPr>
            </w:pPr>
          </w:p>
          <w:p w:rsidR="00BD7441" w:rsidRPr="006B596B" w:rsidRDefault="00C064E5" w:rsidP="00183B44">
            <w:pPr>
              <w:jc w:val="right"/>
              <w:rPr>
                <w:sz w:val="28"/>
                <w:szCs w:val="28"/>
              </w:rPr>
            </w:pPr>
            <w:r>
              <w:rPr>
                <w:sz w:val="28"/>
                <w:szCs w:val="28"/>
              </w:rPr>
              <w:t>53</w:t>
            </w:r>
          </w:p>
        </w:tc>
      </w:tr>
      <w:tr w:rsidR="00BD7441" w:rsidRPr="006B596B" w:rsidTr="00482C13">
        <w:tc>
          <w:tcPr>
            <w:tcW w:w="1562" w:type="dxa"/>
          </w:tcPr>
          <w:p w:rsidR="00BD7441" w:rsidRPr="006B596B" w:rsidRDefault="00BD7441" w:rsidP="00183B44">
            <w:pPr>
              <w:jc w:val="center"/>
              <w:rPr>
                <w:sz w:val="28"/>
                <w:szCs w:val="28"/>
              </w:rPr>
            </w:pPr>
            <w:r>
              <w:rPr>
                <w:b/>
                <w:sz w:val="28"/>
                <w:szCs w:val="28"/>
              </w:rPr>
              <w:t>Глава 12</w:t>
            </w:r>
            <w:r w:rsidRPr="006B596B">
              <w:rPr>
                <w:b/>
                <w:sz w:val="28"/>
                <w:szCs w:val="28"/>
              </w:rPr>
              <w:t>.</w:t>
            </w:r>
          </w:p>
        </w:tc>
        <w:tc>
          <w:tcPr>
            <w:tcW w:w="7343" w:type="dxa"/>
          </w:tcPr>
          <w:p w:rsidR="00BD7441" w:rsidRPr="006B596B" w:rsidRDefault="00BD7441" w:rsidP="00183B44">
            <w:pPr>
              <w:rPr>
                <w:b/>
                <w:color w:val="000000"/>
                <w:sz w:val="28"/>
                <w:szCs w:val="28"/>
              </w:rPr>
            </w:pPr>
            <w:r w:rsidRPr="006B596B">
              <w:rPr>
                <w:b/>
                <w:color w:val="000000"/>
                <w:sz w:val="28"/>
                <w:szCs w:val="28"/>
              </w:rPr>
              <w:t>Мероприятия по защите объектов регионального и местного значения от чрезвычайных ситуаций природного и техногенного характера и их последствий</w:t>
            </w:r>
          </w:p>
        </w:tc>
        <w:tc>
          <w:tcPr>
            <w:tcW w:w="636" w:type="dxa"/>
          </w:tcPr>
          <w:p w:rsidR="00BD7441" w:rsidRPr="006B596B" w:rsidRDefault="00BD7441" w:rsidP="00183B44">
            <w:pPr>
              <w:jc w:val="right"/>
              <w:rPr>
                <w:sz w:val="28"/>
                <w:szCs w:val="28"/>
              </w:rPr>
            </w:pPr>
          </w:p>
          <w:p w:rsidR="00BD7441" w:rsidRPr="006B596B" w:rsidRDefault="00BD7441" w:rsidP="00183B44">
            <w:pPr>
              <w:jc w:val="right"/>
              <w:rPr>
                <w:sz w:val="28"/>
                <w:szCs w:val="28"/>
              </w:rPr>
            </w:pPr>
          </w:p>
          <w:p w:rsidR="00BD7441" w:rsidRPr="006B596B" w:rsidRDefault="00C064E5" w:rsidP="00183B44">
            <w:pPr>
              <w:jc w:val="right"/>
              <w:rPr>
                <w:sz w:val="28"/>
                <w:szCs w:val="28"/>
              </w:rPr>
            </w:pPr>
            <w:r>
              <w:rPr>
                <w:sz w:val="28"/>
                <w:szCs w:val="28"/>
              </w:rPr>
              <w:t>69</w:t>
            </w:r>
          </w:p>
        </w:tc>
      </w:tr>
      <w:tr w:rsidR="00BD7441" w:rsidRPr="006B596B" w:rsidTr="00482C13">
        <w:tc>
          <w:tcPr>
            <w:tcW w:w="1562" w:type="dxa"/>
          </w:tcPr>
          <w:p w:rsidR="00BD7441" w:rsidRPr="00482C13" w:rsidRDefault="00BD7441" w:rsidP="00183B44">
            <w:pPr>
              <w:jc w:val="center"/>
              <w:rPr>
                <w:sz w:val="28"/>
                <w:szCs w:val="28"/>
              </w:rPr>
            </w:pPr>
          </w:p>
          <w:p w:rsidR="00BD7441" w:rsidRPr="00482C13" w:rsidRDefault="00BD7441" w:rsidP="00183B44">
            <w:pPr>
              <w:jc w:val="center"/>
              <w:rPr>
                <w:sz w:val="28"/>
                <w:szCs w:val="28"/>
              </w:rPr>
            </w:pPr>
            <w:r w:rsidRPr="00482C13">
              <w:rPr>
                <w:sz w:val="28"/>
                <w:szCs w:val="28"/>
              </w:rPr>
              <w:t>12.1.</w:t>
            </w:r>
          </w:p>
        </w:tc>
        <w:tc>
          <w:tcPr>
            <w:tcW w:w="7343" w:type="dxa"/>
          </w:tcPr>
          <w:p w:rsidR="00BD7441" w:rsidRPr="00482C13" w:rsidRDefault="00BD7441" w:rsidP="00183B44">
            <w:pPr>
              <w:pStyle w:val="1"/>
              <w:rPr>
                <w:rFonts w:ascii="Times New Roman" w:hAnsi="Times New Roman" w:cs="Times New Roman"/>
                <w:b w:val="0"/>
                <w:sz w:val="28"/>
                <w:szCs w:val="28"/>
              </w:rPr>
            </w:pPr>
            <w:r w:rsidRPr="00482C13">
              <w:rPr>
                <w:rFonts w:ascii="Times New Roman" w:hAnsi="Times New Roman" w:cs="Times New Roman"/>
                <w:b w:val="0"/>
                <w:sz w:val="28"/>
                <w:szCs w:val="28"/>
              </w:rPr>
              <w:t>Инженерно-технические мероприятия гражданской обороны</w:t>
            </w:r>
          </w:p>
        </w:tc>
        <w:tc>
          <w:tcPr>
            <w:tcW w:w="636" w:type="dxa"/>
          </w:tcPr>
          <w:p w:rsidR="00BD7441" w:rsidRPr="00482C13" w:rsidRDefault="00BD7441" w:rsidP="00183B44">
            <w:pPr>
              <w:jc w:val="right"/>
              <w:rPr>
                <w:sz w:val="28"/>
                <w:szCs w:val="28"/>
              </w:rPr>
            </w:pPr>
          </w:p>
          <w:p w:rsidR="00BD7441" w:rsidRPr="00482C13" w:rsidRDefault="00C064E5" w:rsidP="00C064E5">
            <w:pPr>
              <w:jc w:val="right"/>
              <w:rPr>
                <w:sz w:val="28"/>
                <w:szCs w:val="28"/>
              </w:rPr>
            </w:pPr>
            <w:r w:rsidRPr="00482C13">
              <w:rPr>
                <w:sz w:val="28"/>
                <w:szCs w:val="28"/>
              </w:rPr>
              <w:t>70</w:t>
            </w:r>
          </w:p>
        </w:tc>
      </w:tr>
      <w:tr w:rsidR="00BD7441" w:rsidRPr="006B596B" w:rsidTr="00482C13">
        <w:tc>
          <w:tcPr>
            <w:tcW w:w="1562" w:type="dxa"/>
          </w:tcPr>
          <w:p w:rsidR="00BD7441" w:rsidRPr="006B596B" w:rsidRDefault="00BD7441" w:rsidP="00183B44">
            <w:pPr>
              <w:jc w:val="center"/>
              <w:rPr>
                <w:sz w:val="28"/>
                <w:szCs w:val="28"/>
              </w:rPr>
            </w:pPr>
            <w:r>
              <w:rPr>
                <w:sz w:val="28"/>
                <w:szCs w:val="28"/>
              </w:rPr>
              <w:t>12.1.2</w:t>
            </w:r>
            <w:r w:rsidRPr="006B596B">
              <w:rPr>
                <w:sz w:val="28"/>
                <w:szCs w:val="28"/>
              </w:rPr>
              <w:t>.</w:t>
            </w:r>
          </w:p>
        </w:tc>
        <w:tc>
          <w:tcPr>
            <w:tcW w:w="7343" w:type="dxa"/>
          </w:tcPr>
          <w:p w:rsidR="00BD7441" w:rsidRPr="006B596B" w:rsidRDefault="00BD7441" w:rsidP="00183B44">
            <w:pPr>
              <w:pStyle w:val="21"/>
              <w:jc w:val="left"/>
              <w:rPr>
                <w:szCs w:val="28"/>
              </w:rPr>
            </w:pPr>
            <w:r w:rsidRPr="006B596B">
              <w:rPr>
                <w:szCs w:val="28"/>
              </w:rPr>
              <w:t>Эвакуация населения</w:t>
            </w:r>
          </w:p>
        </w:tc>
        <w:tc>
          <w:tcPr>
            <w:tcW w:w="636" w:type="dxa"/>
          </w:tcPr>
          <w:p w:rsidR="00BD7441" w:rsidRPr="006B596B" w:rsidRDefault="00C064E5" w:rsidP="00183B44">
            <w:pPr>
              <w:jc w:val="right"/>
              <w:rPr>
                <w:sz w:val="28"/>
                <w:szCs w:val="28"/>
              </w:rPr>
            </w:pPr>
            <w:r>
              <w:rPr>
                <w:sz w:val="28"/>
                <w:szCs w:val="28"/>
              </w:rPr>
              <w:t>76</w:t>
            </w:r>
          </w:p>
        </w:tc>
      </w:tr>
      <w:tr w:rsidR="00BD7441" w:rsidRPr="006B596B" w:rsidTr="00482C13">
        <w:tc>
          <w:tcPr>
            <w:tcW w:w="1562" w:type="dxa"/>
          </w:tcPr>
          <w:p w:rsidR="00BD7441" w:rsidRPr="006B596B" w:rsidRDefault="00BD7441" w:rsidP="00183B44">
            <w:pPr>
              <w:jc w:val="center"/>
              <w:rPr>
                <w:sz w:val="28"/>
                <w:szCs w:val="28"/>
              </w:rPr>
            </w:pPr>
            <w:r>
              <w:rPr>
                <w:szCs w:val="28"/>
              </w:rPr>
              <w:t>12.1.3</w:t>
            </w:r>
            <w:r w:rsidRPr="006B596B">
              <w:rPr>
                <w:szCs w:val="28"/>
              </w:rPr>
              <w:t>.</w:t>
            </w:r>
          </w:p>
        </w:tc>
        <w:tc>
          <w:tcPr>
            <w:tcW w:w="7343" w:type="dxa"/>
          </w:tcPr>
          <w:p w:rsidR="00BD7441" w:rsidRPr="006B596B" w:rsidRDefault="00BD7441" w:rsidP="00183B44">
            <w:pPr>
              <w:rPr>
                <w:sz w:val="28"/>
                <w:szCs w:val="28"/>
              </w:rPr>
            </w:pPr>
            <w:r w:rsidRPr="006B596B">
              <w:rPr>
                <w:sz w:val="28"/>
                <w:szCs w:val="28"/>
              </w:rPr>
              <w:t>Инженерная защита населения</w:t>
            </w:r>
          </w:p>
        </w:tc>
        <w:tc>
          <w:tcPr>
            <w:tcW w:w="636" w:type="dxa"/>
          </w:tcPr>
          <w:p w:rsidR="00BD7441" w:rsidRPr="006B596B" w:rsidRDefault="00C064E5" w:rsidP="00183B44">
            <w:pPr>
              <w:jc w:val="right"/>
              <w:rPr>
                <w:sz w:val="28"/>
                <w:szCs w:val="28"/>
              </w:rPr>
            </w:pPr>
            <w:r>
              <w:rPr>
                <w:sz w:val="28"/>
                <w:szCs w:val="28"/>
              </w:rPr>
              <w:t>76</w:t>
            </w:r>
          </w:p>
        </w:tc>
      </w:tr>
      <w:tr w:rsidR="00BD7441" w:rsidRPr="006B596B" w:rsidTr="00482C13">
        <w:tc>
          <w:tcPr>
            <w:tcW w:w="1562" w:type="dxa"/>
          </w:tcPr>
          <w:p w:rsidR="00BD7441" w:rsidRPr="00482C13" w:rsidRDefault="00BD7441" w:rsidP="00183B44">
            <w:pPr>
              <w:jc w:val="center"/>
              <w:rPr>
                <w:sz w:val="28"/>
                <w:szCs w:val="28"/>
              </w:rPr>
            </w:pPr>
            <w:r w:rsidRPr="00482C13">
              <w:rPr>
                <w:sz w:val="28"/>
                <w:szCs w:val="28"/>
              </w:rPr>
              <w:t>12.2.</w:t>
            </w:r>
          </w:p>
        </w:tc>
        <w:tc>
          <w:tcPr>
            <w:tcW w:w="7343" w:type="dxa"/>
          </w:tcPr>
          <w:p w:rsidR="00BD7441" w:rsidRPr="00482C13" w:rsidRDefault="00BD7441" w:rsidP="00183B44">
            <w:pPr>
              <w:tabs>
                <w:tab w:val="left" w:pos="450"/>
              </w:tabs>
              <w:rPr>
                <w:sz w:val="28"/>
                <w:szCs w:val="28"/>
              </w:rPr>
            </w:pPr>
            <w:r w:rsidRPr="00482C13">
              <w:rPr>
                <w:sz w:val="28"/>
                <w:szCs w:val="28"/>
              </w:rPr>
              <w:t>Мероприятия по предупреждению чрезвычайных ситуаций</w:t>
            </w:r>
          </w:p>
        </w:tc>
        <w:tc>
          <w:tcPr>
            <w:tcW w:w="636" w:type="dxa"/>
          </w:tcPr>
          <w:p w:rsidR="00BD7441" w:rsidRPr="00482C13" w:rsidRDefault="00C064E5" w:rsidP="00183B44">
            <w:pPr>
              <w:jc w:val="right"/>
              <w:rPr>
                <w:sz w:val="28"/>
                <w:szCs w:val="28"/>
              </w:rPr>
            </w:pPr>
            <w:r w:rsidRPr="00482C13">
              <w:rPr>
                <w:sz w:val="28"/>
                <w:szCs w:val="28"/>
              </w:rPr>
              <w:t>77</w:t>
            </w:r>
          </w:p>
        </w:tc>
      </w:tr>
      <w:tr w:rsidR="00BD7441" w:rsidRPr="006B596B" w:rsidTr="00482C13">
        <w:tc>
          <w:tcPr>
            <w:tcW w:w="1562" w:type="dxa"/>
          </w:tcPr>
          <w:p w:rsidR="00BD7441" w:rsidRPr="00482C13" w:rsidRDefault="00BD7441" w:rsidP="00183B44">
            <w:pPr>
              <w:jc w:val="center"/>
              <w:rPr>
                <w:sz w:val="28"/>
                <w:szCs w:val="28"/>
              </w:rPr>
            </w:pPr>
            <w:r w:rsidRPr="00482C13">
              <w:rPr>
                <w:sz w:val="28"/>
                <w:szCs w:val="28"/>
              </w:rPr>
              <w:t>12.2.1.</w:t>
            </w:r>
          </w:p>
        </w:tc>
        <w:tc>
          <w:tcPr>
            <w:tcW w:w="7343" w:type="dxa"/>
          </w:tcPr>
          <w:p w:rsidR="00BD7441" w:rsidRPr="00482C13" w:rsidRDefault="00BD7441" w:rsidP="00183B44">
            <w:pPr>
              <w:rPr>
                <w:sz w:val="28"/>
                <w:szCs w:val="28"/>
              </w:rPr>
            </w:pPr>
            <w:r w:rsidRPr="00482C13">
              <w:rPr>
                <w:sz w:val="28"/>
                <w:szCs w:val="28"/>
              </w:rPr>
              <w:t>Чрезвычайные ситуации техногенного характера</w:t>
            </w:r>
          </w:p>
        </w:tc>
        <w:tc>
          <w:tcPr>
            <w:tcW w:w="636" w:type="dxa"/>
          </w:tcPr>
          <w:p w:rsidR="00BD7441" w:rsidRPr="00482C13" w:rsidRDefault="00482C13" w:rsidP="00183B44">
            <w:pPr>
              <w:jc w:val="right"/>
              <w:rPr>
                <w:sz w:val="28"/>
                <w:szCs w:val="28"/>
              </w:rPr>
            </w:pPr>
            <w:r w:rsidRPr="00482C13">
              <w:rPr>
                <w:sz w:val="28"/>
                <w:szCs w:val="28"/>
              </w:rPr>
              <w:t>77</w:t>
            </w:r>
          </w:p>
        </w:tc>
      </w:tr>
      <w:tr w:rsidR="00BD7441" w:rsidRPr="006B596B" w:rsidTr="00482C13">
        <w:tc>
          <w:tcPr>
            <w:tcW w:w="1562" w:type="dxa"/>
          </w:tcPr>
          <w:p w:rsidR="00BD7441" w:rsidRPr="00482C13" w:rsidRDefault="00BD7441" w:rsidP="00183B44">
            <w:pPr>
              <w:jc w:val="center"/>
              <w:rPr>
                <w:sz w:val="28"/>
                <w:szCs w:val="28"/>
              </w:rPr>
            </w:pPr>
            <w:r w:rsidRPr="00482C13">
              <w:rPr>
                <w:szCs w:val="28"/>
              </w:rPr>
              <w:t>12.</w:t>
            </w:r>
            <w:r w:rsidRPr="00482C13">
              <w:rPr>
                <w:sz w:val="28"/>
                <w:szCs w:val="28"/>
              </w:rPr>
              <w:t>2.2.</w:t>
            </w:r>
          </w:p>
        </w:tc>
        <w:tc>
          <w:tcPr>
            <w:tcW w:w="7343" w:type="dxa"/>
          </w:tcPr>
          <w:p w:rsidR="00BD7441" w:rsidRPr="00482C13" w:rsidRDefault="00BD7441" w:rsidP="00183B44">
            <w:pPr>
              <w:pStyle w:val="21"/>
              <w:jc w:val="left"/>
              <w:rPr>
                <w:szCs w:val="28"/>
              </w:rPr>
            </w:pPr>
            <w:r w:rsidRPr="00482C13">
              <w:rPr>
                <w:szCs w:val="28"/>
              </w:rPr>
              <w:t>Природные чрезвычайные ситуации</w:t>
            </w:r>
          </w:p>
        </w:tc>
        <w:tc>
          <w:tcPr>
            <w:tcW w:w="636" w:type="dxa"/>
          </w:tcPr>
          <w:p w:rsidR="00BD7441" w:rsidRPr="00482C13" w:rsidRDefault="00482C13" w:rsidP="00183B44">
            <w:pPr>
              <w:jc w:val="right"/>
              <w:rPr>
                <w:sz w:val="28"/>
                <w:szCs w:val="28"/>
              </w:rPr>
            </w:pPr>
            <w:r w:rsidRPr="00482C13">
              <w:rPr>
                <w:sz w:val="28"/>
                <w:szCs w:val="28"/>
              </w:rPr>
              <w:t>84</w:t>
            </w:r>
          </w:p>
        </w:tc>
      </w:tr>
      <w:tr w:rsidR="00BD7441" w:rsidRPr="006B596B" w:rsidTr="00482C13">
        <w:tc>
          <w:tcPr>
            <w:tcW w:w="1562" w:type="dxa"/>
          </w:tcPr>
          <w:p w:rsidR="00BD7441" w:rsidRPr="00482C13" w:rsidRDefault="00BD7441" w:rsidP="00183B44">
            <w:pPr>
              <w:jc w:val="center"/>
              <w:rPr>
                <w:sz w:val="28"/>
                <w:szCs w:val="28"/>
              </w:rPr>
            </w:pPr>
            <w:r w:rsidRPr="00482C13">
              <w:rPr>
                <w:sz w:val="28"/>
                <w:szCs w:val="28"/>
              </w:rPr>
              <w:t>12.3.</w:t>
            </w:r>
          </w:p>
        </w:tc>
        <w:tc>
          <w:tcPr>
            <w:tcW w:w="7343" w:type="dxa"/>
          </w:tcPr>
          <w:p w:rsidR="00BD7441" w:rsidRPr="00482C13" w:rsidRDefault="00BD7441" w:rsidP="00183B44">
            <w:pPr>
              <w:tabs>
                <w:tab w:val="left" w:pos="1365"/>
              </w:tabs>
              <w:rPr>
                <w:sz w:val="28"/>
                <w:szCs w:val="28"/>
              </w:rPr>
            </w:pPr>
            <w:r w:rsidRPr="00482C13">
              <w:rPr>
                <w:sz w:val="28"/>
                <w:szCs w:val="28"/>
              </w:rPr>
              <w:t>Противопожарные мероприятия</w:t>
            </w:r>
          </w:p>
        </w:tc>
        <w:tc>
          <w:tcPr>
            <w:tcW w:w="636" w:type="dxa"/>
          </w:tcPr>
          <w:p w:rsidR="00BD7441" w:rsidRPr="00482C13" w:rsidRDefault="00482C13" w:rsidP="00183B44">
            <w:pPr>
              <w:jc w:val="right"/>
              <w:rPr>
                <w:sz w:val="28"/>
                <w:szCs w:val="28"/>
              </w:rPr>
            </w:pPr>
            <w:r w:rsidRPr="00482C13">
              <w:rPr>
                <w:sz w:val="28"/>
                <w:szCs w:val="28"/>
              </w:rPr>
              <w:t>91</w:t>
            </w:r>
          </w:p>
        </w:tc>
      </w:tr>
      <w:tr w:rsidR="00BD7441" w:rsidRPr="006B596B" w:rsidTr="00482C13">
        <w:tc>
          <w:tcPr>
            <w:tcW w:w="1562" w:type="dxa"/>
          </w:tcPr>
          <w:p w:rsidR="00BD7441" w:rsidRPr="00482C13" w:rsidRDefault="00BD7441" w:rsidP="00183B44">
            <w:pPr>
              <w:jc w:val="center"/>
              <w:rPr>
                <w:sz w:val="28"/>
                <w:szCs w:val="28"/>
              </w:rPr>
            </w:pPr>
            <w:r w:rsidRPr="00482C13">
              <w:rPr>
                <w:sz w:val="28"/>
                <w:szCs w:val="28"/>
              </w:rPr>
              <w:t>12.4.</w:t>
            </w:r>
          </w:p>
        </w:tc>
        <w:tc>
          <w:tcPr>
            <w:tcW w:w="7343" w:type="dxa"/>
          </w:tcPr>
          <w:p w:rsidR="00BD7441" w:rsidRPr="00482C13" w:rsidRDefault="00BD7441" w:rsidP="00183B44">
            <w:pPr>
              <w:tabs>
                <w:tab w:val="left" w:pos="720"/>
              </w:tabs>
              <w:rPr>
                <w:sz w:val="28"/>
                <w:szCs w:val="28"/>
              </w:rPr>
            </w:pPr>
            <w:r w:rsidRPr="00482C13">
              <w:rPr>
                <w:sz w:val="28"/>
                <w:szCs w:val="28"/>
              </w:rPr>
              <w:t>Выводы</w:t>
            </w:r>
          </w:p>
        </w:tc>
        <w:tc>
          <w:tcPr>
            <w:tcW w:w="636" w:type="dxa"/>
          </w:tcPr>
          <w:p w:rsidR="00BD7441" w:rsidRPr="00482C13" w:rsidRDefault="00482C13" w:rsidP="00183B44">
            <w:pPr>
              <w:jc w:val="right"/>
              <w:rPr>
                <w:sz w:val="28"/>
                <w:szCs w:val="28"/>
              </w:rPr>
            </w:pPr>
            <w:r w:rsidRPr="00482C13">
              <w:rPr>
                <w:sz w:val="28"/>
                <w:szCs w:val="28"/>
              </w:rPr>
              <w:t>95</w:t>
            </w:r>
          </w:p>
        </w:tc>
      </w:tr>
      <w:tr w:rsidR="00BD7441" w:rsidRPr="006B596B" w:rsidTr="00482C13">
        <w:tc>
          <w:tcPr>
            <w:tcW w:w="1562" w:type="dxa"/>
          </w:tcPr>
          <w:p w:rsidR="00BD7441" w:rsidRPr="006B596B" w:rsidRDefault="00BD7441" w:rsidP="00183B44">
            <w:pPr>
              <w:jc w:val="center"/>
              <w:rPr>
                <w:sz w:val="28"/>
                <w:szCs w:val="28"/>
              </w:rPr>
            </w:pPr>
          </w:p>
        </w:tc>
        <w:tc>
          <w:tcPr>
            <w:tcW w:w="7343" w:type="dxa"/>
          </w:tcPr>
          <w:p w:rsidR="00BD7441" w:rsidRPr="006B596B" w:rsidRDefault="00BD7441" w:rsidP="00183B44">
            <w:pPr>
              <w:rPr>
                <w:rFonts w:ascii="Calibri" w:hAnsi="Calibri"/>
                <w:b/>
                <w:snapToGrid w:val="0"/>
                <w:sz w:val="28"/>
              </w:rPr>
            </w:pPr>
            <w:r w:rsidRPr="006B596B">
              <w:rPr>
                <w:b/>
                <w:snapToGrid w:val="0"/>
                <w:sz w:val="28"/>
              </w:rPr>
              <w:t>Основные технико-экономические показатели</w:t>
            </w:r>
          </w:p>
        </w:tc>
        <w:tc>
          <w:tcPr>
            <w:tcW w:w="636" w:type="dxa"/>
          </w:tcPr>
          <w:p w:rsidR="00BD7441" w:rsidRPr="006B596B" w:rsidRDefault="00482C13" w:rsidP="00183B44">
            <w:pPr>
              <w:jc w:val="right"/>
              <w:rPr>
                <w:sz w:val="28"/>
                <w:szCs w:val="28"/>
              </w:rPr>
            </w:pPr>
            <w:r>
              <w:rPr>
                <w:sz w:val="28"/>
                <w:szCs w:val="28"/>
              </w:rPr>
              <w:t>105</w:t>
            </w:r>
          </w:p>
        </w:tc>
      </w:tr>
    </w:tbl>
    <w:p w:rsidR="00CD6519" w:rsidRDefault="00CD6519" w:rsidP="001F71FF">
      <w:pPr>
        <w:jc w:val="center"/>
        <w:rPr>
          <w:sz w:val="28"/>
          <w:szCs w:val="28"/>
        </w:rPr>
      </w:pPr>
    </w:p>
    <w:p w:rsidR="009E74C2" w:rsidRDefault="009E74C2" w:rsidP="00842BF6">
      <w:pPr>
        <w:rPr>
          <w:sz w:val="28"/>
          <w:szCs w:val="28"/>
        </w:rPr>
      </w:pPr>
    </w:p>
    <w:p w:rsidR="009E74C2" w:rsidRDefault="009E74C2" w:rsidP="00842BF6">
      <w:pPr>
        <w:rPr>
          <w:sz w:val="28"/>
          <w:szCs w:val="28"/>
        </w:rPr>
      </w:pPr>
    </w:p>
    <w:p w:rsidR="00BD7441" w:rsidRDefault="00BD7441" w:rsidP="00842BF6">
      <w:pPr>
        <w:rPr>
          <w:sz w:val="28"/>
          <w:szCs w:val="28"/>
        </w:rPr>
      </w:pPr>
    </w:p>
    <w:p w:rsidR="00BD7441" w:rsidRDefault="00BD7441" w:rsidP="00842BF6">
      <w:pPr>
        <w:rPr>
          <w:sz w:val="28"/>
          <w:szCs w:val="28"/>
        </w:rPr>
      </w:pPr>
    </w:p>
    <w:p w:rsidR="00BD7441" w:rsidRDefault="00BD7441" w:rsidP="00842BF6">
      <w:pPr>
        <w:rPr>
          <w:sz w:val="28"/>
          <w:szCs w:val="28"/>
        </w:rPr>
      </w:pPr>
    </w:p>
    <w:p w:rsidR="009E74C2" w:rsidRDefault="009E74C2" w:rsidP="00842BF6">
      <w:pPr>
        <w:rPr>
          <w:sz w:val="28"/>
          <w:szCs w:val="28"/>
        </w:rPr>
      </w:pPr>
    </w:p>
    <w:p w:rsidR="00CD6519" w:rsidRPr="00B7699E" w:rsidRDefault="00CD6519" w:rsidP="00842BF6">
      <w:pPr>
        <w:rPr>
          <w:sz w:val="28"/>
          <w:szCs w:val="28"/>
        </w:rPr>
      </w:pPr>
      <w:r w:rsidRPr="00B7699E">
        <w:rPr>
          <w:sz w:val="28"/>
          <w:szCs w:val="28"/>
        </w:rPr>
        <w:lastRenderedPageBreak/>
        <w:t>Авторский коллектив:</w:t>
      </w:r>
    </w:p>
    <w:p w:rsidR="00CD6519" w:rsidRPr="00B7699E" w:rsidRDefault="00CD6519" w:rsidP="001F71FF">
      <w:pPr>
        <w:jc w:val="center"/>
        <w:rPr>
          <w:sz w:val="28"/>
          <w:szCs w:val="28"/>
        </w:rPr>
      </w:pPr>
      <w:r w:rsidRPr="00B7699E">
        <w:rPr>
          <w:sz w:val="28"/>
          <w:szCs w:val="28"/>
        </w:rPr>
        <w:t>(список основных исполнителей)</w:t>
      </w:r>
    </w:p>
    <w:p w:rsidR="00CD6519" w:rsidRPr="00B7699E" w:rsidRDefault="00CD6519" w:rsidP="001F71FF">
      <w:pPr>
        <w:jc w:val="center"/>
        <w:rPr>
          <w:sz w:val="28"/>
          <w:szCs w:val="28"/>
        </w:rPr>
      </w:pPr>
    </w:p>
    <w:tbl>
      <w:tblPr>
        <w:tblW w:w="9932" w:type="dxa"/>
        <w:tblInd w:w="-75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567"/>
        <w:gridCol w:w="3119"/>
        <w:gridCol w:w="2410"/>
        <w:gridCol w:w="2551"/>
        <w:gridCol w:w="1285"/>
      </w:tblGrid>
      <w:tr w:rsidR="00CD6519" w:rsidRPr="00B7699E" w:rsidTr="009E74C2">
        <w:tc>
          <w:tcPr>
            <w:tcW w:w="567" w:type="dxa"/>
            <w:vAlign w:val="center"/>
          </w:tcPr>
          <w:p w:rsidR="00CD6519" w:rsidRPr="00B7699E" w:rsidRDefault="00CD6519" w:rsidP="00770141">
            <w:pPr>
              <w:jc w:val="center"/>
              <w:rPr>
                <w:sz w:val="26"/>
                <w:szCs w:val="26"/>
              </w:rPr>
            </w:pPr>
            <w:r w:rsidRPr="00B7699E">
              <w:rPr>
                <w:sz w:val="26"/>
                <w:szCs w:val="26"/>
              </w:rPr>
              <w:t>№</w:t>
            </w:r>
          </w:p>
        </w:tc>
        <w:tc>
          <w:tcPr>
            <w:tcW w:w="3119" w:type="dxa"/>
            <w:vAlign w:val="center"/>
          </w:tcPr>
          <w:p w:rsidR="00CD6519" w:rsidRPr="00B7699E" w:rsidRDefault="00CD6519" w:rsidP="00770141">
            <w:pPr>
              <w:jc w:val="center"/>
              <w:rPr>
                <w:sz w:val="26"/>
                <w:szCs w:val="26"/>
              </w:rPr>
            </w:pPr>
            <w:r w:rsidRPr="00B7699E">
              <w:rPr>
                <w:sz w:val="26"/>
                <w:szCs w:val="26"/>
              </w:rPr>
              <w:t>Раздел проекта</w:t>
            </w:r>
          </w:p>
        </w:tc>
        <w:tc>
          <w:tcPr>
            <w:tcW w:w="2410" w:type="dxa"/>
            <w:vAlign w:val="center"/>
          </w:tcPr>
          <w:p w:rsidR="00CD6519" w:rsidRPr="00B7699E" w:rsidRDefault="00CD6519" w:rsidP="00770141">
            <w:pPr>
              <w:jc w:val="center"/>
              <w:rPr>
                <w:sz w:val="26"/>
                <w:szCs w:val="26"/>
              </w:rPr>
            </w:pPr>
            <w:r w:rsidRPr="00B7699E">
              <w:rPr>
                <w:sz w:val="26"/>
                <w:szCs w:val="26"/>
              </w:rPr>
              <w:t>Должность</w:t>
            </w:r>
          </w:p>
        </w:tc>
        <w:tc>
          <w:tcPr>
            <w:tcW w:w="2551" w:type="dxa"/>
            <w:vAlign w:val="center"/>
          </w:tcPr>
          <w:p w:rsidR="00CD6519" w:rsidRPr="00B7699E" w:rsidRDefault="00CD6519" w:rsidP="00770141">
            <w:pPr>
              <w:jc w:val="center"/>
              <w:rPr>
                <w:sz w:val="26"/>
                <w:szCs w:val="26"/>
              </w:rPr>
            </w:pPr>
            <w:r w:rsidRPr="00B7699E">
              <w:rPr>
                <w:sz w:val="26"/>
                <w:szCs w:val="26"/>
              </w:rPr>
              <w:t>ФИО</w:t>
            </w:r>
          </w:p>
        </w:tc>
        <w:tc>
          <w:tcPr>
            <w:tcW w:w="1285" w:type="dxa"/>
            <w:vAlign w:val="center"/>
          </w:tcPr>
          <w:p w:rsidR="00CD6519" w:rsidRPr="00B7699E" w:rsidRDefault="00CD6519" w:rsidP="00770141">
            <w:pPr>
              <w:jc w:val="center"/>
              <w:rPr>
                <w:sz w:val="26"/>
                <w:szCs w:val="26"/>
              </w:rPr>
            </w:pPr>
            <w:r w:rsidRPr="00B7699E">
              <w:rPr>
                <w:sz w:val="26"/>
                <w:szCs w:val="26"/>
              </w:rPr>
              <w:t>Подпись</w:t>
            </w:r>
          </w:p>
        </w:tc>
      </w:tr>
      <w:tr w:rsidR="00CD6519" w:rsidRPr="00B7699E" w:rsidTr="009E74C2">
        <w:trPr>
          <w:trHeight w:val="1959"/>
        </w:trPr>
        <w:tc>
          <w:tcPr>
            <w:tcW w:w="567" w:type="dxa"/>
            <w:vAlign w:val="center"/>
          </w:tcPr>
          <w:p w:rsidR="00CD6519" w:rsidRPr="00B7699E" w:rsidRDefault="00CD6519" w:rsidP="00770141">
            <w:pPr>
              <w:jc w:val="center"/>
              <w:rPr>
                <w:sz w:val="28"/>
                <w:szCs w:val="28"/>
              </w:rPr>
            </w:pPr>
            <w:r w:rsidRPr="00B7699E">
              <w:rPr>
                <w:sz w:val="28"/>
                <w:szCs w:val="28"/>
              </w:rPr>
              <w:t>1.</w:t>
            </w:r>
          </w:p>
        </w:tc>
        <w:tc>
          <w:tcPr>
            <w:tcW w:w="3119" w:type="dxa"/>
            <w:vAlign w:val="center"/>
          </w:tcPr>
          <w:p w:rsidR="00CD6519" w:rsidRPr="00B7699E" w:rsidRDefault="00CD6519" w:rsidP="00770141">
            <w:pPr>
              <w:jc w:val="center"/>
              <w:rPr>
                <w:sz w:val="28"/>
                <w:szCs w:val="28"/>
              </w:rPr>
            </w:pPr>
            <w:r w:rsidRPr="00B7699E">
              <w:rPr>
                <w:sz w:val="28"/>
                <w:szCs w:val="28"/>
              </w:rPr>
              <w:t>Архитектурно-планировочный</w:t>
            </w:r>
          </w:p>
        </w:tc>
        <w:tc>
          <w:tcPr>
            <w:tcW w:w="2410" w:type="dxa"/>
            <w:vAlign w:val="center"/>
          </w:tcPr>
          <w:p w:rsidR="00CD6519" w:rsidRDefault="00CD6519" w:rsidP="007C273C">
            <w:pPr>
              <w:rPr>
                <w:sz w:val="28"/>
                <w:szCs w:val="28"/>
              </w:rPr>
            </w:pPr>
          </w:p>
          <w:p w:rsidR="00CD6519" w:rsidRPr="00B7699E" w:rsidRDefault="00CD6519" w:rsidP="007C273C">
            <w:pPr>
              <w:rPr>
                <w:sz w:val="28"/>
                <w:szCs w:val="28"/>
              </w:rPr>
            </w:pPr>
            <w:r w:rsidRPr="00B7699E">
              <w:rPr>
                <w:sz w:val="28"/>
                <w:szCs w:val="28"/>
              </w:rPr>
              <w:t>ГАП</w:t>
            </w:r>
          </w:p>
          <w:p w:rsidR="00CD6519" w:rsidRPr="00B7699E" w:rsidRDefault="00CD6519" w:rsidP="007C273C">
            <w:pPr>
              <w:rPr>
                <w:sz w:val="28"/>
                <w:szCs w:val="28"/>
              </w:rPr>
            </w:pPr>
            <w:r>
              <w:rPr>
                <w:sz w:val="28"/>
                <w:szCs w:val="28"/>
              </w:rPr>
              <w:t>Вед. архитектор</w:t>
            </w:r>
          </w:p>
          <w:p w:rsidR="00CD6519" w:rsidRPr="00B7699E" w:rsidRDefault="00CD6519" w:rsidP="007C273C">
            <w:pPr>
              <w:rPr>
                <w:sz w:val="28"/>
                <w:szCs w:val="28"/>
              </w:rPr>
            </w:pPr>
            <w:r w:rsidRPr="00B7699E">
              <w:rPr>
                <w:sz w:val="28"/>
                <w:szCs w:val="28"/>
              </w:rPr>
              <w:t xml:space="preserve">Архитектор </w:t>
            </w:r>
            <w:r>
              <w:rPr>
                <w:sz w:val="28"/>
                <w:szCs w:val="28"/>
              </w:rPr>
              <w:t>2</w:t>
            </w:r>
            <w:r w:rsidRPr="00B7699E">
              <w:rPr>
                <w:sz w:val="28"/>
                <w:szCs w:val="28"/>
              </w:rPr>
              <w:t xml:space="preserve"> кат.</w:t>
            </w:r>
          </w:p>
          <w:p w:rsidR="009E74C2" w:rsidRPr="00B7699E" w:rsidRDefault="009E74C2" w:rsidP="009E74C2">
            <w:pPr>
              <w:rPr>
                <w:sz w:val="28"/>
                <w:szCs w:val="28"/>
              </w:rPr>
            </w:pPr>
            <w:r w:rsidRPr="00B7699E">
              <w:rPr>
                <w:sz w:val="28"/>
                <w:szCs w:val="28"/>
              </w:rPr>
              <w:t xml:space="preserve">Архитектор </w:t>
            </w:r>
            <w:r>
              <w:rPr>
                <w:sz w:val="28"/>
                <w:szCs w:val="28"/>
              </w:rPr>
              <w:t>2</w:t>
            </w:r>
            <w:r w:rsidRPr="00B7699E">
              <w:rPr>
                <w:sz w:val="28"/>
                <w:szCs w:val="28"/>
              </w:rPr>
              <w:t xml:space="preserve"> кат.</w:t>
            </w:r>
          </w:p>
          <w:p w:rsidR="00CD6519" w:rsidRPr="00B7699E" w:rsidRDefault="00CD6519" w:rsidP="007C273C">
            <w:pPr>
              <w:rPr>
                <w:sz w:val="28"/>
                <w:szCs w:val="28"/>
              </w:rPr>
            </w:pPr>
          </w:p>
        </w:tc>
        <w:tc>
          <w:tcPr>
            <w:tcW w:w="2551" w:type="dxa"/>
            <w:vAlign w:val="center"/>
          </w:tcPr>
          <w:p w:rsidR="00CD6519" w:rsidRPr="00B7699E" w:rsidRDefault="00CD6519" w:rsidP="007C273C">
            <w:pPr>
              <w:rPr>
                <w:sz w:val="28"/>
                <w:szCs w:val="28"/>
              </w:rPr>
            </w:pPr>
            <w:r w:rsidRPr="00B7699E">
              <w:rPr>
                <w:sz w:val="28"/>
                <w:szCs w:val="28"/>
              </w:rPr>
              <w:t>Агеева Н.Г.</w:t>
            </w:r>
          </w:p>
          <w:p w:rsidR="00CD6519" w:rsidRDefault="00142AF1" w:rsidP="007C273C">
            <w:pPr>
              <w:rPr>
                <w:sz w:val="28"/>
                <w:szCs w:val="28"/>
              </w:rPr>
            </w:pPr>
            <w:r>
              <w:rPr>
                <w:sz w:val="28"/>
                <w:szCs w:val="28"/>
              </w:rPr>
              <w:t>Задорожнева М.В.</w:t>
            </w:r>
          </w:p>
          <w:p w:rsidR="00142AF1" w:rsidRDefault="00142AF1" w:rsidP="007C273C">
            <w:pPr>
              <w:rPr>
                <w:sz w:val="28"/>
                <w:szCs w:val="28"/>
              </w:rPr>
            </w:pPr>
            <w:r>
              <w:rPr>
                <w:sz w:val="28"/>
                <w:szCs w:val="28"/>
              </w:rPr>
              <w:t>Юданова Д.</w:t>
            </w:r>
          </w:p>
          <w:p w:rsidR="009E74C2" w:rsidRPr="00B7699E" w:rsidRDefault="009E74C2" w:rsidP="007C273C">
            <w:pPr>
              <w:rPr>
                <w:sz w:val="28"/>
                <w:szCs w:val="28"/>
              </w:rPr>
            </w:pPr>
            <w:r>
              <w:rPr>
                <w:sz w:val="28"/>
                <w:szCs w:val="28"/>
              </w:rPr>
              <w:t>Шальнева Т.</w:t>
            </w:r>
          </w:p>
        </w:tc>
        <w:tc>
          <w:tcPr>
            <w:tcW w:w="1285" w:type="dxa"/>
            <w:vAlign w:val="center"/>
          </w:tcPr>
          <w:p w:rsidR="00CD6519" w:rsidRPr="00B7699E" w:rsidRDefault="00CD6519" w:rsidP="00770141">
            <w:pPr>
              <w:jc w:val="center"/>
              <w:rPr>
                <w:sz w:val="28"/>
                <w:szCs w:val="28"/>
              </w:rPr>
            </w:pPr>
          </w:p>
        </w:tc>
      </w:tr>
      <w:tr w:rsidR="00CD6519" w:rsidRPr="00B7699E" w:rsidTr="009E74C2">
        <w:tc>
          <w:tcPr>
            <w:tcW w:w="567" w:type="dxa"/>
            <w:vAlign w:val="center"/>
          </w:tcPr>
          <w:p w:rsidR="00CD6519" w:rsidRPr="0093046C" w:rsidRDefault="00CD6519" w:rsidP="00770141">
            <w:pPr>
              <w:jc w:val="center"/>
              <w:rPr>
                <w:sz w:val="28"/>
                <w:szCs w:val="28"/>
              </w:rPr>
            </w:pPr>
            <w:r w:rsidRPr="0093046C">
              <w:rPr>
                <w:sz w:val="28"/>
                <w:szCs w:val="28"/>
              </w:rPr>
              <w:t>2.</w:t>
            </w:r>
          </w:p>
        </w:tc>
        <w:tc>
          <w:tcPr>
            <w:tcW w:w="3119" w:type="dxa"/>
            <w:vAlign w:val="center"/>
          </w:tcPr>
          <w:p w:rsidR="00CD6519" w:rsidRPr="0093046C" w:rsidRDefault="00CD6519" w:rsidP="00770141">
            <w:pPr>
              <w:jc w:val="center"/>
              <w:rPr>
                <w:sz w:val="28"/>
                <w:szCs w:val="28"/>
              </w:rPr>
            </w:pPr>
            <w:r w:rsidRPr="0093046C">
              <w:rPr>
                <w:sz w:val="28"/>
                <w:szCs w:val="28"/>
              </w:rPr>
              <w:t>Экономический раздел</w:t>
            </w:r>
          </w:p>
        </w:tc>
        <w:tc>
          <w:tcPr>
            <w:tcW w:w="2410" w:type="dxa"/>
            <w:vAlign w:val="center"/>
          </w:tcPr>
          <w:p w:rsidR="00CD6519" w:rsidRPr="0093046C" w:rsidRDefault="00CD6519" w:rsidP="00770141">
            <w:pPr>
              <w:rPr>
                <w:sz w:val="28"/>
                <w:szCs w:val="28"/>
              </w:rPr>
            </w:pPr>
            <w:r w:rsidRPr="0093046C">
              <w:rPr>
                <w:sz w:val="28"/>
                <w:szCs w:val="28"/>
              </w:rPr>
              <w:t>Гл. экономист</w:t>
            </w:r>
          </w:p>
        </w:tc>
        <w:tc>
          <w:tcPr>
            <w:tcW w:w="2551" w:type="dxa"/>
            <w:vAlign w:val="center"/>
          </w:tcPr>
          <w:p w:rsidR="00CD6519" w:rsidRPr="0093046C" w:rsidRDefault="00CD6519" w:rsidP="00770141">
            <w:pPr>
              <w:rPr>
                <w:sz w:val="28"/>
                <w:szCs w:val="28"/>
              </w:rPr>
            </w:pPr>
            <w:r>
              <w:rPr>
                <w:sz w:val="28"/>
                <w:szCs w:val="28"/>
              </w:rPr>
              <w:t>Добринская Т.И.</w:t>
            </w:r>
          </w:p>
        </w:tc>
        <w:tc>
          <w:tcPr>
            <w:tcW w:w="1285" w:type="dxa"/>
            <w:vAlign w:val="center"/>
          </w:tcPr>
          <w:p w:rsidR="00CD6519" w:rsidRPr="00D67452" w:rsidRDefault="00CD6519" w:rsidP="00770141">
            <w:pPr>
              <w:jc w:val="center"/>
              <w:rPr>
                <w:sz w:val="28"/>
                <w:szCs w:val="28"/>
                <w:highlight w:val="cyan"/>
              </w:rPr>
            </w:pPr>
          </w:p>
          <w:p w:rsidR="00CD6519" w:rsidRPr="00D67452" w:rsidRDefault="00CD6519" w:rsidP="00770141">
            <w:pPr>
              <w:jc w:val="center"/>
              <w:rPr>
                <w:sz w:val="28"/>
                <w:szCs w:val="28"/>
                <w:highlight w:val="cyan"/>
              </w:rPr>
            </w:pPr>
          </w:p>
        </w:tc>
      </w:tr>
      <w:tr w:rsidR="00CD6519" w:rsidRPr="00B7699E" w:rsidTr="009E74C2">
        <w:tc>
          <w:tcPr>
            <w:tcW w:w="567" w:type="dxa"/>
            <w:vAlign w:val="center"/>
          </w:tcPr>
          <w:p w:rsidR="00CD6519" w:rsidRPr="00B7699E" w:rsidRDefault="00CD6519" w:rsidP="00770141">
            <w:pPr>
              <w:jc w:val="center"/>
              <w:rPr>
                <w:sz w:val="28"/>
                <w:szCs w:val="28"/>
              </w:rPr>
            </w:pPr>
            <w:r>
              <w:rPr>
                <w:sz w:val="28"/>
                <w:szCs w:val="28"/>
              </w:rPr>
              <w:t>3.</w:t>
            </w:r>
          </w:p>
        </w:tc>
        <w:tc>
          <w:tcPr>
            <w:tcW w:w="3119" w:type="dxa"/>
            <w:vAlign w:val="center"/>
          </w:tcPr>
          <w:p w:rsidR="00CD6519" w:rsidRDefault="00CD6519" w:rsidP="0093046C">
            <w:pPr>
              <w:spacing w:before="60" w:line="276" w:lineRule="auto"/>
              <w:jc w:val="center"/>
              <w:rPr>
                <w:sz w:val="28"/>
                <w:szCs w:val="28"/>
              </w:rPr>
            </w:pPr>
            <w:r w:rsidRPr="00BA1273">
              <w:rPr>
                <w:sz w:val="28"/>
                <w:szCs w:val="28"/>
              </w:rPr>
              <w:t>Инженерная инфраструктура</w:t>
            </w:r>
            <w:r>
              <w:rPr>
                <w:sz w:val="28"/>
                <w:szCs w:val="28"/>
              </w:rPr>
              <w:t>;</w:t>
            </w:r>
          </w:p>
          <w:p w:rsidR="00CD6519" w:rsidRPr="00B7699E" w:rsidRDefault="00CD6519" w:rsidP="0093046C">
            <w:pPr>
              <w:jc w:val="center"/>
              <w:rPr>
                <w:sz w:val="28"/>
                <w:szCs w:val="28"/>
              </w:rPr>
            </w:pPr>
          </w:p>
        </w:tc>
        <w:tc>
          <w:tcPr>
            <w:tcW w:w="2410" w:type="dxa"/>
            <w:vAlign w:val="center"/>
          </w:tcPr>
          <w:p w:rsidR="00CD6519" w:rsidRDefault="00CD6519" w:rsidP="00183B44">
            <w:pPr>
              <w:rPr>
                <w:sz w:val="28"/>
                <w:szCs w:val="28"/>
              </w:rPr>
            </w:pPr>
            <w:r w:rsidRPr="00BA1273">
              <w:rPr>
                <w:sz w:val="28"/>
                <w:szCs w:val="28"/>
              </w:rPr>
              <w:t>Гл. специалист</w:t>
            </w:r>
          </w:p>
          <w:p w:rsidR="00CD6519" w:rsidRDefault="00CD6519" w:rsidP="00183B44">
            <w:pPr>
              <w:rPr>
                <w:sz w:val="28"/>
                <w:szCs w:val="28"/>
              </w:rPr>
            </w:pPr>
          </w:p>
          <w:p w:rsidR="00CD6519" w:rsidRPr="00B7699E" w:rsidRDefault="00CD6519" w:rsidP="007C273C">
            <w:pPr>
              <w:rPr>
                <w:sz w:val="28"/>
                <w:szCs w:val="28"/>
              </w:rPr>
            </w:pPr>
            <w:r>
              <w:rPr>
                <w:sz w:val="28"/>
                <w:szCs w:val="28"/>
              </w:rPr>
              <w:t>Инженер 2 кат.</w:t>
            </w:r>
          </w:p>
          <w:p w:rsidR="00CD6519" w:rsidRDefault="00CD6519" w:rsidP="00183B44">
            <w:pPr>
              <w:rPr>
                <w:sz w:val="28"/>
                <w:szCs w:val="28"/>
              </w:rPr>
            </w:pPr>
          </w:p>
          <w:p w:rsidR="00CD6519" w:rsidRPr="00B7699E" w:rsidRDefault="00CD6519" w:rsidP="00183B44">
            <w:pPr>
              <w:rPr>
                <w:sz w:val="28"/>
                <w:szCs w:val="28"/>
              </w:rPr>
            </w:pPr>
          </w:p>
        </w:tc>
        <w:tc>
          <w:tcPr>
            <w:tcW w:w="2551" w:type="dxa"/>
            <w:vAlign w:val="center"/>
          </w:tcPr>
          <w:p w:rsidR="00CD6519" w:rsidRDefault="00CD6519" w:rsidP="00183B44">
            <w:pPr>
              <w:rPr>
                <w:sz w:val="28"/>
                <w:szCs w:val="28"/>
              </w:rPr>
            </w:pPr>
            <w:r w:rsidRPr="00BA1273">
              <w:rPr>
                <w:sz w:val="28"/>
                <w:szCs w:val="28"/>
              </w:rPr>
              <w:t>Шляхова В.В</w:t>
            </w:r>
          </w:p>
          <w:p w:rsidR="00CD6519" w:rsidRDefault="00CD6519" w:rsidP="00183B44">
            <w:pPr>
              <w:rPr>
                <w:sz w:val="28"/>
                <w:szCs w:val="28"/>
              </w:rPr>
            </w:pPr>
          </w:p>
          <w:p w:rsidR="00CD6519" w:rsidRDefault="00CD6519" w:rsidP="00183B44">
            <w:pPr>
              <w:rPr>
                <w:sz w:val="28"/>
                <w:szCs w:val="28"/>
              </w:rPr>
            </w:pPr>
            <w:r>
              <w:rPr>
                <w:sz w:val="28"/>
                <w:szCs w:val="28"/>
              </w:rPr>
              <w:t>Колмакова В.С.</w:t>
            </w:r>
          </w:p>
          <w:p w:rsidR="00CD6519" w:rsidRDefault="00CD6519" w:rsidP="00183B44">
            <w:pPr>
              <w:rPr>
                <w:sz w:val="28"/>
                <w:szCs w:val="28"/>
              </w:rPr>
            </w:pPr>
          </w:p>
          <w:p w:rsidR="00CD6519" w:rsidRDefault="00CD6519" w:rsidP="007C273C">
            <w:pPr>
              <w:rPr>
                <w:sz w:val="28"/>
                <w:szCs w:val="28"/>
              </w:rPr>
            </w:pPr>
          </w:p>
        </w:tc>
        <w:tc>
          <w:tcPr>
            <w:tcW w:w="1285" w:type="dxa"/>
            <w:vAlign w:val="center"/>
          </w:tcPr>
          <w:p w:rsidR="00CD6519" w:rsidRPr="00B7699E" w:rsidRDefault="00CD6519" w:rsidP="00770141">
            <w:pPr>
              <w:jc w:val="center"/>
              <w:rPr>
                <w:sz w:val="28"/>
                <w:szCs w:val="28"/>
              </w:rPr>
            </w:pPr>
          </w:p>
        </w:tc>
      </w:tr>
      <w:tr w:rsidR="00CD6519" w:rsidRPr="00B7699E" w:rsidTr="009E74C2">
        <w:trPr>
          <w:trHeight w:val="1933"/>
        </w:trPr>
        <w:tc>
          <w:tcPr>
            <w:tcW w:w="567" w:type="dxa"/>
            <w:vAlign w:val="center"/>
          </w:tcPr>
          <w:p w:rsidR="00CD6519" w:rsidRPr="00B7699E" w:rsidRDefault="00CD6519" w:rsidP="00770141">
            <w:pPr>
              <w:jc w:val="center"/>
              <w:rPr>
                <w:sz w:val="28"/>
                <w:szCs w:val="28"/>
              </w:rPr>
            </w:pPr>
            <w:r>
              <w:rPr>
                <w:sz w:val="28"/>
                <w:szCs w:val="28"/>
              </w:rPr>
              <w:t>4</w:t>
            </w:r>
            <w:r w:rsidRPr="00B7699E">
              <w:rPr>
                <w:sz w:val="28"/>
                <w:szCs w:val="28"/>
              </w:rPr>
              <w:t>.</w:t>
            </w:r>
          </w:p>
        </w:tc>
        <w:tc>
          <w:tcPr>
            <w:tcW w:w="3119" w:type="dxa"/>
            <w:vAlign w:val="center"/>
          </w:tcPr>
          <w:p w:rsidR="00CD6519" w:rsidRPr="00B7699E" w:rsidRDefault="00CD6519" w:rsidP="00770141">
            <w:pPr>
              <w:jc w:val="center"/>
              <w:rPr>
                <w:sz w:val="28"/>
                <w:szCs w:val="28"/>
              </w:rPr>
            </w:pPr>
            <w:r w:rsidRPr="00B7699E">
              <w:rPr>
                <w:sz w:val="28"/>
                <w:szCs w:val="28"/>
              </w:rPr>
              <w:t>Компьютерное обеспечение проекта</w:t>
            </w:r>
          </w:p>
        </w:tc>
        <w:tc>
          <w:tcPr>
            <w:tcW w:w="2410" w:type="dxa"/>
            <w:vAlign w:val="center"/>
          </w:tcPr>
          <w:p w:rsidR="00CD6519" w:rsidRDefault="00CD6519" w:rsidP="007C273C">
            <w:pPr>
              <w:rPr>
                <w:sz w:val="28"/>
                <w:szCs w:val="28"/>
              </w:rPr>
            </w:pPr>
          </w:p>
          <w:p w:rsidR="00CD6519" w:rsidRPr="00B7699E" w:rsidRDefault="00CD6519" w:rsidP="007C273C">
            <w:pPr>
              <w:rPr>
                <w:sz w:val="28"/>
                <w:szCs w:val="28"/>
              </w:rPr>
            </w:pPr>
            <w:r w:rsidRPr="00B7699E">
              <w:rPr>
                <w:sz w:val="28"/>
                <w:szCs w:val="28"/>
              </w:rPr>
              <w:t>ГАП</w:t>
            </w:r>
          </w:p>
          <w:p w:rsidR="00CD6519" w:rsidRPr="00B7699E" w:rsidRDefault="00CD6519" w:rsidP="007C273C">
            <w:pPr>
              <w:rPr>
                <w:sz w:val="28"/>
                <w:szCs w:val="28"/>
              </w:rPr>
            </w:pPr>
            <w:r>
              <w:rPr>
                <w:sz w:val="28"/>
                <w:szCs w:val="28"/>
              </w:rPr>
              <w:t>Вед. архитектор</w:t>
            </w:r>
          </w:p>
          <w:p w:rsidR="00CD6519" w:rsidRPr="00B7699E" w:rsidRDefault="00CD6519" w:rsidP="007C273C">
            <w:pPr>
              <w:rPr>
                <w:sz w:val="28"/>
                <w:szCs w:val="28"/>
              </w:rPr>
            </w:pPr>
            <w:r w:rsidRPr="00B7699E">
              <w:rPr>
                <w:sz w:val="28"/>
                <w:szCs w:val="28"/>
              </w:rPr>
              <w:t xml:space="preserve">Архитектор </w:t>
            </w:r>
            <w:r>
              <w:rPr>
                <w:sz w:val="28"/>
                <w:szCs w:val="28"/>
              </w:rPr>
              <w:t>2</w:t>
            </w:r>
            <w:r w:rsidRPr="00B7699E">
              <w:rPr>
                <w:sz w:val="28"/>
                <w:szCs w:val="28"/>
              </w:rPr>
              <w:t xml:space="preserve"> кат.</w:t>
            </w:r>
          </w:p>
          <w:p w:rsidR="00CD6519" w:rsidRPr="00B7699E" w:rsidRDefault="009E74C2" w:rsidP="007C273C">
            <w:pPr>
              <w:rPr>
                <w:sz w:val="28"/>
                <w:szCs w:val="28"/>
              </w:rPr>
            </w:pPr>
            <w:r w:rsidRPr="00B7699E">
              <w:rPr>
                <w:sz w:val="28"/>
                <w:szCs w:val="28"/>
              </w:rPr>
              <w:t xml:space="preserve">Архитектор </w:t>
            </w:r>
            <w:r>
              <w:rPr>
                <w:sz w:val="28"/>
                <w:szCs w:val="28"/>
              </w:rPr>
              <w:t>2</w:t>
            </w:r>
            <w:r w:rsidRPr="00B7699E">
              <w:rPr>
                <w:sz w:val="28"/>
                <w:szCs w:val="28"/>
              </w:rPr>
              <w:t xml:space="preserve"> кат</w:t>
            </w:r>
          </w:p>
          <w:p w:rsidR="00CD6519" w:rsidRPr="007C273C" w:rsidRDefault="009E74C2" w:rsidP="000F6916">
            <w:pPr>
              <w:rPr>
                <w:sz w:val="28"/>
                <w:szCs w:val="28"/>
              </w:rPr>
            </w:pPr>
            <w:r w:rsidRPr="00B7699E">
              <w:rPr>
                <w:sz w:val="28"/>
                <w:szCs w:val="28"/>
              </w:rPr>
              <w:t xml:space="preserve">Архитектор </w:t>
            </w:r>
            <w:r>
              <w:rPr>
                <w:sz w:val="28"/>
                <w:szCs w:val="28"/>
              </w:rPr>
              <w:t>2</w:t>
            </w:r>
            <w:r w:rsidRPr="00B7699E">
              <w:rPr>
                <w:sz w:val="28"/>
                <w:szCs w:val="28"/>
              </w:rPr>
              <w:t xml:space="preserve"> кат</w:t>
            </w:r>
          </w:p>
        </w:tc>
        <w:tc>
          <w:tcPr>
            <w:tcW w:w="2551" w:type="dxa"/>
            <w:vAlign w:val="center"/>
          </w:tcPr>
          <w:p w:rsidR="00CD6519" w:rsidRPr="00B7699E" w:rsidRDefault="00CD6519" w:rsidP="007C273C">
            <w:pPr>
              <w:rPr>
                <w:sz w:val="28"/>
                <w:szCs w:val="28"/>
              </w:rPr>
            </w:pPr>
            <w:r w:rsidRPr="00B7699E">
              <w:rPr>
                <w:sz w:val="28"/>
                <w:szCs w:val="28"/>
              </w:rPr>
              <w:t>Агеева Н.Г.</w:t>
            </w:r>
          </w:p>
          <w:p w:rsidR="00CD6519" w:rsidRDefault="00142AF1" w:rsidP="007C273C">
            <w:pPr>
              <w:rPr>
                <w:sz w:val="28"/>
                <w:szCs w:val="28"/>
              </w:rPr>
            </w:pPr>
            <w:r>
              <w:rPr>
                <w:sz w:val="28"/>
                <w:szCs w:val="28"/>
              </w:rPr>
              <w:t>Задорожнева М.В.</w:t>
            </w:r>
          </w:p>
          <w:p w:rsidR="00142AF1" w:rsidRDefault="00142AF1" w:rsidP="007C273C">
            <w:pPr>
              <w:rPr>
                <w:sz w:val="28"/>
                <w:szCs w:val="28"/>
              </w:rPr>
            </w:pPr>
            <w:r>
              <w:rPr>
                <w:sz w:val="28"/>
                <w:szCs w:val="28"/>
              </w:rPr>
              <w:t>Юданова Д.</w:t>
            </w:r>
          </w:p>
          <w:p w:rsidR="00CD6519" w:rsidRDefault="009E74C2" w:rsidP="007C273C">
            <w:pPr>
              <w:rPr>
                <w:sz w:val="28"/>
                <w:szCs w:val="28"/>
              </w:rPr>
            </w:pPr>
            <w:r>
              <w:rPr>
                <w:sz w:val="28"/>
                <w:szCs w:val="28"/>
              </w:rPr>
              <w:t>Колмакова В.С</w:t>
            </w:r>
          </w:p>
          <w:p w:rsidR="009E74C2" w:rsidRDefault="009E74C2" w:rsidP="007C273C">
            <w:pPr>
              <w:rPr>
                <w:sz w:val="28"/>
                <w:szCs w:val="28"/>
              </w:rPr>
            </w:pPr>
            <w:r>
              <w:rPr>
                <w:sz w:val="28"/>
                <w:szCs w:val="28"/>
              </w:rPr>
              <w:t>Шальнева Т.</w:t>
            </w:r>
          </w:p>
          <w:p w:rsidR="00142AF1" w:rsidRPr="00B7699E" w:rsidRDefault="00142AF1" w:rsidP="007C273C">
            <w:pPr>
              <w:rPr>
                <w:sz w:val="28"/>
                <w:szCs w:val="28"/>
              </w:rPr>
            </w:pPr>
            <w:r>
              <w:rPr>
                <w:sz w:val="28"/>
                <w:szCs w:val="28"/>
              </w:rPr>
              <w:t>Бурханов Т.А.</w:t>
            </w:r>
          </w:p>
        </w:tc>
        <w:tc>
          <w:tcPr>
            <w:tcW w:w="1285" w:type="dxa"/>
            <w:vAlign w:val="center"/>
          </w:tcPr>
          <w:p w:rsidR="00CD6519" w:rsidRPr="00B7699E" w:rsidRDefault="00CD6519" w:rsidP="00770141">
            <w:pPr>
              <w:jc w:val="center"/>
              <w:rPr>
                <w:sz w:val="28"/>
                <w:szCs w:val="28"/>
              </w:rPr>
            </w:pPr>
          </w:p>
        </w:tc>
      </w:tr>
    </w:tbl>
    <w:p w:rsidR="00CD6519" w:rsidRDefault="00CD6519" w:rsidP="001F71FF">
      <w:pPr>
        <w:jc w:val="center"/>
        <w:rPr>
          <w:b/>
          <w:bCs/>
          <w:sz w:val="28"/>
          <w:szCs w:val="28"/>
        </w:rPr>
      </w:pPr>
    </w:p>
    <w:p w:rsidR="00CD6519" w:rsidRDefault="00CD6519" w:rsidP="001F71FF">
      <w:pPr>
        <w:jc w:val="center"/>
        <w:rPr>
          <w:b/>
          <w:bCs/>
          <w:sz w:val="28"/>
          <w:szCs w:val="28"/>
        </w:rPr>
      </w:pPr>
    </w:p>
    <w:p w:rsidR="00CD6519" w:rsidRDefault="00CD6519" w:rsidP="001F71FF">
      <w:pPr>
        <w:jc w:val="center"/>
        <w:rPr>
          <w:b/>
          <w:bCs/>
          <w:sz w:val="28"/>
          <w:szCs w:val="28"/>
        </w:rPr>
      </w:pPr>
    </w:p>
    <w:p w:rsidR="00CD6519" w:rsidRDefault="00CD6519" w:rsidP="001F71FF">
      <w:pPr>
        <w:jc w:val="center"/>
        <w:rPr>
          <w:b/>
          <w:bCs/>
          <w:sz w:val="28"/>
          <w:szCs w:val="28"/>
        </w:rPr>
      </w:pPr>
    </w:p>
    <w:p w:rsidR="00CD6519" w:rsidRDefault="00CD6519" w:rsidP="001F71FF">
      <w:pPr>
        <w:jc w:val="center"/>
        <w:rPr>
          <w:b/>
          <w:bCs/>
          <w:sz w:val="28"/>
          <w:szCs w:val="28"/>
        </w:rPr>
      </w:pPr>
    </w:p>
    <w:p w:rsidR="00CD6519" w:rsidRDefault="00CD6519" w:rsidP="001F71FF">
      <w:pPr>
        <w:jc w:val="center"/>
        <w:rPr>
          <w:b/>
          <w:bCs/>
          <w:sz w:val="28"/>
          <w:szCs w:val="28"/>
        </w:rPr>
      </w:pPr>
    </w:p>
    <w:p w:rsidR="00CD6519" w:rsidRDefault="00CD6519" w:rsidP="001F71FF">
      <w:pPr>
        <w:jc w:val="center"/>
        <w:rPr>
          <w:b/>
          <w:bCs/>
          <w:sz w:val="28"/>
          <w:szCs w:val="28"/>
        </w:rPr>
      </w:pPr>
    </w:p>
    <w:p w:rsidR="00CD6519" w:rsidRDefault="00CD6519" w:rsidP="001F71FF">
      <w:pPr>
        <w:jc w:val="center"/>
        <w:rPr>
          <w:b/>
          <w:bCs/>
          <w:sz w:val="28"/>
          <w:szCs w:val="28"/>
        </w:rPr>
      </w:pPr>
    </w:p>
    <w:p w:rsidR="00CD6519" w:rsidRDefault="00CD6519" w:rsidP="001F71FF">
      <w:pPr>
        <w:jc w:val="center"/>
        <w:rPr>
          <w:b/>
          <w:bCs/>
          <w:sz w:val="28"/>
          <w:szCs w:val="28"/>
        </w:rPr>
      </w:pPr>
    </w:p>
    <w:p w:rsidR="00CD6519" w:rsidRDefault="00CD6519" w:rsidP="001F71FF">
      <w:pPr>
        <w:jc w:val="center"/>
        <w:rPr>
          <w:b/>
          <w:bCs/>
          <w:sz w:val="28"/>
          <w:szCs w:val="28"/>
        </w:rPr>
      </w:pPr>
    </w:p>
    <w:p w:rsidR="00CD6519" w:rsidRDefault="00CD6519" w:rsidP="001F71FF">
      <w:pPr>
        <w:jc w:val="center"/>
        <w:rPr>
          <w:b/>
          <w:bCs/>
          <w:sz w:val="28"/>
          <w:szCs w:val="28"/>
        </w:rPr>
      </w:pPr>
    </w:p>
    <w:p w:rsidR="00CD6519" w:rsidRDefault="00CD6519" w:rsidP="001F71FF">
      <w:pPr>
        <w:jc w:val="center"/>
        <w:rPr>
          <w:b/>
          <w:bCs/>
          <w:sz w:val="28"/>
          <w:szCs w:val="28"/>
        </w:rPr>
      </w:pPr>
    </w:p>
    <w:p w:rsidR="00CD6519" w:rsidRDefault="00CD6519" w:rsidP="001F71FF">
      <w:pPr>
        <w:jc w:val="center"/>
        <w:rPr>
          <w:b/>
          <w:bCs/>
          <w:sz w:val="28"/>
          <w:szCs w:val="28"/>
        </w:rPr>
      </w:pPr>
    </w:p>
    <w:p w:rsidR="00CD6519" w:rsidRDefault="00CD6519" w:rsidP="001F71FF">
      <w:pPr>
        <w:jc w:val="center"/>
        <w:rPr>
          <w:b/>
          <w:bCs/>
          <w:sz w:val="28"/>
          <w:szCs w:val="28"/>
        </w:rPr>
      </w:pPr>
    </w:p>
    <w:p w:rsidR="00CD6519" w:rsidRDefault="00CD6519" w:rsidP="001F71FF">
      <w:pPr>
        <w:ind w:firstLine="709"/>
        <w:jc w:val="center"/>
        <w:rPr>
          <w:b/>
          <w:bCs/>
          <w:sz w:val="28"/>
          <w:szCs w:val="28"/>
        </w:rPr>
      </w:pPr>
    </w:p>
    <w:p w:rsidR="00CD6519" w:rsidRDefault="00CD6519" w:rsidP="001F71FF">
      <w:pPr>
        <w:ind w:firstLine="709"/>
        <w:jc w:val="center"/>
        <w:rPr>
          <w:b/>
          <w:bCs/>
          <w:sz w:val="28"/>
          <w:szCs w:val="28"/>
        </w:rPr>
      </w:pPr>
    </w:p>
    <w:p w:rsidR="00CD6519" w:rsidRDefault="00CD6519" w:rsidP="001F71FF">
      <w:pPr>
        <w:ind w:firstLine="709"/>
        <w:jc w:val="center"/>
        <w:rPr>
          <w:b/>
          <w:bCs/>
          <w:sz w:val="28"/>
          <w:szCs w:val="28"/>
        </w:rPr>
      </w:pPr>
    </w:p>
    <w:p w:rsidR="00CD6519" w:rsidRDefault="00CD6519" w:rsidP="001F71FF">
      <w:pPr>
        <w:ind w:firstLine="709"/>
        <w:jc w:val="center"/>
        <w:rPr>
          <w:b/>
          <w:bCs/>
          <w:sz w:val="28"/>
          <w:szCs w:val="28"/>
        </w:rPr>
      </w:pPr>
    </w:p>
    <w:p w:rsidR="00CD6519" w:rsidRDefault="00CD6519" w:rsidP="001F71FF">
      <w:pPr>
        <w:ind w:firstLine="709"/>
        <w:jc w:val="center"/>
        <w:rPr>
          <w:b/>
          <w:bCs/>
          <w:sz w:val="28"/>
          <w:szCs w:val="28"/>
        </w:rPr>
      </w:pPr>
    </w:p>
    <w:p w:rsidR="00F974F7" w:rsidRDefault="00F974F7" w:rsidP="001F71FF">
      <w:pPr>
        <w:ind w:firstLine="709"/>
        <w:jc w:val="center"/>
        <w:rPr>
          <w:b/>
          <w:bCs/>
          <w:sz w:val="28"/>
          <w:szCs w:val="28"/>
        </w:rPr>
      </w:pPr>
    </w:p>
    <w:p w:rsidR="00F974F7" w:rsidRDefault="00F974F7" w:rsidP="001F71FF">
      <w:pPr>
        <w:ind w:firstLine="709"/>
        <w:jc w:val="center"/>
        <w:rPr>
          <w:b/>
          <w:bCs/>
          <w:sz w:val="28"/>
          <w:szCs w:val="28"/>
        </w:rPr>
      </w:pPr>
    </w:p>
    <w:p w:rsidR="00F974F7" w:rsidRDefault="00F974F7" w:rsidP="001F71FF">
      <w:pPr>
        <w:ind w:firstLine="709"/>
        <w:jc w:val="center"/>
        <w:rPr>
          <w:b/>
          <w:bCs/>
          <w:sz w:val="28"/>
          <w:szCs w:val="28"/>
        </w:rPr>
      </w:pPr>
    </w:p>
    <w:p w:rsidR="00CD6519" w:rsidRPr="00142AF1" w:rsidRDefault="00CD6519" w:rsidP="001F71FF">
      <w:pPr>
        <w:ind w:firstLine="709"/>
        <w:jc w:val="center"/>
        <w:rPr>
          <w:b/>
          <w:bCs/>
          <w:sz w:val="28"/>
          <w:szCs w:val="28"/>
        </w:rPr>
      </w:pPr>
      <w:r w:rsidRPr="00142AF1">
        <w:rPr>
          <w:b/>
          <w:bCs/>
          <w:sz w:val="28"/>
          <w:szCs w:val="28"/>
        </w:rPr>
        <w:lastRenderedPageBreak/>
        <w:t>Введение</w:t>
      </w:r>
    </w:p>
    <w:p w:rsidR="00CD6519" w:rsidRPr="00142AF1" w:rsidRDefault="00CD6519" w:rsidP="001F71FF">
      <w:pPr>
        <w:ind w:firstLine="709"/>
        <w:jc w:val="both"/>
        <w:rPr>
          <w:sz w:val="28"/>
          <w:szCs w:val="28"/>
        </w:rPr>
      </w:pPr>
      <w:r w:rsidRPr="00142AF1">
        <w:rPr>
          <w:sz w:val="28"/>
          <w:szCs w:val="28"/>
        </w:rPr>
        <w:t xml:space="preserve">Проект генерального плана </w:t>
      </w:r>
      <w:r w:rsidR="00142AF1" w:rsidRPr="00142AF1">
        <w:rPr>
          <w:sz w:val="28"/>
          <w:szCs w:val="28"/>
        </w:rPr>
        <w:t>Варламовского</w:t>
      </w:r>
      <w:r w:rsidRPr="00142AF1">
        <w:rPr>
          <w:sz w:val="28"/>
          <w:szCs w:val="28"/>
        </w:rPr>
        <w:t xml:space="preserve"> сельского поселения, Болотнинского муниципального района Новосибирской области выполняется на основании задания на разработку градостроительной документации от 12 декабря 2011 года №</w:t>
      </w:r>
      <w:r w:rsidR="00E64496" w:rsidRPr="00142AF1">
        <w:rPr>
          <w:sz w:val="28"/>
          <w:szCs w:val="28"/>
        </w:rPr>
        <w:t>1</w:t>
      </w:r>
      <w:r w:rsidRPr="00142AF1">
        <w:rPr>
          <w:sz w:val="28"/>
          <w:szCs w:val="28"/>
        </w:rPr>
        <w:t xml:space="preserve"> к муниципальному контракту.</w:t>
      </w:r>
    </w:p>
    <w:p w:rsidR="00CD6519" w:rsidRPr="00142AF1" w:rsidRDefault="00CD6519" w:rsidP="001F71FF">
      <w:pPr>
        <w:ind w:firstLine="709"/>
        <w:jc w:val="both"/>
        <w:rPr>
          <w:sz w:val="28"/>
          <w:szCs w:val="28"/>
        </w:rPr>
      </w:pPr>
      <w:r w:rsidRPr="00142AF1">
        <w:rPr>
          <w:sz w:val="28"/>
          <w:szCs w:val="28"/>
        </w:rPr>
        <w:t xml:space="preserve">Правовые основы для разработки проекта генерального плана </w:t>
      </w:r>
      <w:r w:rsidR="00142AF1" w:rsidRPr="00142AF1">
        <w:rPr>
          <w:sz w:val="28"/>
          <w:szCs w:val="28"/>
        </w:rPr>
        <w:t>Варламовского</w:t>
      </w:r>
      <w:r w:rsidRPr="00142AF1">
        <w:rPr>
          <w:sz w:val="28"/>
          <w:szCs w:val="28"/>
        </w:rPr>
        <w:t xml:space="preserve"> сельского поселения, Болотнинского муниципального района:</w:t>
      </w:r>
    </w:p>
    <w:p w:rsidR="00CD6519" w:rsidRPr="00142AF1" w:rsidRDefault="00CD6519" w:rsidP="001F71FF">
      <w:pPr>
        <w:ind w:firstLine="709"/>
        <w:jc w:val="both"/>
        <w:rPr>
          <w:sz w:val="28"/>
          <w:szCs w:val="28"/>
        </w:rPr>
      </w:pPr>
      <w:r w:rsidRPr="00142AF1">
        <w:rPr>
          <w:sz w:val="28"/>
          <w:szCs w:val="28"/>
        </w:rPr>
        <w:t>Градостроительный кодекс Российской Федерации от 29.12.2004 г. № 191-ФЗ в ред. 2012 года;</w:t>
      </w:r>
    </w:p>
    <w:p w:rsidR="00CD6519" w:rsidRPr="00142AF1" w:rsidRDefault="00CD6519" w:rsidP="001F71FF">
      <w:pPr>
        <w:ind w:firstLine="709"/>
        <w:jc w:val="both"/>
        <w:rPr>
          <w:sz w:val="28"/>
          <w:szCs w:val="28"/>
        </w:rPr>
      </w:pPr>
      <w:r w:rsidRPr="00142AF1">
        <w:rPr>
          <w:sz w:val="28"/>
          <w:szCs w:val="28"/>
        </w:rPr>
        <w:t xml:space="preserve">Земельный кодекс Российской Федерации от 25 </w:t>
      </w:r>
      <w:smartTag w:uri="urn:schemas-microsoft-com:office:smarttags" w:element="metricconverter">
        <w:smartTagPr>
          <w:attr w:name="ProductID" w:val="300 м"/>
        </w:smartTagPr>
        <w:r w:rsidRPr="00142AF1">
          <w:rPr>
            <w:sz w:val="28"/>
            <w:szCs w:val="28"/>
          </w:rPr>
          <w:t>10.2001 г</w:t>
        </w:r>
      </w:smartTag>
      <w:r w:rsidRPr="00142AF1">
        <w:rPr>
          <w:sz w:val="28"/>
          <w:szCs w:val="28"/>
        </w:rPr>
        <w:t xml:space="preserve">. № 136-ФЗ, в ред. 12 декабря </w:t>
      </w:r>
      <w:smartTag w:uri="urn:schemas-microsoft-com:office:smarttags" w:element="metricconverter">
        <w:smartTagPr>
          <w:attr w:name="ProductID" w:val="300 м"/>
        </w:smartTagPr>
        <w:r w:rsidRPr="00142AF1">
          <w:rPr>
            <w:sz w:val="28"/>
            <w:szCs w:val="28"/>
          </w:rPr>
          <w:t>2011 г</w:t>
        </w:r>
      </w:smartTag>
      <w:r w:rsidRPr="00142AF1">
        <w:rPr>
          <w:sz w:val="28"/>
          <w:szCs w:val="28"/>
        </w:rPr>
        <w:t>.;</w:t>
      </w:r>
    </w:p>
    <w:p w:rsidR="00CD6519" w:rsidRPr="00142AF1" w:rsidRDefault="00CD6519" w:rsidP="001F71FF">
      <w:pPr>
        <w:ind w:firstLine="709"/>
        <w:jc w:val="both"/>
        <w:rPr>
          <w:sz w:val="28"/>
          <w:szCs w:val="28"/>
        </w:rPr>
      </w:pPr>
      <w:r w:rsidRPr="00142AF1">
        <w:rPr>
          <w:color w:val="000000"/>
          <w:sz w:val="28"/>
          <w:szCs w:val="28"/>
        </w:rPr>
        <w:t xml:space="preserve">Федеральный закон Российской Федерации от 24 июля </w:t>
      </w:r>
      <w:smartTag w:uri="urn:schemas-microsoft-com:office:smarttags" w:element="metricconverter">
        <w:smartTagPr>
          <w:attr w:name="ProductID" w:val="300 м"/>
        </w:smartTagPr>
        <w:r w:rsidRPr="00142AF1">
          <w:rPr>
            <w:color w:val="000000"/>
            <w:sz w:val="28"/>
            <w:szCs w:val="28"/>
          </w:rPr>
          <w:t>2007 г</w:t>
        </w:r>
      </w:smartTag>
      <w:r w:rsidRPr="00142AF1">
        <w:rPr>
          <w:color w:val="000000"/>
          <w:sz w:val="28"/>
          <w:szCs w:val="28"/>
        </w:rPr>
        <w:t>. N 221-ФЗ "О государственном кадастре недвижимости";</w:t>
      </w:r>
    </w:p>
    <w:p w:rsidR="00CD6519" w:rsidRPr="00142AF1" w:rsidRDefault="00CD6519" w:rsidP="001F71FF">
      <w:pPr>
        <w:ind w:firstLine="709"/>
        <w:jc w:val="both"/>
        <w:rPr>
          <w:sz w:val="28"/>
          <w:szCs w:val="28"/>
        </w:rPr>
      </w:pPr>
      <w:r w:rsidRPr="00142AF1">
        <w:rPr>
          <w:sz w:val="28"/>
          <w:szCs w:val="28"/>
        </w:rPr>
        <w:t>СП 42.13330.10. Градостроительство. Актуализированная редакция СНиП 2.07.01-89* Градостроительство. Планировка и застройка городских и сельских поселений;</w:t>
      </w:r>
    </w:p>
    <w:p w:rsidR="00CD6519" w:rsidRPr="00142AF1" w:rsidRDefault="00CD6519" w:rsidP="001F71FF">
      <w:pPr>
        <w:ind w:firstLine="709"/>
        <w:jc w:val="both"/>
        <w:rPr>
          <w:sz w:val="28"/>
          <w:szCs w:val="28"/>
        </w:rPr>
      </w:pPr>
      <w:r w:rsidRPr="00142AF1">
        <w:rPr>
          <w:sz w:val="28"/>
          <w:szCs w:val="28"/>
        </w:rPr>
        <w:t>Методические рекомендации по разработке проектов генеральных планов поселений и городских округов, утверждённые Приказом Министерства регионального развития Российской Федерации № 244 от 26.05.20011 г.;</w:t>
      </w:r>
    </w:p>
    <w:p w:rsidR="00CD6519" w:rsidRPr="00142AF1" w:rsidRDefault="00CD6519" w:rsidP="001F71FF">
      <w:pPr>
        <w:ind w:firstLine="709"/>
        <w:jc w:val="both"/>
        <w:rPr>
          <w:sz w:val="28"/>
          <w:szCs w:val="28"/>
        </w:rPr>
      </w:pPr>
      <w:r w:rsidRPr="00142AF1">
        <w:rPr>
          <w:sz w:val="28"/>
          <w:szCs w:val="28"/>
        </w:rPr>
        <w:t xml:space="preserve">Необходимость разработки проекта генерального плана </w:t>
      </w:r>
      <w:r w:rsidR="00142AF1" w:rsidRPr="00142AF1">
        <w:rPr>
          <w:sz w:val="28"/>
          <w:szCs w:val="28"/>
        </w:rPr>
        <w:t>Варламовского</w:t>
      </w:r>
      <w:r w:rsidRPr="00142AF1">
        <w:rPr>
          <w:sz w:val="28"/>
          <w:szCs w:val="28"/>
        </w:rPr>
        <w:t xml:space="preserve"> сельского поселения, Болотнинского муниципального района Новосибирской области обусловлена отсутствием данного документа. Настоящий проект является дальнейшей конкретизацией «Схемы территориального планирования Болотнинского района», выполненной ООО «ЗапСибНИПИАгроПром» в 2011 году, и в свою очередь служит основой для проектирования последующих стадий проектирования – генеральных планов населенных пунктов, проектов планировки, проведения кадастровых работ, проектов размещения объектов строительства.</w:t>
      </w:r>
    </w:p>
    <w:p w:rsidR="00CD6519" w:rsidRPr="00142AF1" w:rsidRDefault="00CD6519" w:rsidP="001F71FF">
      <w:pPr>
        <w:ind w:firstLine="709"/>
        <w:jc w:val="both"/>
        <w:rPr>
          <w:sz w:val="28"/>
          <w:szCs w:val="28"/>
        </w:rPr>
      </w:pPr>
      <w:r w:rsidRPr="00142AF1">
        <w:rPr>
          <w:sz w:val="28"/>
          <w:szCs w:val="28"/>
        </w:rPr>
        <w:t xml:space="preserve">Исходными материалами для выполнения проекта генерального плана </w:t>
      </w:r>
      <w:r w:rsidR="00142AF1" w:rsidRPr="00142AF1">
        <w:rPr>
          <w:sz w:val="28"/>
          <w:szCs w:val="28"/>
        </w:rPr>
        <w:t>Варламовского</w:t>
      </w:r>
      <w:r w:rsidRPr="00142AF1">
        <w:rPr>
          <w:sz w:val="28"/>
          <w:szCs w:val="28"/>
        </w:rPr>
        <w:t xml:space="preserve"> сельского поселения, Болотнинского муниципального района  являются полученные по запросам официальные данные подразделений администрации и организаций </w:t>
      </w:r>
      <w:r w:rsidR="00142AF1" w:rsidRPr="00142AF1">
        <w:rPr>
          <w:sz w:val="28"/>
          <w:szCs w:val="28"/>
        </w:rPr>
        <w:t>Варламовского</w:t>
      </w:r>
      <w:r w:rsidRPr="00142AF1">
        <w:rPr>
          <w:sz w:val="28"/>
          <w:szCs w:val="28"/>
        </w:rPr>
        <w:t xml:space="preserve"> сельского поселения, Болотнинского муниципального района и Новосибирской области.</w:t>
      </w:r>
    </w:p>
    <w:p w:rsidR="00CD6519" w:rsidRPr="00142AF1" w:rsidRDefault="00CD6519" w:rsidP="001F71FF">
      <w:pPr>
        <w:ind w:firstLine="709"/>
        <w:jc w:val="both"/>
        <w:rPr>
          <w:sz w:val="28"/>
          <w:szCs w:val="28"/>
        </w:rPr>
      </w:pPr>
      <w:r w:rsidRPr="00142AF1">
        <w:rPr>
          <w:sz w:val="28"/>
          <w:szCs w:val="28"/>
        </w:rPr>
        <w:t>Структура работы содержит следующие основные блоки:</w:t>
      </w:r>
    </w:p>
    <w:p w:rsidR="00CD6519" w:rsidRPr="00142AF1" w:rsidRDefault="00CD6519" w:rsidP="001B7F80">
      <w:pPr>
        <w:numPr>
          <w:ilvl w:val="0"/>
          <w:numId w:val="2"/>
        </w:numPr>
        <w:ind w:left="0" w:firstLine="709"/>
        <w:jc w:val="both"/>
        <w:rPr>
          <w:sz w:val="28"/>
          <w:szCs w:val="28"/>
        </w:rPr>
      </w:pPr>
      <w:r w:rsidRPr="00142AF1">
        <w:rPr>
          <w:sz w:val="28"/>
          <w:szCs w:val="28"/>
        </w:rPr>
        <w:t>социально - экономический,</w:t>
      </w:r>
    </w:p>
    <w:p w:rsidR="00CD6519" w:rsidRPr="00142AF1" w:rsidRDefault="00CD6519" w:rsidP="001B7F80">
      <w:pPr>
        <w:numPr>
          <w:ilvl w:val="0"/>
          <w:numId w:val="2"/>
        </w:numPr>
        <w:ind w:left="0" w:firstLine="709"/>
        <w:jc w:val="both"/>
        <w:rPr>
          <w:sz w:val="28"/>
          <w:szCs w:val="28"/>
        </w:rPr>
      </w:pPr>
      <w:r w:rsidRPr="00142AF1">
        <w:rPr>
          <w:sz w:val="28"/>
          <w:szCs w:val="28"/>
        </w:rPr>
        <w:t>планировочный,</w:t>
      </w:r>
    </w:p>
    <w:p w:rsidR="00CD6519" w:rsidRPr="00142AF1" w:rsidRDefault="00CD6519" w:rsidP="001B7F80">
      <w:pPr>
        <w:numPr>
          <w:ilvl w:val="0"/>
          <w:numId w:val="2"/>
        </w:numPr>
        <w:ind w:left="0" w:firstLine="709"/>
        <w:jc w:val="both"/>
        <w:rPr>
          <w:sz w:val="28"/>
          <w:szCs w:val="28"/>
        </w:rPr>
      </w:pPr>
      <w:r w:rsidRPr="00142AF1">
        <w:rPr>
          <w:sz w:val="28"/>
          <w:szCs w:val="28"/>
        </w:rPr>
        <w:t>транспортный,</w:t>
      </w:r>
    </w:p>
    <w:p w:rsidR="00CD6519" w:rsidRPr="00B737A9" w:rsidRDefault="00CD6519" w:rsidP="00B737A9">
      <w:pPr>
        <w:numPr>
          <w:ilvl w:val="0"/>
          <w:numId w:val="2"/>
        </w:numPr>
        <w:ind w:left="0" w:firstLine="709"/>
        <w:jc w:val="both"/>
        <w:rPr>
          <w:sz w:val="28"/>
          <w:szCs w:val="28"/>
        </w:rPr>
      </w:pPr>
      <w:r w:rsidRPr="005C1D87">
        <w:rPr>
          <w:sz w:val="28"/>
          <w:szCs w:val="28"/>
        </w:rPr>
        <w:t>инженерный.</w:t>
      </w:r>
    </w:p>
    <w:p w:rsidR="00CD6519" w:rsidRPr="005C1D87" w:rsidRDefault="00CD6519" w:rsidP="001F71FF">
      <w:pPr>
        <w:ind w:firstLine="709"/>
        <w:jc w:val="both"/>
        <w:rPr>
          <w:sz w:val="28"/>
          <w:szCs w:val="28"/>
        </w:rPr>
      </w:pPr>
      <w:r w:rsidRPr="005C1D87">
        <w:rPr>
          <w:sz w:val="28"/>
          <w:szCs w:val="28"/>
        </w:rPr>
        <w:t xml:space="preserve">Проект выполнен с выделением </w:t>
      </w:r>
      <w:r w:rsidR="00B737A9">
        <w:rPr>
          <w:sz w:val="28"/>
          <w:szCs w:val="28"/>
        </w:rPr>
        <w:t>дву</w:t>
      </w:r>
      <w:r w:rsidRPr="005C1D87">
        <w:rPr>
          <w:sz w:val="28"/>
          <w:szCs w:val="28"/>
        </w:rPr>
        <w:t>х этапов реализации:</w:t>
      </w:r>
    </w:p>
    <w:p w:rsidR="00CD6519" w:rsidRPr="005C1D87" w:rsidRDefault="00CD6519" w:rsidP="001F71FF">
      <w:pPr>
        <w:ind w:firstLine="709"/>
        <w:jc w:val="both"/>
        <w:rPr>
          <w:sz w:val="28"/>
          <w:szCs w:val="28"/>
        </w:rPr>
      </w:pPr>
      <w:r w:rsidRPr="005C1D87">
        <w:rPr>
          <w:sz w:val="28"/>
          <w:szCs w:val="28"/>
          <w:lang w:val="en-US"/>
        </w:rPr>
        <w:t>I</w:t>
      </w:r>
      <w:r w:rsidRPr="005C1D87">
        <w:rPr>
          <w:sz w:val="28"/>
          <w:szCs w:val="28"/>
        </w:rPr>
        <w:t xml:space="preserve"> </w:t>
      </w:r>
      <w:r>
        <w:rPr>
          <w:sz w:val="28"/>
          <w:szCs w:val="28"/>
        </w:rPr>
        <w:t>очередь строительства – 2022</w:t>
      </w:r>
      <w:r w:rsidRPr="005C1D87">
        <w:rPr>
          <w:sz w:val="28"/>
          <w:szCs w:val="28"/>
        </w:rPr>
        <w:t xml:space="preserve"> год;</w:t>
      </w:r>
    </w:p>
    <w:p w:rsidR="00CD6519" w:rsidRDefault="00CD6519" w:rsidP="001F71FF">
      <w:pPr>
        <w:ind w:firstLine="709"/>
        <w:jc w:val="both"/>
        <w:rPr>
          <w:sz w:val="28"/>
          <w:szCs w:val="28"/>
        </w:rPr>
      </w:pPr>
      <w:r w:rsidRPr="005C1D87">
        <w:rPr>
          <w:sz w:val="28"/>
          <w:szCs w:val="28"/>
        </w:rPr>
        <w:t xml:space="preserve">Расчетный срок     </w:t>
      </w:r>
      <w:r>
        <w:rPr>
          <w:sz w:val="28"/>
          <w:szCs w:val="28"/>
        </w:rPr>
        <w:t xml:space="preserve">          - 2032 год;</w:t>
      </w:r>
    </w:p>
    <w:p w:rsidR="00CD6519" w:rsidRDefault="00CD6519" w:rsidP="001F71FF">
      <w:pPr>
        <w:ind w:firstLine="720"/>
        <w:jc w:val="both"/>
        <w:rPr>
          <w:sz w:val="28"/>
          <w:szCs w:val="28"/>
        </w:rPr>
      </w:pPr>
    </w:p>
    <w:p w:rsidR="00CD6519" w:rsidRPr="00142AF1" w:rsidRDefault="00CD6519" w:rsidP="001F71FF">
      <w:pPr>
        <w:jc w:val="center"/>
        <w:rPr>
          <w:b/>
          <w:bCs/>
          <w:sz w:val="28"/>
          <w:szCs w:val="28"/>
        </w:rPr>
      </w:pPr>
      <w:r w:rsidRPr="00142AF1">
        <w:rPr>
          <w:b/>
          <w:bCs/>
          <w:sz w:val="28"/>
          <w:szCs w:val="28"/>
        </w:rPr>
        <w:t xml:space="preserve">Часть 1. Сведения о программах комплексного социально-экономического развития </w:t>
      </w:r>
      <w:r w:rsidR="00142AF1" w:rsidRPr="00B737A9">
        <w:rPr>
          <w:b/>
          <w:sz w:val="28"/>
          <w:szCs w:val="28"/>
        </w:rPr>
        <w:t>Варламовского</w:t>
      </w:r>
      <w:r w:rsidRPr="00142AF1">
        <w:rPr>
          <w:b/>
          <w:bCs/>
          <w:sz w:val="28"/>
          <w:szCs w:val="28"/>
        </w:rPr>
        <w:t xml:space="preserve"> сельского поселения</w:t>
      </w:r>
    </w:p>
    <w:p w:rsidR="00CD6519" w:rsidRPr="00142AF1" w:rsidRDefault="00CD6519" w:rsidP="001F71FF">
      <w:pPr>
        <w:ind w:firstLine="720"/>
        <w:jc w:val="both"/>
        <w:rPr>
          <w:sz w:val="28"/>
          <w:szCs w:val="28"/>
        </w:rPr>
      </w:pPr>
    </w:p>
    <w:p w:rsidR="00CD6519" w:rsidRPr="00142AF1" w:rsidRDefault="00CD6519" w:rsidP="001F71FF">
      <w:pPr>
        <w:ind w:firstLine="720"/>
        <w:jc w:val="both"/>
        <w:rPr>
          <w:sz w:val="28"/>
          <w:szCs w:val="28"/>
        </w:rPr>
      </w:pPr>
      <w:r w:rsidRPr="00142AF1">
        <w:rPr>
          <w:sz w:val="28"/>
          <w:szCs w:val="28"/>
        </w:rPr>
        <w:t xml:space="preserve">В 2010-2011 году в сельсовете </w:t>
      </w:r>
      <w:r w:rsidR="001F555D" w:rsidRPr="00142AF1">
        <w:rPr>
          <w:sz w:val="28"/>
          <w:szCs w:val="28"/>
        </w:rPr>
        <w:t xml:space="preserve">была </w:t>
      </w:r>
      <w:r w:rsidRPr="00142AF1">
        <w:rPr>
          <w:sz w:val="28"/>
          <w:szCs w:val="28"/>
        </w:rPr>
        <w:t>принят</w:t>
      </w:r>
      <w:r w:rsidR="001F555D" w:rsidRPr="00142AF1">
        <w:rPr>
          <w:sz w:val="28"/>
          <w:szCs w:val="28"/>
        </w:rPr>
        <w:t>а</w:t>
      </w:r>
      <w:r w:rsidRPr="00142AF1">
        <w:rPr>
          <w:sz w:val="28"/>
          <w:szCs w:val="28"/>
        </w:rPr>
        <w:t xml:space="preserve"> </w:t>
      </w:r>
      <w:r w:rsidR="001F555D" w:rsidRPr="00142AF1">
        <w:rPr>
          <w:sz w:val="28"/>
          <w:szCs w:val="28"/>
        </w:rPr>
        <w:t>1</w:t>
      </w:r>
      <w:r w:rsidRPr="00142AF1">
        <w:rPr>
          <w:sz w:val="28"/>
          <w:szCs w:val="28"/>
        </w:rPr>
        <w:t>программ</w:t>
      </w:r>
      <w:r w:rsidR="001F555D" w:rsidRPr="00142AF1">
        <w:rPr>
          <w:sz w:val="28"/>
          <w:szCs w:val="28"/>
        </w:rPr>
        <w:t>а</w:t>
      </w:r>
      <w:r w:rsidRPr="00142AF1">
        <w:rPr>
          <w:sz w:val="28"/>
          <w:szCs w:val="28"/>
        </w:rPr>
        <w:t xml:space="preserve">, а именно: </w:t>
      </w:r>
    </w:p>
    <w:p w:rsidR="00CD6519" w:rsidRPr="00142AF1" w:rsidRDefault="00CD6519" w:rsidP="001F71FF">
      <w:pPr>
        <w:ind w:firstLine="720"/>
        <w:jc w:val="both"/>
        <w:rPr>
          <w:sz w:val="28"/>
          <w:szCs w:val="28"/>
        </w:rPr>
      </w:pPr>
    </w:p>
    <w:tbl>
      <w:tblPr>
        <w:tblW w:w="5000" w:type="pct"/>
        <w:tblLook w:val="0000"/>
      </w:tblPr>
      <w:tblGrid>
        <w:gridCol w:w="1025"/>
        <w:gridCol w:w="8205"/>
      </w:tblGrid>
      <w:tr w:rsidR="00CD6519" w:rsidRPr="00142AF1" w:rsidTr="00142AF1">
        <w:trPr>
          <w:trHeight w:val="2054"/>
        </w:trPr>
        <w:tc>
          <w:tcPr>
            <w:tcW w:w="555" w:type="pct"/>
            <w:tcBorders>
              <w:top w:val="single" w:sz="4" w:space="0" w:color="000000"/>
              <w:left w:val="single" w:sz="4" w:space="0" w:color="000000"/>
              <w:bottom w:val="single" w:sz="4" w:space="0" w:color="000000"/>
            </w:tcBorders>
            <w:vAlign w:val="center"/>
          </w:tcPr>
          <w:p w:rsidR="00CD6519" w:rsidRPr="00142AF1" w:rsidRDefault="00CD6519" w:rsidP="00770141">
            <w:pPr>
              <w:snapToGrid w:val="0"/>
              <w:jc w:val="center"/>
              <w:rPr>
                <w:sz w:val="28"/>
                <w:szCs w:val="28"/>
              </w:rPr>
            </w:pPr>
            <w:r w:rsidRPr="00142AF1">
              <w:rPr>
                <w:sz w:val="28"/>
                <w:szCs w:val="28"/>
              </w:rPr>
              <w:t>1.</w:t>
            </w:r>
          </w:p>
        </w:tc>
        <w:tc>
          <w:tcPr>
            <w:tcW w:w="4445" w:type="pct"/>
            <w:tcBorders>
              <w:top w:val="single" w:sz="4" w:space="0" w:color="000000"/>
              <w:left w:val="single" w:sz="4" w:space="0" w:color="000000"/>
              <w:bottom w:val="single" w:sz="4" w:space="0" w:color="000000"/>
              <w:right w:val="single" w:sz="4" w:space="0" w:color="000000"/>
            </w:tcBorders>
            <w:vAlign w:val="center"/>
          </w:tcPr>
          <w:p w:rsidR="00CD6519" w:rsidRPr="00142AF1" w:rsidRDefault="00CD6519" w:rsidP="00E42076">
            <w:pPr>
              <w:jc w:val="both"/>
              <w:rPr>
                <w:sz w:val="28"/>
                <w:szCs w:val="28"/>
                <w:u w:val="single"/>
              </w:rPr>
            </w:pPr>
            <w:r w:rsidRPr="00142AF1">
              <w:rPr>
                <w:sz w:val="28"/>
                <w:szCs w:val="28"/>
              </w:rPr>
              <w:t xml:space="preserve">«Комплексная программа социально-экономического развития </w:t>
            </w:r>
            <w:r w:rsidR="00142AF1" w:rsidRPr="00142AF1">
              <w:rPr>
                <w:sz w:val="28"/>
                <w:szCs w:val="28"/>
              </w:rPr>
              <w:t>Варламовского</w:t>
            </w:r>
            <w:r w:rsidRPr="00142AF1">
              <w:rPr>
                <w:bCs/>
                <w:sz w:val="28"/>
                <w:szCs w:val="28"/>
              </w:rPr>
              <w:t xml:space="preserve"> сельсовета Болотнинского  района Новосибирской области на 2011-2025 годы.»</w:t>
            </w:r>
            <w:r w:rsidRPr="00142AF1">
              <w:rPr>
                <w:sz w:val="28"/>
                <w:szCs w:val="28"/>
              </w:rPr>
              <w:t xml:space="preserve">, утвержденная Решением </w:t>
            </w:r>
            <w:r w:rsidRPr="00142AF1">
              <w:rPr>
                <w:bCs/>
                <w:sz w:val="28"/>
                <w:szCs w:val="28"/>
              </w:rPr>
              <w:t>1</w:t>
            </w:r>
            <w:r w:rsidR="00142AF1">
              <w:rPr>
                <w:bCs/>
                <w:sz w:val="28"/>
                <w:szCs w:val="28"/>
              </w:rPr>
              <w:t>7</w:t>
            </w:r>
            <w:r w:rsidRPr="00142AF1">
              <w:rPr>
                <w:bCs/>
                <w:sz w:val="28"/>
                <w:szCs w:val="28"/>
              </w:rPr>
              <w:t>-й  сессии четвертого созыва</w:t>
            </w:r>
          </w:p>
          <w:p w:rsidR="00CD6519" w:rsidRPr="00142AF1" w:rsidRDefault="00CD6519" w:rsidP="00142AF1">
            <w:pPr>
              <w:jc w:val="both"/>
              <w:rPr>
                <w:sz w:val="28"/>
                <w:szCs w:val="28"/>
              </w:rPr>
            </w:pPr>
            <w:r w:rsidRPr="00142AF1">
              <w:rPr>
                <w:sz w:val="28"/>
                <w:szCs w:val="28"/>
              </w:rPr>
              <w:t xml:space="preserve">  Совета депутатов </w:t>
            </w:r>
            <w:r w:rsidR="00142AF1" w:rsidRPr="00142AF1">
              <w:rPr>
                <w:sz w:val="28"/>
                <w:szCs w:val="28"/>
              </w:rPr>
              <w:t>Варламовского</w:t>
            </w:r>
            <w:r w:rsidRPr="00142AF1">
              <w:rPr>
                <w:bCs/>
                <w:sz w:val="28"/>
                <w:szCs w:val="28"/>
              </w:rPr>
              <w:t xml:space="preserve"> сельсовета Болотнинского  района Новосибирской области</w:t>
            </w:r>
            <w:r w:rsidR="00142AF1">
              <w:rPr>
                <w:sz w:val="28"/>
                <w:szCs w:val="28"/>
              </w:rPr>
              <w:t xml:space="preserve"> от «18</w:t>
            </w:r>
            <w:r w:rsidRPr="00142AF1">
              <w:rPr>
                <w:sz w:val="28"/>
                <w:szCs w:val="28"/>
              </w:rPr>
              <w:t xml:space="preserve">» </w:t>
            </w:r>
            <w:r w:rsidR="00142AF1">
              <w:rPr>
                <w:sz w:val="28"/>
                <w:szCs w:val="28"/>
              </w:rPr>
              <w:t>апрел</w:t>
            </w:r>
            <w:r w:rsidR="002411CE" w:rsidRPr="00142AF1">
              <w:rPr>
                <w:sz w:val="28"/>
                <w:szCs w:val="28"/>
              </w:rPr>
              <w:t xml:space="preserve"> </w:t>
            </w:r>
            <w:r w:rsidRPr="00142AF1">
              <w:rPr>
                <w:sz w:val="28"/>
                <w:szCs w:val="28"/>
              </w:rPr>
              <w:t xml:space="preserve">2011 года  № </w:t>
            </w:r>
            <w:r w:rsidR="002411CE" w:rsidRPr="00142AF1">
              <w:rPr>
                <w:sz w:val="28"/>
                <w:szCs w:val="28"/>
              </w:rPr>
              <w:t>5</w:t>
            </w:r>
            <w:r w:rsidR="00142AF1">
              <w:rPr>
                <w:sz w:val="28"/>
                <w:szCs w:val="28"/>
              </w:rPr>
              <w:t>4</w:t>
            </w:r>
          </w:p>
        </w:tc>
      </w:tr>
    </w:tbl>
    <w:p w:rsidR="00CD6519" w:rsidRPr="00142AF1" w:rsidRDefault="00CD6519" w:rsidP="001F71FF">
      <w:pPr>
        <w:ind w:firstLine="720"/>
        <w:jc w:val="both"/>
        <w:rPr>
          <w:sz w:val="28"/>
          <w:szCs w:val="28"/>
        </w:rPr>
      </w:pPr>
    </w:p>
    <w:p w:rsidR="004B321E" w:rsidRDefault="00CD6519" w:rsidP="00142AF1">
      <w:pPr>
        <w:ind w:firstLine="720"/>
        <w:jc w:val="both"/>
        <w:rPr>
          <w:b/>
          <w:sz w:val="28"/>
          <w:szCs w:val="28"/>
        </w:rPr>
      </w:pPr>
      <w:r w:rsidRPr="004B321E">
        <w:rPr>
          <w:sz w:val="28"/>
          <w:szCs w:val="28"/>
        </w:rPr>
        <w:t xml:space="preserve">За прошедший 2011 год были достигнуты следующие контрольные показатели социально-экономического развития </w:t>
      </w:r>
      <w:r w:rsidR="00142AF1" w:rsidRPr="004B321E">
        <w:rPr>
          <w:sz w:val="28"/>
          <w:szCs w:val="28"/>
        </w:rPr>
        <w:t>Варламовского</w:t>
      </w:r>
      <w:r w:rsidR="004B321E">
        <w:rPr>
          <w:sz w:val="28"/>
          <w:szCs w:val="28"/>
        </w:rPr>
        <w:t xml:space="preserve"> МО</w:t>
      </w:r>
      <w:r w:rsidR="00142AF1" w:rsidRPr="004B321E">
        <w:rPr>
          <w:b/>
          <w:sz w:val="28"/>
          <w:szCs w:val="28"/>
        </w:rPr>
        <w:t xml:space="preserve"> </w:t>
      </w:r>
    </w:p>
    <w:p w:rsidR="004B321E" w:rsidRDefault="004B321E" w:rsidP="00142AF1">
      <w:pPr>
        <w:ind w:firstLine="720"/>
        <w:jc w:val="both"/>
        <w:rPr>
          <w:b/>
          <w:sz w:val="28"/>
          <w:szCs w:val="28"/>
        </w:rPr>
      </w:pPr>
    </w:p>
    <w:p w:rsidR="00CD6519" w:rsidRPr="004B321E" w:rsidRDefault="00CD6519" w:rsidP="00142AF1">
      <w:pPr>
        <w:ind w:firstLine="720"/>
        <w:jc w:val="both"/>
        <w:rPr>
          <w:b/>
          <w:sz w:val="28"/>
          <w:szCs w:val="28"/>
        </w:rPr>
      </w:pPr>
      <w:r w:rsidRPr="004B321E">
        <w:rPr>
          <w:b/>
          <w:sz w:val="28"/>
          <w:szCs w:val="28"/>
        </w:rPr>
        <w:t>Основные  показатели социально-экономического развития</w:t>
      </w:r>
    </w:p>
    <w:p w:rsidR="00CD6519" w:rsidRPr="004B321E" w:rsidRDefault="00CD6519" w:rsidP="004B321E">
      <w:pPr>
        <w:pStyle w:val="2f1"/>
        <w:rPr>
          <w:rFonts w:ascii="Times New Roman" w:hAnsi="Times New Roman"/>
          <w:b/>
          <w:sz w:val="28"/>
          <w:szCs w:val="28"/>
        </w:rPr>
      </w:pPr>
      <w:r w:rsidRPr="004B321E">
        <w:rPr>
          <w:rFonts w:ascii="Times New Roman" w:hAnsi="Times New Roman"/>
          <w:b/>
          <w:sz w:val="28"/>
          <w:szCs w:val="28"/>
        </w:rPr>
        <w:t xml:space="preserve">администрации </w:t>
      </w:r>
      <w:r w:rsidR="00142AF1" w:rsidRPr="004B321E">
        <w:rPr>
          <w:rFonts w:ascii="Times New Roman" w:hAnsi="Times New Roman"/>
          <w:b/>
          <w:sz w:val="28"/>
          <w:szCs w:val="28"/>
        </w:rPr>
        <w:t>Варламовского</w:t>
      </w:r>
      <w:r w:rsidR="009327CB" w:rsidRPr="004B321E">
        <w:rPr>
          <w:rFonts w:ascii="Times New Roman" w:hAnsi="Times New Roman"/>
          <w:b/>
          <w:sz w:val="28"/>
          <w:szCs w:val="28"/>
        </w:rPr>
        <w:t xml:space="preserve"> сельсовета в 2010</w:t>
      </w:r>
      <w:r w:rsidRPr="004B321E">
        <w:rPr>
          <w:rFonts w:ascii="Times New Roman" w:hAnsi="Times New Roman"/>
          <w:b/>
          <w:sz w:val="28"/>
          <w:szCs w:val="28"/>
        </w:rPr>
        <w:t>- -2011 годах</w:t>
      </w:r>
    </w:p>
    <w:p w:rsidR="00AD2ECA" w:rsidRPr="00142AF1" w:rsidRDefault="00AD2ECA" w:rsidP="00AD2ECA">
      <w:pPr>
        <w:jc w:val="right"/>
        <w:rPr>
          <w:sz w:val="28"/>
          <w:szCs w:val="28"/>
        </w:rPr>
      </w:pPr>
      <w:r w:rsidRPr="00142AF1">
        <w:rPr>
          <w:sz w:val="28"/>
          <w:szCs w:val="28"/>
        </w:rPr>
        <w:t>Таблица 1</w:t>
      </w: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61"/>
        <w:gridCol w:w="992"/>
        <w:gridCol w:w="992"/>
        <w:gridCol w:w="993"/>
        <w:gridCol w:w="850"/>
        <w:gridCol w:w="850"/>
      </w:tblGrid>
      <w:tr w:rsidR="004B321E" w:rsidTr="00286D50">
        <w:trPr>
          <w:cantSplit/>
          <w:tblHeader/>
        </w:trPr>
        <w:tc>
          <w:tcPr>
            <w:tcW w:w="4361" w:type="dxa"/>
            <w:vMerge w:val="restart"/>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rPr>
                <w:sz w:val="24"/>
              </w:rPr>
            </w:pPr>
            <w:r>
              <w:rPr>
                <w:sz w:val="24"/>
              </w:rPr>
              <w:t>Показатели развития</w:t>
            </w:r>
          </w:p>
          <w:p w:rsidR="004B321E" w:rsidRDefault="004B321E" w:rsidP="00081687">
            <w:pPr>
              <w:pStyle w:val="82"/>
              <w:rPr>
                <w:sz w:val="24"/>
              </w:rPr>
            </w:pPr>
            <w:r>
              <w:rPr>
                <w:sz w:val="24"/>
              </w:rPr>
              <w:t>района, округа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rPr>
                <w:sz w:val="24"/>
              </w:rPr>
            </w:pPr>
            <w:r>
              <w:rPr>
                <w:sz w:val="24"/>
              </w:rPr>
              <w:t>Един.</w:t>
            </w:r>
          </w:p>
          <w:p w:rsidR="004B321E" w:rsidRDefault="004B321E" w:rsidP="00081687">
            <w:pPr>
              <w:pStyle w:val="82"/>
              <w:rPr>
                <w:sz w:val="24"/>
              </w:rPr>
            </w:pPr>
            <w:r>
              <w:rPr>
                <w:sz w:val="24"/>
              </w:rPr>
              <w:t>измер.</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2010г.</w:t>
            </w:r>
          </w:p>
        </w:tc>
        <w:tc>
          <w:tcPr>
            <w:tcW w:w="1700" w:type="dxa"/>
            <w:gridSpan w:val="2"/>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2011 г.</w:t>
            </w:r>
          </w:p>
        </w:tc>
      </w:tr>
      <w:tr w:rsidR="004B321E" w:rsidTr="00286D50">
        <w:trPr>
          <w:cantSplit/>
          <w:tblHeader/>
        </w:trPr>
        <w:tc>
          <w:tcPr>
            <w:tcW w:w="4361" w:type="dxa"/>
            <w:vMerge/>
            <w:tcBorders>
              <w:top w:val="single" w:sz="4" w:space="0" w:color="auto"/>
              <w:left w:val="single" w:sz="4" w:space="0" w:color="auto"/>
              <w:bottom w:val="single" w:sz="4" w:space="0" w:color="auto"/>
              <w:right w:val="single" w:sz="4" w:space="0" w:color="auto"/>
            </w:tcBorders>
            <w:shd w:val="clear" w:color="auto" w:fill="auto"/>
            <w:vAlign w:val="center"/>
          </w:tcPr>
          <w:p w:rsidR="004B321E" w:rsidRDefault="004B321E" w:rsidP="00081687">
            <w:pPr>
              <w:rPr>
                <w:szCs w:val="20"/>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4B321E" w:rsidRDefault="004B321E" w:rsidP="00081687">
            <w:pPr>
              <w:rPr>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отчет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в % к 2008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план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в % к 2009г</w:t>
            </w:r>
          </w:p>
        </w:tc>
      </w:tr>
      <w:tr w:rsidR="004B321E" w:rsidTr="00286D50">
        <w:trPr>
          <w:cantSplit/>
          <w:trHeight w:val="425"/>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
            </w:pPr>
            <w:r>
              <w:rPr>
                <w:b/>
                <w:bCs/>
              </w:rPr>
              <w:t>Численность населения</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rPr>
                <w:snapToGrid w:val="0"/>
              </w:rPr>
            </w:pPr>
            <w:r>
              <w:rPr>
                <w:snapToGrid w:val="0"/>
              </w:rPr>
              <w:t>тыс. чел.</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924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99,1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925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100,9</w:t>
            </w:r>
          </w:p>
        </w:tc>
      </w:tr>
      <w:tr w:rsidR="004B321E" w:rsidTr="00286D50">
        <w:trPr>
          <w:cantSplit/>
          <w:trHeight w:val="425"/>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rPr>
                <w:snapToGrid w:val="0"/>
              </w:rPr>
            </w:pPr>
            <w:r>
              <w:rPr>
                <w:snapToGrid w:val="0"/>
              </w:rPr>
              <w:t>Прирост + (убыль -) населения с учетом миграции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rPr>
                <w:snapToGrid w:val="0"/>
              </w:rPr>
            </w:pPr>
            <w:r>
              <w:rPr>
                <w:snapToGrid w:val="0"/>
              </w:rPr>
              <w:t>чел.</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Height w:val="425"/>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Число прибывших</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чел.</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24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31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Height w:val="425"/>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Число выбывших</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чел.</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32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24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Height w:val="425"/>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Отношение численности занятых в экономике к общей численности населения</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18,83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16,1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Height w:val="425"/>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Уровень безработицы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10,9</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11,4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Height w:val="425"/>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 xml:space="preserve">Объем продукции сельского хозяйства в хозяйствах всех категорий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млн. руб.</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38"/>
              <w:rPr>
                <w:sz w:val="24"/>
              </w:rPr>
            </w:pPr>
            <w:r>
              <w:rPr>
                <w:sz w:val="24"/>
              </w:rPr>
              <w:t>8,1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38"/>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38"/>
              <w:rPr>
                <w:sz w:val="24"/>
              </w:rPr>
            </w:pPr>
            <w:r>
              <w:rPr>
                <w:sz w:val="24"/>
              </w:rPr>
              <w:t>8,1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38"/>
              <w:rPr>
                <w:sz w:val="24"/>
              </w:rPr>
            </w:pPr>
          </w:p>
        </w:tc>
      </w:tr>
      <w:tr w:rsidR="004B321E" w:rsidTr="00286D50">
        <w:trPr>
          <w:cantSplit/>
          <w:trHeight w:val="425"/>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Производительность труда на 1 занятого в отрасли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тыс. руб.</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135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135,0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 xml:space="preserve">Валовой сбор зерновых и зернобобовых культур во всех категориях хозяйств (вес после доработки)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тыс. тонн</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1,2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1,2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Height w:val="310"/>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 xml:space="preserve">Урожайность зерновых и зернобобовых культур во всех категориях хозяйств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ц/га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241"/>
              <w:rPr>
                <w:rFonts w:ascii="Times New Roman" w:hAnsi="Times New Roman"/>
              </w:rPr>
            </w:pPr>
            <w:r>
              <w:rPr>
                <w:rFonts w:ascii="Times New Roman" w:hAnsi="Times New Roman"/>
              </w:rPr>
              <w:t>13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241"/>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241"/>
              <w:rPr>
                <w:rFonts w:ascii="Times New Roman" w:hAnsi="Times New Roman"/>
              </w:rPr>
            </w:pPr>
            <w:r>
              <w:rPr>
                <w:rFonts w:ascii="Times New Roman" w:hAnsi="Times New Roman"/>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241"/>
              <w:rPr>
                <w:rFonts w:ascii="Times New Roman" w:hAnsi="Times New Roman"/>
              </w:rPr>
            </w:pPr>
          </w:p>
        </w:tc>
      </w:tr>
      <w:tr w:rsidR="004B321E" w:rsidTr="00286D50">
        <w:trPr>
          <w:cantSplit/>
          <w:trHeight w:val="310"/>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Поголовье скота  (все категории хозяйств):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241"/>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241"/>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241"/>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241"/>
              <w:rPr>
                <w:rFonts w:ascii="Times New Roman" w:hAnsi="Times New Roman"/>
              </w:rPr>
            </w:pPr>
          </w:p>
        </w:tc>
      </w:tr>
      <w:tr w:rsidR="004B321E" w:rsidTr="00286D50">
        <w:trPr>
          <w:cantSplit/>
          <w:trHeight w:val="439"/>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 крупный рогатый скот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тыс. голов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0,9</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0,9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Height w:val="403"/>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lastRenderedPageBreak/>
              <w:t xml:space="preserve">  в том числе коровы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тыс. голов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0,5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Height w:val="437"/>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 свиньи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тыс. голов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0,3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0,3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Height w:val="401"/>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 xml:space="preserve">Производство молока (все категории хозяйств) </w:t>
            </w:r>
          </w:p>
          <w:p w:rsidR="004B321E" w:rsidRDefault="004B321E" w:rsidP="00081687"/>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тыс. тонн</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0,8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0,8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 xml:space="preserve">Производство мяса на убой в живом весе (все категории хозяйств)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тонн</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89</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89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Среднемесячная заработная плата 1 работника (по всем предприятиям)</w:t>
            </w:r>
          </w:p>
          <w:p w:rsidR="004B321E" w:rsidRDefault="004B321E" w:rsidP="00081687">
            <w: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руб.</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6700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7000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Среднедушевые денежные доходы населения</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руб.</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4000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5000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Собственные доходы местного бюджета, всего</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Тыс. руб.</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602.4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405.5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Уровень обеспеченности собственными доходами бюджета на 1 человека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руб.</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410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435,6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Охват работающего населения профилактическими осмотрами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100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Охват детей диспансерным наблюдением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100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Удельный вес детей, посещающих детские дошкольные учреждения, от общей численности детей дошкольного возраста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21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24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Удельный вес детей в возрасте 7-15 лет, обучающихся в общеобразовательных школах, от общей численности детей данной возрастной категории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100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Количество приемных семей</w:t>
            </w:r>
          </w:p>
          <w:p w:rsidR="004B321E" w:rsidRDefault="004B321E" w:rsidP="00081687"/>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ед.</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Количество детей, воспитывающихся в приемных семьях</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 w:rsidR="004B321E" w:rsidRDefault="004B321E" w:rsidP="00081687">
            <w:r>
              <w:t>чел.</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Количество детей, находящихся под опекой (попечительством)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 w:rsidR="004B321E" w:rsidRDefault="004B321E" w:rsidP="00081687">
            <w:r>
              <w:t>чел</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4/8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4/7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 xml:space="preserve">Обеспеченность населения домашними телефонами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ед.</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150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160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Охват населенных пунктов сетью мобильной   связи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10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 xml:space="preserve">Удельный вес освещенных улиц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 от общей протяженности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55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55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Доля учреждений образования, оборудованных:</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 поселения водопроводом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100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 горячим водоснабжением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100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lastRenderedPageBreak/>
              <w:t xml:space="preserve">- сливной канализацией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70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80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Доля учреждений здравоохранения, оборудованных:</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 водопроводом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100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 горячим водоснабжением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 xml:space="preserve">- сливной канализацией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100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Доля жилья, оборудованного:</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водопроводом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85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90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r w:rsidR="004B321E" w:rsidTr="00286D50">
        <w:trPr>
          <w:cantSplit/>
        </w:trPr>
        <w:tc>
          <w:tcPr>
            <w:tcW w:w="4361"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 xml:space="preserve">- сливной канализацией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35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r>
              <w:rPr>
                <w:sz w:val="24"/>
              </w:rPr>
              <w:t>35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B321E" w:rsidRDefault="004B321E" w:rsidP="00081687">
            <w:pPr>
              <w:pStyle w:val="82"/>
              <w:jc w:val="center"/>
              <w:rPr>
                <w:sz w:val="24"/>
              </w:rPr>
            </w:pPr>
          </w:p>
        </w:tc>
      </w:tr>
    </w:tbl>
    <w:p w:rsidR="00CD6519" w:rsidRDefault="00CD6519" w:rsidP="00ED33D4">
      <w:pPr>
        <w:tabs>
          <w:tab w:val="left" w:leader="dot" w:pos="9000"/>
        </w:tabs>
        <w:ind w:left="-284" w:firstLine="284"/>
        <w:rPr>
          <w:sz w:val="28"/>
          <w:szCs w:val="28"/>
        </w:rPr>
      </w:pPr>
      <w:r w:rsidRPr="00C050DF">
        <w:rPr>
          <w:sz w:val="28"/>
          <w:szCs w:val="28"/>
        </w:rPr>
        <w:t>Но</w:t>
      </w:r>
      <w:r>
        <w:rPr>
          <w:sz w:val="28"/>
          <w:szCs w:val="28"/>
        </w:rPr>
        <w:t>,</w:t>
      </w:r>
      <w:r w:rsidRPr="00C050DF">
        <w:rPr>
          <w:sz w:val="28"/>
          <w:szCs w:val="28"/>
        </w:rPr>
        <w:t xml:space="preserve"> несмотря  на некоторые складывающиеся положительные тенденции, на работу </w:t>
      </w:r>
      <w:r>
        <w:rPr>
          <w:sz w:val="28"/>
          <w:szCs w:val="28"/>
        </w:rPr>
        <w:t xml:space="preserve">  </w:t>
      </w:r>
      <w:r w:rsidRPr="00C050DF">
        <w:rPr>
          <w:sz w:val="28"/>
          <w:szCs w:val="28"/>
        </w:rPr>
        <w:t>экономики продолжа</w:t>
      </w:r>
      <w:r>
        <w:rPr>
          <w:sz w:val="28"/>
          <w:szCs w:val="28"/>
        </w:rPr>
        <w:t>ю</w:t>
      </w:r>
      <w:r w:rsidRPr="00C050DF">
        <w:rPr>
          <w:sz w:val="28"/>
          <w:szCs w:val="28"/>
        </w:rPr>
        <w:t xml:space="preserve">т </w:t>
      </w:r>
      <w:r>
        <w:rPr>
          <w:sz w:val="28"/>
          <w:szCs w:val="28"/>
        </w:rPr>
        <w:t xml:space="preserve"> оказывать</w:t>
      </w:r>
      <w:r w:rsidR="00AD2ECA">
        <w:rPr>
          <w:sz w:val="28"/>
          <w:szCs w:val="28"/>
        </w:rPr>
        <w:t xml:space="preserve"> влияние ряд нерешенных проблем.</w:t>
      </w:r>
    </w:p>
    <w:p w:rsidR="00464E66" w:rsidRDefault="00CD6519" w:rsidP="00AD2ECA">
      <w:pPr>
        <w:suppressAutoHyphens/>
        <w:ind w:left="795"/>
        <w:jc w:val="both"/>
        <w:rPr>
          <w:sz w:val="28"/>
          <w:szCs w:val="28"/>
        </w:rPr>
      </w:pPr>
      <w:r>
        <w:rPr>
          <w:sz w:val="28"/>
          <w:szCs w:val="28"/>
        </w:rPr>
        <w:t>Требуют решения проблемы:</w:t>
      </w:r>
      <w:r w:rsidRPr="008E0266">
        <w:rPr>
          <w:sz w:val="28"/>
          <w:szCs w:val="28"/>
        </w:rPr>
        <w:t xml:space="preserve"> </w:t>
      </w:r>
    </w:p>
    <w:p w:rsidR="00CD6519" w:rsidRDefault="00CD6519" w:rsidP="00AD2ECA">
      <w:pPr>
        <w:suppressAutoHyphens/>
        <w:ind w:left="795"/>
        <w:jc w:val="both"/>
        <w:rPr>
          <w:sz w:val="28"/>
          <w:szCs w:val="28"/>
        </w:rPr>
      </w:pPr>
      <w:r w:rsidRPr="006A0A7B">
        <w:rPr>
          <w:sz w:val="28"/>
          <w:szCs w:val="28"/>
        </w:rPr>
        <w:t>ремонт внутрипоселковых  и межпоселковых дорог,</w:t>
      </w:r>
    </w:p>
    <w:p w:rsidR="00CD6519" w:rsidRDefault="00B737A9" w:rsidP="00AD2ECA">
      <w:pPr>
        <w:suppressAutoHyphens/>
        <w:jc w:val="both"/>
        <w:rPr>
          <w:sz w:val="28"/>
          <w:szCs w:val="28"/>
        </w:rPr>
      </w:pPr>
      <w:r>
        <w:rPr>
          <w:sz w:val="28"/>
          <w:szCs w:val="28"/>
        </w:rPr>
        <w:t xml:space="preserve">          </w:t>
      </w:r>
      <w:r w:rsidR="00CD6519">
        <w:rPr>
          <w:sz w:val="28"/>
          <w:szCs w:val="28"/>
        </w:rPr>
        <w:t>строительство водопровода, переселение граждан из ветхого и аварийного жилого фонда и другие.</w:t>
      </w:r>
    </w:p>
    <w:p w:rsidR="00CD6519" w:rsidRPr="00ED33D4" w:rsidRDefault="00CD6519" w:rsidP="00ED33D4">
      <w:pPr>
        <w:suppressAutoHyphens/>
        <w:jc w:val="both"/>
        <w:rPr>
          <w:sz w:val="28"/>
          <w:szCs w:val="28"/>
        </w:rPr>
      </w:pPr>
    </w:p>
    <w:p w:rsidR="00CD6519" w:rsidRDefault="00CD6519" w:rsidP="00592FE8">
      <w:pPr>
        <w:jc w:val="center"/>
        <w:rPr>
          <w:b/>
          <w:sz w:val="28"/>
          <w:szCs w:val="28"/>
        </w:rPr>
      </w:pPr>
      <w:r>
        <w:rPr>
          <w:b/>
          <w:sz w:val="28"/>
          <w:szCs w:val="28"/>
        </w:rPr>
        <w:t>Часть</w:t>
      </w:r>
      <w:r w:rsidRPr="00324150">
        <w:rPr>
          <w:b/>
          <w:sz w:val="28"/>
          <w:szCs w:val="28"/>
        </w:rPr>
        <w:t xml:space="preserve"> 2. </w:t>
      </w:r>
      <w:r>
        <w:rPr>
          <w:b/>
          <w:sz w:val="28"/>
          <w:szCs w:val="28"/>
        </w:rPr>
        <w:t xml:space="preserve">Обоснование выбранного варианта размещения объектов местного значения </w:t>
      </w:r>
      <w:r w:rsidR="004B321E">
        <w:rPr>
          <w:b/>
          <w:sz w:val="28"/>
        </w:rPr>
        <w:t>Варламовского</w:t>
      </w:r>
      <w:r>
        <w:rPr>
          <w:b/>
          <w:sz w:val="28"/>
          <w:szCs w:val="28"/>
        </w:rPr>
        <w:t xml:space="preserve"> сельсовета</w:t>
      </w:r>
    </w:p>
    <w:p w:rsidR="00CD6519" w:rsidRDefault="00CD6519" w:rsidP="00592FE8">
      <w:pPr>
        <w:tabs>
          <w:tab w:val="left" w:leader="dot" w:pos="9000"/>
        </w:tabs>
        <w:jc w:val="center"/>
        <w:rPr>
          <w:b/>
          <w:sz w:val="28"/>
          <w:szCs w:val="28"/>
        </w:rPr>
      </w:pPr>
      <w:r w:rsidRPr="00465393">
        <w:rPr>
          <w:b/>
          <w:sz w:val="28"/>
          <w:szCs w:val="28"/>
        </w:rPr>
        <w:t>Глава 1</w:t>
      </w:r>
      <w:r>
        <w:rPr>
          <w:b/>
          <w:sz w:val="28"/>
          <w:szCs w:val="28"/>
        </w:rPr>
        <w:t xml:space="preserve">. Анализ использования территорий </w:t>
      </w:r>
      <w:r w:rsidR="004B321E">
        <w:rPr>
          <w:b/>
          <w:sz w:val="28"/>
        </w:rPr>
        <w:t>Варламовского</w:t>
      </w:r>
      <w:r>
        <w:rPr>
          <w:b/>
          <w:sz w:val="28"/>
          <w:szCs w:val="28"/>
        </w:rPr>
        <w:t xml:space="preserve"> сельсовета</w:t>
      </w:r>
    </w:p>
    <w:p w:rsidR="00CD6519" w:rsidRDefault="00CD6519" w:rsidP="00836475">
      <w:pPr>
        <w:tabs>
          <w:tab w:val="left" w:leader="dot" w:pos="9000"/>
        </w:tabs>
        <w:jc w:val="center"/>
        <w:rPr>
          <w:b/>
          <w:sz w:val="28"/>
          <w:szCs w:val="28"/>
        </w:rPr>
      </w:pPr>
    </w:p>
    <w:p w:rsidR="00CD6519" w:rsidRDefault="00CD6519" w:rsidP="00836475">
      <w:pPr>
        <w:tabs>
          <w:tab w:val="left" w:leader="dot" w:pos="9000"/>
        </w:tabs>
        <w:jc w:val="center"/>
        <w:rPr>
          <w:b/>
          <w:sz w:val="28"/>
          <w:szCs w:val="28"/>
        </w:rPr>
      </w:pPr>
      <w:r w:rsidRPr="00324150">
        <w:rPr>
          <w:b/>
          <w:sz w:val="28"/>
          <w:szCs w:val="28"/>
        </w:rPr>
        <w:t>1</w:t>
      </w:r>
      <w:r>
        <w:rPr>
          <w:b/>
          <w:sz w:val="28"/>
          <w:szCs w:val="28"/>
        </w:rPr>
        <w:t>.1.</w:t>
      </w:r>
      <w:r w:rsidRPr="00324150">
        <w:rPr>
          <w:b/>
          <w:sz w:val="28"/>
          <w:szCs w:val="28"/>
        </w:rPr>
        <w:t xml:space="preserve"> Историческая справка. Ретроспективный анализ планировочной структуры</w:t>
      </w:r>
    </w:p>
    <w:p w:rsidR="00CD6519" w:rsidRDefault="00371CFB" w:rsidP="00462174">
      <w:pPr>
        <w:shd w:val="clear" w:color="auto" w:fill="FFFFFF"/>
        <w:spacing w:before="100" w:beforeAutospacing="1" w:after="100" w:afterAutospacing="1"/>
        <w:ind w:firstLine="851"/>
        <w:jc w:val="both"/>
        <w:rPr>
          <w:sz w:val="28"/>
          <w:szCs w:val="28"/>
        </w:rPr>
      </w:pPr>
      <w:r>
        <w:rPr>
          <w:sz w:val="28"/>
          <w:szCs w:val="28"/>
        </w:rPr>
        <w:t>Одновременно с развитием села Болотное возникало множество посёлков и деревень, среди</w:t>
      </w:r>
      <w:r w:rsidR="006A0A7B">
        <w:rPr>
          <w:sz w:val="28"/>
          <w:szCs w:val="28"/>
        </w:rPr>
        <w:t xml:space="preserve"> них</w:t>
      </w:r>
      <w:r>
        <w:rPr>
          <w:sz w:val="28"/>
          <w:szCs w:val="28"/>
        </w:rPr>
        <w:t xml:space="preserve"> и </w:t>
      </w:r>
      <w:r w:rsidRPr="006A0A7B">
        <w:rPr>
          <w:sz w:val="28"/>
          <w:szCs w:val="28"/>
        </w:rPr>
        <w:t xml:space="preserve">село </w:t>
      </w:r>
      <w:r w:rsidR="004B7CE7" w:rsidRPr="006A0A7B">
        <w:rPr>
          <w:sz w:val="28"/>
          <w:szCs w:val="28"/>
        </w:rPr>
        <w:t>Варламово</w:t>
      </w:r>
      <w:r w:rsidRPr="006A0A7B">
        <w:rPr>
          <w:sz w:val="28"/>
          <w:szCs w:val="28"/>
        </w:rPr>
        <w:t xml:space="preserve">. </w:t>
      </w:r>
      <w:r w:rsidR="00CD6519" w:rsidRPr="006A0A7B">
        <w:rPr>
          <w:sz w:val="28"/>
          <w:szCs w:val="28"/>
        </w:rPr>
        <w:t xml:space="preserve">В настоящее время в состав сельсовета входят </w:t>
      </w:r>
      <w:r w:rsidR="00E81BD3" w:rsidRPr="006A0A7B">
        <w:rPr>
          <w:sz w:val="28"/>
          <w:szCs w:val="28"/>
        </w:rPr>
        <w:t>село</w:t>
      </w:r>
      <w:r w:rsidR="00CD6519" w:rsidRPr="006A0A7B">
        <w:rPr>
          <w:sz w:val="28"/>
          <w:szCs w:val="28"/>
        </w:rPr>
        <w:t xml:space="preserve"> </w:t>
      </w:r>
      <w:r w:rsidR="004B7CE7" w:rsidRPr="006A0A7B">
        <w:rPr>
          <w:sz w:val="28"/>
          <w:szCs w:val="28"/>
        </w:rPr>
        <w:t>Варламово</w:t>
      </w:r>
      <w:r w:rsidR="00CD6519" w:rsidRPr="006A0A7B">
        <w:rPr>
          <w:sz w:val="28"/>
          <w:szCs w:val="28"/>
        </w:rPr>
        <w:t>, который является центральн</w:t>
      </w:r>
      <w:r w:rsidR="00E81BD3" w:rsidRPr="006A0A7B">
        <w:rPr>
          <w:sz w:val="28"/>
          <w:szCs w:val="28"/>
        </w:rPr>
        <w:t>ой усадьбой поселения, и деревни</w:t>
      </w:r>
      <w:r w:rsidR="00CD6519" w:rsidRPr="006A0A7B">
        <w:rPr>
          <w:sz w:val="28"/>
          <w:szCs w:val="28"/>
        </w:rPr>
        <w:t xml:space="preserve"> </w:t>
      </w:r>
      <w:r w:rsidR="004B7CE7" w:rsidRPr="006A0A7B">
        <w:rPr>
          <w:sz w:val="28"/>
          <w:szCs w:val="28"/>
        </w:rPr>
        <w:t>Б-Черное, Кандереп, Краснозна</w:t>
      </w:r>
      <w:r w:rsidR="006A0A7B">
        <w:rPr>
          <w:sz w:val="28"/>
          <w:szCs w:val="28"/>
        </w:rPr>
        <w:t>м</w:t>
      </w:r>
      <w:r w:rsidR="004B7CE7" w:rsidRPr="006A0A7B">
        <w:rPr>
          <w:sz w:val="28"/>
          <w:szCs w:val="28"/>
        </w:rPr>
        <w:t xml:space="preserve">енка . </w:t>
      </w:r>
      <w:r w:rsidR="00CD6519" w:rsidRPr="006A0A7B">
        <w:rPr>
          <w:sz w:val="28"/>
          <w:szCs w:val="28"/>
        </w:rPr>
        <w:t xml:space="preserve">Численность населения на начало 2012г. составляла </w:t>
      </w:r>
      <w:r w:rsidR="004B7CE7" w:rsidRPr="006A0A7B">
        <w:rPr>
          <w:sz w:val="28"/>
          <w:szCs w:val="28"/>
        </w:rPr>
        <w:t xml:space="preserve">900  </w:t>
      </w:r>
      <w:r w:rsidR="00CD6519" w:rsidRPr="006A0A7B">
        <w:rPr>
          <w:sz w:val="28"/>
          <w:szCs w:val="28"/>
        </w:rPr>
        <w:t>человек</w:t>
      </w:r>
      <w:r w:rsidR="00CD6519" w:rsidRPr="00464E66">
        <w:rPr>
          <w:sz w:val="28"/>
          <w:szCs w:val="28"/>
        </w:rPr>
        <w:t xml:space="preserve">. Численность трудовых ресурсов в 2012г. - </w:t>
      </w:r>
      <w:r w:rsidR="004B7CE7">
        <w:rPr>
          <w:szCs w:val="28"/>
        </w:rPr>
        <w:t>549</w:t>
      </w:r>
      <w:r w:rsidR="00CD6519" w:rsidRPr="00464E66">
        <w:rPr>
          <w:sz w:val="28"/>
          <w:szCs w:val="28"/>
        </w:rPr>
        <w:t xml:space="preserve"> человек, из них </w:t>
      </w:r>
      <w:r w:rsidR="004B7CE7">
        <w:rPr>
          <w:sz w:val="28"/>
          <w:szCs w:val="28"/>
        </w:rPr>
        <w:t xml:space="preserve">340 </w:t>
      </w:r>
      <w:r w:rsidR="00CD6519" w:rsidRPr="00464E66">
        <w:rPr>
          <w:sz w:val="28"/>
          <w:szCs w:val="28"/>
        </w:rPr>
        <w:t xml:space="preserve">были заняты в экономике. За пределами муниципального образования трудится </w:t>
      </w:r>
      <w:r w:rsidR="00CA5D2F">
        <w:rPr>
          <w:sz w:val="28"/>
          <w:szCs w:val="28"/>
        </w:rPr>
        <w:t>56</w:t>
      </w:r>
      <w:r w:rsidR="00CD6519" w:rsidRPr="00464E66">
        <w:rPr>
          <w:sz w:val="28"/>
          <w:szCs w:val="28"/>
        </w:rPr>
        <w:t>,2% от населения, занятого в экономике.</w:t>
      </w:r>
      <w:r w:rsidR="00CA5D2F">
        <w:rPr>
          <w:sz w:val="28"/>
          <w:szCs w:val="28"/>
        </w:rPr>
        <w:t xml:space="preserve"> </w:t>
      </w:r>
      <w:r w:rsidR="00CD6519" w:rsidRPr="00E312DA">
        <w:rPr>
          <w:sz w:val="28"/>
          <w:szCs w:val="28"/>
        </w:rPr>
        <w:t xml:space="preserve">Общая площадь земель в границах муниципального образования – </w:t>
      </w:r>
      <w:r w:rsidR="00CA5D2F">
        <w:rPr>
          <w:szCs w:val="28"/>
        </w:rPr>
        <w:t>22558</w:t>
      </w:r>
      <w:r w:rsidR="00CA5D2F" w:rsidRPr="008A436F">
        <w:rPr>
          <w:szCs w:val="28"/>
        </w:rPr>
        <w:t xml:space="preserve"> </w:t>
      </w:r>
      <w:r w:rsidR="00CD6519" w:rsidRPr="00E312DA">
        <w:rPr>
          <w:sz w:val="28"/>
          <w:szCs w:val="28"/>
        </w:rPr>
        <w:t xml:space="preserve"> га</w:t>
      </w:r>
      <w:r w:rsidR="00462174">
        <w:rPr>
          <w:sz w:val="28"/>
          <w:szCs w:val="28"/>
        </w:rPr>
        <w:t>.</w:t>
      </w:r>
    </w:p>
    <w:p w:rsidR="00015506" w:rsidRPr="00142AF1" w:rsidRDefault="00015506" w:rsidP="00015506">
      <w:pPr>
        <w:jc w:val="right"/>
        <w:rPr>
          <w:sz w:val="28"/>
          <w:szCs w:val="28"/>
        </w:rPr>
      </w:pPr>
      <w:r w:rsidRPr="00142AF1">
        <w:rPr>
          <w:sz w:val="28"/>
          <w:szCs w:val="28"/>
        </w:rPr>
        <w:t xml:space="preserve">Таблица </w:t>
      </w:r>
      <w:r>
        <w:rPr>
          <w:sz w:val="28"/>
          <w:szCs w:val="28"/>
        </w:rPr>
        <w:t>2</w:t>
      </w:r>
    </w:p>
    <w:p w:rsidR="00CD6519" w:rsidRDefault="00CD6519" w:rsidP="00183B44">
      <w:pPr>
        <w:ind w:firstLine="709"/>
        <w:jc w:val="both"/>
        <w:rPr>
          <w:sz w:val="28"/>
          <w:szCs w:val="28"/>
        </w:rPr>
      </w:pPr>
      <w:r w:rsidRPr="00CA5D2F">
        <w:rPr>
          <w:sz w:val="28"/>
          <w:szCs w:val="28"/>
        </w:rPr>
        <w:t xml:space="preserve">Структура </w:t>
      </w:r>
      <w:r w:rsidR="00CA5D2F" w:rsidRPr="00CA5D2F">
        <w:rPr>
          <w:sz w:val="28"/>
          <w:szCs w:val="28"/>
        </w:rPr>
        <w:t>Варламовского</w:t>
      </w:r>
      <w:r w:rsidRPr="00CA5D2F">
        <w:rPr>
          <w:sz w:val="28"/>
          <w:szCs w:val="28"/>
        </w:rPr>
        <w:t xml:space="preserve"> сельсовета</w:t>
      </w:r>
      <w:r>
        <w:rPr>
          <w:sz w:val="28"/>
          <w:szCs w:val="28"/>
        </w:rPr>
        <w:t xml:space="preserve"> середины 20 века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96"/>
        <w:gridCol w:w="3102"/>
        <w:gridCol w:w="3032"/>
      </w:tblGrid>
      <w:tr w:rsidR="00CA5D2F" w:rsidTr="00CA5D2F">
        <w:trPr>
          <w:trHeight w:val="269"/>
        </w:trPr>
        <w:tc>
          <w:tcPr>
            <w:tcW w:w="3096" w:type="dxa"/>
          </w:tcPr>
          <w:p w:rsidR="00CA5D2F" w:rsidRPr="00BE5D1F" w:rsidRDefault="00CA5D2F" w:rsidP="00081687">
            <w:pPr>
              <w:spacing w:before="160" w:after="160"/>
              <w:jc w:val="center"/>
              <w:rPr>
                <w:sz w:val="28"/>
                <w:szCs w:val="28"/>
              </w:rPr>
            </w:pPr>
            <w:r>
              <w:rPr>
                <w:sz w:val="28"/>
                <w:szCs w:val="28"/>
              </w:rPr>
              <w:t>Название населенного пункта</w:t>
            </w:r>
          </w:p>
        </w:tc>
        <w:tc>
          <w:tcPr>
            <w:tcW w:w="3102" w:type="dxa"/>
          </w:tcPr>
          <w:p w:rsidR="00CA5D2F" w:rsidRPr="00BE5D1F" w:rsidRDefault="00CA5D2F" w:rsidP="00081687">
            <w:pPr>
              <w:spacing w:before="160" w:after="160"/>
              <w:jc w:val="center"/>
              <w:rPr>
                <w:sz w:val="28"/>
                <w:szCs w:val="28"/>
              </w:rPr>
            </w:pPr>
            <w:r>
              <w:rPr>
                <w:sz w:val="28"/>
                <w:szCs w:val="28"/>
              </w:rPr>
              <w:t>Название Колхоза</w:t>
            </w:r>
          </w:p>
        </w:tc>
        <w:tc>
          <w:tcPr>
            <w:tcW w:w="3032" w:type="dxa"/>
          </w:tcPr>
          <w:p w:rsidR="00CA5D2F" w:rsidRPr="00BE5D1F" w:rsidRDefault="00CA5D2F" w:rsidP="00081687">
            <w:pPr>
              <w:spacing w:before="160" w:after="160"/>
              <w:jc w:val="center"/>
              <w:rPr>
                <w:sz w:val="28"/>
                <w:szCs w:val="28"/>
              </w:rPr>
            </w:pPr>
            <w:r>
              <w:rPr>
                <w:sz w:val="28"/>
                <w:szCs w:val="28"/>
              </w:rPr>
              <w:t>Крайние даты</w:t>
            </w:r>
          </w:p>
        </w:tc>
      </w:tr>
      <w:tr w:rsidR="00CA5D2F" w:rsidTr="00CA5D2F">
        <w:trPr>
          <w:trHeight w:val="269"/>
        </w:trPr>
        <w:tc>
          <w:tcPr>
            <w:tcW w:w="3096" w:type="dxa"/>
          </w:tcPr>
          <w:p w:rsidR="00CA5D2F" w:rsidRPr="00BE5D1F" w:rsidRDefault="00CA5D2F" w:rsidP="00081687">
            <w:pPr>
              <w:spacing w:before="100"/>
              <w:rPr>
                <w:sz w:val="28"/>
                <w:szCs w:val="28"/>
              </w:rPr>
            </w:pPr>
            <w:r>
              <w:rPr>
                <w:sz w:val="28"/>
                <w:szCs w:val="28"/>
              </w:rPr>
              <w:t>Любимовка</w:t>
            </w:r>
          </w:p>
        </w:tc>
        <w:tc>
          <w:tcPr>
            <w:tcW w:w="3102" w:type="dxa"/>
          </w:tcPr>
          <w:p w:rsidR="00CA5D2F" w:rsidRPr="00BE5D1F" w:rsidRDefault="00CA5D2F" w:rsidP="00081687">
            <w:pPr>
              <w:spacing w:before="100"/>
              <w:rPr>
                <w:sz w:val="28"/>
                <w:szCs w:val="28"/>
              </w:rPr>
            </w:pPr>
            <w:r>
              <w:rPr>
                <w:sz w:val="28"/>
                <w:szCs w:val="28"/>
              </w:rPr>
              <w:t>Ворошилово</w:t>
            </w:r>
          </w:p>
        </w:tc>
        <w:tc>
          <w:tcPr>
            <w:tcW w:w="3032" w:type="dxa"/>
          </w:tcPr>
          <w:p w:rsidR="00CA5D2F" w:rsidRPr="00BE5D1F" w:rsidRDefault="00CA5D2F" w:rsidP="00081687">
            <w:pPr>
              <w:spacing w:before="100"/>
              <w:rPr>
                <w:sz w:val="28"/>
                <w:szCs w:val="28"/>
              </w:rPr>
            </w:pPr>
            <w:r>
              <w:rPr>
                <w:sz w:val="28"/>
                <w:szCs w:val="28"/>
              </w:rPr>
              <w:t>1943</w:t>
            </w:r>
            <w:r w:rsidRPr="00BE5D1F">
              <w:rPr>
                <w:sz w:val="28"/>
                <w:szCs w:val="28"/>
              </w:rPr>
              <w:t xml:space="preserve"> - 19</w:t>
            </w:r>
            <w:r>
              <w:rPr>
                <w:sz w:val="28"/>
                <w:szCs w:val="28"/>
              </w:rPr>
              <w:t>51</w:t>
            </w:r>
          </w:p>
        </w:tc>
      </w:tr>
      <w:tr w:rsidR="00CA5D2F" w:rsidTr="00CA5D2F">
        <w:trPr>
          <w:trHeight w:val="269"/>
        </w:trPr>
        <w:tc>
          <w:tcPr>
            <w:tcW w:w="3096" w:type="dxa"/>
          </w:tcPr>
          <w:p w:rsidR="00CA5D2F" w:rsidRPr="00BE5D1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r>
              <w:rPr>
                <w:sz w:val="28"/>
                <w:szCs w:val="28"/>
              </w:rPr>
              <w:t>Хрущёвка</w:t>
            </w:r>
          </w:p>
        </w:tc>
        <w:tc>
          <w:tcPr>
            <w:tcW w:w="3032" w:type="dxa"/>
          </w:tcPr>
          <w:p w:rsidR="00CA5D2F" w:rsidRPr="00BE5D1F" w:rsidRDefault="00CA5D2F" w:rsidP="00081687">
            <w:pPr>
              <w:spacing w:before="100"/>
              <w:rPr>
                <w:sz w:val="28"/>
                <w:szCs w:val="28"/>
              </w:rPr>
            </w:pPr>
            <w:r>
              <w:rPr>
                <w:sz w:val="28"/>
                <w:szCs w:val="28"/>
              </w:rPr>
              <w:t>1952</w:t>
            </w:r>
            <w:r w:rsidRPr="00BE5D1F">
              <w:rPr>
                <w:sz w:val="28"/>
                <w:szCs w:val="28"/>
              </w:rPr>
              <w:t xml:space="preserve"> - 19</w:t>
            </w:r>
            <w:r>
              <w:rPr>
                <w:sz w:val="28"/>
                <w:szCs w:val="28"/>
              </w:rPr>
              <w:t>54</w:t>
            </w:r>
          </w:p>
        </w:tc>
      </w:tr>
      <w:tr w:rsidR="00CA5D2F" w:rsidTr="00CA5D2F">
        <w:trPr>
          <w:trHeight w:val="269"/>
        </w:trPr>
        <w:tc>
          <w:tcPr>
            <w:tcW w:w="3096" w:type="dxa"/>
          </w:tcPr>
          <w:p w:rsidR="00CA5D2F" w:rsidRPr="00BE5D1F" w:rsidRDefault="00CA5D2F" w:rsidP="00081687">
            <w:pPr>
              <w:spacing w:before="100"/>
              <w:rPr>
                <w:sz w:val="28"/>
                <w:szCs w:val="28"/>
              </w:rPr>
            </w:pPr>
            <w:r>
              <w:rPr>
                <w:sz w:val="28"/>
                <w:szCs w:val="28"/>
              </w:rPr>
              <w:lastRenderedPageBreak/>
              <w:t>Варламово</w:t>
            </w:r>
          </w:p>
        </w:tc>
        <w:tc>
          <w:tcPr>
            <w:tcW w:w="3102" w:type="dxa"/>
          </w:tcPr>
          <w:p w:rsidR="00CA5D2F" w:rsidRPr="00BE5D1F" w:rsidRDefault="00CA5D2F" w:rsidP="00081687">
            <w:pPr>
              <w:spacing w:before="100"/>
              <w:rPr>
                <w:sz w:val="28"/>
                <w:szCs w:val="28"/>
              </w:rPr>
            </w:pPr>
            <w:r>
              <w:rPr>
                <w:sz w:val="28"/>
                <w:szCs w:val="28"/>
              </w:rPr>
              <w:t>Путь Ильича</w:t>
            </w:r>
          </w:p>
        </w:tc>
        <w:tc>
          <w:tcPr>
            <w:tcW w:w="3032" w:type="dxa"/>
          </w:tcPr>
          <w:p w:rsidR="00CA5D2F" w:rsidRPr="00BE5D1F" w:rsidRDefault="00CA5D2F" w:rsidP="00081687">
            <w:pPr>
              <w:spacing w:before="100"/>
              <w:rPr>
                <w:sz w:val="28"/>
                <w:szCs w:val="28"/>
              </w:rPr>
            </w:pPr>
            <w:r>
              <w:rPr>
                <w:sz w:val="28"/>
                <w:szCs w:val="28"/>
              </w:rPr>
              <w:t>1943</w:t>
            </w:r>
            <w:r w:rsidRPr="00BE5D1F">
              <w:rPr>
                <w:sz w:val="28"/>
                <w:szCs w:val="28"/>
              </w:rPr>
              <w:t xml:space="preserve"> - 19</w:t>
            </w:r>
            <w:r>
              <w:rPr>
                <w:sz w:val="28"/>
                <w:szCs w:val="28"/>
              </w:rPr>
              <w:t>45</w:t>
            </w:r>
          </w:p>
        </w:tc>
      </w:tr>
      <w:tr w:rsidR="00CA5D2F" w:rsidTr="00CA5D2F">
        <w:trPr>
          <w:trHeight w:val="269"/>
        </w:trPr>
        <w:tc>
          <w:tcPr>
            <w:tcW w:w="3096" w:type="dxa"/>
          </w:tcPr>
          <w:p w:rsidR="00CA5D2F" w:rsidRPr="00BE5D1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r>
              <w:rPr>
                <w:sz w:val="28"/>
                <w:szCs w:val="28"/>
              </w:rPr>
              <w:t>1-е мая</w:t>
            </w:r>
          </w:p>
        </w:tc>
        <w:tc>
          <w:tcPr>
            <w:tcW w:w="3032" w:type="dxa"/>
          </w:tcPr>
          <w:p w:rsidR="00CA5D2F" w:rsidRPr="00BE5D1F" w:rsidRDefault="00CA5D2F" w:rsidP="00081687">
            <w:pPr>
              <w:spacing w:before="100"/>
              <w:rPr>
                <w:sz w:val="28"/>
                <w:szCs w:val="28"/>
              </w:rPr>
            </w:pPr>
            <w:r>
              <w:rPr>
                <w:sz w:val="28"/>
                <w:szCs w:val="28"/>
              </w:rPr>
              <w:t>1943</w:t>
            </w:r>
            <w:r w:rsidRPr="00BE5D1F">
              <w:rPr>
                <w:sz w:val="28"/>
                <w:szCs w:val="28"/>
              </w:rPr>
              <w:t xml:space="preserve"> - 19</w:t>
            </w:r>
            <w:r>
              <w:rPr>
                <w:sz w:val="28"/>
                <w:szCs w:val="28"/>
              </w:rPr>
              <w:t>51</w:t>
            </w:r>
          </w:p>
        </w:tc>
      </w:tr>
      <w:tr w:rsidR="00CA5D2F" w:rsidTr="00CA5D2F">
        <w:trPr>
          <w:trHeight w:val="269"/>
        </w:trPr>
        <w:tc>
          <w:tcPr>
            <w:tcW w:w="3096" w:type="dxa"/>
          </w:tcPr>
          <w:p w:rsidR="00CA5D2F" w:rsidRPr="00BE5D1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r>
              <w:rPr>
                <w:sz w:val="28"/>
                <w:szCs w:val="28"/>
              </w:rPr>
              <w:t>Хрущёвка</w:t>
            </w:r>
          </w:p>
        </w:tc>
        <w:tc>
          <w:tcPr>
            <w:tcW w:w="3032" w:type="dxa"/>
          </w:tcPr>
          <w:p w:rsidR="00CA5D2F" w:rsidRPr="00BE5D1F" w:rsidRDefault="00CA5D2F" w:rsidP="00081687">
            <w:pPr>
              <w:spacing w:before="100"/>
              <w:rPr>
                <w:sz w:val="28"/>
                <w:szCs w:val="28"/>
              </w:rPr>
            </w:pPr>
            <w:r>
              <w:rPr>
                <w:sz w:val="28"/>
                <w:szCs w:val="28"/>
              </w:rPr>
              <w:t xml:space="preserve">1952 </w:t>
            </w:r>
            <w:r w:rsidRPr="00BE5D1F">
              <w:rPr>
                <w:sz w:val="28"/>
                <w:szCs w:val="28"/>
              </w:rPr>
              <w:t>- 19</w:t>
            </w:r>
            <w:r>
              <w:rPr>
                <w:sz w:val="28"/>
                <w:szCs w:val="28"/>
              </w:rPr>
              <w:t>57</w:t>
            </w:r>
          </w:p>
        </w:tc>
      </w:tr>
      <w:tr w:rsidR="00CA5D2F" w:rsidTr="00CA5D2F">
        <w:trPr>
          <w:trHeight w:val="269"/>
        </w:trPr>
        <w:tc>
          <w:tcPr>
            <w:tcW w:w="3096" w:type="dxa"/>
          </w:tcPr>
          <w:p w:rsidR="00CA5D2F" w:rsidRPr="00BE5D1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r>
              <w:rPr>
                <w:sz w:val="28"/>
                <w:szCs w:val="28"/>
              </w:rPr>
              <w:t>Россия</w:t>
            </w:r>
          </w:p>
        </w:tc>
        <w:tc>
          <w:tcPr>
            <w:tcW w:w="3032" w:type="dxa"/>
          </w:tcPr>
          <w:p w:rsidR="00CA5D2F" w:rsidRPr="00BE5D1F" w:rsidRDefault="00CA5D2F" w:rsidP="00081687">
            <w:pPr>
              <w:spacing w:before="100"/>
              <w:rPr>
                <w:sz w:val="28"/>
                <w:szCs w:val="28"/>
              </w:rPr>
            </w:pPr>
            <w:r>
              <w:rPr>
                <w:sz w:val="28"/>
                <w:szCs w:val="28"/>
              </w:rPr>
              <w:t>1958</w:t>
            </w:r>
            <w:r w:rsidRPr="00BE5D1F">
              <w:rPr>
                <w:sz w:val="28"/>
                <w:szCs w:val="28"/>
              </w:rPr>
              <w:t xml:space="preserve"> - 19</w:t>
            </w:r>
            <w:r>
              <w:rPr>
                <w:sz w:val="28"/>
                <w:szCs w:val="28"/>
              </w:rPr>
              <w:t>79</w:t>
            </w:r>
          </w:p>
        </w:tc>
      </w:tr>
      <w:tr w:rsidR="00CA5D2F" w:rsidTr="00CA5D2F">
        <w:trPr>
          <w:trHeight w:val="269"/>
        </w:trPr>
        <w:tc>
          <w:tcPr>
            <w:tcW w:w="3096" w:type="dxa"/>
          </w:tcPr>
          <w:p w:rsidR="00CA5D2F" w:rsidRPr="00BE5D1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p>
        </w:tc>
        <w:tc>
          <w:tcPr>
            <w:tcW w:w="3032" w:type="dxa"/>
          </w:tcPr>
          <w:p w:rsidR="00CA5D2F" w:rsidRPr="00BE5D1F" w:rsidRDefault="00CA5D2F" w:rsidP="00081687">
            <w:pPr>
              <w:spacing w:before="100"/>
              <w:rPr>
                <w:sz w:val="28"/>
                <w:szCs w:val="28"/>
              </w:rPr>
            </w:pPr>
          </w:p>
        </w:tc>
      </w:tr>
      <w:tr w:rsidR="00CA5D2F" w:rsidTr="00CA5D2F">
        <w:trPr>
          <w:trHeight w:val="269"/>
        </w:trPr>
        <w:tc>
          <w:tcPr>
            <w:tcW w:w="3096" w:type="dxa"/>
          </w:tcPr>
          <w:p w:rsidR="00CA5D2F" w:rsidRPr="00BE5D1F" w:rsidRDefault="00CA5D2F" w:rsidP="00081687">
            <w:pPr>
              <w:spacing w:before="100"/>
              <w:rPr>
                <w:sz w:val="28"/>
                <w:szCs w:val="28"/>
              </w:rPr>
            </w:pPr>
            <w:r>
              <w:rPr>
                <w:sz w:val="28"/>
                <w:szCs w:val="28"/>
              </w:rPr>
              <w:t>Краснознаментка</w:t>
            </w:r>
          </w:p>
        </w:tc>
        <w:tc>
          <w:tcPr>
            <w:tcW w:w="3102" w:type="dxa"/>
          </w:tcPr>
          <w:p w:rsidR="00CA5D2F" w:rsidRPr="00BE5D1F" w:rsidRDefault="00CA5D2F" w:rsidP="00081687">
            <w:pPr>
              <w:spacing w:before="100"/>
              <w:rPr>
                <w:sz w:val="28"/>
                <w:szCs w:val="28"/>
              </w:rPr>
            </w:pPr>
            <w:r>
              <w:rPr>
                <w:sz w:val="28"/>
                <w:szCs w:val="28"/>
              </w:rPr>
              <w:t>Роте фане</w:t>
            </w:r>
          </w:p>
        </w:tc>
        <w:tc>
          <w:tcPr>
            <w:tcW w:w="3032" w:type="dxa"/>
          </w:tcPr>
          <w:p w:rsidR="00CA5D2F" w:rsidRPr="00BE5D1F" w:rsidRDefault="00CA5D2F" w:rsidP="00081687">
            <w:pPr>
              <w:spacing w:before="100"/>
              <w:rPr>
                <w:sz w:val="28"/>
                <w:szCs w:val="28"/>
              </w:rPr>
            </w:pPr>
            <w:r>
              <w:rPr>
                <w:sz w:val="28"/>
                <w:szCs w:val="28"/>
              </w:rPr>
              <w:t>1943</w:t>
            </w:r>
            <w:r w:rsidRPr="00BE5D1F">
              <w:rPr>
                <w:sz w:val="28"/>
                <w:szCs w:val="28"/>
              </w:rPr>
              <w:t xml:space="preserve"> - 19</w:t>
            </w:r>
            <w:r>
              <w:rPr>
                <w:sz w:val="28"/>
                <w:szCs w:val="28"/>
              </w:rPr>
              <w:t>51</w:t>
            </w:r>
          </w:p>
        </w:tc>
      </w:tr>
      <w:tr w:rsidR="00CA5D2F" w:rsidTr="00CA5D2F">
        <w:trPr>
          <w:trHeight w:val="269"/>
        </w:trPr>
        <w:tc>
          <w:tcPr>
            <w:tcW w:w="3096" w:type="dxa"/>
          </w:tcPr>
          <w:p w:rsidR="00CA5D2F" w:rsidRPr="00BE5D1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r>
              <w:rPr>
                <w:sz w:val="28"/>
                <w:szCs w:val="28"/>
              </w:rPr>
              <w:t>Хрущёвка</w:t>
            </w:r>
          </w:p>
        </w:tc>
        <w:tc>
          <w:tcPr>
            <w:tcW w:w="3032" w:type="dxa"/>
          </w:tcPr>
          <w:p w:rsidR="00CA5D2F" w:rsidRPr="00BE5D1F" w:rsidRDefault="00CA5D2F" w:rsidP="00081687">
            <w:pPr>
              <w:spacing w:before="100"/>
              <w:rPr>
                <w:sz w:val="28"/>
                <w:szCs w:val="28"/>
              </w:rPr>
            </w:pPr>
            <w:r>
              <w:rPr>
                <w:sz w:val="28"/>
                <w:szCs w:val="28"/>
              </w:rPr>
              <w:t>1952</w:t>
            </w:r>
            <w:r w:rsidRPr="00BE5D1F">
              <w:rPr>
                <w:sz w:val="28"/>
                <w:szCs w:val="28"/>
              </w:rPr>
              <w:t xml:space="preserve"> - 19</w:t>
            </w:r>
            <w:r>
              <w:rPr>
                <w:sz w:val="28"/>
                <w:szCs w:val="28"/>
              </w:rPr>
              <w:t>57</w:t>
            </w:r>
          </w:p>
        </w:tc>
      </w:tr>
      <w:tr w:rsidR="00CA5D2F" w:rsidTr="00CA5D2F">
        <w:trPr>
          <w:trHeight w:val="269"/>
        </w:trPr>
        <w:tc>
          <w:tcPr>
            <w:tcW w:w="3096" w:type="dxa"/>
          </w:tcPr>
          <w:p w:rsidR="00CA5D2F" w:rsidRPr="00BE5D1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r>
              <w:rPr>
                <w:sz w:val="28"/>
                <w:szCs w:val="28"/>
              </w:rPr>
              <w:t>Россия</w:t>
            </w:r>
          </w:p>
        </w:tc>
        <w:tc>
          <w:tcPr>
            <w:tcW w:w="3032" w:type="dxa"/>
          </w:tcPr>
          <w:p w:rsidR="00CA5D2F" w:rsidRPr="00BE5D1F" w:rsidRDefault="00CA5D2F" w:rsidP="00081687">
            <w:pPr>
              <w:spacing w:before="100"/>
              <w:rPr>
                <w:sz w:val="28"/>
                <w:szCs w:val="28"/>
              </w:rPr>
            </w:pPr>
            <w:r>
              <w:rPr>
                <w:sz w:val="28"/>
                <w:szCs w:val="28"/>
              </w:rPr>
              <w:t>1958</w:t>
            </w:r>
            <w:r w:rsidRPr="00BE5D1F">
              <w:rPr>
                <w:sz w:val="28"/>
                <w:szCs w:val="28"/>
              </w:rPr>
              <w:t xml:space="preserve"> - 19</w:t>
            </w:r>
            <w:r>
              <w:rPr>
                <w:sz w:val="28"/>
                <w:szCs w:val="28"/>
              </w:rPr>
              <w:t>79</w:t>
            </w:r>
          </w:p>
        </w:tc>
      </w:tr>
      <w:tr w:rsidR="00CA5D2F" w:rsidTr="00CA5D2F">
        <w:trPr>
          <w:trHeight w:val="269"/>
        </w:trPr>
        <w:tc>
          <w:tcPr>
            <w:tcW w:w="3096" w:type="dxa"/>
          </w:tcPr>
          <w:p w:rsidR="00CA5D2F" w:rsidRPr="00BE5D1F" w:rsidRDefault="00CA5D2F" w:rsidP="00081687">
            <w:pPr>
              <w:spacing w:before="100"/>
              <w:rPr>
                <w:sz w:val="28"/>
                <w:szCs w:val="28"/>
              </w:rPr>
            </w:pPr>
          </w:p>
        </w:tc>
        <w:tc>
          <w:tcPr>
            <w:tcW w:w="3102" w:type="dxa"/>
          </w:tcPr>
          <w:p w:rsidR="00CA5D2F" w:rsidRDefault="00CA5D2F" w:rsidP="00081687">
            <w:pPr>
              <w:spacing w:before="100"/>
              <w:rPr>
                <w:sz w:val="28"/>
                <w:szCs w:val="28"/>
              </w:rPr>
            </w:pPr>
          </w:p>
        </w:tc>
        <w:tc>
          <w:tcPr>
            <w:tcW w:w="3032" w:type="dxa"/>
          </w:tcPr>
          <w:p w:rsidR="00CA5D2F" w:rsidRDefault="00CA5D2F" w:rsidP="00081687">
            <w:pPr>
              <w:spacing w:before="100"/>
              <w:rPr>
                <w:sz w:val="28"/>
                <w:szCs w:val="28"/>
              </w:rPr>
            </w:pPr>
          </w:p>
        </w:tc>
      </w:tr>
      <w:tr w:rsidR="00CA5D2F" w:rsidTr="00CA5D2F">
        <w:trPr>
          <w:trHeight w:val="269"/>
        </w:trPr>
        <w:tc>
          <w:tcPr>
            <w:tcW w:w="3096" w:type="dxa"/>
          </w:tcPr>
          <w:p w:rsidR="00CA5D2F" w:rsidRPr="00BE5D1F" w:rsidRDefault="00CA5D2F" w:rsidP="00081687">
            <w:pPr>
              <w:spacing w:before="100"/>
              <w:rPr>
                <w:sz w:val="28"/>
                <w:szCs w:val="28"/>
              </w:rPr>
            </w:pPr>
            <w:r>
              <w:rPr>
                <w:sz w:val="28"/>
                <w:szCs w:val="28"/>
              </w:rPr>
              <w:t>Кандереп</w:t>
            </w:r>
          </w:p>
        </w:tc>
        <w:tc>
          <w:tcPr>
            <w:tcW w:w="3102" w:type="dxa"/>
          </w:tcPr>
          <w:p w:rsidR="00CA5D2F" w:rsidRPr="00BE5D1F" w:rsidRDefault="00CA5D2F" w:rsidP="00081687">
            <w:pPr>
              <w:spacing w:before="100"/>
              <w:rPr>
                <w:sz w:val="28"/>
                <w:szCs w:val="28"/>
              </w:rPr>
            </w:pPr>
            <w:r>
              <w:rPr>
                <w:sz w:val="28"/>
                <w:szCs w:val="28"/>
              </w:rPr>
              <w:t>Кандер. МТС</w:t>
            </w:r>
          </w:p>
        </w:tc>
        <w:tc>
          <w:tcPr>
            <w:tcW w:w="3032" w:type="dxa"/>
          </w:tcPr>
          <w:p w:rsidR="00CA5D2F" w:rsidRPr="00BE5D1F" w:rsidRDefault="00CA5D2F" w:rsidP="00081687">
            <w:pPr>
              <w:spacing w:before="100"/>
              <w:rPr>
                <w:sz w:val="28"/>
                <w:szCs w:val="28"/>
              </w:rPr>
            </w:pPr>
            <w:r>
              <w:rPr>
                <w:sz w:val="28"/>
                <w:szCs w:val="28"/>
              </w:rPr>
              <w:t>1943</w:t>
            </w:r>
            <w:r w:rsidRPr="00BE5D1F">
              <w:rPr>
                <w:sz w:val="28"/>
                <w:szCs w:val="28"/>
              </w:rPr>
              <w:t xml:space="preserve"> - 19</w:t>
            </w:r>
            <w:r>
              <w:rPr>
                <w:sz w:val="28"/>
                <w:szCs w:val="28"/>
              </w:rPr>
              <w:t>45</w:t>
            </w:r>
          </w:p>
        </w:tc>
      </w:tr>
      <w:tr w:rsidR="00CA5D2F" w:rsidTr="00CA5D2F">
        <w:trPr>
          <w:trHeight w:val="269"/>
        </w:trPr>
        <w:tc>
          <w:tcPr>
            <w:tcW w:w="3096" w:type="dxa"/>
          </w:tcPr>
          <w:p w:rsidR="00CA5D2F" w:rsidRPr="00BE5D1F" w:rsidRDefault="00CA5D2F" w:rsidP="00081687">
            <w:pPr>
              <w:spacing w:before="100"/>
              <w:rPr>
                <w:sz w:val="28"/>
                <w:szCs w:val="28"/>
              </w:rPr>
            </w:pPr>
          </w:p>
        </w:tc>
        <w:tc>
          <w:tcPr>
            <w:tcW w:w="3102" w:type="dxa"/>
          </w:tcPr>
          <w:p w:rsidR="00CA5D2F" w:rsidRDefault="00CA5D2F" w:rsidP="00081687">
            <w:pPr>
              <w:spacing w:before="100"/>
              <w:rPr>
                <w:sz w:val="28"/>
                <w:szCs w:val="28"/>
              </w:rPr>
            </w:pPr>
            <w:r>
              <w:rPr>
                <w:sz w:val="28"/>
                <w:szCs w:val="28"/>
              </w:rPr>
              <w:t>2 съезд Советов</w:t>
            </w:r>
          </w:p>
        </w:tc>
        <w:tc>
          <w:tcPr>
            <w:tcW w:w="3032" w:type="dxa"/>
          </w:tcPr>
          <w:p w:rsidR="00CA5D2F" w:rsidRDefault="00CA5D2F" w:rsidP="00081687">
            <w:pPr>
              <w:spacing w:before="100"/>
              <w:rPr>
                <w:sz w:val="28"/>
                <w:szCs w:val="28"/>
              </w:rPr>
            </w:pPr>
            <w:r>
              <w:rPr>
                <w:sz w:val="28"/>
                <w:szCs w:val="28"/>
              </w:rPr>
              <w:t>1943</w:t>
            </w:r>
            <w:r w:rsidRPr="00BE5D1F">
              <w:rPr>
                <w:sz w:val="28"/>
                <w:szCs w:val="28"/>
              </w:rPr>
              <w:t xml:space="preserve"> - 19</w:t>
            </w:r>
            <w:r>
              <w:rPr>
                <w:sz w:val="28"/>
                <w:szCs w:val="28"/>
              </w:rPr>
              <w:t>51</w:t>
            </w:r>
          </w:p>
        </w:tc>
      </w:tr>
      <w:tr w:rsidR="00CA5D2F" w:rsidTr="00CA5D2F">
        <w:trPr>
          <w:trHeight w:val="269"/>
        </w:trPr>
        <w:tc>
          <w:tcPr>
            <w:tcW w:w="3096" w:type="dxa"/>
          </w:tcPr>
          <w:p w:rsidR="00CA5D2F" w:rsidRPr="00BE5D1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r>
              <w:rPr>
                <w:sz w:val="28"/>
                <w:szCs w:val="28"/>
              </w:rPr>
              <w:t>Хрущёвка</w:t>
            </w:r>
          </w:p>
        </w:tc>
        <w:tc>
          <w:tcPr>
            <w:tcW w:w="3032" w:type="dxa"/>
          </w:tcPr>
          <w:p w:rsidR="00CA5D2F" w:rsidRPr="00BE5D1F" w:rsidRDefault="00CA5D2F" w:rsidP="00081687">
            <w:pPr>
              <w:spacing w:before="100"/>
              <w:rPr>
                <w:sz w:val="28"/>
                <w:szCs w:val="28"/>
              </w:rPr>
            </w:pPr>
            <w:r>
              <w:rPr>
                <w:sz w:val="28"/>
                <w:szCs w:val="28"/>
              </w:rPr>
              <w:t>1952</w:t>
            </w:r>
            <w:r w:rsidRPr="00BE5D1F">
              <w:rPr>
                <w:sz w:val="28"/>
                <w:szCs w:val="28"/>
              </w:rPr>
              <w:t xml:space="preserve"> - 19</w:t>
            </w:r>
            <w:r>
              <w:rPr>
                <w:sz w:val="28"/>
                <w:szCs w:val="28"/>
              </w:rPr>
              <w:t>57</w:t>
            </w:r>
          </w:p>
        </w:tc>
      </w:tr>
      <w:tr w:rsidR="00CA5D2F" w:rsidTr="00CA5D2F">
        <w:trPr>
          <w:trHeight w:val="269"/>
        </w:trPr>
        <w:tc>
          <w:tcPr>
            <w:tcW w:w="3096" w:type="dxa"/>
          </w:tcPr>
          <w:p w:rsidR="00CA5D2F" w:rsidRPr="00BE5D1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r>
              <w:rPr>
                <w:sz w:val="28"/>
                <w:szCs w:val="28"/>
              </w:rPr>
              <w:t>Россия</w:t>
            </w:r>
          </w:p>
        </w:tc>
        <w:tc>
          <w:tcPr>
            <w:tcW w:w="3032" w:type="dxa"/>
          </w:tcPr>
          <w:p w:rsidR="00CA5D2F" w:rsidRPr="00BE5D1F" w:rsidRDefault="00CA5D2F" w:rsidP="00081687">
            <w:pPr>
              <w:spacing w:before="100"/>
              <w:rPr>
                <w:sz w:val="28"/>
                <w:szCs w:val="28"/>
              </w:rPr>
            </w:pPr>
            <w:r>
              <w:rPr>
                <w:sz w:val="28"/>
                <w:szCs w:val="28"/>
              </w:rPr>
              <w:t>1958</w:t>
            </w:r>
            <w:r w:rsidRPr="00BE5D1F">
              <w:rPr>
                <w:sz w:val="28"/>
                <w:szCs w:val="28"/>
              </w:rPr>
              <w:t xml:space="preserve"> - 19</w:t>
            </w:r>
            <w:r>
              <w:rPr>
                <w:sz w:val="28"/>
                <w:szCs w:val="28"/>
              </w:rPr>
              <w:t>79</w:t>
            </w:r>
          </w:p>
        </w:tc>
      </w:tr>
      <w:tr w:rsidR="00CA5D2F" w:rsidTr="00CA5D2F">
        <w:trPr>
          <w:trHeight w:val="269"/>
        </w:trPr>
        <w:tc>
          <w:tcPr>
            <w:tcW w:w="3096" w:type="dxa"/>
          </w:tcPr>
          <w:p w:rsidR="00CA5D2F" w:rsidRPr="00BE5D1F" w:rsidRDefault="00CA5D2F" w:rsidP="00081687">
            <w:pPr>
              <w:spacing w:before="100"/>
              <w:rPr>
                <w:sz w:val="28"/>
                <w:szCs w:val="28"/>
              </w:rPr>
            </w:pPr>
          </w:p>
        </w:tc>
        <w:tc>
          <w:tcPr>
            <w:tcW w:w="3102" w:type="dxa"/>
          </w:tcPr>
          <w:p w:rsidR="00CA5D2F" w:rsidRDefault="00CA5D2F" w:rsidP="00081687">
            <w:pPr>
              <w:spacing w:before="100"/>
              <w:rPr>
                <w:sz w:val="28"/>
                <w:szCs w:val="28"/>
              </w:rPr>
            </w:pPr>
          </w:p>
        </w:tc>
        <w:tc>
          <w:tcPr>
            <w:tcW w:w="3032" w:type="dxa"/>
          </w:tcPr>
          <w:p w:rsidR="00CA5D2F" w:rsidRDefault="00CA5D2F" w:rsidP="00081687">
            <w:pPr>
              <w:spacing w:before="100"/>
              <w:rPr>
                <w:sz w:val="28"/>
                <w:szCs w:val="28"/>
              </w:rPr>
            </w:pPr>
          </w:p>
        </w:tc>
      </w:tr>
      <w:tr w:rsidR="00CA5D2F" w:rsidTr="00CA5D2F">
        <w:trPr>
          <w:trHeight w:val="269"/>
        </w:trPr>
        <w:tc>
          <w:tcPr>
            <w:tcW w:w="3096" w:type="dxa"/>
          </w:tcPr>
          <w:p w:rsidR="00CA5D2F" w:rsidRPr="00BE5D1F" w:rsidRDefault="00CA5D2F" w:rsidP="00081687">
            <w:pPr>
              <w:spacing w:before="100"/>
              <w:rPr>
                <w:sz w:val="28"/>
                <w:szCs w:val="28"/>
              </w:rPr>
            </w:pPr>
            <w:r>
              <w:rPr>
                <w:sz w:val="28"/>
                <w:szCs w:val="28"/>
              </w:rPr>
              <w:t>Соколовский</w:t>
            </w:r>
          </w:p>
        </w:tc>
        <w:tc>
          <w:tcPr>
            <w:tcW w:w="3102" w:type="dxa"/>
          </w:tcPr>
          <w:p w:rsidR="00CA5D2F" w:rsidRDefault="00CA5D2F" w:rsidP="00081687">
            <w:pPr>
              <w:spacing w:before="100"/>
              <w:rPr>
                <w:sz w:val="28"/>
                <w:szCs w:val="28"/>
              </w:rPr>
            </w:pPr>
            <w:r>
              <w:rPr>
                <w:sz w:val="28"/>
                <w:szCs w:val="28"/>
              </w:rPr>
              <w:t>Новый путь</w:t>
            </w:r>
          </w:p>
        </w:tc>
        <w:tc>
          <w:tcPr>
            <w:tcW w:w="3032" w:type="dxa"/>
          </w:tcPr>
          <w:p w:rsidR="00CA5D2F" w:rsidRDefault="00CA5D2F" w:rsidP="00081687">
            <w:pPr>
              <w:spacing w:before="100"/>
              <w:rPr>
                <w:sz w:val="28"/>
                <w:szCs w:val="28"/>
              </w:rPr>
            </w:pPr>
            <w:r>
              <w:rPr>
                <w:sz w:val="28"/>
                <w:szCs w:val="28"/>
              </w:rPr>
              <w:t>1943</w:t>
            </w:r>
            <w:r w:rsidRPr="00BE5D1F">
              <w:rPr>
                <w:sz w:val="28"/>
                <w:szCs w:val="28"/>
              </w:rPr>
              <w:t xml:space="preserve"> - 19</w:t>
            </w:r>
            <w:r>
              <w:rPr>
                <w:sz w:val="28"/>
                <w:szCs w:val="28"/>
              </w:rPr>
              <w:t>48</w:t>
            </w:r>
          </w:p>
        </w:tc>
      </w:tr>
      <w:tr w:rsidR="00CA5D2F" w:rsidTr="00CA5D2F">
        <w:trPr>
          <w:trHeight w:val="269"/>
        </w:trPr>
        <w:tc>
          <w:tcPr>
            <w:tcW w:w="3096" w:type="dxa"/>
          </w:tcPr>
          <w:p w:rsidR="00CA5D2F" w:rsidRPr="00BE5D1F" w:rsidRDefault="00CA5D2F" w:rsidP="00081687">
            <w:pPr>
              <w:spacing w:before="100"/>
              <w:rPr>
                <w:sz w:val="28"/>
                <w:szCs w:val="28"/>
              </w:rPr>
            </w:pPr>
          </w:p>
        </w:tc>
        <w:tc>
          <w:tcPr>
            <w:tcW w:w="3102" w:type="dxa"/>
          </w:tcPr>
          <w:p w:rsidR="00CA5D2F" w:rsidRDefault="00CA5D2F" w:rsidP="00081687">
            <w:pPr>
              <w:spacing w:before="100"/>
              <w:rPr>
                <w:sz w:val="28"/>
                <w:szCs w:val="28"/>
              </w:rPr>
            </w:pPr>
            <w:r>
              <w:rPr>
                <w:sz w:val="28"/>
                <w:szCs w:val="28"/>
              </w:rPr>
              <w:t>Сибирь</w:t>
            </w:r>
          </w:p>
        </w:tc>
        <w:tc>
          <w:tcPr>
            <w:tcW w:w="3032" w:type="dxa"/>
          </w:tcPr>
          <w:p w:rsidR="00CA5D2F" w:rsidRDefault="00CA5D2F" w:rsidP="00081687">
            <w:pPr>
              <w:spacing w:before="100"/>
              <w:rPr>
                <w:sz w:val="28"/>
                <w:szCs w:val="28"/>
              </w:rPr>
            </w:pPr>
            <w:r>
              <w:rPr>
                <w:sz w:val="28"/>
                <w:szCs w:val="28"/>
              </w:rPr>
              <w:t>1943</w:t>
            </w:r>
            <w:r w:rsidRPr="00BE5D1F">
              <w:rPr>
                <w:sz w:val="28"/>
                <w:szCs w:val="28"/>
              </w:rPr>
              <w:t xml:space="preserve"> - 19</w:t>
            </w:r>
            <w:r>
              <w:rPr>
                <w:sz w:val="28"/>
                <w:szCs w:val="28"/>
              </w:rPr>
              <w:t>51</w:t>
            </w:r>
          </w:p>
        </w:tc>
      </w:tr>
      <w:tr w:rsidR="00CA5D2F" w:rsidTr="00CA5D2F">
        <w:trPr>
          <w:trHeight w:val="269"/>
        </w:trPr>
        <w:tc>
          <w:tcPr>
            <w:tcW w:w="3096" w:type="dxa"/>
          </w:tcPr>
          <w:p w:rsidR="00CA5D2F" w:rsidRPr="00BE5D1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r>
              <w:rPr>
                <w:sz w:val="28"/>
                <w:szCs w:val="28"/>
              </w:rPr>
              <w:t>Хрущёвка</w:t>
            </w:r>
          </w:p>
        </w:tc>
        <w:tc>
          <w:tcPr>
            <w:tcW w:w="3032" w:type="dxa"/>
          </w:tcPr>
          <w:p w:rsidR="00CA5D2F" w:rsidRPr="00BE5D1F" w:rsidRDefault="00CA5D2F" w:rsidP="00081687">
            <w:pPr>
              <w:spacing w:before="100"/>
              <w:rPr>
                <w:sz w:val="28"/>
                <w:szCs w:val="28"/>
              </w:rPr>
            </w:pPr>
            <w:r>
              <w:rPr>
                <w:sz w:val="28"/>
                <w:szCs w:val="28"/>
              </w:rPr>
              <w:t>1952</w:t>
            </w:r>
            <w:r w:rsidRPr="00BE5D1F">
              <w:rPr>
                <w:sz w:val="28"/>
                <w:szCs w:val="28"/>
              </w:rPr>
              <w:t xml:space="preserve"> - 19</w:t>
            </w:r>
            <w:r>
              <w:rPr>
                <w:sz w:val="28"/>
                <w:szCs w:val="28"/>
              </w:rPr>
              <w:t>54</w:t>
            </w:r>
          </w:p>
        </w:tc>
      </w:tr>
      <w:tr w:rsidR="00CA5D2F" w:rsidTr="00CA5D2F">
        <w:trPr>
          <w:trHeight w:val="269"/>
        </w:trPr>
        <w:tc>
          <w:tcPr>
            <w:tcW w:w="3096" w:type="dxa"/>
          </w:tcPr>
          <w:p w:rsidR="00CA5D2F" w:rsidRPr="00BE5D1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p>
        </w:tc>
        <w:tc>
          <w:tcPr>
            <w:tcW w:w="3032" w:type="dxa"/>
          </w:tcPr>
          <w:p w:rsidR="00CA5D2F" w:rsidRPr="00BE5D1F" w:rsidRDefault="00CA5D2F" w:rsidP="00081687">
            <w:pPr>
              <w:spacing w:before="100"/>
              <w:rPr>
                <w:sz w:val="28"/>
                <w:szCs w:val="28"/>
              </w:rPr>
            </w:pPr>
          </w:p>
        </w:tc>
      </w:tr>
      <w:tr w:rsidR="00CA5D2F" w:rsidTr="00CA5D2F">
        <w:trPr>
          <w:trHeight w:val="269"/>
        </w:trPr>
        <w:tc>
          <w:tcPr>
            <w:tcW w:w="3096" w:type="dxa"/>
          </w:tcPr>
          <w:p w:rsidR="00CA5D2F" w:rsidRPr="00BE5D1F" w:rsidRDefault="00CA5D2F" w:rsidP="00081687">
            <w:pPr>
              <w:spacing w:before="100"/>
              <w:rPr>
                <w:sz w:val="28"/>
                <w:szCs w:val="28"/>
              </w:rPr>
            </w:pPr>
            <w:r>
              <w:rPr>
                <w:sz w:val="28"/>
                <w:szCs w:val="28"/>
              </w:rPr>
              <w:t>Ворзинск</w:t>
            </w:r>
          </w:p>
        </w:tc>
        <w:tc>
          <w:tcPr>
            <w:tcW w:w="3102" w:type="dxa"/>
          </w:tcPr>
          <w:p w:rsidR="00CA5D2F" w:rsidRPr="00BE5D1F" w:rsidRDefault="00CA5D2F" w:rsidP="00081687">
            <w:pPr>
              <w:spacing w:before="100"/>
              <w:rPr>
                <w:sz w:val="28"/>
                <w:szCs w:val="28"/>
              </w:rPr>
            </w:pPr>
            <w:r>
              <w:rPr>
                <w:sz w:val="28"/>
                <w:szCs w:val="28"/>
              </w:rPr>
              <w:t>Путь Ильича</w:t>
            </w:r>
          </w:p>
        </w:tc>
        <w:tc>
          <w:tcPr>
            <w:tcW w:w="3032" w:type="dxa"/>
          </w:tcPr>
          <w:p w:rsidR="00CA5D2F" w:rsidRPr="00BE5D1F" w:rsidRDefault="00CA5D2F" w:rsidP="00081687">
            <w:pPr>
              <w:spacing w:before="100"/>
              <w:rPr>
                <w:sz w:val="28"/>
                <w:szCs w:val="28"/>
              </w:rPr>
            </w:pPr>
            <w:r>
              <w:rPr>
                <w:sz w:val="28"/>
                <w:szCs w:val="28"/>
              </w:rPr>
              <w:t>1943</w:t>
            </w:r>
            <w:r w:rsidRPr="00BE5D1F">
              <w:rPr>
                <w:sz w:val="28"/>
                <w:szCs w:val="28"/>
              </w:rPr>
              <w:t xml:space="preserve"> - 19</w:t>
            </w:r>
            <w:r>
              <w:rPr>
                <w:sz w:val="28"/>
                <w:szCs w:val="28"/>
              </w:rPr>
              <w:t>51</w:t>
            </w:r>
          </w:p>
        </w:tc>
      </w:tr>
      <w:tr w:rsidR="00CA5D2F" w:rsidTr="00CA5D2F">
        <w:trPr>
          <w:trHeight w:val="269"/>
        </w:trPr>
        <w:tc>
          <w:tcPr>
            <w:tcW w:w="3096" w:type="dxa"/>
          </w:tcPr>
          <w:p w:rsidR="00CA5D2F" w:rsidRPr="00BE5D1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r>
              <w:rPr>
                <w:sz w:val="28"/>
                <w:szCs w:val="28"/>
              </w:rPr>
              <w:t>Хрущёвка</w:t>
            </w:r>
          </w:p>
        </w:tc>
        <w:tc>
          <w:tcPr>
            <w:tcW w:w="3032" w:type="dxa"/>
          </w:tcPr>
          <w:p w:rsidR="00CA5D2F" w:rsidRPr="00BE5D1F" w:rsidRDefault="00CA5D2F" w:rsidP="00081687">
            <w:pPr>
              <w:spacing w:before="100"/>
              <w:rPr>
                <w:sz w:val="28"/>
                <w:szCs w:val="28"/>
              </w:rPr>
            </w:pPr>
            <w:r>
              <w:rPr>
                <w:sz w:val="28"/>
                <w:szCs w:val="28"/>
              </w:rPr>
              <w:t>1952</w:t>
            </w:r>
            <w:r w:rsidRPr="00BE5D1F">
              <w:rPr>
                <w:sz w:val="28"/>
                <w:szCs w:val="28"/>
              </w:rPr>
              <w:t xml:space="preserve"> - 19</w:t>
            </w:r>
            <w:r>
              <w:rPr>
                <w:sz w:val="28"/>
                <w:szCs w:val="28"/>
              </w:rPr>
              <w:t>57</w:t>
            </w:r>
          </w:p>
        </w:tc>
      </w:tr>
      <w:tr w:rsidR="00CA5D2F" w:rsidTr="00CA5D2F">
        <w:trPr>
          <w:trHeight w:val="269"/>
        </w:trPr>
        <w:tc>
          <w:tcPr>
            <w:tcW w:w="3096" w:type="dxa"/>
          </w:tcPr>
          <w:p w:rsidR="00CA5D2F" w:rsidRPr="00BE5D1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r>
              <w:rPr>
                <w:sz w:val="28"/>
                <w:szCs w:val="28"/>
              </w:rPr>
              <w:t>Россия</w:t>
            </w:r>
          </w:p>
        </w:tc>
        <w:tc>
          <w:tcPr>
            <w:tcW w:w="3032" w:type="dxa"/>
          </w:tcPr>
          <w:p w:rsidR="00CA5D2F" w:rsidRPr="00BE5D1F" w:rsidRDefault="00CA5D2F" w:rsidP="00081687">
            <w:pPr>
              <w:spacing w:before="100"/>
              <w:rPr>
                <w:sz w:val="28"/>
                <w:szCs w:val="28"/>
              </w:rPr>
            </w:pPr>
            <w:r>
              <w:rPr>
                <w:sz w:val="28"/>
                <w:szCs w:val="28"/>
              </w:rPr>
              <w:t>1958</w:t>
            </w:r>
            <w:r w:rsidRPr="00BE5D1F">
              <w:rPr>
                <w:sz w:val="28"/>
                <w:szCs w:val="28"/>
              </w:rPr>
              <w:t xml:space="preserve"> - 19</w:t>
            </w:r>
            <w:r>
              <w:rPr>
                <w:sz w:val="28"/>
                <w:szCs w:val="28"/>
              </w:rPr>
              <w:t>66</w:t>
            </w:r>
          </w:p>
        </w:tc>
      </w:tr>
      <w:tr w:rsidR="00CA5D2F" w:rsidTr="00CA5D2F">
        <w:trPr>
          <w:trHeight w:val="269"/>
        </w:trPr>
        <w:tc>
          <w:tcPr>
            <w:tcW w:w="3096" w:type="dxa"/>
          </w:tcPr>
          <w:p w:rsidR="00CA5D2F" w:rsidRPr="00BE5D1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p>
        </w:tc>
        <w:tc>
          <w:tcPr>
            <w:tcW w:w="3032" w:type="dxa"/>
          </w:tcPr>
          <w:p w:rsidR="00CA5D2F" w:rsidRPr="00BE5D1F" w:rsidRDefault="00CA5D2F" w:rsidP="00081687">
            <w:pPr>
              <w:spacing w:before="100"/>
              <w:rPr>
                <w:sz w:val="28"/>
                <w:szCs w:val="28"/>
              </w:rPr>
            </w:pPr>
          </w:p>
        </w:tc>
      </w:tr>
      <w:tr w:rsidR="00CA5D2F" w:rsidTr="00CA5D2F">
        <w:trPr>
          <w:trHeight w:val="269"/>
        </w:trPr>
        <w:tc>
          <w:tcPr>
            <w:tcW w:w="3096" w:type="dxa"/>
          </w:tcPr>
          <w:p w:rsidR="00CA5D2F" w:rsidRPr="00BE5D1F" w:rsidRDefault="00CA5D2F" w:rsidP="00081687">
            <w:pPr>
              <w:spacing w:before="100"/>
              <w:rPr>
                <w:sz w:val="28"/>
                <w:szCs w:val="28"/>
              </w:rPr>
            </w:pPr>
            <w:r>
              <w:rPr>
                <w:sz w:val="28"/>
                <w:szCs w:val="28"/>
              </w:rPr>
              <w:t>Верхний падун</w:t>
            </w:r>
          </w:p>
        </w:tc>
        <w:tc>
          <w:tcPr>
            <w:tcW w:w="3102" w:type="dxa"/>
          </w:tcPr>
          <w:p w:rsidR="00CA5D2F" w:rsidRPr="00BE5D1F" w:rsidRDefault="00CA5D2F" w:rsidP="00081687">
            <w:pPr>
              <w:spacing w:before="100"/>
              <w:rPr>
                <w:sz w:val="28"/>
                <w:szCs w:val="28"/>
              </w:rPr>
            </w:pPr>
            <w:r>
              <w:rPr>
                <w:sz w:val="28"/>
                <w:szCs w:val="28"/>
              </w:rPr>
              <w:t>1-е мая</w:t>
            </w:r>
          </w:p>
        </w:tc>
        <w:tc>
          <w:tcPr>
            <w:tcW w:w="3032" w:type="dxa"/>
          </w:tcPr>
          <w:p w:rsidR="00CA5D2F" w:rsidRPr="00BE5D1F" w:rsidRDefault="00CA5D2F" w:rsidP="00081687">
            <w:pPr>
              <w:spacing w:before="100"/>
              <w:rPr>
                <w:sz w:val="28"/>
                <w:szCs w:val="28"/>
              </w:rPr>
            </w:pPr>
            <w:r>
              <w:rPr>
                <w:sz w:val="28"/>
                <w:szCs w:val="28"/>
              </w:rPr>
              <w:t>1943</w:t>
            </w:r>
            <w:r w:rsidRPr="00BE5D1F">
              <w:rPr>
                <w:sz w:val="28"/>
                <w:szCs w:val="28"/>
              </w:rPr>
              <w:t xml:space="preserve"> - 19</w:t>
            </w:r>
            <w:r>
              <w:rPr>
                <w:sz w:val="28"/>
                <w:szCs w:val="28"/>
              </w:rPr>
              <w:t>45</w:t>
            </w:r>
          </w:p>
        </w:tc>
      </w:tr>
      <w:tr w:rsidR="00CA5D2F" w:rsidTr="00CA5D2F">
        <w:trPr>
          <w:trHeight w:val="269"/>
        </w:trPr>
        <w:tc>
          <w:tcPr>
            <w:tcW w:w="3096" w:type="dxa"/>
          </w:tcPr>
          <w:p w:rsidR="00CA5D2F" w:rsidRPr="00BE5D1F" w:rsidRDefault="00CA5D2F" w:rsidP="00081687">
            <w:pPr>
              <w:spacing w:before="100"/>
              <w:rPr>
                <w:sz w:val="28"/>
                <w:szCs w:val="28"/>
              </w:rPr>
            </w:pPr>
          </w:p>
        </w:tc>
        <w:tc>
          <w:tcPr>
            <w:tcW w:w="3102" w:type="dxa"/>
          </w:tcPr>
          <w:p w:rsidR="00CA5D2F" w:rsidRDefault="00CA5D2F" w:rsidP="00081687">
            <w:pPr>
              <w:spacing w:before="100"/>
              <w:rPr>
                <w:sz w:val="28"/>
                <w:szCs w:val="28"/>
              </w:rPr>
            </w:pPr>
          </w:p>
        </w:tc>
        <w:tc>
          <w:tcPr>
            <w:tcW w:w="3032" w:type="dxa"/>
          </w:tcPr>
          <w:p w:rsidR="00CA5D2F" w:rsidRDefault="00CA5D2F" w:rsidP="00081687">
            <w:pPr>
              <w:spacing w:before="100"/>
              <w:rPr>
                <w:sz w:val="28"/>
                <w:szCs w:val="28"/>
              </w:rPr>
            </w:pPr>
          </w:p>
        </w:tc>
      </w:tr>
      <w:tr w:rsidR="00CA5D2F" w:rsidTr="00CA5D2F">
        <w:trPr>
          <w:trHeight w:val="269"/>
        </w:trPr>
        <w:tc>
          <w:tcPr>
            <w:tcW w:w="3096" w:type="dxa"/>
          </w:tcPr>
          <w:p w:rsidR="00CA5D2F" w:rsidRPr="00772A0A" w:rsidRDefault="00CA5D2F" w:rsidP="00081687">
            <w:pPr>
              <w:spacing w:before="100"/>
              <w:rPr>
                <w:sz w:val="28"/>
                <w:szCs w:val="28"/>
              </w:rPr>
            </w:pPr>
            <w:r>
              <w:rPr>
                <w:sz w:val="28"/>
                <w:szCs w:val="28"/>
              </w:rPr>
              <w:t>Бутырск</w:t>
            </w:r>
          </w:p>
        </w:tc>
        <w:tc>
          <w:tcPr>
            <w:tcW w:w="3102" w:type="dxa"/>
          </w:tcPr>
          <w:p w:rsidR="00CA5D2F" w:rsidRDefault="00CA5D2F" w:rsidP="00081687">
            <w:pPr>
              <w:spacing w:before="100"/>
              <w:rPr>
                <w:sz w:val="28"/>
                <w:szCs w:val="28"/>
              </w:rPr>
            </w:pPr>
            <w:r>
              <w:rPr>
                <w:sz w:val="28"/>
                <w:szCs w:val="28"/>
              </w:rPr>
              <w:t>Новый путь</w:t>
            </w:r>
          </w:p>
        </w:tc>
        <w:tc>
          <w:tcPr>
            <w:tcW w:w="3032" w:type="dxa"/>
          </w:tcPr>
          <w:p w:rsidR="00CA5D2F" w:rsidRPr="00BE5D1F" w:rsidRDefault="00CA5D2F" w:rsidP="00081687">
            <w:pPr>
              <w:spacing w:before="100"/>
              <w:rPr>
                <w:sz w:val="28"/>
                <w:szCs w:val="28"/>
              </w:rPr>
            </w:pPr>
            <w:r>
              <w:rPr>
                <w:sz w:val="28"/>
                <w:szCs w:val="28"/>
              </w:rPr>
              <w:t>1943</w:t>
            </w:r>
            <w:r w:rsidRPr="00BE5D1F">
              <w:rPr>
                <w:sz w:val="28"/>
                <w:szCs w:val="28"/>
              </w:rPr>
              <w:t xml:space="preserve"> - 19</w:t>
            </w:r>
            <w:r>
              <w:rPr>
                <w:sz w:val="28"/>
                <w:szCs w:val="28"/>
              </w:rPr>
              <w:t>51</w:t>
            </w:r>
          </w:p>
        </w:tc>
      </w:tr>
      <w:tr w:rsidR="00CA5D2F" w:rsidTr="00CA5D2F">
        <w:trPr>
          <w:trHeight w:val="269"/>
        </w:trPr>
        <w:tc>
          <w:tcPr>
            <w:tcW w:w="3096" w:type="dxa"/>
          </w:tcPr>
          <w:p w:rsidR="00CA5D2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r>
              <w:rPr>
                <w:sz w:val="28"/>
                <w:szCs w:val="28"/>
              </w:rPr>
              <w:t>Хрущёвка</w:t>
            </w:r>
          </w:p>
        </w:tc>
        <w:tc>
          <w:tcPr>
            <w:tcW w:w="3032" w:type="dxa"/>
          </w:tcPr>
          <w:p w:rsidR="00CA5D2F" w:rsidRPr="00BE5D1F" w:rsidRDefault="00CA5D2F" w:rsidP="00081687">
            <w:pPr>
              <w:spacing w:before="100"/>
              <w:rPr>
                <w:sz w:val="28"/>
                <w:szCs w:val="28"/>
              </w:rPr>
            </w:pPr>
            <w:r>
              <w:rPr>
                <w:sz w:val="28"/>
                <w:szCs w:val="28"/>
              </w:rPr>
              <w:t>1952</w:t>
            </w:r>
            <w:r w:rsidRPr="00BE5D1F">
              <w:rPr>
                <w:sz w:val="28"/>
                <w:szCs w:val="28"/>
              </w:rPr>
              <w:t xml:space="preserve"> - 19</w:t>
            </w:r>
            <w:r>
              <w:rPr>
                <w:sz w:val="28"/>
                <w:szCs w:val="28"/>
              </w:rPr>
              <w:t>57</w:t>
            </w:r>
          </w:p>
        </w:tc>
      </w:tr>
      <w:tr w:rsidR="00CA5D2F" w:rsidTr="00CA5D2F">
        <w:trPr>
          <w:trHeight w:val="269"/>
        </w:trPr>
        <w:tc>
          <w:tcPr>
            <w:tcW w:w="3096" w:type="dxa"/>
          </w:tcPr>
          <w:p w:rsidR="00CA5D2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r>
              <w:rPr>
                <w:sz w:val="28"/>
                <w:szCs w:val="28"/>
              </w:rPr>
              <w:t>Россия</w:t>
            </w:r>
          </w:p>
        </w:tc>
        <w:tc>
          <w:tcPr>
            <w:tcW w:w="3032" w:type="dxa"/>
          </w:tcPr>
          <w:p w:rsidR="00CA5D2F" w:rsidRPr="00BE5D1F" w:rsidRDefault="00CA5D2F" w:rsidP="00081687">
            <w:pPr>
              <w:spacing w:before="100"/>
              <w:rPr>
                <w:sz w:val="28"/>
                <w:szCs w:val="28"/>
              </w:rPr>
            </w:pPr>
            <w:r>
              <w:rPr>
                <w:sz w:val="28"/>
                <w:szCs w:val="28"/>
              </w:rPr>
              <w:t>1958</w:t>
            </w:r>
            <w:r w:rsidRPr="00BE5D1F">
              <w:rPr>
                <w:sz w:val="28"/>
                <w:szCs w:val="28"/>
              </w:rPr>
              <w:t xml:space="preserve"> - 19</w:t>
            </w:r>
            <w:r>
              <w:rPr>
                <w:sz w:val="28"/>
                <w:szCs w:val="28"/>
              </w:rPr>
              <w:t>60</w:t>
            </w:r>
          </w:p>
        </w:tc>
      </w:tr>
      <w:tr w:rsidR="00CA5D2F" w:rsidTr="00CA5D2F">
        <w:trPr>
          <w:trHeight w:val="269"/>
        </w:trPr>
        <w:tc>
          <w:tcPr>
            <w:tcW w:w="3096" w:type="dxa"/>
          </w:tcPr>
          <w:p w:rsidR="00CA5D2F" w:rsidRDefault="00CA5D2F" w:rsidP="00081687">
            <w:pPr>
              <w:spacing w:before="100"/>
              <w:rPr>
                <w:sz w:val="28"/>
                <w:szCs w:val="28"/>
              </w:rPr>
            </w:pPr>
          </w:p>
        </w:tc>
        <w:tc>
          <w:tcPr>
            <w:tcW w:w="3102" w:type="dxa"/>
          </w:tcPr>
          <w:p w:rsidR="00CA5D2F" w:rsidRDefault="00CA5D2F" w:rsidP="00081687">
            <w:pPr>
              <w:spacing w:before="100"/>
              <w:rPr>
                <w:sz w:val="28"/>
                <w:szCs w:val="28"/>
              </w:rPr>
            </w:pPr>
          </w:p>
        </w:tc>
        <w:tc>
          <w:tcPr>
            <w:tcW w:w="3032" w:type="dxa"/>
          </w:tcPr>
          <w:p w:rsidR="00CA5D2F" w:rsidRDefault="00CA5D2F" w:rsidP="00081687">
            <w:pPr>
              <w:spacing w:before="100"/>
              <w:rPr>
                <w:sz w:val="28"/>
                <w:szCs w:val="28"/>
              </w:rPr>
            </w:pPr>
          </w:p>
        </w:tc>
      </w:tr>
      <w:tr w:rsidR="00CA5D2F" w:rsidTr="00CA5D2F">
        <w:trPr>
          <w:trHeight w:val="269"/>
        </w:trPr>
        <w:tc>
          <w:tcPr>
            <w:tcW w:w="3096" w:type="dxa"/>
          </w:tcPr>
          <w:p w:rsidR="00CA5D2F" w:rsidRDefault="00CA5D2F" w:rsidP="00081687">
            <w:pPr>
              <w:spacing w:before="100"/>
              <w:rPr>
                <w:sz w:val="28"/>
                <w:szCs w:val="28"/>
              </w:rPr>
            </w:pPr>
            <w:r>
              <w:rPr>
                <w:sz w:val="28"/>
                <w:szCs w:val="28"/>
              </w:rPr>
              <w:t>Пушкарёвский</w:t>
            </w:r>
          </w:p>
        </w:tc>
        <w:tc>
          <w:tcPr>
            <w:tcW w:w="3102" w:type="dxa"/>
          </w:tcPr>
          <w:p w:rsidR="00CA5D2F" w:rsidRDefault="00CA5D2F" w:rsidP="00081687">
            <w:pPr>
              <w:spacing w:before="100"/>
              <w:rPr>
                <w:sz w:val="28"/>
                <w:szCs w:val="28"/>
              </w:rPr>
            </w:pPr>
            <w:r>
              <w:rPr>
                <w:sz w:val="28"/>
                <w:szCs w:val="28"/>
              </w:rPr>
              <w:t>Кр. знамя</w:t>
            </w:r>
          </w:p>
        </w:tc>
        <w:tc>
          <w:tcPr>
            <w:tcW w:w="3032" w:type="dxa"/>
          </w:tcPr>
          <w:p w:rsidR="00CA5D2F" w:rsidRDefault="00CA5D2F" w:rsidP="00081687">
            <w:pPr>
              <w:spacing w:before="100"/>
              <w:rPr>
                <w:sz w:val="28"/>
                <w:szCs w:val="28"/>
              </w:rPr>
            </w:pPr>
            <w:r>
              <w:rPr>
                <w:sz w:val="28"/>
                <w:szCs w:val="28"/>
              </w:rPr>
              <w:t>1943</w:t>
            </w:r>
            <w:r w:rsidRPr="00BE5D1F">
              <w:rPr>
                <w:sz w:val="28"/>
                <w:szCs w:val="28"/>
              </w:rPr>
              <w:t xml:space="preserve"> - 19</w:t>
            </w:r>
            <w:r>
              <w:rPr>
                <w:sz w:val="28"/>
                <w:szCs w:val="28"/>
              </w:rPr>
              <w:t>51</w:t>
            </w:r>
          </w:p>
        </w:tc>
      </w:tr>
      <w:tr w:rsidR="00CA5D2F" w:rsidTr="00CA5D2F">
        <w:trPr>
          <w:trHeight w:val="269"/>
        </w:trPr>
        <w:tc>
          <w:tcPr>
            <w:tcW w:w="3096" w:type="dxa"/>
          </w:tcPr>
          <w:p w:rsidR="00CA5D2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r>
              <w:rPr>
                <w:sz w:val="28"/>
                <w:szCs w:val="28"/>
              </w:rPr>
              <w:t>Хрущёвка</w:t>
            </w:r>
          </w:p>
        </w:tc>
        <w:tc>
          <w:tcPr>
            <w:tcW w:w="3032" w:type="dxa"/>
          </w:tcPr>
          <w:p w:rsidR="00CA5D2F" w:rsidRPr="00BE5D1F" w:rsidRDefault="00CA5D2F" w:rsidP="00081687">
            <w:pPr>
              <w:spacing w:before="100"/>
              <w:rPr>
                <w:sz w:val="28"/>
                <w:szCs w:val="28"/>
              </w:rPr>
            </w:pPr>
            <w:r>
              <w:rPr>
                <w:sz w:val="28"/>
                <w:szCs w:val="28"/>
              </w:rPr>
              <w:t>1952</w:t>
            </w:r>
            <w:r w:rsidRPr="00BE5D1F">
              <w:rPr>
                <w:sz w:val="28"/>
                <w:szCs w:val="28"/>
              </w:rPr>
              <w:t xml:space="preserve"> - 19</w:t>
            </w:r>
            <w:r>
              <w:rPr>
                <w:sz w:val="28"/>
                <w:szCs w:val="28"/>
              </w:rPr>
              <w:t>57</w:t>
            </w:r>
          </w:p>
        </w:tc>
      </w:tr>
      <w:tr w:rsidR="00CA5D2F" w:rsidTr="00CA5D2F">
        <w:trPr>
          <w:trHeight w:val="269"/>
        </w:trPr>
        <w:tc>
          <w:tcPr>
            <w:tcW w:w="3096" w:type="dxa"/>
          </w:tcPr>
          <w:p w:rsidR="00CA5D2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r>
              <w:rPr>
                <w:sz w:val="28"/>
                <w:szCs w:val="28"/>
              </w:rPr>
              <w:t>Россия</w:t>
            </w:r>
          </w:p>
        </w:tc>
        <w:tc>
          <w:tcPr>
            <w:tcW w:w="3032" w:type="dxa"/>
          </w:tcPr>
          <w:p w:rsidR="00CA5D2F" w:rsidRPr="00BE5D1F" w:rsidRDefault="00CA5D2F" w:rsidP="00081687">
            <w:pPr>
              <w:spacing w:before="100"/>
              <w:rPr>
                <w:sz w:val="28"/>
                <w:szCs w:val="28"/>
              </w:rPr>
            </w:pPr>
            <w:r>
              <w:rPr>
                <w:sz w:val="28"/>
                <w:szCs w:val="28"/>
              </w:rPr>
              <w:t>1958</w:t>
            </w:r>
            <w:r w:rsidRPr="00BE5D1F">
              <w:rPr>
                <w:sz w:val="28"/>
                <w:szCs w:val="28"/>
              </w:rPr>
              <w:t xml:space="preserve"> - 19</w:t>
            </w:r>
            <w:r>
              <w:rPr>
                <w:sz w:val="28"/>
                <w:szCs w:val="28"/>
              </w:rPr>
              <w:t>60</w:t>
            </w:r>
          </w:p>
        </w:tc>
      </w:tr>
      <w:tr w:rsidR="00CA5D2F" w:rsidTr="00CA5D2F">
        <w:trPr>
          <w:trHeight w:val="269"/>
        </w:trPr>
        <w:tc>
          <w:tcPr>
            <w:tcW w:w="3096" w:type="dxa"/>
          </w:tcPr>
          <w:p w:rsidR="00CA5D2F" w:rsidRDefault="00CA5D2F" w:rsidP="00081687">
            <w:pPr>
              <w:spacing w:before="100"/>
              <w:rPr>
                <w:sz w:val="28"/>
                <w:szCs w:val="28"/>
              </w:rPr>
            </w:pPr>
          </w:p>
        </w:tc>
        <w:tc>
          <w:tcPr>
            <w:tcW w:w="3102" w:type="dxa"/>
          </w:tcPr>
          <w:p w:rsidR="00CA5D2F" w:rsidRDefault="00CA5D2F" w:rsidP="00081687">
            <w:pPr>
              <w:spacing w:before="100"/>
              <w:rPr>
                <w:sz w:val="28"/>
                <w:szCs w:val="28"/>
              </w:rPr>
            </w:pPr>
          </w:p>
        </w:tc>
        <w:tc>
          <w:tcPr>
            <w:tcW w:w="3032" w:type="dxa"/>
          </w:tcPr>
          <w:p w:rsidR="00CA5D2F" w:rsidRDefault="00CA5D2F" w:rsidP="00081687">
            <w:pPr>
              <w:spacing w:before="100"/>
              <w:rPr>
                <w:sz w:val="28"/>
                <w:szCs w:val="28"/>
              </w:rPr>
            </w:pPr>
          </w:p>
        </w:tc>
      </w:tr>
      <w:tr w:rsidR="00CA5D2F" w:rsidTr="00CA5D2F">
        <w:trPr>
          <w:trHeight w:val="269"/>
        </w:trPr>
        <w:tc>
          <w:tcPr>
            <w:tcW w:w="3096" w:type="dxa"/>
          </w:tcPr>
          <w:p w:rsidR="00CA5D2F" w:rsidRDefault="00CA5D2F" w:rsidP="00081687">
            <w:pPr>
              <w:spacing w:before="100"/>
              <w:rPr>
                <w:sz w:val="28"/>
                <w:szCs w:val="28"/>
              </w:rPr>
            </w:pPr>
            <w:r>
              <w:rPr>
                <w:sz w:val="28"/>
                <w:szCs w:val="28"/>
              </w:rPr>
              <w:t>Трактомировка</w:t>
            </w:r>
          </w:p>
        </w:tc>
        <w:tc>
          <w:tcPr>
            <w:tcW w:w="3102" w:type="dxa"/>
          </w:tcPr>
          <w:p w:rsidR="00CA5D2F" w:rsidRPr="00BE5D1F" w:rsidRDefault="00CA5D2F" w:rsidP="00081687">
            <w:pPr>
              <w:spacing w:before="100"/>
              <w:rPr>
                <w:sz w:val="28"/>
                <w:szCs w:val="28"/>
              </w:rPr>
            </w:pPr>
            <w:r>
              <w:rPr>
                <w:sz w:val="28"/>
                <w:szCs w:val="28"/>
              </w:rPr>
              <w:t>1-е мая</w:t>
            </w:r>
          </w:p>
        </w:tc>
        <w:tc>
          <w:tcPr>
            <w:tcW w:w="3032" w:type="dxa"/>
          </w:tcPr>
          <w:p w:rsidR="00CA5D2F" w:rsidRPr="00BE5D1F" w:rsidRDefault="00CA5D2F" w:rsidP="00081687">
            <w:pPr>
              <w:spacing w:before="100"/>
              <w:rPr>
                <w:sz w:val="28"/>
                <w:szCs w:val="28"/>
              </w:rPr>
            </w:pPr>
            <w:r>
              <w:rPr>
                <w:sz w:val="28"/>
                <w:szCs w:val="28"/>
              </w:rPr>
              <w:t>1949</w:t>
            </w:r>
            <w:r w:rsidRPr="00BE5D1F">
              <w:rPr>
                <w:sz w:val="28"/>
                <w:szCs w:val="28"/>
              </w:rPr>
              <w:t xml:space="preserve"> - 19</w:t>
            </w:r>
            <w:r>
              <w:rPr>
                <w:sz w:val="28"/>
                <w:szCs w:val="28"/>
              </w:rPr>
              <w:t>45</w:t>
            </w:r>
          </w:p>
        </w:tc>
      </w:tr>
      <w:tr w:rsidR="00CA5D2F" w:rsidTr="00CA5D2F">
        <w:trPr>
          <w:trHeight w:val="269"/>
        </w:trPr>
        <w:tc>
          <w:tcPr>
            <w:tcW w:w="3096" w:type="dxa"/>
          </w:tcPr>
          <w:p w:rsidR="00CA5D2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r>
              <w:rPr>
                <w:sz w:val="28"/>
                <w:szCs w:val="28"/>
              </w:rPr>
              <w:t>Хрущёвка</w:t>
            </w:r>
          </w:p>
        </w:tc>
        <w:tc>
          <w:tcPr>
            <w:tcW w:w="3032" w:type="dxa"/>
          </w:tcPr>
          <w:p w:rsidR="00CA5D2F" w:rsidRPr="00BE5D1F" w:rsidRDefault="00CA5D2F" w:rsidP="00081687">
            <w:pPr>
              <w:spacing w:before="100"/>
              <w:rPr>
                <w:sz w:val="28"/>
                <w:szCs w:val="28"/>
              </w:rPr>
            </w:pPr>
            <w:r>
              <w:rPr>
                <w:sz w:val="28"/>
                <w:szCs w:val="28"/>
              </w:rPr>
              <w:t>1955</w:t>
            </w:r>
            <w:r w:rsidRPr="00BE5D1F">
              <w:rPr>
                <w:sz w:val="28"/>
                <w:szCs w:val="28"/>
              </w:rPr>
              <w:t xml:space="preserve"> - 19</w:t>
            </w:r>
            <w:r>
              <w:rPr>
                <w:sz w:val="28"/>
                <w:szCs w:val="28"/>
              </w:rPr>
              <w:t>57</w:t>
            </w:r>
          </w:p>
        </w:tc>
      </w:tr>
      <w:tr w:rsidR="00CA5D2F" w:rsidTr="00CA5D2F">
        <w:trPr>
          <w:trHeight w:val="269"/>
        </w:trPr>
        <w:tc>
          <w:tcPr>
            <w:tcW w:w="3096" w:type="dxa"/>
          </w:tcPr>
          <w:p w:rsidR="00CA5D2F" w:rsidRDefault="00CA5D2F" w:rsidP="00081687">
            <w:pPr>
              <w:spacing w:before="100"/>
              <w:rPr>
                <w:sz w:val="28"/>
                <w:szCs w:val="28"/>
              </w:rPr>
            </w:pPr>
          </w:p>
        </w:tc>
        <w:tc>
          <w:tcPr>
            <w:tcW w:w="3102" w:type="dxa"/>
          </w:tcPr>
          <w:p w:rsidR="00CA5D2F" w:rsidRDefault="00CA5D2F" w:rsidP="00081687">
            <w:pPr>
              <w:spacing w:before="100"/>
              <w:rPr>
                <w:sz w:val="28"/>
                <w:szCs w:val="28"/>
              </w:rPr>
            </w:pPr>
          </w:p>
        </w:tc>
        <w:tc>
          <w:tcPr>
            <w:tcW w:w="3032" w:type="dxa"/>
          </w:tcPr>
          <w:p w:rsidR="00CA5D2F" w:rsidRDefault="00CA5D2F" w:rsidP="00081687">
            <w:pPr>
              <w:spacing w:before="100"/>
              <w:rPr>
                <w:sz w:val="28"/>
                <w:szCs w:val="28"/>
              </w:rPr>
            </w:pPr>
          </w:p>
        </w:tc>
      </w:tr>
      <w:tr w:rsidR="00CA5D2F" w:rsidTr="00CA5D2F">
        <w:trPr>
          <w:trHeight w:val="269"/>
        </w:trPr>
        <w:tc>
          <w:tcPr>
            <w:tcW w:w="3096" w:type="dxa"/>
          </w:tcPr>
          <w:p w:rsidR="00CA5D2F" w:rsidRDefault="00CA5D2F" w:rsidP="00081687">
            <w:pPr>
              <w:spacing w:before="100"/>
              <w:rPr>
                <w:sz w:val="28"/>
                <w:szCs w:val="28"/>
              </w:rPr>
            </w:pPr>
            <w:r>
              <w:rPr>
                <w:sz w:val="28"/>
                <w:szCs w:val="28"/>
              </w:rPr>
              <w:t>Калинкин падун</w:t>
            </w:r>
          </w:p>
        </w:tc>
        <w:tc>
          <w:tcPr>
            <w:tcW w:w="3102" w:type="dxa"/>
          </w:tcPr>
          <w:p w:rsidR="00CA5D2F" w:rsidRDefault="00CA5D2F" w:rsidP="00081687">
            <w:pPr>
              <w:spacing w:before="100"/>
              <w:rPr>
                <w:sz w:val="28"/>
                <w:szCs w:val="28"/>
              </w:rPr>
            </w:pPr>
            <w:r>
              <w:rPr>
                <w:sz w:val="28"/>
                <w:szCs w:val="28"/>
              </w:rPr>
              <w:t>Путь МОПРа</w:t>
            </w:r>
          </w:p>
        </w:tc>
        <w:tc>
          <w:tcPr>
            <w:tcW w:w="3032" w:type="dxa"/>
          </w:tcPr>
          <w:p w:rsidR="00CA5D2F" w:rsidRDefault="00CA5D2F" w:rsidP="00081687">
            <w:pPr>
              <w:spacing w:before="100"/>
              <w:rPr>
                <w:sz w:val="28"/>
                <w:szCs w:val="28"/>
              </w:rPr>
            </w:pPr>
            <w:r>
              <w:rPr>
                <w:sz w:val="28"/>
                <w:szCs w:val="28"/>
              </w:rPr>
              <w:t>1949</w:t>
            </w:r>
            <w:r w:rsidRPr="00BE5D1F">
              <w:rPr>
                <w:sz w:val="28"/>
                <w:szCs w:val="28"/>
              </w:rPr>
              <w:t xml:space="preserve"> - 19</w:t>
            </w:r>
            <w:r>
              <w:rPr>
                <w:sz w:val="28"/>
                <w:szCs w:val="28"/>
              </w:rPr>
              <w:t>51</w:t>
            </w:r>
          </w:p>
        </w:tc>
      </w:tr>
      <w:tr w:rsidR="00CA5D2F" w:rsidTr="00CA5D2F">
        <w:trPr>
          <w:trHeight w:val="269"/>
        </w:trPr>
        <w:tc>
          <w:tcPr>
            <w:tcW w:w="3096" w:type="dxa"/>
          </w:tcPr>
          <w:p w:rsidR="00CA5D2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r>
              <w:rPr>
                <w:sz w:val="28"/>
                <w:szCs w:val="28"/>
              </w:rPr>
              <w:t>Хрущёвка</w:t>
            </w:r>
          </w:p>
        </w:tc>
        <w:tc>
          <w:tcPr>
            <w:tcW w:w="3032" w:type="dxa"/>
          </w:tcPr>
          <w:p w:rsidR="00CA5D2F" w:rsidRPr="00BE5D1F" w:rsidRDefault="00CA5D2F" w:rsidP="00081687">
            <w:pPr>
              <w:spacing w:before="100"/>
              <w:rPr>
                <w:sz w:val="28"/>
                <w:szCs w:val="28"/>
              </w:rPr>
            </w:pPr>
            <w:r>
              <w:rPr>
                <w:sz w:val="28"/>
                <w:szCs w:val="28"/>
              </w:rPr>
              <w:t>1952</w:t>
            </w:r>
            <w:r w:rsidRPr="00BE5D1F">
              <w:rPr>
                <w:sz w:val="28"/>
                <w:szCs w:val="28"/>
              </w:rPr>
              <w:t xml:space="preserve"> - 19</w:t>
            </w:r>
            <w:r>
              <w:rPr>
                <w:sz w:val="28"/>
                <w:szCs w:val="28"/>
              </w:rPr>
              <w:t>57</w:t>
            </w:r>
          </w:p>
        </w:tc>
      </w:tr>
      <w:tr w:rsidR="00CA5D2F" w:rsidTr="00CA5D2F">
        <w:trPr>
          <w:trHeight w:val="269"/>
        </w:trPr>
        <w:tc>
          <w:tcPr>
            <w:tcW w:w="3096" w:type="dxa"/>
          </w:tcPr>
          <w:p w:rsidR="00CA5D2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r>
              <w:rPr>
                <w:sz w:val="28"/>
                <w:szCs w:val="28"/>
              </w:rPr>
              <w:t>Россия</w:t>
            </w:r>
          </w:p>
        </w:tc>
        <w:tc>
          <w:tcPr>
            <w:tcW w:w="3032" w:type="dxa"/>
          </w:tcPr>
          <w:p w:rsidR="00CA5D2F" w:rsidRPr="00BE5D1F" w:rsidRDefault="00CA5D2F" w:rsidP="00081687">
            <w:pPr>
              <w:spacing w:before="100"/>
              <w:rPr>
                <w:sz w:val="28"/>
                <w:szCs w:val="28"/>
              </w:rPr>
            </w:pPr>
            <w:r>
              <w:rPr>
                <w:sz w:val="28"/>
                <w:szCs w:val="28"/>
              </w:rPr>
              <w:t>1958</w:t>
            </w:r>
            <w:r w:rsidRPr="00BE5D1F">
              <w:rPr>
                <w:sz w:val="28"/>
                <w:szCs w:val="28"/>
              </w:rPr>
              <w:t xml:space="preserve"> - 19</w:t>
            </w:r>
            <w:r>
              <w:rPr>
                <w:sz w:val="28"/>
                <w:szCs w:val="28"/>
              </w:rPr>
              <w:t>63</w:t>
            </w:r>
          </w:p>
        </w:tc>
      </w:tr>
      <w:tr w:rsidR="00CA5D2F" w:rsidTr="00CA5D2F">
        <w:trPr>
          <w:trHeight w:val="269"/>
        </w:trPr>
        <w:tc>
          <w:tcPr>
            <w:tcW w:w="3096" w:type="dxa"/>
          </w:tcPr>
          <w:p w:rsidR="00CA5D2F" w:rsidRDefault="00CA5D2F" w:rsidP="00081687">
            <w:pPr>
              <w:spacing w:before="100"/>
              <w:rPr>
                <w:sz w:val="28"/>
                <w:szCs w:val="28"/>
              </w:rPr>
            </w:pPr>
          </w:p>
        </w:tc>
        <w:tc>
          <w:tcPr>
            <w:tcW w:w="3102" w:type="dxa"/>
          </w:tcPr>
          <w:p w:rsidR="00CA5D2F" w:rsidRDefault="00CA5D2F" w:rsidP="00081687">
            <w:pPr>
              <w:spacing w:before="100"/>
              <w:rPr>
                <w:sz w:val="28"/>
                <w:szCs w:val="28"/>
              </w:rPr>
            </w:pPr>
          </w:p>
        </w:tc>
        <w:tc>
          <w:tcPr>
            <w:tcW w:w="3032" w:type="dxa"/>
          </w:tcPr>
          <w:p w:rsidR="00CA5D2F" w:rsidRDefault="00CA5D2F" w:rsidP="00081687">
            <w:pPr>
              <w:spacing w:before="100"/>
              <w:rPr>
                <w:sz w:val="28"/>
                <w:szCs w:val="28"/>
              </w:rPr>
            </w:pPr>
          </w:p>
        </w:tc>
      </w:tr>
      <w:tr w:rsidR="00CA5D2F" w:rsidTr="00CA5D2F">
        <w:trPr>
          <w:trHeight w:val="269"/>
        </w:trPr>
        <w:tc>
          <w:tcPr>
            <w:tcW w:w="3096" w:type="dxa"/>
          </w:tcPr>
          <w:p w:rsidR="00CA5D2F" w:rsidRDefault="00CA5D2F" w:rsidP="00081687">
            <w:pPr>
              <w:spacing w:before="100"/>
              <w:rPr>
                <w:sz w:val="28"/>
                <w:szCs w:val="28"/>
              </w:rPr>
            </w:pPr>
            <w:r>
              <w:rPr>
                <w:sz w:val="28"/>
                <w:szCs w:val="28"/>
              </w:rPr>
              <w:t>Турнаево</w:t>
            </w:r>
          </w:p>
        </w:tc>
        <w:tc>
          <w:tcPr>
            <w:tcW w:w="3102" w:type="dxa"/>
          </w:tcPr>
          <w:p w:rsidR="00CA5D2F" w:rsidRDefault="00CA5D2F" w:rsidP="00081687">
            <w:pPr>
              <w:spacing w:before="100"/>
              <w:rPr>
                <w:sz w:val="28"/>
                <w:szCs w:val="28"/>
              </w:rPr>
            </w:pPr>
            <w:r>
              <w:rPr>
                <w:sz w:val="28"/>
                <w:szCs w:val="28"/>
              </w:rPr>
              <w:t>Жданова</w:t>
            </w:r>
          </w:p>
        </w:tc>
        <w:tc>
          <w:tcPr>
            <w:tcW w:w="3032" w:type="dxa"/>
          </w:tcPr>
          <w:p w:rsidR="00CA5D2F" w:rsidRDefault="00CA5D2F" w:rsidP="00081687">
            <w:pPr>
              <w:spacing w:before="100"/>
              <w:rPr>
                <w:sz w:val="28"/>
                <w:szCs w:val="28"/>
              </w:rPr>
            </w:pPr>
            <w:r>
              <w:rPr>
                <w:sz w:val="28"/>
                <w:szCs w:val="28"/>
              </w:rPr>
              <w:t>1952</w:t>
            </w:r>
            <w:r w:rsidRPr="00BE5D1F">
              <w:rPr>
                <w:sz w:val="28"/>
                <w:szCs w:val="28"/>
              </w:rPr>
              <w:t xml:space="preserve"> - 19</w:t>
            </w:r>
            <w:r>
              <w:rPr>
                <w:sz w:val="28"/>
                <w:szCs w:val="28"/>
              </w:rPr>
              <w:t>57</w:t>
            </w:r>
          </w:p>
        </w:tc>
      </w:tr>
      <w:tr w:rsidR="00CA5D2F" w:rsidTr="00CA5D2F">
        <w:trPr>
          <w:trHeight w:val="269"/>
        </w:trPr>
        <w:tc>
          <w:tcPr>
            <w:tcW w:w="3096" w:type="dxa"/>
          </w:tcPr>
          <w:p w:rsidR="00CA5D2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r>
              <w:rPr>
                <w:sz w:val="28"/>
                <w:szCs w:val="28"/>
              </w:rPr>
              <w:t>Россия</w:t>
            </w:r>
          </w:p>
        </w:tc>
        <w:tc>
          <w:tcPr>
            <w:tcW w:w="3032" w:type="dxa"/>
          </w:tcPr>
          <w:p w:rsidR="00CA5D2F" w:rsidRPr="00BE5D1F" w:rsidRDefault="00CA5D2F" w:rsidP="00081687">
            <w:pPr>
              <w:spacing w:before="100"/>
              <w:rPr>
                <w:sz w:val="28"/>
                <w:szCs w:val="28"/>
              </w:rPr>
            </w:pPr>
            <w:r>
              <w:rPr>
                <w:sz w:val="28"/>
                <w:szCs w:val="28"/>
              </w:rPr>
              <w:t>1958</w:t>
            </w:r>
            <w:r w:rsidRPr="00BE5D1F">
              <w:rPr>
                <w:sz w:val="28"/>
                <w:szCs w:val="28"/>
              </w:rPr>
              <w:t xml:space="preserve"> - 19</w:t>
            </w:r>
            <w:r>
              <w:rPr>
                <w:sz w:val="28"/>
                <w:szCs w:val="28"/>
              </w:rPr>
              <w:t>60</w:t>
            </w:r>
          </w:p>
        </w:tc>
      </w:tr>
      <w:tr w:rsidR="00CA5D2F" w:rsidTr="00CA5D2F">
        <w:trPr>
          <w:trHeight w:val="269"/>
        </w:trPr>
        <w:tc>
          <w:tcPr>
            <w:tcW w:w="3096" w:type="dxa"/>
          </w:tcPr>
          <w:p w:rsidR="00CA5D2F" w:rsidRDefault="00CA5D2F" w:rsidP="00081687">
            <w:pPr>
              <w:spacing w:before="100"/>
              <w:rPr>
                <w:sz w:val="28"/>
                <w:szCs w:val="28"/>
              </w:rPr>
            </w:pPr>
          </w:p>
        </w:tc>
        <w:tc>
          <w:tcPr>
            <w:tcW w:w="3102" w:type="dxa"/>
          </w:tcPr>
          <w:p w:rsidR="00CA5D2F" w:rsidRDefault="00CA5D2F" w:rsidP="00081687">
            <w:pPr>
              <w:spacing w:before="100"/>
              <w:rPr>
                <w:sz w:val="28"/>
                <w:szCs w:val="28"/>
              </w:rPr>
            </w:pPr>
          </w:p>
        </w:tc>
        <w:tc>
          <w:tcPr>
            <w:tcW w:w="3032" w:type="dxa"/>
          </w:tcPr>
          <w:p w:rsidR="00CA5D2F" w:rsidRDefault="00CA5D2F" w:rsidP="00081687">
            <w:pPr>
              <w:spacing w:before="100"/>
              <w:rPr>
                <w:sz w:val="28"/>
                <w:szCs w:val="28"/>
              </w:rPr>
            </w:pPr>
          </w:p>
        </w:tc>
      </w:tr>
      <w:tr w:rsidR="00CA5D2F" w:rsidTr="00CA5D2F">
        <w:trPr>
          <w:trHeight w:val="269"/>
        </w:trPr>
        <w:tc>
          <w:tcPr>
            <w:tcW w:w="3096" w:type="dxa"/>
          </w:tcPr>
          <w:p w:rsidR="00CA5D2F" w:rsidRDefault="00CA5D2F" w:rsidP="00081687">
            <w:pPr>
              <w:spacing w:before="100"/>
              <w:rPr>
                <w:sz w:val="28"/>
                <w:szCs w:val="28"/>
              </w:rPr>
            </w:pPr>
            <w:r>
              <w:rPr>
                <w:sz w:val="28"/>
                <w:szCs w:val="28"/>
              </w:rPr>
              <w:t>Шелковниково</w:t>
            </w:r>
          </w:p>
        </w:tc>
        <w:tc>
          <w:tcPr>
            <w:tcW w:w="3102" w:type="dxa"/>
          </w:tcPr>
          <w:p w:rsidR="00CA5D2F" w:rsidRDefault="00CA5D2F" w:rsidP="00081687">
            <w:pPr>
              <w:spacing w:before="100"/>
              <w:rPr>
                <w:sz w:val="28"/>
                <w:szCs w:val="28"/>
              </w:rPr>
            </w:pPr>
            <w:r>
              <w:rPr>
                <w:sz w:val="28"/>
                <w:szCs w:val="28"/>
              </w:rPr>
              <w:t>Жданова</w:t>
            </w:r>
          </w:p>
        </w:tc>
        <w:tc>
          <w:tcPr>
            <w:tcW w:w="3032" w:type="dxa"/>
          </w:tcPr>
          <w:p w:rsidR="00CA5D2F" w:rsidRDefault="00CA5D2F" w:rsidP="00081687">
            <w:pPr>
              <w:spacing w:before="100"/>
              <w:rPr>
                <w:sz w:val="28"/>
                <w:szCs w:val="28"/>
              </w:rPr>
            </w:pPr>
            <w:r>
              <w:rPr>
                <w:sz w:val="28"/>
                <w:szCs w:val="28"/>
              </w:rPr>
              <w:t>1952</w:t>
            </w:r>
            <w:r w:rsidRPr="00BE5D1F">
              <w:rPr>
                <w:sz w:val="28"/>
                <w:szCs w:val="28"/>
              </w:rPr>
              <w:t xml:space="preserve"> - 19</w:t>
            </w:r>
            <w:r>
              <w:rPr>
                <w:sz w:val="28"/>
                <w:szCs w:val="28"/>
              </w:rPr>
              <w:t>57</w:t>
            </w:r>
          </w:p>
        </w:tc>
      </w:tr>
      <w:tr w:rsidR="00CA5D2F" w:rsidTr="00CA5D2F">
        <w:trPr>
          <w:trHeight w:val="269"/>
        </w:trPr>
        <w:tc>
          <w:tcPr>
            <w:tcW w:w="3096" w:type="dxa"/>
          </w:tcPr>
          <w:p w:rsidR="00CA5D2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r>
              <w:rPr>
                <w:sz w:val="28"/>
                <w:szCs w:val="28"/>
              </w:rPr>
              <w:t>Россия</w:t>
            </w:r>
          </w:p>
        </w:tc>
        <w:tc>
          <w:tcPr>
            <w:tcW w:w="3032" w:type="dxa"/>
          </w:tcPr>
          <w:p w:rsidR="00CA5D2F" w:rsidRPr="00BE5D1F" w:rsidRDefault="00CA5D2F" w:rsidP="00081687">
            <w:pPr>
              <w:spacing w:before="100"/>
              <w:rPr>
                <w:sz w:val="28"/>
                <w:szCs w:val="28"/>
              </w:rPr>
            </w:pPr>
            <w:r>
              <w:rPr>
                <w:sz w:val="28"/>
                <w:szCs w:val="28"/>
              </w:rPr>
              <w:t>1958</w:t>
            </w:r>
            <w:r w:rsidRPr="00BE5D1F">
              <w:rPr>
                <w:sz w:val="28"/>
                <w:szCs w:val="28"/>
              </w:rPr>
              <w:t xml:space="preserve"> - 19</w:t>
            </w:r>
            <w:r>
              <w:rPr>
                <w:sz w:val="28"/>
                <w:szCs w:val="28"/>
              </w:rPr>
              <w:t>60</w:t>
            </w:r>
          </w:p>
        </w:tc>
      </w:tr>
      <w:tr w:rsidR="00CA5D2F" w:rsidTr="00CA5D2F">
        <w:trPr>
          <w:trHeight w:val="269"/>
        </w:trPr>
        <w:tc>
          <w:tcPr>
            <w:tcW w:w="3096" w:type="dxa"/>
          </w:tcPr>
          <w:p w:rsidR="00CA5D2F" w:rsidRDefault="00CA5D2F" w:rsidP="00081687">
            <w:pPr>
              <w:spacing w:before="100"/>
              <w:rPr>
                <w:sz w:val="28"/>
                <w:szCs w:val="28"/>
              </w:rPr>
            </w:pPr>
          </w:p>
        </w:tc>
        <w:tc>
          <w:tcPr>
            <w:tcW w:w="3102" w:type="dxa"/>
          </w:tcPr>
          <w:p w:rsidR="00CA5D2F" w:rsidRDefault="00CA5D2F" w:rsidP="00081687">
            <w:pPr>
              <w:spacing w:before="100"/>
              <w:rPr>
                <w:sz w:val="28"/>
                <w:szCs w:val="28"/>
              </w:rPr>
            </w:pPr>
          </w:p>
        </w:tc>
        <w:tc>
          <w:tcPr>
            <w:tcW w:w="3032" w:type="dxa"/>
          </w:tcPr>
          <w:p w:rsidR="00CA5D2F" w:rsidRDefault="00CA5D2F" w:rsidP="00081687">
            <w:pPr>
              <w:spacing w:before="100"/>
              <w:rPr>
                <w:sz w:val="28"/>
                <w:szCs w:val="28"/>
              </w:rPr>
            </w:pPr>
          </w:p>
        </w:tc>
      </w:tr>
      <w:tr w:rsidR="00CA5D2F" w:rsidTr="00CA5D2F">
        <w:trPr>
          <w:trHeight w:val="269"/>
        </w:trPr>
        <w:tc>
          <w:tcPr>
            <w:tcW w:w="3096" w:type="dxa"/>
          </w:tcPr>
          <w:p w:rsidR="00CA5D2F" w:rsidRDefault="00CA5D2F" w:rsidP="00081687">
            <w:pPr>
              <w:spacing w:before="100"/>
              <w:rPr>
                <w:sz w:val="28"/>
                <w:szCs w:val="28"/>
              </w:rPr>
            </w:pPr>
            <w:r>
              <w:rPr>
                <w:sz w:val="28"/>
                <w:szCs w:val="28"/>
              </w:rPr>
              <w:t>В. Чёрное</w:t>
            </w:r>
          </w:p>
        </w:tc>
        <w:tc>
          <w:tcPr>
            <w:tcW w:w="3102" w:type="dxa"/>
          </w:tcPr>
          <w:p w:rsidR="00CA5D2F" w:rsidRDefault="00CA5D2F" w:rsidP="00081687">
            <w:pPr>
              <w:spacing w:before="100"/>
              <w:rPr>
                <w:sz w:val="28"/>
                <w:szCs w:val="28"/>
              </w:rPr>
            </w:pPr>
            <w:r>
              <w:rPr>
                <w:sz w:val="28"/>
                <w:szCs w:val="28"/>
              </w:rPr>
              <w:t>Калинина</w:t>
            </w:r>
          </w:p>
        </w:tc>
        <w:tc>
          <w:tcPr>
            <w:tcW w:w="3032" w:type="dxa"/>
          </w:tcPr>
          <w:p w:rsidR="00CA5D2F" w:rsidRDefault="00CA5D2F" w:rsidP="00081687">
            <w:pPr>
              <w:spacing w:before="100"/>
              <w:rPr>
                <w:sz w:val="28"/>
                <w:szCs w:val="28"/>
              </w:rPr>
            </w:pPr>
            <w:r>
              <w:rPr>
                <w:sz w:val="28"/>
                <w:szCs w:val="28"/>
              </w:rPr>
              <w:t>1973</w:t>
            </w:r>
            <w:r w:rsidRPr="00BE5D1F">
              <w:rPr>
                <w:sz w:val="28"/>
                <w:szCs w:val="28"/>
              </w:rPr>
              <w:t xml:space="preserve"> - 19</w:t>
            </w:r>
            <w:r>
              <w:rPr>
                <w:sz w:val="28"/>
                <w:szCs w:val="28"/>
              </w:rPr>
              <w:t>79</w:t>
            </w:r>
          </w:p>
        </w:tc>
      </w:tr>
      <w:tr w:rsidR="00CA5D2F" w:rsidTr="00CA5D2F">
        <w:trPr>
          <w:trHeight w:val="269"/>
        </w:trPr>
        <w:tc>
          <w:tcPr>
            <w:tcW w:w="3096" w:type="dxa"/>
          </w:tcPr>
          <w:p w:rsidR="00CA5D2F" w:rsidRDefault="00CA5D2F" w:rsidP="00081687">
            <w:pPr>
              <w:spacing w:before="100"/>
              <w:rPr>
                <w:sz w:val="28"/>
                <w:szCs w:val="28"/>
              </w:rPr>
            </w:pPr>
          </w:p>
        </w:tc>
        <w:tc>
          <w:tcPr>
            <w:tcW w:w="3102" w:type="dxa"/>
          </w:tcPr>
          <w:p w:rsidR="00CA5D2F" w:rsidRDefault="00CA5D2F" w:rsidP="00081687">
            <w:pPr>
              <w:spacing w:before="100"/>
              <w:rPr>
                <w:sz w:val="28"/>
                <w:szCs w:val="28"/>
              </w:rPr>
            </w:pPr>
          </w:p>
        </w:tc>
        <w:tc>
          <w:tcPr>
            <w:tcW w:w="3032" w:type="dxa"/>
          </w:tcPr>
          <w:p w:rsidR="00CA5D2F" w:rsidRDefault="00CA5D2F" w:rsidP="00081687">
            <w:pPr>
              <w:spacing w:before="100"/>
              <w:rPr>
                <w:sz w:val="28"/>
                <w:szCs w:val="28"/>
              </w:rPr>
            </w:pPr>
          </w:p>
        </w:tc>
      </w:tr>
      <w:tr w:rsidR="00CA5D2F" w:rsidTr="00CA5D2F">
        <w:trPr>
          <w:trHeight w:val="269"/>
        </w:trPr>
        <w:tc>
          <w:tcPr>
            <w:tcW w:w="3096" w:type="dxa"/>
          </w:tcPr>
          <w:p w:rsidR="00CA5D2F" w:rsidRDefault="00CA5D2F" w:rsidP="00081687">
            <w:pPr>
              <w:spacing w:before="100"/>
              <w:rPr>
                <w:sz w:val="28"/>
                <w:szCs w:val="28"/>
              </w:rPr>
            </w:pPr>
            <w:r>
              <w:rPr>
                <w:sz w:val="28"/>
                <w:szCs w:val="28"/>
              </w:rPr>
              <w:t>Уфимка</w:t>
            </w:r>
          </w:p>
        </w:tc>
        <w:tc>
          <w:tcPr>
            <w:tcW w:w="3102" w:type="dxa"/>
          </w:tcPr>
          <w:p w:rsidR="00CA5D2F" w:rsidRDefault="00CA5D2F" w:rsidP="00081687">
            <w:pPr>
              <w:spacing w:before="100"/>
              <w:rPr>
                <w:sz w:val="28"/>
                <w:szCs w:val="28"/>
              </w:rPr>
            </w:pPr>
            <w:r>
              <w:rPr>
                <w:sz w:val="28"/>
                <w:szCs w:val="28"/>
              </w:rPr>
              <w:t>Калинина</w:t>
            </w:r>
          </w:p>
        </w:tc>
        <w:tc>
          <w:tcPr>
            <w:tcW w:w="3032" w:type="dxa"/>
          </w:tcPr>
          <w:p w:rsidR="00CA5D2F" w:rsidRDefault="00CA5D2F" w:rsidP="00081687">
            <w:pPr>
              <w:spacing w:before="100"/>
              <w:rPr>
                <w:sz w:val="28"/>
                <w:szCs w:val="28"/>
              </w:rPr>
            </w:pPr>
            <w:r>
              <w:rPr>
                <w:sz w:val="28"/>
                <w:szCs w:val="28"/>
              </w:rPr>
              <w:t>1973</w:t>
            </w:r>
            <w:r w:rsidRPr="00BE5D1F">
              <w:rPr>
                <w:sz w:val="28"/>
                <w:szCs w:val="28"/>
              </w:rPr>
              <w:t xml:space="preserve"> - 19</w:t>
            </w:r>
            <w:r>
              <w:rPr>
                <w:sz w:val="28"/>
                <w:szCs w:val="28"/>
              </w:rPr>
              <w:t>79</w:t>
            </w:r>
          </w:p>
        </w:tc>
      </w:tr>
      <w:tr w:rsidR="00CA5D2F" w:rsidTr="00CA5D2F">
        <w:trPr>
          <w:trHeight w:val="269"/>
        </w:trPr>
        <w:tc>
          <w:tcPr>
            <w:tcW w:w="3096" w:type="dxa"/>
          </w:tcPr>
          <w:p w:rsidR="00CA5D2F" w:rsidRPr="00BE5D1F" w:rsidRDefault="00CA5D2F" w:rsidP="00081687">
            <w:pPr>
              <w:spacing w:before="160" w:after="160"/>
              <w:jc w:val="center"/>
              <w:rPr>
                <w:sz w:val="28"/>
                <w:szCs w:val="28"/>
              </w:rPr>
            </w:pPr>
            <w:r>
              <w:rPr>
                <w:sz w:val="28"/>
                <w:szCs w:val="28"/>
              </w:rPr>
              <w:t>Название населенного пункта</w:t>
            </w:r>
          </w:p>
        </w:tc>
        <w:tc>
          <w:tcPr>
            <w:tcW w:w="3102" w:type="dxa"/>
          </w:tcPr>
          <w:p w:rsidR="00CA5D2F" w:rsidRPr="00BE5D1F" w:rsidRDefault="00CA5D2F" w:rsidP="00081687">
            <w:pPr>
              <w:spacing w:before="160" w:after="160"/>
              <w:jc w:val="center"/>
              <w:rPr>
                <w:sz w:val="28"/>
                <w:szCs w:val="28"/>
              </w:rPr>
            </w:pPr>
            <w:r>
              <w:rPr>
                <w:sz w:val="28"/>
                <w:szCs w:val="28"/>
              </w:rPr>
              <w:t>Название Колхоза</w:t>
            </w:r>
          </w:p>
        </w:tc>
        <w:tc>
          <w:tcPr>
            <w:tcW w:w="3032" w:type="dxa"/>
          </w:tcPr>
          <w:p w:rsidR="00CA5D2F" w:rsidRPr="00BE5D1F" w:rsidRDefault="00CA5D2F" w:rsidP="00081687">
            <w:pPr>
              <w:spacing w:before="160" w:after="160"/>
              <w:jc w:val="center"/>
              <w:rPr>
                <w:sz w:val="28"/>
                <w:szCs w:val="28"/>
              </w:rPr>
            </w:pPr>
            <w:r>
              <w:rPr>
                <w:sz w:val="28"/>
                <w:szCs w:val="28"/>
              </w:rPr>
              <w:t>Крайние даты</w:t>
            </w:r>
          </w:p>
        </w:tc>
      </w:tr>
      <w:tr w:rsidR="00CA5D2F" w:rsidTr="00CA5D2F">
        <w:trPr>
          <w:trHeight w:val="269"/>
        </w:trPr>
        <w:tc>
          <w:tcPr>
            <w:tcW w:w="3096" w:type="dxa"/>
          </w:tcPr>
          <w:p w:rsidR="00CA5D2F" w:rsidRPr="00BE5D1F" w:rsidRDefault="00CA5D2F" w:rsidP="00081687">
            <w:pPr>
              <w:spacing w:before="100"/>
              <w:rPr>
                <w:sz w:val="28"/>
                <w:szCs w:val="28"/>
              </w:rPr>
            </w:pPr>
            <w:r>
              <w:rPr>
                <w:sz w:val="28"/>
                <w:szCs w:val="28"/>
              </w:rPr>
              <w:t>Любимовка</w:t>
            </w:r>
          </w:p>
        </w:tc>
        <w:tc>
          <w:tcPr>
            <w:tcW w:w="3102" w:type="dxa"/>
          </w:tcPr>
          <w:p w:rsidR="00CA5D2F" w:rsidRPr="00BE5D1F" w:rsidRDefault="00CA5D2F" w:rsidP="00081687">
            <w:pPr>
              <w:spacing w:before="100"/>
              <w:rPr>
                <w:sz w:val="28"/>
                <w:szCs w:val="28"/>
              </w:rPr>
            </w:pPr>
            <w:r>
              <w:rPr>
                <w:sz w:val="28"/>
                <w:szCs w:val="28"/>
              </w:rPr>
              <w:t>Ворошилово</w:t>
            </w:r>
          </w:p>
        </w:tc>
        <w:tc>
          <w:tcPr>
            <w:tcW w:w="3032" w:type="dxa"/>
          </w:tcPr>
          <w:p w:rsidR="00CA5D2F" w:rsidRPr="00BE5D1F" w:rsidRDefault="00CA5D2F" w:rsidP="00081687">
            <w:pPr>
              <w:spacing w:before="100"/>
              <w:rPr>
                <w:sz w:val="28"/>
                <w:szCs w:val="28"/>
              </w:rPr>
            </w:pPr>
            <w:r>
              <w:rPr>
                <w:sz w:val="28"/>
                <w:szCs w:val="28"/>
              </w:rPr>
              <w:t>1943</w:t>
            </w:r>
            <w:r w:rsidRPr="00BE5D1F">
              <w:rPr>
                <w:sz w:val="28"/>
                <w:szCs w:val="28"/>
              </w:rPr>
              <w:t xml:space="preserve"> - 19</w:t>
            </w:r>
            <w:r>
              <w:rPr>
                <w:sz w:val="28"/>
                <w:szCs w:val="28"/>
              </w:rPr>
              <w:t>51</w:t>
            </w:r>
          </w:p>
        </w:tc>
      </w:tr>
      <w:tr w:rsidR="00CA5D2F" w:rsidTr="00CA5D2F">
        <w:trPr>
          <w:trHeight w:val="269"/>
        </w:trPr>
        <w:tc>
          <w:tcPr>
            <w:tcW w:w="3096" w:type="dxa"/>
          </w:tcPr>
          <w:p w:rsidR="00CA5D2F" w:rsidRPr="00BE5D1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r>
              <w:rPr>
                <w:sz w:val="28"/>
                <w:szCs w:val="28"/>
              </w:rPr>
              <w:t>Хрущёвка</w:t>
            </w:r>
          </w:p>
        </w:tc>
        <w:tc>
          <w:tcPr>
            <w:tcW w:w="3032" w:type="dxa"/>
          </w:tcPr>
          <w:p w:rsidR="00CA5D2F" w:rsidRPr="00BE5D1F" w:rsidRDefault="00CA5D2F" w:rsidP="00081687">
            <w:pPr>
              <w:spacing w:before="100"/>
              <w:rPr>
                <w:sz w:val="28"/>
                <w:szCs w:val="28"/>
              </w:rPr>
            </w:pPr>
            <w:r>
              <w:rPr>
                <w:sz w:val="28"/>
                <w:szCs w:val="28"/>
              </w:rPr>
              <w:t>1952</w:t>
            </w:r>
            <w:r w:rsidRPr="00BE5D1F">
              <w:rPr>
                <w:sz w:val="28"/>
                <w:szCs w:val="28"/>
              </w:rPr>
              <w:t xml:space="preserve"> - 19</w:t>
            </w:r>
            <w:r>
              <w:rPr>
                <w:sz w:val="28"/>
                <w:szCs w:val="28"/>
              </w:rPr>
              <w:t>54</w:t>
            </w:r>
          </w:p>
        </w:tc>
      </w:tr>
      <w:tr w:rsidR="00CA5D2F" w:rsidTr="00CA5D2F">
        <w:trPr>
          <w:trHeight w:val="269"/>
        </w:trPr>
        <w:tc>
          <w:tcPr>
            <w:tcW w:w="3096" w:type="dxa"/>
          </w:tcPr>
          <w:p w:rsidR="00CA5D2F" w:rsidRPr="00BE5D1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p>
        </w:tc>
        <w:tc>
          <w:tcPr>
            <w:tcW w:w="3032" w:type="dxa"/>
          </w:tcPr>
          <w:p w:rsidR="00CA5D2F" w:rsidRPr="00BE5D1F" w:rsidRDefault="00CA5D2F" w:rsidP="00081687">
            <w:pPr>
              <w:spacing w:before="100"/>
              <w:rPr>
                <w:sz w:val="28"/>
                <w:szCs w:val="28"/>
              </w:rPr>
            </w:pPr>
          </w:p>
        </w:tc>
      </w:tr>
      <w:tr w:rsidR="00CA5D2F" w:rsidTr="00CA5D2F">
        <w:trPr>
          <w:trHeight w:val="269"/>
        </w:trPr>
        <w:tc>
          <w:tcPr>
            <w:tcW w:w="3096" w:type="dxa"/>
          </w:tcPr>
          <w:p w:rsidR="00CA5D2F" w:rsidRPr="00BE5D1F" w:rsidRDefault="00CA5D2F" w:rsidP="00081687">
            <w:pPr>
              <w:spacing w:before="100"/>
              <w:rPr>
                <w:sz w:val="28"/>
                <w:szCs w:val="28"/>
              </w:rPr>
            </w:pPr>
            <w:r>
              <w:rPr>
                <w:sz w:val="28"/>
                <w:szCs w:val="28"/>
              </w:rPr>
              <w:t>Варламово</w:t>
            </w:r>
          </w:p>
        </w:tc>
        <w:tc>
          <w:tcPr>
            <w:tcW w:w="3102" w:type="dxa"/>
          </w:tcPr>
          <w:p w:rsidR="00CA5D2F" w:rsidRPr="00BE5D1F" w:rsidRDefault="00CA5D2F" w:rsidP="00081687">
            <w:pPr>
              <w:spacing w:before="100"/>
              <w:rPr>
                <w:sz w:val="28"/>
                <w:szCs w:val="28"/>
              </w:rPr>
            </w:pPr>
            <w:r>
              <w:rPr>
                <w:sz w:val="28"/>
                <w:szCs w:val="28"/>
              </w:rPr>
              <w:t>Путь Ильича</w:t>
            </w:r>
          </w:p>
        </w:tc>
        <w:tc>
          <w:tcPr>
            <w:tcW w:w="3032" w:type="dxa"/>
          </w:tcPr>
          <w:p w:rsidR="00CA5D2F" w:rsidRPr="00BE5D1F" w:rsidRDefault="00CA5D2F" w:rsidP="00081687">
            <w:pPr>
              <w:spacing w:before="100"/>
              <w:rPr>
                <w:sz w:val="28"/>
                <w:szCs w:val="28"/>
              </w:rPr>
            </w:pPr>
            <w:r>
              <w:rPr>
                <w:sz w:val="28"/>
                <w:szCs w:val="28"/>
              </w:rPr>
              <w:t>1943</w:t>
            </w:r>
            <w:r w:rsidRPr="00BE5D1F">
              <w:rPr>
                <w:sz w:val="28"/>
                <w:szCs w:val="28"/>
              </w:rPr>
              <w:t xml:space="preserve"> - 19</w:t>
            </w:r>
            <w:r>
              <w:rPr>
                <w:sz w:val="28"/>
                <w:szCs w:val="28"/>
              </w:rPr>
              <w:t>45</w:t>
            </w:r>
          </w:p>
        </w:tc>
      </w:tr>
      <w:tr w:rsidR="00CA5D2F" w:rsidTr="00CA5D2F">
        <w:trPr>
          <w:trHeight w:val="269"/>
        </w:trPr>
        <w:tc>
          <w:tcPr>
            <w:tcW w:w="3096" w:type="dxa"/>
          </w:tcPr>
          <w:p w:rsidR="00CA5D2F" w:rsidRPr="00BE5D1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r>
              <w:rPr>
                <w:sz w:val="28"/>
                <w:szCs w:val="28"/>
              </w:rPr>
              <w:t>1-е мая</w:t>
            </w:r>
          </w:p>
        </w:tc>
        <w:tc>
          <w:tcPr>
            <w:tcW w:w="3032" w:type="dxa"/>
          </w:tcPr>
          <w:p w:rsidR="00CA5D2F" w:rsidRPr="00BE5D1F" w:rsidRDefault="00CA5D2F" w:rsidP="00081687">
            <w:pPr>
              <w:spacing w:before="100"/>
              <w:rPr>
                <w:sz w:val="28"/>
                <w:szCs w:val="28"/>
              </w:rPr>
            </w:pPr>
            <w:r>
              <w:rPr>
                <w:sz w:val="28"/>
                <w:szCs w:val="28"/>
              </w:rPr>
              <w:t>1943</w:t>
            </w:r>
            <w:r w:rsidRPr="00BE5D1F">
              <w:rPr>
                <w:sz w:val="28"/>
                <w:szCs w:val="28"/>
              </w:rPr>
              <w:t xml:space="preserve"> - 19</w:t>
            </w:r>
            <w:r>
              <w:rPr>
                <w:sz w:val="28"/>
                <w:szCs w:val="28"/>
              </w:rPr>
              <w:t>51</w:t>
            </w:r>
          </w:p>
        </w:tc>
      </w:tr>
      <w:tr w:rsidR="00CA5D2F" w:rsidTr="00CA5D2F">
        <w:trPr>
          <w:trHeight w:val="269"/>
        </w:trPr>
        <w:tc>
          <w:tcPr>
            <w:tcW w:w="3096" w:type="dxa"/>
          </w:tcPr>
          <w:p w:rsidR="00CA5D2F" w:rsidRPr="00BE5D1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r>
              <w:rPr>
                <w:sz w:val="28"/>
                <w:szCs w:val="28"/>
              </w:rPr>
              <w:t>Хрущёвка</w:t>
            </w:r>
          </w:p>
        </w:tc>
        <w:tc>
          <w:tcPr>
            <w:tcW w:w="3032" w:type="dxa"/>
          </w:tcPr>
          <w:p w:rsidR="00CA5D2F" w:rsidRPr="00BE5D1F" w:rsidRDefault="00CA5D2F" w:rsidP="00081687">
            <w:pPr>
              <w:spacing w:before="100"/>
              <w:rPr>
                <w:sz w:val="28"/>
                <w:szCs w:val="28"/>
              </w:rPr>
            </w:pPr>
            <w:r>
              <w:rPr>
                <w:sz w:val="28"/>
                <w:szCs w:val="28"/>
              </w:rPr>
              <w:t xml:space="preserve">1952 </w:t>
            </w:r>
            <w:r w:rsidRPr="00BE5D1F">
              <w:rPr>
                <w:sz w:val="28"/>
                <w:szCs w:val="28"/>
              </w:rPr>
              <w:t>- 19</w:t>
            </w:r>
            <w:r>
              <w:rPr>
                <w:sz w:val="28"/>
                <w:szCs w:val="28"/>
              </w:rPr>
              <w:t>57</w:t>
            </w:r>
          </w:p>
        </w:tc>
      </w:tr>
      <w:tr w:rsidR="00CA5D2F" w:rsidTr="00CA5D2F">
        <w:trPr>
          <w:trHeight w:val="269"/>
        </w:trPr>
        <w:tc>
          <w:tcPr>
            <w:tcW w:w="3096" w:type="dxa"/>
          </w:tcPr>
          <w:p w:rsidR="00CA5D2F" w:rsidRPr="00BE5D1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r>
              <w:rPr>
                <w:sz w:val="28"/>
                <w:szCs w:val="28"/>
              </w:rPr>
              <w:t>Россия</w:t>
            </w:r>
          </w:p>
        </w:tc>
        <w:tc>
          <w:tcPr>
            <w:tcW w:w="3032" w:type="dxa"/>
          </w:tcPr>
          <w:p w:rsidR="00CA5D2F" w:rsidRPr="00BE5D1F" w:rsidRDefault="00CA5D2F" w:rsidP="00081687">
            <w:pPr>
              <w:spacing w:before="100"/>
              <w:rPr>
                <w:sz w:val="28"/>
                <w:szCs w:val="28"/>
              </w:rPr>
            </w:pPr>
            <w:r>
              <w:rPr>
                <w:sz w:val="28"/>
                <w:szCs w:val="28"/>
              </w:rPr>
              <w:t>1958</w:t>
            </w:r>
            <w:r w:rsidRPr="00BE5D1F">
              <w:rPr>
                <w:sz w:val="28"/>
                <w:szCs w:val="28"/>
              </w:rPr>
              <w:t xml:space="preserve"> - 19</w:t>
            </w:r>
            <w:r>
              <w:rPr>
                <w:sz w:val="28"/>
                <w:szCs w:val="28"/>
              </w:rPr>
              <w:t>79</w:t>
            </w:r>
          </w:p>
        </w:tc>
      </w:tr>
      <w:tr w:rsidR="00CA5D2F" w:rsidTr="00CA5D2F">
        <w:trPr>
          <w:trHeight w:val="269"/>
        </w:trPr>
        <w:tc>
          <w:tcPr>
            <w:tcW w:w="3096" w:type="dxa"/>
          </w:tcPr>
          <w:p w:rsidR="00CA5D2F" w:rsidRPr="00BE5D1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p>
        </w:tc>
        <w:tc>
          <w:tcPr>
            <w:tcW w:w="3032" w:type="dxa"/>
          </w:tcPr>
          <w:p w:rsidR="00CA5D2F" w:rsidRPr="00BE5D1F" w:rsidRDefault="00CA5D2F" w:rsidP="00081687">
            <w:pPr>
              <w:spacing w:before="100"/>
              <w:rPr>
                <w:sz w:val="28"/>
                <w:szCs w:val="28"/>
              </w:rPr>
            </w:pPr>
          </w:p>
        </w:tc>
      </w:tr>
      <w:tr w:rsidR="00CA5D2F" w:rsidTr="00CA5D2F">
        <w:trPr>
          <w:trHeight w:val="269"/>
        </w:trPr>
        <w:tc>
          <w:tcPr>
            <w:tcW w:w="3096" w:type="dxa"/>
          </w:tcPr>
          <w:p w:rsidR="00CA5D2F" w:rsidRPr="00BE5D1F" w:rsidRDefault="00CA5D2F" w:rsidP="00081687">
            <w:pPr>
              <w:spacing w:before="100"/>
              <w:rPr>
                <w:sz w:val="28"/>
                <w:szCs w:val="28"/>
              </w:rPr>
            </w:pPr>
            <w:r>
              <w:rPr>
                <w:sz w:val="28"/>
                <w:szCs w:val="28"/>
              </w:rPr>
              <w:t>Краснознаментка</w:t>
            </w:r>
          </w:p>
        </w:tc>
        <w:tc>
          <w:tcPr>
            <w:tcW w:w="3102" w:type="dxa"/>
          </w:tcPr>
          <w:p w:rsidR="00CA5D2F" w:rsidRPr="00BE5D1F" w:rsidRDefault="00CA5D2F" w:rsidP="00081687">
            <w:pPr>
              <w:spacing w:before="100"/>
              <w:rPr>
                <w:sz w:val="28"/>
                <w:szCs w:val="28"/>
              </w:rPr>
            </w:pPr>
            <w:r>
              <w:rPr>
                <w:sz w:val="28"/>
                <w:szCs w:val="28"/>
              </w:rPr>
              <w:t>Роте фане</w:t>
            </w:r>
          </w:p>
        </w:tc>
        <w:tc>
          <w:tcPr>
            <w:tcW w:w="3032" w:type="dxa"/>
          </w:tcPr>
          <w:p w:rsidR="00CA5D2F" w:rsidRPr="00BE5D1F" w:rsidRDefault="00CA5D2F" w:rsidP="00081687">
            <w:pPr>
              <w:spacing w:before="100"/>
              <w:rPr>
                <w:sz w:val="28"/>
                <w:szCs w:val="28"/>
              </w:rPr>
            </w:pPr>
            <w:r>
              <w:rPr>
                <w:sz w:val="28"/>
                <w:szCs w:val="28"/>
              </w:rPr>
              <w:t>1943</w:t>
            </w:r>
            <w:r w:rsidRPr="00BE5D1F">
              <w:rPr>
                <w:sz w:val="28"/>
                <w:szCs w:val="28"/>
              </w:rPr>
              <w:t xml:space="preserve"> - 19</w:t>
            </w:r>
            <w:r>
              <w:rPr>
                <w:sz w:val="28"/>
                <w:szCs w:val="28"/>
              </w:rPr>
              <w:t>51</w:t>
            </w:r>
          </w:p>
        </w:tc>
      </w:tr>
      <w:tr w:rsidR="00CA5D2F" w:rsidTr="00CA5D2F">
        <w:trPr>
          <w:trHeight w:val="269"/>
        </w:trPr>
        <w:tc>
          <w:tcPr>
            <w:tcW w:w="3096" w:type="dxa"/>
          </w:tcPr>
          <w:p w:rsidR="00CA5D2F" w:rsidRPr="00BE5D1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r>
              <w:rPr>
                <w:sz w:val="28"/>
                <w:szCs w:val="28"/>
              </w:rPr>
              <w:t>Хрущёвка</w:t>
            </w:r>
          </w:p>
        </w:tc>
        <w:tc>
          <w:tcPr>
            <w:tcW w:w="3032" w:type="dxa"/>
          </w:tcPr>
          <w:p w:rsidR="00CA5D2F" w:rsidRPr="00BE5D1F" w:rsidRDefault="00CA5D2F" w:rsidP="00081687">
            <w:pPr>
              <w:spacing w:before="100"/>
              <w:rPr>
                <w:sz w:val="28"/>
                <w:szCs w:val="28"/>
              </w:rPr>
            </w:pPr>
            <w:r>
              <w:rPr>
                <w:sz w:val="28"/>
                <w:szCs w:val="28"/>
              </w:rPr>
              <w:t>1952</w:t>
            </w:r>
            <w:r w:rsidRPr="00BE5D1F">
              <w:rPr>
                <w:sz w:val="28"/>
                <w:szCs w:val="28"/>
              </w:rPr>
              <w:t xml:space="preserve"> - 19</w:t>
            </w:r>
            <w:r>
              <w:rPr>
                <w:sz w:val="28"/>
                <w:szCs w:val="28"/>
              </w:rPr>
              <w:t>57</w:t>
            </w:r>
          </w:p>
        </w:tc>
      </w:tr>
      <w:tr w:rsidR="00CA5D2F" w:rsidTr="00CA5D2F">
        <w:trPr>
          <w:trHeight w:val="269"/>
        </w:trPr>
        <w:tc>
          <w:tcPr>
            <w:tcW w:w="3096" w:type="dxa"/>
          </w:tcPr>
          <w:p w:rsidR="00CA5D2F" w:rsidRPr="00BE5D1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r>
              <w:rPr>
                <w:sz w:val="28"/>
                <w:szCs w:val="28"/>
              </w:rPr>
              <w:t>Россия</w:t>
            </w:r>
          </w:p>
        </w:tc>
        <w:tc>
          <w:tcPr>
            <w:tcW w:w="3032" w:type="dxa"/>
          </w:tcPr>
          <w:p w:rsidR="00CA5D2F" w:rsidRPr="00BE5D1F" w:rsidRDefault="00CA5D2F" w:rsidP="00081687">
            <w:pPr>
              <w:spacing w:before="100"/>
              <w:rPr>
                <w:sz w:val="28"/>
                <w:szCs w:val="28"/>
              </w:rPr>
            </w:pPr>
            <w:r>
              <w:rPr>
                <w:sz w:val="28"/>
                <w:szCs w:val="28"/>
              </w:rPr>
              <w:t>1958</w:t>
            </w:r>
            <w:r w:rsidRPr="00BE5D1F">
              <w:rPr>
                <w:sz w:val="28"/>
                <w:szCs w:val="28"/>
              </w:rPr>
              <w:t xml:space="preserve"> - 19</w:t>
            </w:r>
            <w:r>
              <w:rPr>
                <w:sz w:val="28"/>
                <w:szCs w:val="28"/>
              </w:rPr>
              <w:t>79</w:t>
            </w:r>
          </w:p>
        </w:tc>
      </w:tr>
      <w:tr w:rsidR="00CA5D2F" w:rsidTr="00CA5D2F">
        <w:trPr>
          <w:trHeight w:val="269"/>
        </w:trPr>
        <w:tc>
          <w:tcPr>
            <w:tcW w:w="3096" w:type="dxa"/>
          </w:tcPr>
          <w:p w:rsidR="00CA5D2F" w:rsidRPr="00BE5D1F" w:rsidRDefault="00CA5D2F" w:rsidP="00081687">
            <w:pPr>
              <w:spacing w:before="100"/>
              <w:rPr>
                <w:sz w:val="28"/>
                <w:szCs w:val="28"/>
              </w:rPr>
            </w:pPr>
          </w:p>
        </w:tc>
        <w:tc>
          <w:tcPr>
            <w:tcW w:w="3102" w:type="dxa"/>
          </w:tcPr>
          <w:p w:rsidR="00CA5D2F" w:rsidRDefault="00CA5D2F" w:rsidP="00081687">
            <w:pPr>
              <w:spacing w:before="100"/>
              <w:rPr>
                <w:sz w:val="28"/>
                <w:szCs w:val="28"/>
              </w:rPr>
            </w:pPr>
          </w:p>
        </w:tc>
        <w:tc>
          <w:tcPr>
            <w:tcW w:w="3032" w:type="dxa"/>
          </w:tcPr>
          <w:p w:rsidR="00CA5D2F" w:rsidRDefault="00CA5D2F" w:rsidP="00081687">
            <w:pPr>
              <w:spacing w:before="100"/>
              <w:rPr>
                <w:sz w:val="28"/>
                <w:szCs w:val="28"/>
              </w:rPr>
            </w:pPr>
          </w:p>
        </w:tc>
      </w:tr>
      <w:tr w:rsidR="00CA5D2F" w:rsidTr="00CA5D2F">
        <w:trPr>
          <w:trHeight w:val="269"/>
        </w:trPr>
        <w:tc>
          <w:tcPr>
            <w:tcW w:w="3096" w:type="dxa"/>
          </w:tcPr>
          <w:p w:rsidR="00CA5D2F" w:rsidRPr="00BE5D1F" w:rsidRDefault="00CA5D2F" w:rsidP="00081687">
            <w:pPr>
              <w:spacing w:before="100"/>
              <w:rPr>
                <w:sz w:val="28"/>
                <w:szCs w:val="28"/>
              </w:rPr>
            </w:pPr>
            <w:r>
              <w:rPr>
                <w:sz w:val="28"/>
                <w:szCs w:val="28"/>
              </w:rPr>
              <w:t>Кандереп</w:t>
            </w:r>
          </w:p>
        </w:tc>
        <w:tc>
          <w:tcPr>
            <w:tcW w:w="3102" w:type="dxa"/>
          </w:tcPr>
          <w:p w:rsidR="00CA5D2F" w:rsidRPr="00BE5D1F" w:rsidRDefault="00CA5D2F" w:rsidP="00081687">
            <w:pPr>
              <w:spacing w:before="100"/>
              <w:rPr>
                <w:sz w:val="28"/>
                <w:szCs w:val="28"/>
              </w:rPr>
            </w:pPr>
            <w:r>
              <w:rPr>
                <w:sz w:val="28"/>
                <w:szCs w:val="28"/>
              </w:rPr>
              <w:t>Кандер. МТС</w:t>
            </w:r>
          </w:p>
        </w:tc>
        <w:tc>
          <w:tcPr>
            <w:tcW w:w="3032" w:type="dxa"/>
          </w:tcPr>
          <w:p w:rsidR="00CA5D2F" w:rsidRPr="00BE5D1F" w:rsidRDefault="00CA5D2F" w:rsidP="00081687">
            <w:pPr>
              <w:spacing w:before="100"/>
              <w:rPr>
                <w:sz w:val="28"/>
                <w:szCs w:val="28"/>
              </w:rPr>
            </w:pPr>
            <w:r>
              <w:rPr>
                <w:sz w:val="28"/>
                <w:szCs w:val="28"/>
              </w:rPr>
              <w:t>1943</w:t>
            </w:r>
            <w:r w:rsidRPr="00BE5D1F">
              <w:rPr>
                <w:sz w:val="28"/>
                <w:szCs w:val="28"/>
              </w:rPr>
              <w:t xml:space="preserve"> - 19</w:t>
            </w:r>
            <w:r>
              <w:rPr>
                <w:sz w:val="28"/>
                <w:szCs w:val="28"/>
              </w:rPr>
              <w:t>45</w:t>
            </w:r>
          </w:p>
        </w:tc>
      </w:tr>
      <w:tr w:rsidR="00CA5D2F" w:rsidTr="00CA5D2F">
        <w:trPr>
          <w:trHeight w:val="269"/>
        </w:trPr>
        <w:tc>
          <w:tcPr>
            <w:tcW w:w="3096" w:type="dxa"/>
          </w:tcPr>
          <w:p w:rsidR="00CA5D2F" w:rsidRPr="00BE5D1F" w:rsidRDefault="00CA5D2F" w:rsidP="00081687">
            <w:pPr>
              <w:spacing w:before="100"/>
              <w:rPr>
                <w:sz w:val="28"/>
                <w:szCs w:val="28"/>
              </w:rPr>
            </w:pPr>
          </w:p>
        </w:tc>
        <w:tc>
          <w:tcPr>
            <w:tcW w:w="3102" w:type="dxa"/>
          </w:tcPr>
          <w:p w:rsidR="00CA5D2F" w:rsidRDefault="00CA5D2F" w:rsidP="00081687">
            <w:pPr>
              <w:spacing w:before="100"/>
              <w:rPr>
                <w:sz w:val="28"/>
                <w:szCs w:val="28"/>
              </w:rPr>
            </w:pPr>
            <w:r>
              <w:rPr>
                <w:sz w:val="28"/>
                <w:szCs w:val="28"/>
              </w:rPr>
              <w:t>2 съезд Советов</w:t>
            </w:r>
          </w:p>
        </w:tc>
        <w:tc>
          <w:tcPr>
            <w:tcW w:w="3032" w:type="dxa"/>
          </w:tcPr>
          <w:p w:rsidR="00CA5D2F" w:rsidRDefault="00CA5D2F" w:rsidP="00081687">
            <w:pPr>
              <w:spacing w:before="100"/>
              <w:rPr>
                <w:sz w:val="28"/>
                <w:szCs w:val="28"/>
              </w:rPr>
            </w:pPr>
            <w:r>
              <w:rPr>
                <w:sz w:val="28"/>
                <w:szCs w:val="28"/>
              </w:rPr>
              <w:t>1943</w:t>
            </w:r>
            <w:r w:rsidRPr="00BE5D1F">
              <w:rPr>
                <w:sz w:val="28"/>
                <w:szCs w:val="28"/>
              </w:rPr>
              <w:t xml:space="preserve"> - 19</w:t>
            </w:r>
            <w:r>
              <w:rPr>
                <w:sz w:val="28"/>
                <w:szCs w:val="28"/>
              </w:rPr>
              <w:t>51</w:t>
            </w:r>
          </w:p>
        </w:tc>
      </w:tr>
      <w:tr w:rsidR="00CA5D2F" w:rsidTr="00CA5D2F">
        <w:trPr>
          <w:trHeight w:val="269"/>
        </w:trPr>
        <w:tc>
          <w:tcPr>
            <w:tcW w:w="3096" w:type="dxa"/>
          </w:tcPr>
          <w:p w:rsidR="00CA5D2F" w:rsidRPr="00BE5D1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r>
              <w:rPr>
                <w:sz w:val="28"/>
                <w:szCs w:val="28"/>
              </w:rPr>
              <w:t>Хрущёвка</w:t>
            </w:r>
          </w:p>
        </w:tc>
        <w:tc>
          <w:tcPr>
            <w:tcW w:w="3032" w:type="dxa"/>
          </w:tcPr>
          <w:p w:rsidR="00CA5D2F" w:rsidRPr="00BE5D1F" w:rsidRDefault="00CA5D2F" w:rsidP="00081687">
            <w:pPr>
              <w:spacing w:before="100"/>
              <w:rPr>
                <w:sz w:val="28"/>
                <w:szCs w:val="28"/>
              </w:rPr>
            </w:pPr>
            <w:r>
              <w:rPr>
                <w:sz w:val="28"/>
                <w:szCs w:val="28"/>
              </w:rPr>
              <w:t>1952</w:t>
            </w:r>
            <w:r w:rsidRPr="00BE5D1F">
              <w:rPr>
                <w:sz w:val="28"/>
                <w:szCs w:val="28"/>
              </w:rPr>
              <w:t xml:space="preserve"> - 19</w:t>
            </w:r>
            <w:r>
              <w:rPr>
                <w:sz w:val="28"/>
                <w:szCs w:val="28"/>
              </w:rPr>
              <w:t>57</w:t>
            </w:r>
          </w:p>
        </w:tc>
      </w:tr>
      <w:tr w:rsidR="00CA5D2F" w:rsidTr="00CA5D2F">
        <w:trPr>
          <w:trHeight w:val="269"/>
        </w:trPr>
        <w:tc>
          <w:tcPr>
            <w:tcW w:w="3096" w:type="dxa"/>
          </w:tcPr>
          <w:p w:rsidR="00CA5D2F" w:rsidRPr="00BE5D1F" w:rsidRDefault="00CA5D2F" w:rsidP="00081687">
            <w:pPr>
              <w:spacing w:before="100"/>
              <w:rPr>
                <w:sz w:val="28"/>
                <w:szCs w:val="28"/>
              </w:rPr>
            </w:pPr>
          </w:p>
        </w:tc>
        <w:tc>
          <w:tcPr>
            <w:tcW w:w="3102" w:type="dxa"/>
          </w:tcPr>
          <w:p w:rsidR="00CA5D2F" w:rsidRPr="00BE5D1F" w:rsidRDefault="00CA5D2F" w:rsidP="00081687">
            <w:pPr>
              <w:spacing w:before="100"/>
              <w:rPr>
                <w:sz w:val="28"/>
                <w:szCs w:val="28"/>
              </w:rPr>
            </w:pPr>
            <w:r>
              <w:rPr>
                <w:sz w:val="28"/>
                <w:szCs w:val="28"/>
              </w:rPr>
              <w:t>Россия</w:t>
            </w:r>
          </w:p>
        </w:tc>
        <w:tc>
          <w:tcPr>
            <w:tcW w:w="3032" w:type="dxa"/>
          </w:tcPr>
          <w:p w:rsidR="00CA5D2F" w:rsidRPr="00BE5D1F" w:rsidRDefault="00CA5D2F" w:rsidP="00081687">
            <w:pPr>
              <w:spacing w:before="100"/>
              <w:rPr>
                <w:sz w:val="28"/>
                <w:szCs w:val="28"/>
              </w:rPr>
            </w:pPr>
            <w:r>
              <w:rPr>
                <w:sz w:val="28"/>
                <w:szCs w:val="28"/>
              </w:rPr>
              <w:t>1958</w:t>
            </w:r>
            <w:r w:rsidRPr="00BE5D1F">
              <w:rPr>
                <w:sz w:val="28"/>
                <w:szCs w:val="28"/>
              </w:rPr>
              <w:t xml:space="preserve"> - 19</w:t>
            </w:r>
            <w:r>
              <w:rPr>
                <w:sz w:val="28"/>
                <w:szCs w:val="28"/>
              </w:rPr>
              <w:t>79</w:t>
            </w:r>
          </w:p>
        </w:tc>
      </w:tr>
    </w:tbl>
    <w:p w:rsidR="00CD6519" w:rsidRDefault="00CD6519" w:rsidP="001F71FF">
      <w:pPr>
        <w:tabs>
          <w:tab w:val="left" w:leader="dot" w:pos="9000"/>
        </w:tabs>
        <w:ind w:firstLine="709"/>
        <w:jc w:val="center"/>
        <w:rPr>
          <w:b/>
          <w:sz w:val="28"/>
          <w:szCs w:val="28"/>
        </w:rPr>
      </w:pPr>
      <w:r>
        <w:rPr>
          <w:b/>
          <w:sz w:val="28"/>
          <w:szCs w:val="28"/>
        </w:rPr>
        <w:lastRenderedPageBreak/>
        <w:t>1.2.</w:t>
      </w:r>
      <w:r w:rsidRPr="00B90760">
        <w:rPr>
          <w:b/>
          <w:sz w:val="28"/>
          <w:szCs w:val="28"/>
        </w:rPr>
        <w:t xml:space="preserve"> </w:t>
      </w:r>
      <w:r>
        <w:rPr>
          <w:b/>
          <w:sz w:val="28"/>
          <w:szCs w:val="28"/>
        </w:rPr>
        <w:t>Современное состояние</w:t>
      </w:r>
    </w:p>
    <w:p w:rsidR="00CD6519" w:rsidRDefault="00CD6519" w:rsidP="001F71FF">
      <w:pPr>
        <w:ind w:firstLine="709"/>
        <w:jc w:val="center"/>
        <w:rPr>
          <w:i/>
          <w:sz w:val="28"/>
          <w:szCs w:val="28"/>
        </w:rPr>
      </w:pPr>
    </w:p>
    <w:p w:rsidR="00CD6519" w:rsidRPr="00CA5D2F" w:rsidRDefault="00CA5D2F" w:rsidP="00462174">
      <w:pPr>
        <w:pStyle w:val="26"/>
        <w:spacing w:line="240" w:lineRule="auto"/>
        <w:ind w:left="0" w:firstLine="851"/>
        <w:jc w:val="both"/>
        <w:rPr>
          <w:sz w:val="28"/>
          <w:szCs w:val="28"/>
        </w:rPr>
      </w:pPr>
      <w:r w:rsidRPr="00CA5D2F">
        <w:rPr>
          <w:sz w:val="28"/>
          <w:szCs w:val="28"/>
        </w:rPr>
        <w:t xml:space="preserve">Варламовское муниципальное образование входит в Болотнинский район и Новосибирскую групповую систему расселения и расположено в северо-восточной части области на расстоянии 134 км. от Новосибирска, в 18 км от районного центра и в 18 км. от ближайшей железнодорожной станции </w:t>
      </w:r>
      <w:r>
        <w:rPr>
          <w:sz w:val="28"/>
          <w:szCs w:val="28"/>
        </w:rPr>
        <w:t xml:space="preserve">Болотная. Связь с </w:t>
      </w:r>
      <w:r w:rsidRPr="00CA5D2F">
        <w:rPr>
          <w:sz w:val="28"/>
          <w:szCs w:val="28"/>
        </w:rPr>
        <w:t xml:space="preserve">г.Новосибирск осуществляется автомобильным и железнодорожным транспортом. </w:t>
      </w:r>
    </w:p>
    <w:p w:rsidR="00CD6519" w:rsidRPr="00483491" w:rsidRDefault="00CD6519" w:rsidP="00E644CA">
      <w:pPr>
        <w:ind w:firstLine="720"/>
        <w:jc w:val="both"/>
        <w:rPr>
          <w:sz w:val="28"/>
          <w:szCs w:val="28"/>
        </w:rPr>
      </w:pPr>
      <w:r w:rsidRPr="00F865DF">
        <w:rPr>
          <w:sz w:val="28"/>
          <w:szCs w:val="28"/>
        </w:rPr>
        <w:t xml:space="preserve">В последние годы </w:t>
      </w:r>
      <w:r w:rsidR="00A4186C">
        <w:rPr>
          <w:sz w:val="28"/>
          <w:szCs w:val="28"/>
        </w:rPr>
        <w:t>Новобибее</w:t>
      </w:r>
      <w:r>
        <w:rPr>
          <w:sz w:val="28"/>
          <w:szCs w:val="28"/>
        </w:rPr>
        <w:t>вский сельсовет</w:t>
      </w:r>
      <w:r w:rsidRPr="00F865DF">
        <w:rPr>
          <w:sz w:val="28"/>
          <w:szCs w:val="28"/>
        </w:rPr>
        <w:t xml:space="preserve"> </w:t>
      </w:r>
      <w:r>
        <w:rPr>
          <w:sz w:val="28"/>
          <w:szCs w:val="28"/>
        </w:rPr>
        <w:t>постепен</w:t>
      </w:r>
      <w:r w:rsidRPr="001D1451">
        <w:rPr>
          <w:sz w:val="28"/>
          <w:szCs w:val="28"/>
        </w:rPr>
        <w:t>но развивается</w:t>
      </w:r>
      <w:r>
        <w:rPr>
          <w:sz w:val="28"/>
          <w:szCs w:val="28"/>
        </w:rPr>
        <w:t xml:space="preserve">. За последние два года население </w:t>
      </w:r>
      <w:r w:rsidR="008165E4">
        <w:rPr>
          <w:sz w:val="28"/>
          <w:szCs w:val="28"/>
        </w:rPr>
        <w:t>Новобибеевского сельсовета достигло 564</w:t>
      </w:r>
      <w:r>
        <w:rPr>
          <w:sz w:val="28"/>
          <w:szCs w:val="28"/>
        </w:rPr>
        <w:t xml:space="preserve"> достигла 665 человек,</w:t>
      </w:r>
      <w:r w:rsidR="00A4186C">
        <w:rPr>
          <w:sz w:val="28"/>
          <w:szCs w:val="28"/>
        </w:rPr>
        <w:t xml:space="preserve"> с. Новобибеево </w:t>
      </w:r>
      <w:r w:rsidR="005E1597">
        <w:rPr>
          <w:sz w:val="28"/>
          <w:szCs w:val="28"/>
        </w:rPr>
        <w:t>–</w:t>
      </w:r>
      <w:r w:rsidR="00A4186C">
        <w:rPr>
          <w:sz w:val="28"/>
          <w:szCs w:val="28"/>
        </w:rPr>
        <w:t xml:space="preserve"> </w:t>
      </w:r>
      <w:r w:rsidR="005E1597">
        <w:rPr>
          <w:sz w:val="28"/>
          <w:szCs w:val="28"/>
        </w:rPr>
        <w:t>539 чел.,</w:t>
      </w:r>
      <w:r>
        <w:rPr>
          <w:sz w:val="28"/>
          <w:szCs w:val="28"/>
        </w:rPr>
        <w:t xml:space="preserve"> д. </w:t>
      </w:r>
      <w:r w:rsidR="00A4186C">
        <w:rPr>
          <w:sz w:val="28"/>
          <w:szCs w:val="28"/>
        </w:rPr>
        <w:t>Камень</w:t>
      </w:r>
      <w:r>
        <w:rPr>
          <w:sz w:val="28"/>
          <w:szCs w:val="28"/>
        </w:rPr>
        <w:t xml:space="preserve"> – </w:t>
      </w:r>
      <w:r w:rsidR="00A4186C">
        <w:rPr>
          <w:sz w:val="28"/>
          <w:szCs w:val="28"/>
        </w:rPr>
        <w:t>15</w:t>
      </w:r>
      <w:r>
        <w:rPr>
          <w:sz w:val="28"/>
          <w:szCs w:val="28"/>
        </w:rPr>
        <w:t xml:space="preserve"> человек</w:t>
      </w:r>
      <w:r w:rsidR="005E1597">
        <w:rPr>
          <w:sz w:val="28"/>
          <w:szCs w:val="28"/>
        </w:rPr>
        <w:t>, д.Старобибеево – 12 чел., д.Усть-Тула – 1 чел</w:t>
      </w:r>
      <w:r>
        <w:rPr>
          <w:sz w:val="28"/>
          <w:szCs w:val="28"/>
        </w:rPr>
        <w:t>.</w:t>
      </w:r>
      <w:r w:rsidRPr="001D1451">
        <w:rPr>
          <w:sz w:val="28"/>
          <w:szCs w:val="28"/>
        </w:rPr>
        <w:t xml:space="preserve"> </w:t>
      </w:r>
      <w:r w:rsidRPr="005A20E2">
        <w:rPr>
          <w:sz w:val="28"/>
          <w:szCs w:val="28"/>
        </w:rPr>
        <w:t xml:space="preserve">Специализация </w:t>
      </w:r>
      <w:r>
        <w:rPr>
          <w:sz w:val="28"/>
          <w:szCs w:val="28"/>
        </w:rPr>
        <w:t>сельсовета</w:t>
      </w:r>
      <w:r w:rsidRPr="005A20E2">
        <w:rPr>
          <w:sz w:val="28"/>
          <w:szCs w:val="28"/>
        </w:rPr>
        <w:t xml:space="preserve"> -</w:t>
      </w:r>
      <w:r w:rsidRPr="00927DF2">
        <w:rPr>
          <w:sz w:val="28"/>
          <w:szCs w:val="28"/>
        </w:rPr>
        <w:t xml:space="preserve"> </w:t>
      </w:r>
      <w:r w:rsidRPr="005A20E2">
        <w:rPr>
          <w:sz w:val="28"/>
          <w:szCs w:val="28"/>
        </w:rPr>
        <w:t>сельское хозяйство.</w:t>
      </w:r>
      <w:r>
        <w:rPr>
          <w:sz w:val="28"/>
          <w:szCs w:val="28"/>
        </w:rPr>
        <w:t xml:space="preserve"> Специализация хозяйств – растениеводство. Бывшие предприятии хозяйств животноводческого направления не функционируют. </w:t>
      </w:r>
    </w:p>
    <w:p w:rsidR="00CD6519" w:rsidRPr="00483491" w:rsidRDefault="00CD6519" w:rsidP="001F71FF">
      <w:pPr>
        <w:ind w:firstLine="709"/>
        <w:jc w:val="center"/>
        <w:rPr>
          <w:i/>
          <w:sz w:val="28"/>
          <w:szCs w:val="28"/>
        </w:rPr>
      </w:pPr>
    </w:p>
    <w:p w:rsidR="00CD6519" w:rsidRPr="00431733" w:rsidRDefault="009371D1" w:rsidP="001F71FF">
      <w:pPr>
        <w:ind w:firstLine="709"/>
        <w:jc w:val="center"/>
        <w:rPr>
          <w:i/>
          <w:sz w:val="28"/>
          <w:szCs w:val="28"/>
        </w:rPr>
      </w:pPr>
      <w:r w:rsidRPr="00431733">
        <w:rPr>
          <w:i/>
          <w:sz w:val="28"/>
          <w:szCs w:val="28"/>
        </w:rPr>
        <w:t xml:space="preserve">Село </w:t>
      </w:r>
      <w:r w:rsidR="00CA5D2F" w:rsidRPr="00431733">
        <w:rPr>
          <w:i/>
          <w:sz w:val="28"/>
          <w:szCs w:val="28"/>
        </w:rPr>
        <w:t>Варламово</w:t>
      </w:r>
    </w:p>
    <w:p w:rsidR="00CD6519" w:rsidRPr="00431733" w:rsidRDefault="009371D1" w:rsidP="001F71FF">
      <w:pPr>
        <w:ind w:firstLine="709"/>
        <w:jc w:val="both"/>
        <w:rPr>
          <w:sz w:val="28"/>
          <w:szCs w:val="28"/>
        </w:rPr>
      </w:pPr>
      <w:r w:rsidRPr="00431733">
        <w:rPr>
          <w:sz w:val="28"/>
          <w:szCs w:val="28"/>
        </w:rPr>
        <w:t xml:space="preserve">С. </w:t>
      </w:r>
      <w:r w:rsidR="00CA5D2F" w:rsidRPr="00431733">
        <w:rPr>
          <w:sz w:val="28"/>
          <w:szCs w:val="28"/>
        </w:rPr>
        <w:t>Варламово,</w:t>
      </w:r>
      <w:r w:rsidR="00CD6519" w:rsidRPr="00431733">
        <w:rPr>
          <w:sz w:val="28"/>
          <w:szCs w:val="28"/>
        </w:rPr>
        <w:t xml:space="preserve"> находящ</w:t>
      </w:r>
      <w:r w:rsidRPr="00431733">
        <w:rPr>
          <w:sz w:val="28"/>
          <w:szCs w:val="28"/>
        </w:rPr>
        <w:t>ее</w:t>
      </w:r>
      <w:r w:rsidR="00CD6519" w:rsidRPr="00431733">
        <w:rPr>
          <w:sz w:val="28"/>
          <w:szCs w:val="28"/>
        </w:rPr>
        <w:t xml:space="preserve">ся от г. Болотное в </w:t>
      </w:r>
      <w:r w:rsidR="00461F97">
        <w:rPr>
          <w:sz w:val="28"/>
          <w:szCs w:val="28"/>
        </w:rPr>
        <w:t>18</w:t>
      </w:r>
      <w:r w:rsidR="00CD6519" w:rsidRPr="00431733">
        <w:rPr>
          <w:sz w:val="28"/>
          <w:szCs w:val="28"/>
        </w:rPr>
        <w:t xml:space="preserve"> км. и </w:t>
      </w:r>
      <w:r w:rsidRPr="00431733">
        <w:rPr>
          <w:sz w:val="28"/>
          <w:szCs w:val="28"/>
        </w:rPr>
        <w:t xml:space="preserve">в </w:t>
      </w:r>
      <w:r w:rsidR="009F5C5E" w:rsidRPr="00431733">
        <w:rPr>
          <w:sz w:val="28"/>
          <w:szCs w:val="28"/>
        </w:rPr>
        <w:t xml:space="preserve">км </w:t>
      </w:r>
      <w:r w:rsidR="00CD6519" w:rsidRPr="00431733">
        <w:rPr>
          <w:sz w:val="28"/>
          <w:szCs w:val="28"/>
        </w:rPr>
        <w:t xml:space="preserve">относительно </w:t>
      </w:r>
      <w:r w:rsidR="009F5C5E" w:rsidRPr="00431733">
        <w:rPr>
          <w:sz w:val="28"/>
          <w:szCs w:val="28"/>
        </w:rPr>
        <w:t>железнодорожной станции</w:t>
      </w:r>
      <w:r w:rsidR="00CD6519" w:rsidRPr="00431733">
        <w:rPr>
          <w:sz w:val="28"/>
          <w:szCs w:val="28"/>
        </w:rPr>
        <w:t xml:space="preserve"> имеет </w:t>
      </w:r>
      <w:r w:rsidR="009F5C5E" w:rsidRPr="00431733">
        <w:rPr>
          <w:sz w:val="28"/>
          <w:szCs w:val="28"/>
        </w:rPr>
        <w:t>умерен</w:t>
      </w:r>
      <w:r w:rsidR="007A1469" w:rsidRPr="00431733">
        <w:rPr>
          <w:sz w:val="28"/>
          <w:szCs w:val="28"/>
        </w:rPr>
        <w:t>ное</w:t>
      </w:r>
      <w:r w:rsidR="00CD6519" w:rsidRPr="00431733">
        <w:rPr>
          <w:sz w:val="28"/>
          <w:szCs w:val="28"/>
        </w:rPr>
        <w:t xml:space="preserve"> </w:t>
      </w:r>
      <w:r w:rsidR="007A1469" w:rsidRPr="00431733">
        <w:rPr>
          <w:sz w:val="28"/>
          <w:szCs w:val="28"/>
        </w:rPr>
        <w:t>уменьшение</w:t>
      </w:r>
      <w:r w:rsidR="00CD6519" w:rsidRPr="00431733">
        <w:rPr>
          <w:sz w:val="28"/>
          <w:szCs w:val="28"/>
        </w:rPr>
        <w:t xml:space="preserve"> населения. </w:t>
      </w:r>
    </w:p>
    <w:p w:rsidR="00E81BD3" w:rsidRPr="00431733" w:rsidRDefault="00E81BD3" w:rsidP="001F71FF">
      <w:pPr>
        <w:ind w:firstLine="709"/>
        <w:jc w:val="both"/>
        <w:rPr>
          <w:sz w:val="28"/>
          <w:szCs w:val="28"/>
        </w:rPr>
      </w:pPr>
      <w:r w:rsidRPr="00431733">
        <w:rPr>
          <w:sz w:val="28"/>
          <w:szCs w:val="28"/>
        </w:rPr>
        <w:t xml:space="preserve">Село расположено </w:t>
      </w:r>
      <w:r w:rsidR="00CA5D2F" w:rsidRPr="00431733">
        <w:rPr>
          <w:sz w:val="28"/>
          <w:szCs w:val="28"/>
        </w:rPr>
        <w:t>на юге Варламовского сельсовета</w:t>
      </w:r>
      <w:r w:rsidRPr="00431733">
        <w:rPr>
          <w:sz w:val="28"/>
          <w:szCs w:val="28"/>
        </w:rPr>
        <w:t xml:space="preserve">. </w:t>
      </w:r>
    </w:p>
    <w:p w:rsidR="00CD6519" w:rsidRPr="00431733" w:rsidRDefault="00CD6519" w:rsidP="008E7492">
      <w:pPr>
        <w:ind w:firstLine="709"/>
        <w:jc w:val="both"/>
        <w:rPr>
          <w:sz w:val="28"/>
          <w:szCs w:val="28"/>
        </w:rPr>
      </w:pPr>
      <w:r w:rsidRPr="00431733">
        <w:rPr>
          <w:sz w:val="28"/>
          <w:szCs w:val="28"/>
        </w:rPr>
        <w:t>Здесь ведется жилищное строительство. За по</w:t>
      </w:r>
      <w:r w:rsidR="00E644CA" w:rsidRPr="00431733">
        <w:rPr>
          <w:sz w:val="28"/>
          <w:szCs w:val="28"/>
        </w:rPr>
        <w:t xml:space="preserve">следние годы в </w:t>
      </w:r>
      <w:r w:rsidR="00656323" w:rsidRPr="00431733">
        <w:rPr>
          <w:sz w:val="28"/>
          <w:szCs w:val="28"/>
        </w:rPr>
        <w:t>селе</w:t>
      </w:r>
      <w:r w:rsidR="00E644CA" w:rsidRPr="00431733">
        <w:rPr>
          <w:sz w:val="28"/>
          <w:szCs w:val="28"/>
        </w:rPr>
        <w:t xml:space="preserve"> имеется</w:t>
      </w:r>
      <w:r w:rsidRPr="00431733">
        <w:rPr>
          <w:sz w:val="28"/>
          <w:szCs w:val="28"/>
        </w:rPr>
        <w:t xml:space="preserve"> </w:t>
      </w:r>
      <w:r w:rsidR="005526B9" w:rsidRPr="00431733">
        <w:rPr>
          <w:sz w:val="28"/>
          <w:szCs w:val="28"/>
        </w:rPr>
        <w:t>небольшое уменьшение</w:t>
      </w:r>
      <w:r w:rsidRPr="00431733">
        <w:rPr>
          <w:sz w:val="28"/>
          <w:szCs w:val="28"/>
        </w:rPr>
        <w:t xml:space="preserve"> населения. Из объектов культурно-бытового обслуживания существует школа</w:t>
      </w:r>
      <w:r w:rsidR="00656323" w:rsidRPr="00431733">
        <w:rPr>
          <w:sz w:val="28"/>
          <w:szCs w:val="28"/>
        </w:rPr>
        <w:t>, детский сад</w:t>
      </w:r>
      <w:r w:rsidRPr="00431733">
        <w:rPr>
          <w:sz w:val="28"/>
          <w:szCs w:val="28"/>
        </w:rPr>
        <w:t>,  ФАП и дом культуры с библиотекой, магазин</w:t>
      </w:r>
      <w:r w:rsidR="00656323" w:rsidRPr="00431733">
        <w:rPr>
          <w:sz w:val="28"/>
          <w:szCs w:val="28"/>
        </w:rPr>
        <w:t>ы, спортивные объекты</w:t>
      </w:r>
      <w:r w:rsidRPr="00431733">
        <w:rPr>
          <w:sz w:val="28"/>
          <w:szCs w:val="28"/>
        </w:rPr>
        <w:t>. Остальные услуги н</w:t>
      </w:r>
      <w:r w:rsidR="008E7492" w:rsidRPr="00431733">
        <w:rPr>
          <w:sz w:val="28"/>
          <w:szCs w:val="28"/>
        </w:rPr>
        <w:t>аселение получает в г. Болотное.</w:t>
      </w:r>
    </w:p>
    <w:p w:rsidR="00CD6519" w:rsidRPr="00431733" w:rsidRDefault="00CD6519" w:rsidP="001F71FF">
      <w:pPr>
        <w:ind w:firstLine="709"/>
        <w:jc w:val="center"/>
        <w:rPr>
          <w:i/>
          <w:sz w:val="28"/>
          <w:szCs w:val="28"/>
          <w:u w:val="single"/>
        </w:rPr>
      </w:pPr>
      <w:r w:rsidRPr="00431733">
        <w:rPr>
          <w:i/>
          <w:sz w:val="28"/>
          <w:szCs w:val="28"/>
        </w:rPr>
        <w:t xml:space="preserve">Деревня </w:t>
      </w:r>
      <w:r w:rsidR="00656323" w:rsidRPr="00431733">
        <w:rPr>
          <w:i/>
          <w:sz w:val="28"/>
          <w:szCs w:val="28"/>
        </w:rPr>
        <w:t>Большая Черная</w:t>
      </w:r>
      <w:r w:rsidRPr="00431733">
        <w:rPr>
          <w:i/>
          <w:sz w:val="28"/>
          <w:szCs w:val="28"/>
          <w:u w:val="single"/>
        </w:rPr>
        <w:t>.</w:t>
      </w:r>
    </w:p>
    <w:p w:rsidR="006024FB" w:rsidRPr="00431733" w:rsidRDefault="00CD6519" w:rsidP="001F71FF">
      <w:pPr>
        <w:ind w:firstLine="709"/>
        <w:jc w:val="both"/>
        <w:rPr>
          <w:sz w:val="28"/>
          <w:szCs w:val="28"/>
        </w:rPr>
      </w:pPr>
      <w:r w:rsidRPr="00431733">
        <w:rPr>
          <w:sz w:val="28"/>
          <w:szCs w:val="28"/>
        </w:rPr>
        <w:t>Деревня</w:t>
      </w:r>
      <w:r w:rsidR="00D150AB" w:rsidRPr="00431733">
        <w:rPr>
          <w:sz w:val="28"/>
          <w:szCs w:val="28"/>
        </w:rPr>
        <w:t xml:space="preserve"> </w:t>
      </w:r>
      <w:r w:rsidR="00656323" w:rsidRPr="00431733">
        <w:rPr>
          <w:sz w:val="28"/>
          <w:szCs w:val="28"/>
        </w:rPr>
        <w:t>Большая Черная</w:t>
      </w:r>
      <w:r w:rsidRPr="00431733">
        <w:rPr>
          <w:sz w:val="28"/>
          <w:szCs w:val="28"/>
        </w:rPr>
        <w:t xml:space="preserve"> в настоящее время </w:t>
      </w:r>
      <w:r w:rsidR="00525E1D">
        <w:rPr>
          <w:sz w:val="28"/>
          <w:szCs w:val="28"/>
        </w:rPr>
        <w:t>постепенно</w:t>
      </w:r>
      <w:r w:rsidRPr="00431733">
        <w:rPr>
          <w:sz w:val="28"/>
          <w:szCs w:val="28"/>
        </w:rPr>
        <w:t xml:space="preserve"> развивается. Она расположена </w:t>
      </w:r>
      <w:r w:rsidR="00D150AB" w:rsidRPr="00431733">
        <w:rPr>
          <w:sz w:val="28"/>
          <w:szCs w:val="28"/>
        </w:rPr>
        <w:t xml:space="preserve">на берегу реки </w:t>
      </w:r>
      <w:r w:rsidR="00656323" w:rsidRPr="00431733">
        <w:rPr>
          <w:sz w:val="28"/>
          <w:szCs w:val="28"/>
        </w:rPr>
        <w:t>Большая Черная</w:t>
      </w:r>
      <w:r w:rsidR="00D150AB" w:rsidRPr="00431733">
        <w:rPr>
          <w:sz w:val="28"/>
          <w:szCs w:val="28"/>
        </w:rPr>
        <w:t xml:space="preserve"> в </w:t>
      </w:r>
      <w:r w:rsidR="00461F97">
        <w:rPr>
          <w:sz w:val="28"/>
          <w:szCs w:val="28"/>
        </w:rPr>
        <w:t>5</w:t>
      </w:r>
      <w:r w:rsidR="00656323" w:rsidRPr="00431733">
        <w:rPr>
          <w:sz w:val="28"/>
          <w:szCs w:val="28"/>
        </w:rPr>
        <w:t>0</w:t>
      </w:r>
      <w:r w:rsidR="007A1469" w:rsidRPr="00431733">
        <w:rPr>
          <w:sz w:val="28"/>
          <w:szCs w:val="28"/>
        </w:rPr>
        <w:t xml:space="preserve"> </w:t>
      </w:r>
      <w:r w:rsidR="00D150AB" w:rsidRPr="00431733">
        <w:rPr>
          <w:sz w:val="28"/>
          <w:szCs w:val="28"/>
        </w:rPr>
        <w:t>км от</w:t>
      </w:r>
      <w:r w:rsidRPr="00431733">
        <w:rPr>
          <w:sz w:val="28"/>
          <w:szCs w:val="28"/>
        </w:rPr>
        <w:t xml:space="preserve"> г. Болотное. За последние годы здесь </w:t>
      </w:r>
      <w:r w:rsidR="007A1469" w:rsidRPr="00431733">
        <w:rPr>
          <w:sz w:val="28"/>
          <w:szCs w:val="28"/>
        </w:rPr>
        <w:t xml:space="preserve">установилась </w:t>
      </w:r>
      <w:r w:rsidR="00656323" w:rsidRPr="00431733">
        <w:rPr>
          <w:sz w:val="28"/>
          <w:szCs w:val="28"/>
        </w:rPr>
        <w:t>постепенная убыль населения.</w:t>
      </w:r>
      <w:r w:rsidRPr="00431733">
        <w:rPr>
          <w:sz w:val="28"/>
          <w:szCs w:val="28"/>
        </w:rPr>
        <w:t xml:space="preserve">  . </w:t>
      </w:r>
    </w:p>
    <w:p w:rsidR="00CD6519" w:rsidRDefault="00CD6519" w:rsidP="001F71FF">
      <w:pPr>
        <w:ind w:firstLine="709"/>
        <w:jc w:val="both"/>
        <w:rPr>
          <w:sz w:val="28"/>
          <w:szCs w:val="28"/>
        </w:rPr>
      </w:pPr>
      <w:r w:rsidRPr="00431733">
        <w:rPr>
          <w:sz w:val="28"/>
          <w:szCs w:val="28"/>
        </w:rPr>
        <w:t xml:space="preserve">Население деревни пользуется услугами социально-общественных  учреждений в самой д. </w:t>
      </w:r>
      <w:r w:rsidR="00656323" w:rsidRPr="00431733">
        <w:rPr>
          <w:sz w:val="28"/>
          <w:szCs w:val="28"/>
        </w:rPr>
        <w:t>Большая Черная</w:t>
      </w:r>
      <w:r w:rsidR="00431733">
        <w:rPr>
          <w:sz w:val="28"/>
          <w:szCs w:val="28"/>
        </w:rPr>
        <w:t>, где</w:t>
      </w:r>
      <w:r w:rsidR="00656323" w:rsidRPr="00431733">
        <w:rPr>
          <w:sz w:val="28"/>
          <w:szCs w:val="28"/>
        </w:rPr>
        <w:t xml:space="preserve"> находится два магазина, </w:t>
      </w:r>
      <w:r w:rsidR="00431733" w:rsidRPr="00431733">
        <w:rPr>
          <w:sz w:val="28"/>
          <w:szCs w:val="28"/>
        </w:rPr>
        <w:t>клуб с библиотекой, школа,</w:t>
      </w:r>
      <w:r w:rsidR="00431733">
        <w:rPr>
          <w:sz w:val="28"/>
          <w:szCs w:val="28"/>
        </w:rPr>
        <w:t xml:space="preserve"> </w:t>
      </w:r>
      <w:r w:rsidR="00431733" w:rsidRPr="00431733">
        <w:rPr>
          <w:sz w:val="28"/>
          <w:szCs w:val="28"/>
        </w:rPr>
        <w:t>ФАП, остальные услуги население получает в Варламово</w:t>
      </w:r>
      <w:r w:rsidRPr="00431733">
        <w:rPr>
          <w:sz w:val="28"/>
          <w:szCs w:val="28"/>
        </w:rPr>
        <w:t>. Промышленность в деревне представлена предприятием сельскохозяйственного назначения</w:t>
      </w:r>
      <w:r w:rsidR="00431733">
        <w:rPr>
          <w:sz w:val="28"/>
          <w:szCs w:val="28"/>
        </w:rPr>
        <w:t>.</w:t>
      </w:r>
      <w:r w:rsidRPr="00431733">
        <w:rPr>
          <w:sz w:val="28"/>
          <w:szCs w:val="28"/>
        </w:rPr>
        <w:t xml:space="preserve"> </w:t>
      </w:r>
    </w:p>
    <w:p w:rsidR="00525E1D" w:rsidRDefault="00525E1D" w:rsidP="00525E1D">
      <w:pPr>
        <w:ind w:firstLine="709"/>
        <w:jc w:val="center"/>
        <w:rPr>
          <w:i/>
          <w:sz w:val="28"/>
          <w:szCs w:val="28"/>
        </w:rPr>
      </w:pPr>
      <w:r w:rsidRPr="00431733">
        <w:rPr>
          <w:i/>
          <w:sz w:val="28"/>
          <w:szCs w:val="28"/>
        </w:rPr>
        <w:t xml:space="preserve">Деревня </w:t>
      </w:r>
      <w:r>
        <w:rPr>
          <w:i/>
          <w:sz w:val="28"/>
          <w:szCs w:val="28"/>
        </w:rPr>
        <w:t>Кандереп</w:t>
      </w:r>
    </w:p>
    <w:p w:rsidR="00525E1D" w:rsidRPr="00431733" w:rsidRDefault="00525E1D" w:rsidP="00525E1D">
      <w:pPr>
        <w:ind w:firstLine="709"/>
        <w:jc w:val="both"/>
        <w:rPr>
          <w:i/>
          <w:sz w:val="28"/>
          <w:szCs w:val="28"/>
          <w:u w:val="single"/>
        </w:rPr>
      </w:pPr>
      <w:r>
        <w:rPr>
          <w:sz w:val="28"/>
          <w:szCs w:val="28"/>
        </w:rPr>
        <w:t>Деревня</w:t>
      </w:r>
      <w:r w:rsidRPr="00431733">
        <w:rPr>
          <w:sz w:val="28"/>
          <w:szCs w:val="28"/>
        </w:rPr>
        <w:t xml:space="preserve"> расположен</w:t>
      </w:r>
      <w:r>
        <w:rPr>
          <w:sz w:val="28"/>
          <w:szCs w:val="28"/>
        </w:rPr>
        <w:t>а у реки Кандереп.</w:t>
      </w:r>
      <w:r w:rsidR="00AD7102">
        <w:rPr>
          <w:sz w:val="28"/>
          <w:szCs w:val="28"/>
        </w:rPr>
        <w:t xml:space="preserve"> </w:t>
      </w:r>
      <w:r w:rsidR="00AD7102" w:rsidRPr="00431733">
        <w:rPr>
          <w:sz w:val="28"/>
          <w:szCs w:val="28"/>
        </w:rPr>
        <w:t>Население деревни пользуется услугами социально-общественных  учреждений в самой д.</w:t>
      </w:r>
      <w:r w:rsidR="00AD7102" w:rsidRPr="00AD7102">
        <w:rPr>
          <w:sz w:val="28"/>
          <w:szCs w:val="28"/>
        </w:rPr>
        <w:t xml:space="preserve"> </w:t>
      </w:r>
      <w:r w:rsidR="00AD7102">
        <w:rPr>
          <w:sz w:val="28"/>
          <w:szCs w:val="28"/>
        </w:rPr>
        <w:t>Кандереп, где</w:t>
      </w:r>
      <w:r w:rsidR="00AD7102" w:rsidRPr="00431733">
        <w:rPr>
          <w:sz w:val="28"/>
          <w:szCs w:val="28"/>
        </w:rPr>
        <w:t xml:space="preserve"> находится магазин, клуб, остальные услуги население получает в Варламово.</w:t>
      </w:r>
    </w:p>
    <w:p w:rsidR="00AD7102" w:rsidRPr="00AD7102" w:rsidRDefault="00525E1D" w:rsidP="00AD7102">
      <w:pPr>
        <w:ind w:firstLine="709"/>
        <w:jc w:val="center"/>
        <w:rPr>
          <w:i/>
          <w:sz w:val="28"/>
          <w:szCs w:val="28"/>
        </w:rPr>
      </w:pPr>
      <w:r w:rsidRPr="00431733">
        <w:rPr>
          <w:i/>
          <w:sz w:val="28"/>
          <w:szCs w:val="28"/>
        </w:rPr>
        <w:t xml:space="preserve">Деревня </w:t>
      </w:r>
      <w:r>
        <w:rPr>
          <w:i/>
          <w:sz w:val="28"/>
          <w:szCs w:val="28"/>
        </w:rPr>
        <w:t>Краснознаменка</w:t>
      </w:r>
    </w:p>
    <w:p w:rsidR="00CD6519" w:rsidRDefault="00AD7102" w:rsidP="00AD7102">
      <w:pPr>
        <w:ind w:firstLine="709"/>
        <w:jc w:val="both"/>
        <w:rPr>
          <w:i/>
          <w:sz w:val="28"/>
          <w:szCs w:val="28"/>
          <w:u w:val="single"/>
        </w:rPr>
      </w:pPr>
      <w:r>
        <w:rPr>
          <w:sz w:val="28"/>
          <w:szCs w:val="28"/>
        </w:rPr>
        <w:t>Деревня</w:t>
      </w:r>
      <w:r w:rsidRPr="00431733">
        <w:rPr>
          <w:sz w:val="28"/>
          <w:szCs w:val="28"/>
        </w:rPr>
        <w:t xml:space="preserve"> расположен</w:t>
      </w:r>
      <w:r>
        <w:rPr>
          <w:sz w:val="28"/>
          <w:szCs w:val="28"/>
        </w:rPr>
        <w:t>а на автодороге Н-412 (</w:t>
      </w:r>
      <w:r w:rsidRPr="00431733">
        <w:rPr>
          <w:sz w:val="28"/>
          <w:szCs w:val="28"/>
        </w:rPr>
        <w:t>Варламово</w:t>
      </w:r>
      <w:r>
        <w:rPr>
          <w:sz w:val="28"/>
          <w:szCs w:val="28"/>
        </w:rPr>
        <w:t>-</w:t>
      </w:r>
      <w:r w:rsidRPr="00AD7102">
        <w:rPr>
          <w:sz w:val="28"/>
          <w:szCs w:val="28"/>
        </w:rPr>
        <w:t xml:space="preserve"> </w:t>
      </w:r>
      <w:r w:rsidRPr="00431733">
        <w:rPr>
          <w:sz w:val="28"/>
          <w:szCs w:val="28"/>
        </w:rPr>
        <w:t>Большая Черная</w:t>
      </w:r>
      <w:r>
        <w:rPr>
          <w:sz w:val="28"/>
          <w:szCs w:val="28"/>
        </w:rPr>
        <w:t>). В деревне есть только клуб. Остальные услуги население получает в с.</w:t>
      </w:r>
      <w:r w:rsidRPr="00AD7102">
        <w:rPr>
          <w:sz w:val="28"/>
          <w:szCs w:val="28"/>
        </w:rPr>
        <w:t xml:space="preserve"> </w:t>
      </w:r>
      <w:r w:rsidRPr="00431733">
        <w:rPr>
          <w:sz w:val="28"/>
          <w:szCs w:val="28"/>
        </w:rPr>
        <w:t>Варламово</w:t>
      </w:r>
      <w:r>
        <w:rPr>
          <w:sz w:val="28"/>
          <w:szCs w:val="28"/>
        </w:rPr>
        <w:t xml:space="preserve"> и г. Болотное.</w:t>
      </w:r>
    </w:p>
    <w:p w:rsidR="00CD6519" w:rsidRPr="006A19F8" w:rsidRDefault="00CD6519" w:rsidP="0002337D">
      <w:pPr>
        <w:tabs>
          <w:tab w:val="left" w:leader="dot" w:pos="9000"/>
        </w:tabs>
        <w:rPr>
          <w:sz w:val="28"/>
          <w:szCs w:val="28"/>
        </w:rPr>
      </w:pPr>
      <w:r>
        <w:rPr>
          <w:b/>
          <w:sz w:val="28"/>
          <w:szCs w:val="28"/>
        </w:rPr>
        <w:lastRenderedPageBreak/>
        <w:t>Глава 2</w:t>
      </w:r>
      <w:r w:rsidRPr="005A20E2">
        <w:rPr>
          <w:b/>
          <w:sz w:val="28"/>
          <w:szCs w:val="28"/>
        </w:rPr>
        <w:t xml:space="preserve">. </w:t>
      </w:r>
      <w:r>
        <w:rPr>
          <w:b/>
          <w:sz w:val="28"/>
          <w:szCs w:val="28"/>
        </w:rPr>
        <w:t>Прогнозируемые ограничения использования территорий</w:t>
      </w:r>
    </w:p>
    <w:p w:rsidR="00CD6519" w:rsidRPr="005A20E2" w:rsidRDefault="00CD6519" w:rsidP="001F71FF">
      <w:pPr>
        <w:tabs>
          <w:tab w:val="left" w:leader="dot" w:pos="9000"/>
        </w:tabs>
        <w:ind w:firstLine="709"/>
        <w:jc w:val="center"/>
        <w:rPr>
          <w:b/>
          <w:sz w:val="28"/>
          <w:szCs w:val="28"/>
        </w:rPr>
      </w:pPr>
    </w:p>
    <w:p w:rsidR="00CD6519" w:rsidRPr="005A20E2" w:rsidRDefault="00CD6519" w:rsidP="001F71FF">
      <w:pPr>
        <w:tabs>
          <w:tab w:val="left" w:leader="dot" w:pos="9000"/>
        </w:tabs>
        <w:ind w:firstLine="709"/>
        <w:jc w:val="center"/>
        <w:rPr>
          <w:b/>
          <w:sz w:val="28"/>
          <w:szCs w:val="28"/>
        </w:rPr>
      </w:pPr>
      <w:r>
        <w:rPr>
          <w:b/>
          <w:sz w:val="28"/>
          <w:szCs w:val="28"/>
        </w:rPr>
        <w:t>2</w:t>
      </w:r>
      <w:r w:rsidRPr="005A20E2">
        <w:rPr>
          <w:b/>
          <w:sz w:val="28"/>
          <w:szCs w:val="28"/>
        </w:rPr>
        <w:t>.1. Географическое положение</w:t>
      </w:r>
    </w:p>
    <w:p w:rsidR="00CD6519" w:rsidRPr="00461F97" w:rsidRDefault="00431733" w:rsidP="001F71FF">
      <w:pPr>
        <w:pStyle w:val="af1"/>
        <w:spacing w:before="0" w:beforeAutospacing="0" w:after="0" w:afterAutospacing="0"/>
        <w:ind w:firstLine="709"/>
        <w:jc w:val="both"/>
        <w:rPr>
          <w:sz w:val="28"/>
          <w:szCs w:val="28"/>
        </w:rPr>
      </w:pPr>
      <w:r w:rsidRPr="00461F97">
        <w:rPr>
          <w:sz w:val="28"/>
          <w:szCs w:val="28"/>
        </w:rPr>
        <w:t>Варламовский</w:t>
      </w:r>
      <w:r w:rsidR="00CD6519" w:rsidRPr="00461F97">
        <w:rPr>
          <w:sz w:val="28"/>
          <w:szCs w:val="28"/>
        </w:rPr>
        <w:t xml:space="preserve"> сельсовет  занимает территорию </w:t>
      </w:r>
      <w:r w:rsidRPr="00461F97">
        <w:rPr>
          <w:b/>
          <w:sz w:val="28"/>
          <w:szCs w:val="28"/>
        </w:rPr>
        <w:t>22558</w:t>
      </w:r>
      <w:r w:rsidR="00CD6519" w:rsidRPr="00461F97">
        <w:rPr>
          <w:sz w:val="28"/>
          <w:szCs w:val="28"/>
        </w:rPr>
        <w:t xml:space="preserve"> га. Поселение расположено в</w:t>
      </w:r>
      <w:r w:rsidR="007A1469" w:rsidRPr="00461F97">
        <w:rPr>
          <w:sz w:val="28"/>
          <w:szCs w:val="28"/>
        </w:rPr>
        <w:t xml:space="preserve"> </w:t>
      </w:r>
      <w:r w:rsidRPr="00461F97">
        <w:rPr>
          <w:sz w:val="28"/>
          <w:szCs w:val="28"/>
        </w:rPr>
        <w:t>северо-восточной</w:t>
      </w:r>
      <w:r w:rsidR="00CD6519" w:rsidRPr="00461F97">
        <w:rPr>
          <w:sz w:val="28"/>
          <w:szCs w:val="28"/>
        </w:rPr>
        <w:t xml:space="preserve"> части Болотнинского района Новосибирской области, </w:t>
      </w:r>
      <w:r w:rsidR="007A1469" w:rsidRPr="00461F97">
        <w:rPr>
          <w:sz w:val="28"/>
          <w:szCs w:val="28"/>
        </w:rPr>
        <w:t>к северу от Транссиба и а</w:t>
      </w:r>
      <w:r w:rsidR="00CD6519" w:rsidRPr="00461F97">
        <w:rPr>
          <w:sz w:val="28"/>
          <w:szCs w:val="28"/>
        </w:rPr>
        <w:t xml:space="preserve">втомагистрали Р-255 «Сибирь». Центром муниципального образования является посёлок </w:t>
      </w:r>
      <w:r w:rsidRPr="00461F97">
        <w:rPr>
          <w:sz w:val="28"/>
          <w:szCs w:val="28"/>
        </w:rPr>
        <w:t>Варламово</w:t>
      </w:r>
      <w:r w:rsidR="00CD6519" w:rsidRPr="00461F97">
        <w:rPr>
          <w:sz w:val="28"/>
          <w:szCs w:val="28"/>
        </w:rPr>
        <w:t>, расположенн</w:t>
      </w:r>
      <w:r w:rsidR="007A1469" w:rsidRPr="00461F97">
        <w:rPr>
          <w:sz w:val="28"/>
          <w:szCs w:val="28"/>
        </w:rPr>
        <w:t>ое</w:t>
      </w:r>
      <w:r w:rsidR="00CD6519" w:rsidRPr="00461F97">
        <w:rPr>
          <w:sz w:val="28"/>
          <w:szCs w:val="28"/>
        </w:rPr>
        <w:t xml:space="preserve"> в</w:t>
      </w:r>
      <w:r w:rsidR="00DF6482">
        <w:rPr>
          <w:sz w:val="28"/>
          <w:szCs w:val="28"/>
        </w:rPr>
        <w:t xml:space="preserve"> 218</w:t>
      </w:r>
      <w:r w:rsidR="00CD6519" w:rsidRPr="00461F97">
        <w:rPr>
          <w:sz w:val="28"/>
          <w:szCs w:val="28"/>
        </w:rPr>
        <w:t xml:space="preserve"> км на восток  от областного центра - г. </w:t>
      </w:r>
      <w:hyperlink r:id="rId9" w:tooltip="Омск" w:history="1">
        <w:r w:rsidR="00CD6519" w:rsidRPr="00461F97">
          <w:rPr>
            <w:rStyle w:val="afb"/>
            <w:color w:val="auto"/>
            <w:sz w:val="28"/>
            <w:szCs w:val="28"/>
            <w:u w:val="none"/>
          </w:rPr>
          <w:t>Новосибирска</w:t>
        </w:r>
      </w:hyperlink>
      <w:r w:rsidR="00CD6519" w:rsidRPr="00461F97">
        <w:rPr>
          <w:sz w:val="28"/>
          <w:szCs w:val="28"/>
        </w:rPr>
        <w:t xml:space="preserve"> и в </w:t>
      </w:r>
      <w:r w:rsidR="00DF6482">
        <w:rPr>
          <w:sz w:val="28"/>
          <w:szCs w:val="28"/>
        </w:rPr>
        <w:t xml:space="preserve">18 </w:t>
      </w:r>
      <w:r w:rsidR="00CD6519" w:rsidRPr="00461F97">
        <w:rPr>
          <w:sz w:val="28"/>
          <w:szCs w:val="28"/>
        </w:rPr>
        <w:t xml:space="preserve">км к </w:t>
      </w:r>
      <w:r w:rsidRPr="00461F97">
        <w:rPr>
          <w:sz w:val="28"/>
          <w:szCs w:val="28"/>
        </w:rPr>
        <w:t>северу</w:t>
      </w:r>
      <w:r w:rsidR="00CD6519" w:rsidRPr="00461F97">
        <w:rPr>
          <w:sz w:val="28"/>
          <w:szCs w:val="28"/>
        </w:rPr>
        <w:t xml:space="preserve"> от ближайшей железнодорожной станции</w:t>
      </w:r>
      <w:r w:rsidRPr="00461F97">
        <w:rPr>
          <w:sz w:val="28"/>
          <w:szCs w:val="28"/>
        </w:rPr>
        <w:t>ии</w:t>
      </w:r>
      <w:r w:rsidR="001175BF" w:rsidRPr="00461F97">
        <w:rPr>
          <w:sz w:val="28"/>
          <w:szCs w:val="28"/>
        </w:rPr>
        <w:t xml:space="preserve"> («Болотная») </w:t>
      </w:r>
      <w:r w:rsidR="00CD6519" w:rsidRPr="00461F97">
        <w:rPr>
          <w:sz w:val="28"/>
          <w:szCs w:val="28"/>
        </w:rPr>
        <w:t xml:space="preserve">на линии Новосибирск </w:t>
      </w:r>
      <w:r w:rsidR="001175BF" w:rsidRPr="00461F97">
        <w:rPr>
          <w:sz w:val="28"/>
          <w:szCs w:val="28"/>
        </w:rPr>
        <w:t>–</w:t>
      </w:r>
      <w:r w:rsidR="00CD6519" w:rsidRPr="00461F97">
        <w:rPr>
          <w:sz w:val="28"/>
          <w:szCs w:val="28"/>
        </w:rPr>
        <w:t xml:space="preserve"> Кемерово. </w:t>
      </w:r>
    </w:p>
    <w:p w:rsidR="00525E1D" w:rsidRPr="00461F97" w:rsidRDefault="00431733" w:rsidP="001F71FF">
      <w:pPr>
        <w:pStyle w:val="af1"/>
        <w:spacing w:before="0" w:beforeAutospacing="0" w:after="0" w:afterAutospacing="0"/>
        <w:ind w:firstLine="709"/>
        <w:jc w:val="both"/>
        <w:rPr>
          <w:sz w:val="28"/>
          <w:szCs w:val="28"/>
        </w:rPr>
      </w:pPr>
      <w:r w:rsidRPr="00461F97">
        <w:rPr>
          <w:sz w:val="28"/>
          <w:szCs w:val="28"/>
        </w:rPr>
        <w:t>Варламовский</w:t>
      </w:r>
      <w:r w:rsidR="00CD6519" w:rsidRPr="00461F97">
        <w:rPr>
          <w:sz w:val="28"/>
          <w:szCs w:val="28"/>
        </w:rPr>
        <w:t xml:space="preserve"> сельсовет  на</w:t>
      </w:r>
      <w:r w:rsidR="009C1275" w:rsidRPr="00461F97">
        <w:rPr>
          <w:sz w:val="28"/>
          <w:szCs w:val="28"/>
        </w:rPr>
        <w:t xml:space="preserve"> запад</w:t>
      </w:r>
      <w:r w:rsidRPr="00461F97">
        <w:rPr>
          <w:sz w:val="28"/>
          <w:szCs w:val="28"/>
        </w:rPr>
        <w:t>е</w:t>
      </w:r>
      <w:r w:rsidR="00CD6519" w:rsidRPr="00461F97">
        <w:rPr>
          <w:sz w:val="28"/>
          <w:szCs w:val="28"/>
        </w:rPr>
        <w:t xml:space="preserve"> граничит с </w:t>
      </w:r>
      <w:r w:rsidRPr="00461F97">
        <w:rPr>
          <w:sz w:val="28"/>
          <w:szCs w:val="28"/>
        </w:rPr>
        <w:t xml:space="preserve">Кунчурукским и Зудовским сельсоветами, на севере и востоке с </w:t>
      </w:r>
      <w:r w:rsidR="009C1275" w:rsidRPr="00461F97">
        <w:rPr>
          <w:sz w:val="28"/>
          <w:szCs w:val="28"/>
        </w:rPr>
        <w:t>Томской областью</w:t>
      </w:r>
      <w:r w:rsidR="00525E1D" w:rsidRPr="00461F97">
        <w:rPr>
          <w:sz w:val="28"/>
          <w:szCs w:val="28"/>
        </w:rPr>
        <w:t>, га юге с Дивинским и Боровским сельсоветами.</w:t>
      </w:r>
      <w:r w:rsidR="009C1275" w:rsidRPr="00461F97">
        <w:rPr>
          <w:sz w:val="28"/>
          <w:szCs w:val="28"/>
        </w:rPr>
        <w:t xml:space="preserve"> </w:t>
      </w:r>
    </w:p>
    <w:p w:rsidR="00CD6519" w:rsidRPr="005A20E2" w:rsidRDefault="00CD6519" w:rsidP="001F71FF">
      <w:pPr>
        <w:pStyle w:val="af1"/>
        <w:spacing w:before="0" w:beforeAutospacing="0" w:after="0" w:afterAutospacing="0"/>
        <w:ind w:firstLine="709"/>
        <w:jc w:val="both"/>
        <w:rPr>
          <w:sz w:val="28"/>
          <w:szCs w:val="28"/>
        </w:rPr>
      </w:pPr>
      <w:r w:rsidRPr="00461F97">
        <w:rPr>
          <w:sz w:val="28"/>
          <w:szCs w:val="28"/>
        </w:rPr>
        <w:t xml:space="preserve">Через территорию поселения проходят 2 дороги </w:t>
      </w:r>
      <w:r w:rsidR="00525E1D" w:rsidRPr="00461F97">
        <w:rPr>
          <w:sz w:val="28"/>
          <w:szCs w:val="28"/>
        </w:rPr>
        <w:t>местного</w:t>
      </w:r>
      <w:r w:rsidRPr="00461F97">
        <w:rPr>
          <w:sz w:val="28"/>
          <w:szCs w:val="28"/>
        </w:rPr>
        <w:t xml:space="preserve"> значения – </w:t>
      </w:r>
      <w:r w:rsidR="00525E1D" w:rsidRPr="00461F97">
        <w:rPr>
          <w:sz w:val="28"/>
          <w:szCs w:val="28"/>
        </w:rPr>
        <w:t>Н-0412</w:t>
      </w:r>
      <w:r w:rsidRPr="00461F97">
        <w:rPr>
          <w:sz w:val="28"/>
          <w:szCs w:val="28"/>
        </w:rPr>
        <w:t xml:space="preserve">  (г. Болотное – </w:t>
      </w:r>
      <w:r w:rsidR="00525E1D" w:rsidRPr="00461F97">
        <w:rPr>
          <w:sz w:val="28"/>
          <w:szCs w:val="28"/>
        </w:rPr>
        <w:t>д. Большая Черная</w:t>
      </w:r>
      <w:r w:rsidR="009C1275" w:rsidRPr="00461F97">
        <w:rPr>
          <w:sz w:val="28"/>
          <w:szCs w:val="28"/>
        </w:rPr>
        <w:t>) и Н-041</w:t>
      </w:r>
      <w:r w:rsidR="00525E1D" w:rsidRPr="00461F97">
        <w:rPr>
          <w:sz w:val="28"/>
          <w:szCs w:val="28"/>
        </w:rPr>
        <w:t>4</w:t>
      </w:r>
      <w:r w:rsidRPr="00461F97">
        <w:rPr>
          <w:sz w:val="28"/>
          <w:szCs w:val="28"/>
        </w:rPr>
        <w:t>(</w:t>
      </w:r>
      <w:r w:rsidR="00525E1D" w:rsidRPr="00461F97">
        <w:rPr>
          <w:sz w:val="28"/>
          <w:szCs w:val="28"/>
        </w:rPr>
        <w:t>г. Болотное</w:t>
      </w:r>
      <w:r>
        <w:rPr>
          <w:sz w:val="28"/>
          <w:szCs w:val="28"/>
        </w:rPr>
        <w:t xml:space="preserve"> – </w:t>
      </w:r>
      <w:r w:rsidR="00525E1D">
        <w:rPr>
          <w:sz w:val="28"/>
          <w:szCs w:val="28"/>
        </w:rPr>
        <w:t>Кунчурук</w:t>
      </w:r>
      <w:r>
        <w:rPr>
          <w:sz w:val="28"/>
          <w:szCs w:val="28"/>
        </w:rPr>
        <w:t>)</w:t>
      </w:r>
      <w:r w:rsidRPr="005A20E2">
        <w:rPr>
          <w:sz w:val="28"/>
          <w:szCs w:val="28"/>
        </w:rPr>
        <w:t>.</w:t>
      </w:r>
    </w:p>
    <w:p w:rsidR="00CD6519" w:rsidRPr="005A20E2" w:rsidRDefault="00CD6519" w:rsidP="001F71FF">
      <w:pPr>
        <w:pStyle w:val="af1"/>
        <w:spacing w:before="0" w:beforeAutospacing="0" w:after="0" w:afterAutospacing="0"/>
        <w:ind w:firstLine="709"/>
        <w:jc w:val="both"/>
        <w:rPr>
          <w:sz w:val="28"/>
          <w:szCs w:val="28"/>
        </w:rPr>
      </w:pPr>
      <w:r w:rsidRPr="005A20E2">
        <w:rPr>
          <w:sz w:val="28"/>
          <w:szCs w:val="28"/>
        </w:rPr>
        <w:t>На терри</w:t>
      </w:r>
      <w:r>
        <w:rPr>
          <w:sz w:val="28"/>
          <w:szCs w:val="28"/>
        </w:rPr>
        <w:t>тории поселения расположены такое крупно</w:t>
      </w:r>
      <w:r w:rsidRPr="005A20E2">
        <w:rPr>
          <w:sz w:val="28"/>
          <w:szCs w:val="28"/>
        </w:rPr>
        <w:t xml:space="preserve">е </w:t>
      </w:r>
      <w:r>
        <w:rPr>
          <w:sz w:val="28"/>
          <w:szCs w:val="28"/>
        </w:rPr>
        <w:t>предприятие,</w:t>
      </w:r>
      <w:r w:rsidRPr="005A20E2">
        <w:rPr>
          <w:sz w:val="28"/>
          <w:szCs w:val="28"/>
        </w:rPr>
        <w:t xml:space="preserve"> </w:t>
      </w:r>
      <w:r w:rsidRPr="00525E1D">
        <w:rPr>
          <w:sz w:val="28"/>
          <w:szCs w:val="28"/>
        </w:rPr>
        <w:t xml:space="preserve">как </w:t>
      </w:r>
      <w:r w:rsidR="00525E1D" w:rsidRPr="00525E1D">
        <w:rPr>
          <w:sz w:val="28"/>
          <w:szCs w:val="28"/>
        </w:rPr>
        <w:t>СПК «Больщечерновский</w:t>
      </w:r>
      <w:r w:rsidR="00525E1D">
        <w:t>»</w:t>
      </w:r>
      <w:r w:rsidR="006D18D9">
        <w:t xml:space="preserve">. </w:t>
      </w:r>
      <w:r>
        <w:rPr>
          <w:sz w:val="28"/>
          <w:szCs w:val="28"/>
        </w:rPr>
        <w:t xml:space="preserve"> </w:t>
      </w:r>
      <w:r w:rsidRPr="005A20E2">
        <w:rPr>
          <w:sz w:val="28"/>
          <w:szCs w:val="28"/>
        </w:rPr>
        <w:t xml:space="preserve">Специализация </w:t>
      </w:r>
      <w:r>
        <w:rPr>
          <w:sz w:val="28"/>
          <w:szCs w:val="28"/>
        </w:rPr>
        <w:t>сельсовета</w:t>
      </w:r>
      <w:r w:rsidRPr="005A20E2">
        <w:rPr>
          <w:sz w:val="28"/>
          <w:szCs w:val="28"/>
        </w:rPr>
        <w:t xml:space="preserve"> </w:t>
      </w:r>
      <w:r>
        <w:rPr>
          <w:sz w:val="28"/>
          <w:szCs w:val="28"/>
        </w:rPr>
        <w:t>–</w:t>
      </w:r>
      <w:r w:rsidRPr="005A20E2">
        <w:rPr>
          <w:sz w:val="28"/>
          <w:szCs w:val="28"/>
        </w:rPr>
        <w:t xml:space="preserve"> </w:t>
      </w:r>
      <w:r w:rsidR="00AD7102">
        <w:rPr>
          <w:sz w:val="28"/>
          <w:szCs w:val="28"/>
        </w:rPr>
        <w:t>сельскохозяйственное производство</w:t>
      </w:r>
      <w:r w:rsidRPr="005A20E2">
        <w:rPr>
          <w:sz w:val="28"/>
          <w:szCs w:val="28"/>
        </w:rPr>
        <w:t>.</w:t>
      </w:r>
    </w:p>
    <w:p w:rsidR="00CD6519" w:rsidRPr="005C1D87" w:rsidRDefault="00CD6519" w:rsidP="001F71FF">
      <w:pPr>
        <w:tabs>
          <w:tab w:val="left" w:leader="dot" w:pos="9000"/>
        </w:tabs>
        <w:ind w:firstLine="709"/>
        <w:jc w:val="center"/>
        <w:rPr>
          <w:b/>
          <w:sz w:val="28"/>
          <w:szCs w:val="28"/>
          <w:highlight w:val="yellow"/>
        </w:rPr>
      </w:pPr>
    </w:p>
    <w:p w:rsidR="00CD6519" w:rsidRPr="005A20E2" w:rsidRDefault="00CD6519" w:rsidP="001F71FF">
      <w:pPr>
        <w:ind w:firstLine="709"/>
        <w:jc w:val="center"/>
        <w:rPr>
          <w:b/>
          <w:sz w:val="28"/>
          <w:szCs w:val="28"/>
        </w:rPr>
      </w:pPr>
      <w:r>
        <w:rPr>
          <w:b/>
          <w:sz w:val="28"/>
          <w:szCs w:val="28"/>
        </w:rPr>
        <w:t>2</w:t>
      </w:r>
      <w:r w:rsidRPr="005A20E2">
        <w:rPr>
          <w:b/>
          <w:sz w:val="28"/>
          <w:szCs w:val="28"/>
        </w:rPr>
        <w:t>.2. Природные условия и ресурсы</w:t>
      </w:r>
    </w:p>
    <w:p w:rsidR="00AD7102" w:rsidRDefault="00CD6519" w:rsidP="00AD7102">
      <w:pPr>
        <w:jc w:val="center"/>
        <w:rPr>
          <w:b/>
          <w:sz w:val="28"/>
          <w:szCs w:val="28"/>
        </w:rPr>
      </w:pPr>
      <w:r>
        <w:rPr>
          <w:b/>
          <w:sz w:val="28"/>
          <w:szCs w:val="28"/>
        </w:rPr>
        <w:t>2</w:t>
      </w:r>
      <w:r w:rsidRPr="005A20E2">
        <w:rPr>
          <w:b/>
          <w:sz w:val="28"/>
          <w:szCs w:val="28"/>
        </w:rPr>
        <w:t xml:space="preserve">.2.1. Климатическая характеристика территории </w:t>
      </w:r>
      <w:r w:rsidR="00AD7102">
        <w:rPr>
          <w:b/>
          <w:sz w:val="28"/>
        </w:rPr>
        <w:t>Варламовского</w:t>
      </w:r>
      <w:r w:rsidR="00AD7102">
        <w:rPr>
          <w:b/>
          <w:sz w:val="28"/>
          <w:szCs w:val="28"/>
        </w:rPr>
        <w:t xml:space="preserve"> сельсовета</w:t>
      </w:r>
    </w:p>
    <w:p w:rsidR="00CD6519" w:rsidRPr="005A20E2" w:rsidRDefault="00CD6519" w:rsidP="001F71FF">
      <w:pPr>
        <w:ind w:firstLine="709"/>
        <w:jc w:val="center"/>
        <w:rPr>
          <w:b/>
          <w:sz w:val="28"/>
          <w:szCs w:val="28"/>
        </w:rPr>
      </w:pPr>
    </w:p>
    <w:p w:rsidR="00CD6519" w:rsidRDefault="00CD6519" w:rsidP="003327C5">
      <w:pPr>
        <w:ind w:firstLine="709"/>
        <w:jc w:val="both"/>
        <w:rPr>
          <w:sz w:val="28"/>
          <w:szCs w:val="28"/>
        </w:rPr>
      </w:pPr>
      <w:r>
        <w:rPr>
          <w:sz w:val="28"/>
          <w:szCs w:val="28"/>
        </w:rPr>
        <w:t xml:space="preserve">Анализ климатических условий территории района проведен на основании многолетних наблюдений метеостанции г. Болотное. </w:t>
      </w:r>
    </w:p>
    <w:p w:rsidR="00CD6519" w:rsidRDefault="00CD6519" w:rsidP="003327C5">
      <w:pPr>
        <w:ind w:firstLine="709"/>
        <w:jc w:val="both"/>
        <w:rPr>
          <w:sz w:val="28"/>
          <w:szCs w:val="28"/>
        </w:rPr>
      </w:pPr>
      <w:r>
        <w:rPr>
          <w:sz w:val="28"/>
          <w:szCs w:val="28"/>
        </w:rPr>
        <w:t xml:space="preserve">Климат территории </w:t>
      </w:r>
      <w:r w:rsidR="00AD7102">
        <w:rPr>
          <w:sz w:val="28"/>
          <w:szCs w:val="28"/>
        </w:rPr>
        <w:t>Варламовского</w:t>
      </w:r>
      <w:r>
        <w:rPr>
          <w:sz w:val="28"/>
          <w:szCs w:val="28"/>
        </w:rPr>
        <w:t xml:space="preserve"> сельсовета относится  к континентальному типу с холодной зимой и жарким летом. Для него характерны резкие колебания температуры и осадков. Среднегодовая температура воздуха – 0,2</w:t>
      </w:r>
      <w:r>
        <w:rPr>
          <w:sz w:val="28"/>
          <w:szCs w:val="28"/>
          <w:vertAlign w:val="superscript"/>
        </w:rPr>
        <w:t>о</w:t>
      </w:r>
      <w:r>
        <w:rPr>
          <w:sz w:val="28"/>
          <w:szCs w:val="28"/>
        </w:rPr>
        <w:t>С. Кратковременность вегетационного периода компенсируется сравнительно большой суммой положительных температур выше 10</w:t>
      </w:r>
      <w:r>
        <w:rPr>
          <w:sz w:val="28"/>
          <w:szCs w:val="28"/>
          <w:vertAlign w:val="superscript"/>
        </w:rPr>
        <w:t>о</w:t>
      </w:r>
      <w:r>
        <w:rPr>
          <w:sz w:val="28"/>
          <w:szCs w:val="28"/>
        </w:rPr>
        <w:t xml:space="preserve">С, составляющей 1926. в среднем продолжительность безморозного периода составляет 117 дней. Случается, что заморозки бывают в </w:t>
      </w:r>
      <w:r>
        <w:rPr>
          <w:sz w:val="28"/>
          <w:szCs w:val="28"/>
          <w:lang w:val="en-US"/>
        </w:rPr>
        <w:t>I</w:t>
      </w:r>
      <w:r>
        <w:rPr>
          <w:sz w:val="28"/>
          <w:szCs w:val="28"/>
        </w:rPr>
        <w:t xml:space="preserve"> декаде августа, что  наносит ущерб сельскохозяйственному производству. Другой важный элемент климата – осадки. Среднегодовое количество осадков составляет 537 мм. Максимум приходится на летние месяцы. Гидротермический коэффициент, указывающий на отношение суммы осадков за период с температурой выше 10</w:t>
      </w:r>
      <w:r>
        <w:rPr>
          <w:sz w:val="28"/>
          <w:szCs w:val="28"/>
          <w:vertAlign w:val="superscript"/>
        </w:rPr>
        <w:t>о</w:t>
      </w:r>
      <w:r>
        <w:rPr>
          <w:sz w:val="28"/>
          <w:szCs w:val="28"/>
        </w:rPr>
        <w:t>С к сумме температур выше 10</w:t>
      </w:r>
      <w:r>
        <w:rPr>
          <w:sz w:val="28"/>
          <w:szCs w:val="28"/>
          <w:vertAlign w:val="superscript"/>
        </w:rPr>
        <w:t>о</w:t>
      </w:r>
      <w:r>
        <w:rPr>
          <w:sz w:val="28"/>
          <w:szCs w:val="28"/>
        </w:rPr>
        <w:t>С, т.е. характеризующий район по увлажнению и количеству тепла, равен 1,3, что характеризует район как влажный.</w:t>
      </w:r>
    </w:p>
    <w:p w:rsidR="00CD6519" w:rsidRDefault="00CD6519" w:rsidP="003327C5">
      <w:pPr>
        <w:ind w:firstLine="709"/>
        <w:jc w:val="both"/>
        <w:rPr>
          <w:sz w:val="28"/>
          <w:szCs w:val="28"/>
        </w:rPr>
      </w:pPr>
      <w:r>
        <w:rPr>
          <w:sz w:val="28"/>
          <w:szCs w:val="28"/>
        </w:rPr>
        <w:t xml:space="preserve">Таким образом, агроклиматические ресурсы района можно охарактеризовать как достаточно благоприятные по обеспечению влагой и теплом для среднеспелых и позднеспелых культур. </w:t>
      </w:r>
    </w:p>
    <w:p w:rsidR="00CD6519" w:rsidRDefault="00CD6519" w:rsidP="003327C5">
      <w:pPr>
        <w:ind w:firstLine="709"/>
        <w:jc w:val="both"/>
        <w:rPr>
          <w:sz w:val="28"/>
          <w:szCs w:val="28"/>
        </w:rPr>
      </w:pPr>
      <w:r>
        <w:rPr>
          <w:sz w:val="28"/>
          <w:szCs w:val="28"/>
        </w:rPr>
        <w:lastRenderedPageBreak/>
        <w:t>Среднегодовая относительная влажность воздуха составляет 76 %, максимальная в ноябре – январе – 83 %, минимальная в мае-июне – 60-66 %.</w:t>
      </w:r>
    </w:p>
    <w:p w:rsidR="00CD6519" w:rsidRDefault="00CD6519" w:rsidP="003327C5">
      <w:pPr>
        <w:ind w:firstLine="709"/>
        <w:jc w:val="both"/>
        <w:rPr>
          <w:sz w:val="28"/>
          <w:szCs w:val="28"/>
        </w:rPr>
      </w:pPr>
      <w:r>
        <w:rPr>
          <w:sz w:val="28"/>
          <w:szCs w:val="28"/>
        </w:rPr>
        <w:t xml:space="preserve">Территория </w:t>
      </w:r>
      <w:r w:rsidR="00AD7102">
        <w:rPr>
          <w:sz w:val="28"/>
          <w:szCs w:val="28"/>
        </w:rPr>
        <w:t>Варламовского</w:t>
      </w:r>
      <w:r w:rsidR="006D18D9">
        <w:rPr>
          <w:sz w:val="28"/>
          <w:szCs w:val="28"/>
        </w:rPr>
        <w:t xml:space="preserve"> сельсовета</w:t>
      </w:r>
      <w:r>
        <w:rPr>
          <w:sz w:val="28"/>
          <w:szCs w:val="28"/>
        </w:rPr>
        <w:t xml:space="preserve"> относится к зоне с устойчивым залеганием снежного покрова. Его появление отмечается в конце октября. Устойчивый снежный покров начинает разрушаться во второй декаде апреля. Число дней со снежным покровом за зимний период – 169. Промерзание почвы, несмотря на суровые зимние условия, относительно неглубокое. Среднемноголетнее значение из максимальных глубин за зимний период – 41 см. </w:t>
      </w:r>
    </w:p>
    <w:p w:rsidR="00CD6519" w:rsidRDefault="00CD6519" w:rsidP="003327C5">
      <w:pPr>
        <w:ind w:firstLine="709"/>
        <w:jc w:val="both"/>
        <w:rPr>
          <w:sz w:val="28"/>
          <w:szCs w:val="28"/>
        </w:rPr>
      </w:pPr>
      <w:r>
        <w:rPr>
          <w:sz w:val="28"/>
          <w:szCs w:val="28"/>
        </w:rPr>
        <w:t xml:space="preserve">В течении года преобладают ветры юго-западного и южного направления. Скорость ветров в среднем составляет 3,4 м/с. Количество дней со штилем составляет 14%. </w:t>
      </w:r>
    </w:p>
    <w:p w:rsidR="00CD6519" w:rsidRPr="008E6C59" w:rsidRDefault="00CD6519" w:rsidP="003327C5">
      <w:pPr>
        <w:ind w:firstLine="709"/>
        <w:jc w:val="both"/>
        <w:rPr>
          <w:b/>
          <w:sz w:val="28"/>
          <w:szCs w:val="28"/>
        </w:rPr>
      </w:pPr>
      <w:r w:rsidRPr="008E6C59">
        <w:rPr>
          <w:b/>
          <w:sz w:val="28"/>
          <w:szCs w:val="28"/>
        </w:rPr>
        <w:t xml:space="preserve">Выводы: </w:t>
      </w:r>
    </w:p>
    <w:p w:rsidR="00CD6519" w:rsidRDefault="00CD6519" w:rsidP="001B7F80">
      <w:pPr>
        <w:numPr>
          <w:ilvl w:val="0"/>
          <w:numId w:val="7"/>
        </w:numPr>
        <w:tabs>
          <w:tab w:val="clear" w:pos="1410"/>
          <w:tab w:val="num" w:pos="0"/>
        </w:tabs>
        <w:ind w:left="0" w:firstLine="709"/>
        <w:jc w:val="both"/>
        <w:rPr>
          <w:sz w:val="28"/>
          <w:szCs w:val="28"/>
        </w:rPr>
      </w:pPr>
      <w:r>
        <w:rPr>
          <w:sz w:val="28"/>
          <w:szCs w:val="28"/>
        </w:rPr>
        <w:t>По строительно-климатическому районированию территория отнесена по СНиПу П-60-72 к подрайону 1В.</w:t>
      </w:r>
    </w:p>
    <w:p w:rsidR="00CD6519" w:rsidRDefault="00CD6519" w:rsidP="001B7F80">
      <w:pPr>
        <w:numPr>
          <w:ilvl w:val="0"/>
          <w:numId w:val="7"/>
        </w:numPr>
        <w:tabs>
          <w:tab w:val="clear" w:pos="1410"/>
          <w:tab w:val="num" w:pos="0"/>
        </w:tabs>
        <w:ind w:left="0" w:firstLine="709"/>
        <w:jc w:val="both"/>
        <w:rPr>
          <w:sz w:val="28"/>
          <w:szCs w:val="28"/>
        </w:rPr>
      </w:pPr>
      <w:r>
        <w:rPr>
          <w:sz w:val="28"/>
          <w:szCs w:val="28"/>
        </w:rPr>
        <w:t>Территория района благоприятна для возделывания средне- и позднеспелых сельскохозяйственных культур, условия увлажнения достаточно благоприятные.</w:t>
      </w:r>
    </w:p>
    <w:p w:rsidR="00CD6519" w:rsidRDefault="00CD6519" w:rsidP="001B7F80">
      <w:pPr>
        <w:numPr>
          <w:ilvl w:val="0"/>
          <w:numId w:val="7"/>
        </w:numPr>
        <w:tabs>
          <w:tab w:val="clear" w:pos="1410"/>
          <w:tab w:val="num" w:pos="0"/>
        </w:tabs>
        <w:ind w:left="0" w:firstLine="709"/>
        <w:jc w:val="both"/>
        <w:rPr>
          <w:sz w:val="28"/>
          <w:szCs w:val="28"/>
        </w:rPr>
      </w:pPr>
      <w:r>
        <w:rPr>
          <w:sz w:val="28"/>
          <w:szCs w:val="28"/>
        </w:rPr>
        <w:t>Физико-климатические условия ограниченно-благоприятные для организации массового отдыха населения.</w:t>
      </w:r>
    </w:p>
    <w:p w:rsidR="00CD6519" w:rsidRDefault="00CD6519" w:rsidP="003327C5">
      <w:pPr>
        <w:ind w:firstLine="709"/>
        <w:jc w:val="both"/>
        <w:rPr>
          <w:sz w:val="28"/>
          <w:szCs w:val="28"/>
        </w:rPr>
      </w:pPr>
      <w:r>
        <w:rPr>
          <w:sz w:val="28"/>
          <w:szCs w:val="28"/>
        </w:rPr>
        <w:t xml:space="preserve">В целом климатические условия района планировочных ограничений не вызывают. </w:t>
      </w:r>
    </w:p>
    <w:p w:rsidR="00CD6519" w:rsidRDefault="00CD6519" w:rsidP="003327C5">
      <w:pPr>
        <w:tabs>
          <w:tab w:val="left" w:pos="3900"/>
          <w:tab w:val="center" w:pos="4890"/>
        </w:tabs>
        <w:ind w:firstLine="709"/>
        <w:rPr>
          <w:b/>
          <w:sz w:val="28"/>
          <w:szCs w:val="28"/>
        </w:rPr>
      </w:pPr>
      <w:r>
        <w:rPr>
          <w:b/>
          <w:sz w:val="28"/>
          <w:szCs w:val="28"/>
        </w:rPr>
        <w:tab/>
      </w:r>
      <w:r>
        <w:rPr>
          <w:b/>
          <w:sz w:val="28"/>
          <w:szCs w:val="28"/>
        </w:rPr>
        <w:tab/>
        <w:t xml:space="preserve">2.2.2. </w:t>
      </w:r>
      <w:r w:rsidRPr="00FD17AB">
        <w:rPr>
          <w:b/>
          <w:sz w:val="28"/>
          <w:szCs w:val="28"/>
        </w:rPr>
        <w:t>Рельеф</w:t>
      </w:r>
    </w:p>
    <w:p w:rsidR="00CD6519" w:rsidRDefault="00CD6519" w:rsidP="003327C5">
      <w:pPr>
        <w:ind w:firstLine="709"/>
        <w:jc w:val="both"/>
        <w:rPr>
          <w:sz w:val="28"/>
          <w:szCs w:val="28"/>
        </w:rPr>
      </w:pPr>
      <w:r>
        <w:rPr>
          <w:sz w:val="28"/>
          <w:szCs w:val="28"/>
        </w:rPr>
        <w:t>В орографическом отношении территория Болотнинского района подразделяется на два подрайона: возвышенность Сокур и долину р. Оби.</w:t>
      </w:r>
    </w:p>
    <w:p w:rsidR="008C5D16" w:rsidRDefault="00CD6519" w:rsidP="008C5D16">
      <w:pPr>
        <w:ind w:firstLine="709"/>
        <w:jc w:val="both"/>
        <w:rPr>
          <w:sz w:val="28"/>
          <w:szCs w:val="28"/>
        </w:rPr>
      </w:pPr>
      <w:r>
        <w:rPr>
          <w:sz w:val="28"/>
          <w:szCs w:val="28"/>
        </w:rPr>
        <w:t xml:space="preserve">Территория </w:t>
      </w:r>
      <w:r w:rsidR="008C5D16">
        <w:rPr>
          <w:sz w:val="28"/>
          <w:szCs w:val="28"/>
        </w:rPr>
        <w:t>Варламовского</w:t>
      </w:r>
      <w:r>
        <w:rPr>
          <w:sz w:val="28"/>
          <w:szCs w:val="28"/>
        </w:rPr>
        <w:t xml:space="preserve"> сельсовета относящаяся к возвышенности Сокур представляет собой гряду холмов, сложенных сланцами и песчаниками, перекрытыми рыхлыми четвертичными отложениями. </w:t>
      </w:r>
      <w:r w:rsidRPr="00DE2470">
        <w:rPr>
          <w:sz w:val="28"/>
          <w:szCs w:val="28"/>
        </w:rPr>
        <w:t xml:space="preserve">Уклоны земной поверхности на большей части </w:t>
      </w:r>
      <w:r w:rsidR="008C5D16">
        <w:rPr>
          <w:sz w:val="28"/>
          <w:szCs w:val="28"/>
        </w:rPr>
        <w:t>Варламовского</w:t>
      </w:r>
      <w:r>
        <w:rPr>
          <w:sz w:val="28"/>
          <w:szCs w:val="28"/>
        </w:rPr>
        <w:t xml:space="preserve"> сельсовета</w:t>
      </w:r>
      <w:r w:rsidRPr="00DE2470">
        <w:rPr>
          <w:sz w:val="28"/>
          <w:szCs w:val="28"/>
        </w:rPr>
        <w:t xml:space="preserve"> не превышают </w:t>
      </w:r>
      <w:r w:rsidR="008C5D16" w:rsidRPr="00DE2470">
        <w:rPr>
          <w:sz w:val="28"/>
          <w:szCs w:val="28"/>
        </w:rPr>
        <w:t xml:space="preserve">1°. В </w:t>
      </w:r>
      <w:r w:rsidR="008C5D16">
        <w:rPr>
          <w:sz w:val="28"/>
          <w:szCs w:val="28"/>
        </w:rPr>
        <w:t>южной</w:t>
      </w:r>
      <w:r w:rsidR="008C5D16" w:rsidRPr="00DE2470">
        <w:rPr>
          <w:sz w:val="28"/>
          <w:szCs w:val="28"/>
        </w:rPr>
        <w:t xml:space="preserve"> части 2-5°. В центре района встречаются участки с уклоном земной поверхности 5-10°. На территории района много балок и оврагов, что создает благоприятные условия для развития водной эрозии. Водная эрозия проявляется при поверхностном стоке талых и дождевых вод.</w:t>
      </w:r>
    </w:p>
    <w:p w:rsidR="00CD6519" w:rsidRPr="00DE2470" w:rsidRDefault="00CD6519" w:rsidP="003327C5">
      <w:pPr>
        <w:ind w:firstLine="709"/>
        <w:jc w:val="both"/>
        <w:rPr>
          <w:sz w:val="28"/>
          <w:szCs w:val="28"/>
        </w:rPr>
      </w:pPr>
      <w:r w:rsidRPr="00DE2470">
        <w:rPr>
          <w:sz w:val="28"/>
          <w:szCs w:val="28"/>
        </w:rPr>
        <w:t>Рельеф является одним из ведущих факторов в почвообразовательном процессе. Повышенные части рельефа – увалы и пологи склоны заняты темно-серыми и серыми лесными оподзоленными почвами. На крутых склонах формируются серые и светло-серые лесные почвы. На пониженных элементах рельефа – луговые, черноземно-луговые и лугово-черноземные почвы.</w:t>
      </w:r>
    </w:p>
    <w:p w:rsidR="00CD6519" w:rsidRPr="00DE2470" w:rsidRDefault="00CD6519" w:rsidP="003327C5">
      <w:pPr>
        <w:ind w:firstLine="709"/>
        <w:jc w:val="both"/>
        <w:rPr>
          <w:sz w:val="28"/>
          <w:szCs w:val="28"/>
        </w:rPr>
      </w:pPr>
      <w:r w:rsidRPr="00DE2470">
        <w:rPr>
          <w:sz w:val="28"/>
          <w:szCs w:val="28"/>
        </w:rPr>
        <w:t>В долинах рек залегают болотные и аллювиальные почвы.</w:t>
      </w:r>
    </w:p>
    <w:p w:rsidR="00CD6519" w:rsidRDefault="00CD6519" w:rsidP="003327C5">
      <w:pPr>
        <w:ind w:firstLine="709"/>
        <w:jc w:val="both"/>
        <w:rPr>
          <w:sz w:val="28"/>
          <w:szCs w:val="28"/>
        </w:rPr>
      </w:pPr>
    </w:p>
    <w:p w:rsidR="005B0E2E" w:rsidRDefault="005B0E2E" w:rsidP="003327C5">
      <w:pPr>
        <w:ind w:firstLine="709"/>
        <w:jc w:val="both"/>
        <w:rPr>
          <w:sz w:val="28"/>
          <w:szCs w:val="28"/>
        </w:rPr>
      </w:pPr>
    </w:p>
    <w:p w:rsidR="005B0E2E" w:rsidRPr="00DE2470" w:rsidRDefault="005B0E2E" w:rsidP="003327C5">
      <w:pPr>
        <w:ind w:firstLine="709"/>
        <w:jc w:val="both"/>
        <w:rPr>
          <w:sz w:val="28"/>
          <w:szCs w:val="28"/>
        </w:rPr>
      </w:pPr>
    </w:p>
    <w:p w:rsidR="00CD6519" w:rsidRPr="00FD17AB" w:rsidRDefault="00CD6519" w:rsidP="003327C5">
      <w:pPr>
        <w:ind w:firstLine="709"/>
        <w:jc w:val="both"/>
        <w:rPr>
          <w:b/>
          <w:sz w:val="28"/>
          <w:szCs w:val="28"/>
        </w:rPr>
      </w:pPr>
      <w:r>
        <w:rPr>
          <w:b/>
          <w:sz w:val="28"/>
          <w:szCs w:val="28"/>
        </w:rPr>
        <w:lastRenderedPageBreak/>
        <w:t>2.2.</w:t>
      </w:r>
      <w:r w:rsidRPr="00FD17AB">
        <w:rPr>
          <w:b/>
          <w:sz w:val="28"/>
          <w:szCs w:val="28"/>
        </w:rPr>
        <w:t>3</w:t>
      </w:r>
      <w:r>
        <w:rPr>
          <w:b/>
          <w:sz w:val="28"/>
          <w:szCs w:val="28"/>
        </w:rPr>
        <w:t>.</w:t>
      </w:r>
      <w:r w:rsidRPr="00FD17AB">
        <w:rPr>
          <w:b/>
          <w:sz w:val="28"/>
          <w:szCs w:val="28"/>
        </w:rPr>
        <w:t xml:space="preserve"> Гидрология, гидрография, ресурсы поверхностных вод</w:t>
      </w:r>
    </w:p>
    <w:p w:rsidR="00CD6519" w:rsidRDefault="00CD6519" w:rsidP="003327C5">
      <w:pPr>
        <w:ind w:firstLine="709"/>
        <w:jc w:val="center"/>
        <w:rPr>
          <w:sz w:val="28"/>
          <w:szCs w:val="28"/>
        </w:rPr>
      </w:pPr>
    </w:p>
    <w:p w:rsidR="00CD6519" w:rsidRDefault="00CD6519" w:rsidP="003327C5">
      <w:pPr>
        <w:ind w:firstLine="709"/>
        <w:jc w:val="both"/>
        <w:rPr>
          <w:sz w:val="28"/>
          <w:szCs w:val="28"/>
        </w:rPr>
      </w:pPr>
      <w:r>
        <w:rPr>
          <w:sz w:val="28"/>
          <w:szCs w:val="28"/>
        </w:rPr>
        <w:t>Реки района относятся к акватории средней Оби. Густота речной сети составляет 0,30-0,35 км/км</w:t>
      </w:r>
      <w:r>
        <w:rPr>
          <w:sz w:val="28"/>
          <w:szCs w:val="28"/>
          <w:vertAlign w:val="superscript"/>
        </w:rPr>
        <w:t>2</w:t>
      </w:r>
      <w:r>
        <w:rPr>
          <w:sz w:val="28"/>
          <w:szCs w:val="28"/>
        </w:rPr>
        <w:t xml:space="preserve">. Долины рек открытые, преимущественно ящикообразные, местами </w:t>
      </w:r>
      <w:r>
        <w:rPr>
          <w:sz w:val="28"/>
          <w:szCs w:val="28"/>
          <w:lang w:val="en-US"/>
        </w:rPr>
        <w:t>V</w:t>
      </w:r>
      <w:r>
        <w:rPr>
          <w:sz w:val="28"/>
          <w:szCs w:val="28"/>
        </w:rPr>
        <w:t>-образной формы. Поверхность поймы обычно ровная, заболоченная, большая её часть занята займищами и небольшими озёрами. Для рек характерен процесс меандрирования русла.</w:t>
      </w:r>
    </w:p>
    <w:p w:rsidR="00CD6519" w:rsidRDefault="00CD6519" w:rsidP="003327C5">
      <w:pPr>
        <w:ind w:firstLine="709"/>
        <w:jc w:val="both"/>
        <w:rPr>
          <w:sz w:val="28"/>
          <w:szCs w:val="28"/>
        </w:rPr>
      </w:pPr>
      <w:r>
        <w:rPr>
          <w:sz w:val="28"/>
          <w:szCs w:val="28"/>
        </w:rPr>
        <w:t xml:space="preserve">На территории </w:t>
      </w:r>
      <w:r w:rsidR="008C5D16">
        <w:rPr>
          <w:sz w:val="28"/>
          <w:szCs w:val="28"/>
        </w:rPr>
        <w:t>Варламовского</w:t>
      </w:r>
      <w:r>
        <w:rPr>
          <w:sz w:val="28"/>
          <w:szCs w:val="28"/>
        </w:rPr>
        <w:t xml:space="preserve"> сельсовета протекают реки </w:t>
      </w:r>
      <w:r w:rsidR="008C5D16">
        <w:rPr>
          <w:sz w:val="28"/>
          <w:szCs w:val="28"/>
        </w:rPr>
        <w:t>Кандереп, Икса, Кунчурук, Большая Чёрная, Чубур.</w:t>
      </w:r>
      <w:r>
        <w:rPr>
          <w:sz w:val="28"/>
          <w:szCs w:val="28"/>
        </w:rPr>
        <w:t xml:space="preserve"> Реки имею весеннее половодье и паводок.</w:t>
      </w:r>
    </w:p>
    <w:p w:rsidR="00CD6519" w:rsidRDefault="00CD6519" w:rsidP="003327C5">
      <w:pPr>
        <w:ind w:firstLine="709"/>
        <w:jc w:val="both"/>
        <w:rPr>
          <w:sz w:val="28"/>
          <w:szCs w:val="28"/>
        </w:rPr>
      </w:pPr>
      <w:r>
        <w:rPr>
          <w:sz w:val="28"/>
          <w:szCs w:val="28"/>
        </w:rPr>
        <w:t>Основной фазой рек сельсовета является половодье, в период которого проходит 60-90 % годового стока. Основным источником питания рек в период половодья по всей территории являются твердые осадки. Снеговой сток составляет 75-100 % годового, дождевого 0-10 %, грунтовый – 0-20 %. Суммарный весенний сток составляет 70-95 % годового.</w:t>
      </w:r>
    </w:p>
    <w:p w:rsidR="00CD6519" w:rsidRDefault="00CD6519" w:rsidP="003327C5">
      <w:pPr>
        <w:ind w:firstLine="709"/>
        <w:jc w:val="both"/>
        <w:rPr>
          <w:sz w:val="28"/>
          <w:szCs w:val="28"/>
        </w:rPr>
      </w:pPr>
      <w:r>
        <w:rPr>
          <w:sz w:val="28"/>
          <w:szCs w:val="28"/>
        </w:rPr>
        <w:t>После прохождения половодья на всех реках территории с июня по октябрь устанавливается летне-осенняя межень. Наименьшие расходы воды приходится, как правило, на август-сентябрь.</w:t>
      </w:r>
    </w:p>
    <w:p w:rsidR="00CD6519" w:rsidRDefault="00CD6519" w:rsidP="003327C5">
      <w:pPr>
        <w:ind w:firstLine="709"/>
        <w:jc w:val="both"/>
        <w:rPr>
          <w:sz w:val="28"/>
          <w:szCs w:val="28"/>
        </w:rPr>
      </w:pPr>
      <w:r>
        <w:rPr>
          <w:sz w:val="28"/>
          <w:szCs w:val="28"/>
        </w:rPr>
        <w:t>Воды района являются маломинерализованными (до 1000мг/л) с преобладанием (в % экв.) гидрокарбонатных ионов (НСО</w:t>
      </w:r>
      <w:r>
        <w:rPr>
          <w:sz w:val="28"/>
          <w:szCs w:val="28"/>
          <w:vertAlign w:val="subscript"/>
        </w:rPr>
        <w:t>3</w:t>
      </w:r>
      <w:r>
        <w:rPr>
          <w:sz w:val="28"/>
          <w:szCs w:val="28"/>
          <w:vertAlign w:val="superscript"/>
        </w:rPr>
        <w:t>-</w:t>
      </w:r>
      <w:r>
        <w:rPr>
          <w:sz w:val="28"/>
          <w:szCs w:val="28"/>
        </w:rPr>
        <w:t>). Питьевые качества речных вод по величине жесткости и минерализации характеризуются как хорошие. Жесткость в период весеннего половодья составляет 2-2,5 мг-экв./л, в период низкой зимней межени 7-8 мг экв./л.</w:t>
      </w:r>
    </w:p>
    <w:p w:rsidR="00CD6519" w:rsidRDefault="00CD6519" w:rsidP="003327C5">
      <w:pPr>
        <w:ind w:firstLine="709"/>
        <w:jc w:val="both"/>
        <w:rPr>
          <w:sz w:val="28"/>
          <w:szCs w:val="28"/>
        </w:rPr>
      </w:pPr>
      <w:r>
        <w:rPr>
          <w:sz w:val="28"/>
          <w:szCs w:val="28"/>
        </w:rPr>
        <w:t>По санитарно-бактериологическим показателям вода пригодна для питьевых и хозяйственных целей только при условии её очистки и коагуляции примесей.</w:t>
      </w:r>
    </w:p>
    <w:p w:rsidR="00CD6519" w:rsidRDefault="00CD6519" w:rsidP="003327C5">
      <w:pPr>
        <w:ind w:firstLine="709"/>
        <w:jc w:val="center"/>
        <w:rPr>
          <w:b/>
          <w:sz w:val="28"/>
          <w:szCs w:val="28"/>
        </w:rPr>
      </w:pPr>
      <w:r>
        <w:rPr>
          <w:b/>
          <w:sz w:val="28"/>
          <w:szCs w:val="28"/>
        </w:rPr>
        <w:t>2.2.4. Геологическое строение</w:t>
      </w:r>
    </w:p>
    <w:p w:rsidR="00CD6519" w:rsidRPr="00FB1E1A" w:rsidRDefault="00CD6519" w:rsidP="003327C5">
      <w:pPr>
        <w:ind w:firstLine="709"/>
        <w:jc w:val="center"/>
        <w:rPr>
          <w:sz w:val="28"/>
          <w:szCs w:val="28"/>
        </w:rPr>
      </w:pPr>
    </w:p>
    <w:p w:rsidR="00CD6519" w:rsidRDefault="00CD6519" w:rsidP="003327C5">
      <w:pPr>
        <w:ind w:firstLine="709"/>
        <w:jc w:val="both"/>
        <w:rPr>
          <w:sz w:val="28"/>
          <w:szCs w:val="28"/>
        </w:rPr>
      </w:pPr>
      <w:r>
        <w:rPr>
          <w:sz w:val="28"/>
          <w:szCs w:val="28"/>
        </w:rPr>
        <w:t>Район расположен в пределах Колывань-Томской складчатой зоны. В геологическом строении принимают участие отложения юргинской свиты верхнего девона, древней коры выветривания, неогена и четвертичных отложений.</w:t>
      </w:r>
    </w:p>
    <w:p w:rsidR="00CD6519" w:rsidRDefault="00CD6519" w:rsidP="003327C5">
      <w:pPr>
        <w:ind w:firstLine="709"/>
        <w:jc w:val="both"/>
        <w:rPr>
          <w:sz w:val="28"/>
          <w:szCs w:val="28"/>
        </w:rPr>
      </w:pPr>
      <w:r>
        <w:rPr>
          <w:sz w:val="28"/>
          <w:szCs w:val="28"/>
        </w:rPr>
        <w:t xml:space="preserve">Отложения юргинской свиты имеют повсеместное распространение и представлены песчаниками, песчано-глинистыми и глинистыми сланцами и алевролитами. </w:t>
      </w:r>
    </w:p>
    <w:p w:rsidR="00CD6519" w:rsidRDefault="00CD6519" w:rsidP="003327C5">
      <w:pPr>
        <w:ind w:firstLine="709"/>
        <w:jc w:val="both"/>
        <w:rPr>
          <w:sz w:val="28"/>
          <w:szCs w:val="28"/>
        </w:rPr>
      </w:pPr>
      <w:r>
        <w:rPr>
          <w:sz w:val="28"/>
          <w:szCs w:val="28"/>
        </w:rPr>
        <w:t>Сверху породы палеозоя почти повсеместно перекрыты образованиями древней коры выветривания, представленной глинами, частично сохраняющими особенность строение исходных пород, а также ответвленными, интенсивно выветренными глинами и песчано-глинистыми сланцами.</w:t>
      </w:r>
    </w:p>
    <w:p w:rsidR="00CD6519" w:rsidRDefault="00CD6519" w:rsidP="003327C5">
      <w:pPr>
        <w:ind w:firstLine="709"/>
        <w:jc w:val="both"/>
        <w:rPr>
          <w:sz w:val="28"/>
          <w:szCs w:val="28"/>
        </w:rPr>
      </w:pPr>
      <w:r>
        <w:rPr>
          <w:sz w:val="28"/>
          <w:szCs w:val="28"/>
        </w:rPr>
        <w:t>На отложениях коры выветривания залегают глины бурые, красноватые, пестроцветные и серые. Условно эти осадки отнесены к нижнему неогену.</w:t>
      </w:r>
    </w:p>
    <w:p w:rsidR="00CD6519" w:rsidRDefault="00CD6519" w:rsidP="003327C5">
      <w:pPr>
        <w:ind w:firstLine="709"/>
        <w:jc w:val="both"/>
        <w:rPr>
          <w:sz w:val="28"/>
          <w:szCs w:val="28"/>
        </w:rPr>
      </w:pPr>
      <w:r>
        <w:rPr>
          <w:sz w:val="28"/>
          <w:szCs w:val="28"/>
        </w:rPr>
        <w:lastRenderedPageBreak/>
        <w:t xml:space="preserve">Основной водоносный горизонт приурочен к трещиноватой зоне песчано-глинистых сланцев и песчаников верхнего девона. </w:t>
      </w:r>
    </w:p>
    <w:p w:rsidR="00CD6519" w:rsidRDefault="00CD6519" w:rsidP="003327C5">
      <w:pPr>
        <w:ind w:firstLine="709"/>
        <w:jc w:val="center"/>
        <w:rPr>
          <w:b/>
          <w:sz w:val="28"/>
          <w:szCs w:val="28"/>
        </w:rPr>
      </w:pPr>
      <w:r>
        <w:rPr>
          <w:b/>
          <w:sz w:val="28"/>
          <w:szCs w:val="28"/>
        </w:rPr>
        <w:t>2.2.5. Гидрологические условия и ресурсы подземных вод</w:t>
      </w:r>
    </w:p>
    <w:p w:rsidR="00CD6519" w:rsidRDefault="00CD6519" w:rsidP="003327C5">
      <w:pPr>
        <w:ind w:firstLine="709"/>
        <w:jc w:val="center"/>
        <w:rPr>
          <w:sz w:val="28"/>
          <w:szCs w:val="28"/>
        </w:rPr>
      </w:pPr>
    </w:p>
    <w:p w:rsidR="00CD6519" w:rsidRDefault="00CD6519" w:rsidP="003327C5">
      <w:pPr>
        <w:ind w:firstLine="709"/>
        <w:jc w:val="both"/>
        <w:rPr>
          <w:sz w:val="28"/>
          <w:szCs w:val="28"/>
        </w:rPr>
      </w:pPr>
      <w:r>
        <w:rPr>
          <w:sz w:val="28"/>
          <w:szCs w:val="28"/>
        </w:rPr>
        <w:t xml:space="preserve">Территория района принадлежит к южной части Западно-Сибирского артезианского бассейна, который характеризуется наличием напорных и высоконапорных подземных вод в отложениях юры, мела, палеогена и слабонапорных грунтовых вод в неогеновых и четвертичных отложениях. </w:t>
      </w:r>
    </w:p>
    <w:p w:rsidR="00CD6519" w:rsidRDefault="00CD6519" w:rsidP="003327C5">
      <w:pPr>
        <w:tabs>
          <w:tab w:val="left" w:pos="900"/>
        </w:tabs>
        <w:ind w:firstLine="851"/>
        <w:jc w:val="both"/>
        <w:rPr>
          <w:sz w:val="28"/>
          <w:szCs w:val="28"/>
        </w:rPr>
      </w:pPr>
      <w:r>
        <w:rPr>
          <w:sz w:val="28"/>
          <w:szCs w:val="28"/>
        </w:rPr>
        <w:t xml:space="preserve">Территория </w:t>
      </w:r>
      <w:r w:rsidR="008C5D16">
        <w:rPr>
          <w:sz w:val="28"/>
          <w:szCs w:val="28"/>
        </w:rPr>
        <w:t>Варламовского</w:t>
      </w:r>
      <w:r>
        <w:rPr>
          <w:sz w:val="28"/>
          <w:szCs w:val="28"/>
        </w:rPr>
        <w:t xml:space="preserve"> сельсовета относится к северо-восточной  части района: подземные воды приурочены к верхней трещиноватой зоне вулканогенно-осадочных пород долин рек и залегают на глубине до 150 м, воды напорные с высотой напора 2-95 м, максимальные дебиты скважин до 5,5 л/сек. Возможная производительность групповых водозаборов 1000-3000 м</w:t>
      </w:r>
      <w:r>
        <w:rPr>
          <w:sz w:val="28"/>
          <w:szCs w:val="28"/>
          <w:vertAlign w:val="superscript"/>
        </w:rPr>
        <w:t>3</w:t>
      </w:r>
      <w:r>
        <w:rPr>
          <w:sz w:val="28"/>
          <w:szCs w:val="28"/>
        </w:rPr>
        <w:t>/сутки, минерализация – 0,2-0,8 г/л.</w:t>
      </w:r>
    </w:p>
    <w:p w:rsidR="00CD6519" w:rsidRDefault="00CD6519" w:rsidP="003327C5">
      <w:pPr>
        <w:tabs>
          <w:tab w:val="left" w:pos="0"/>
        </w:tabs>
        <w:ind w:firstLine="720"/>
        <w:jc w:val="both"/>
        <w:rPr>
          <w:sz w:val="28"/>
          <w:szCs w:val="28"/>
        </w:rPr>
      </w:pPr>
      <w:r>
        <w:rPr>
          <w:sz w:val="28"/>
          <w:szCs w:val="28"/>
        </w:rPr>
        <w:t>Подземные воды имеют большое практическое значение и широко используются шахтными колодцами и артскважинами.</w:t>
      </w:r>
    </w:p>
    <w:p w:rsidR="00CD6519" w:rsidRDefault="00CD6519" w:rsidP="003327C5">
      <w:pPr>
        <w:tabs>
          <w:tab w:val="left" w:pos="0"/>
        </w:tabs>
        <w:ind w:firstLine="720"/>
        <w:jc w:val="both"/>
        <w:rPr>
          <w:sz w:val="28"/>
          <w:szCs w:val="28"/>
        </w:rPr>
      </w:pPr>
      <w:r>
        <w:rPr>
          <w:sz w:val="28"/>
          <w:szCs w:val="28"/>
        </w:rPr>
        <w:t>Перед проектированием водозаборов следует выявить зоны повышенной трещиноватости в верхней части разреза палеозойских отложений. Проектируемые скважины следует располагать в междусопочных понижениях местности – логах, тальвегах оврагов и др.</w:t>
      </w:r>
    </w:p>
    <w:p w:rsidR="00CD6519" w:rsidRDefault="00CD6519" w:rsidP="003327C5">
      <w:pPr>
        <w:ind w:firstLine="709"/>
        <w:jc w:val="both"/>
        <w:rPr>
          <w:sz w:val="28"/>
          <w:szCs w:val="28"/>
        </w:rPr>
      </w:pPr>
      <w:r>
        <w:rPr>
          <w:sz w:val="28"/>
          <w:szCs w:val="28"/>
        </w:rPr>
        <w:t>Положительным фактором является хорошее качество подземных вод, небольшая минерализация и умеренная жесткость, отсутствие вредных компонентов. Отмечается преимущественно хорошая защищенность подземных вод от поверхностного загрязнения. Водовмещающие породы, в основном, удобны для эксплуатации, т.к. не требуют сложных конструкций для скважин.</w:t>
      </w:r>
    </w:p>
    <w:p w:rsidR="00CD6519" w:rsidRDefault="00CD6519" w:rsidP="003327C5">
      <w:pPr>
        <w:ind w:firstLine="709"/>
        <w:jc w:val="center"/>
        <w:rPr>
          <w:sz w:val="28"/>
          <w:szCs w:val="28"/>
        </w:rPr>
      </w:pPr>
      <w:r>
        <w:rPr>
          <w:b/>
          <w:sz w:val="28"/>
          <w:szCs w:val="28"/>
        </w:rPr>
        <w:t>2.2.6. Инженерно-геологические условия</w:t>
      </w:r>
    </w:p>
    <w:p w:rsidR="00CD6519" w:rsidRDefault="00CD6519" w:rsidP="003327C5">
      <w:pPr>
        <w:ind w:firstLine="709"/>
        <w:jc w:val="both"/>
        <w:rPr>
          <w:sz w:val="28"/>
          <w:szCs w:val="28"/>
        </w:rPr>
      </w:pPr>
      <w:r>
        <w:rPr>
          <w:sz w:val="28"/>
          <w:szCs w:val="28"/>
        </w:rPr>
        <w:t xml:space="preserve">Инженерно-геологические условия территории района обусловлены сложностью геологического строения. </w:t>
      </w:r>
    </w:p>
    <w:p w:rsidR="00CD6519" w:rsidRDefault="00CD6519" w:rsidP="003327C5">
      <w:pPr>
        <w:ind w:firstLine="709"/>
        <w:jc w:val="both"/>
        <w:rPr>
          <w:sz w:val="28"/>
          <w:szCs w:val="28"/>
        </w:rPr>
      </w:pPr>
      <w:r>
        <w:rPr>
          <w:sz w:val="28"/>
          <w:szCs w:val="28"/>
        </w:rPr>
        <w:t>В инженерно-геологическом отношении принимают участие супеси и лёссовидные суглинки. Грунтовые воды залегают в понижениях от 1-5 метров, до 15-20 м на водораздельных поверхностях.</w:t>
      </w:r>
    </w:p>
    <w:p w:rsidR="00CD6519" w:rsidRDefault="00CD6519" w:rsidP="003327C5">
      <w:pPr>
        <w:ind w:firstLine="709"/>
        <w:jc w:val="both"/>
        <w:rPr>
          <w:sz w:val="28"/>
          <w:szCs w:val="28"/>
        </w:rPr>
      </w:pPr>
      <w:r>
        <w:rPr>
          <w:sz w:val="28"/>
          <w:szCs w:val="28"/>
        </w:rPr>
        <w:t>Из физико-геологических процессов имеют место развитие овражно-балочной сети, изредка оползневые явления.</w:t>
      </w:r>
    </w:p>
    <w:p w:rsidR="00CD6519" w:rsidRDefault="00CD6519" w:rsidP="003327C5">
      <w:pPr>
        <w:ind w:firstLine="709"/>
        <w:jc w:val="both"/>
        <w:rPr>
          <w:sz w:val="28"/>
          <w:szCs w:val="28"/>
        </w:rPr>
      </w:pPr>
      <w:r>
        <w:rPr>
          <w:sz w:val="28"/>
          <w:szCs w:val="28"/>
        </w:rPr>
        <w:t>Появлению и росту оврагов способствует:</w:t>
      </w:r>
    </w:p>
    <w:p w:rsidR="00CD6519" w:rsidRDefault="00CD6519" w:rsidP="001B7F80">
      <w:pPr>
        <w:numPr>
          <w:ilvl w:val="0"/>
          <w:numId w:val="8"/>
        </w:numPr>
        <w:tabs>
          <w:tab w:val="clear" w:pos="1260"/>
          <w:tab w:val="num" w:pos="0"/>
        </w:tabs>
        <w:ind w:left="0" w:firstLine="709"/>
        <w:jc w:val="both"/>
        <w:rPr>
          <w:sz w:val="28"/>
          <w:szCs w:val="28"/>
        </w:rPr>
      </w:pPr>
      <w:r>
        <w:rPr>
          <w:sz w:val="28"/>
          <w:szCs w:val="28"/>
        </w:rPr>
        <w:t>Слабая сопротивляемость пылеватых грунтов, слагающих крутые склоны берегов, размыву поверхностными водами;</w:t>
      </w:r>
    </w:p>
    <w:p w:rsidR="00CD6519" w:rsidRDefault="00CD6519" w:rsidP="001B7F80">
      <w:pPr>
        <w:numPr>
          <w:ilvl w:val="0"/>
          <w:numId w:val="8"/>
        </w:numPr>
        <w:tabs>
          <w:tab w:val="clear" w:pos="1260"/>
          <w:tab w:val="num" w:pos="0"/>
        </w:tabs>
        <w:ind w:left="0" w:firstLine="709"/>
        <w:jc w:val="both"/>
        <w:rPr>
          <w:sz w:val="28"/>
          <w:szCs w:val="28"/>
        </w:rPr>
      </w:pPr>
      <w:r>
        <w:rPr>
          <w:sz w:val="28"/>
          <w:szCs w:val="28"/>
        </w:rPr>
        <w:t>Неурегулированность поверхностного стока;</w:t>
      </w:r>
    </w:p>
    <w:p w:rsidR="00CD6519" w:rsidRDefault="00CD6519" w:rsidP="001B7F80">
      <w:pPr>
        <w:numPr>
          <w:ilvl w:val="0"/>
          <w:numId w:val="8"/>
        </w:numPr>
        <w:tabs>
          <w:tab w:val="clear" w:pos="1260"/>
          <w:tab w:val="num" w:pos="0"/>
        </w:tabs>
        <w:ind w:left="0" w:firstLine="709"/>
        <w:jc w:val="both"/>
        <w:rPr>
          <w:sz w:val="28"/>
          <w:szCs w:val="28"/>
        </w:rPr>
      </w:pPr>
      <w:r>
        <w:rPr>
          <w:sz w:val="28"/>
          <w:szCs w:val="28"/>
        </w:rPr>
        <w:t>Уничтожение лесной растительности, вытаптывание дернового покрова и распахивание незакрепленных склонов.</w:t>
      </w:r>
    </w:p>
    <w:p w:rsidR="00CD6519" w:rsidRDefault="00CD6519" w:rsidP="003327C5">
      <w:pPr>
        <w:ind w:firstLine="709"/>
        <w:jc w:val="both"/>
        <w:rPr>
          <w:sz w:val="28"/>
          <w:szCs w:val="28"/>
        </w:rPr>
      </w:pPr>
      <w:r>
        <w:rPr>
          <w:sz w:val="28"/>
          <w:szCs w:val="28"/>
        </w:rPr>
        <w:t>По склонам балок и оврагов наблюдаются оползни и оплывины, по днищам – заболачивание.</w:t>
      </w:r>
    </w:p>
    <w:p w:rsidR="00CD6519" w:rsidRDefault="00CD6519" w:rsidP="003327C5">
      <w:pPr>
        <w:ind w:firstLine="709"/>
        <w:jc w:val="both"/>
        <w:rPr>
          <w:sz w:val="28"/>
          <w:szCs w:val="28"/>
        </w:rPr>
      </w:pPr>
      <w:r>
        <w:rPr>
          <w:sz w:val="28"/>
          <w:szCs w:val="28"/>
        </w:rPr>
        <w:lastRenderedPageBreak/>
        <w:t>В инженерно-геологическом отношении грунтами оснований будут являться элювиально-делювиальные лёссовидные суглинки, с прослоями кое-где супесей и песков. Нормативное давление на грунты оснований</w:t>
      </w:r>
      <w:r>
        <w:rPr>
          <w:sz w:val="28"/>
          <w:szCs w:val="28"/>
        </w:rPr>
        <w:tab/>
        <w:t>составит 1,5-2 кг/см</w:t>
      </w:r>
      <w:r>
        <w:rPr>
          <w:sz w:val="28"/>
          <w:szCs w:val="28"/>
          <w:vertAlign w:val="superscript"/>
        </w:rPr>
        <w:t>2</w:t>
      </w:r>
      <w:r>
        <w:rPr>
          <w:sz w:val="28"/>
          <w:szCs w:val="28"/>
        </w:rPr>
        <w:t>. Т.к. грунты участками могут обладать просадочными и пучнистыми свойствами, то при освоении под строительство необходимо избегать замачивания и промораживание грунтов основания и промораживания грунтов оснований.</w:t>
      </w:r>
    </w:p>
    <w:p w:rsidR="00CD6519" w:rsidRDefault="00CD6519" w:rsidP="003327C5">
      <w:pPr>
        <w:ind w:firstLine="709"/>
        <w:jc w:val="both"/>
        <w:rPr>
          <w:sz w:val="28"/>
          <w:szCs w:val="28"/>
        </w:rPr>
      </w:pPr>
      <w:r>
        <w:rPr>
          <w:sz w:val="28"/>
          <w:szCs w:val="28"/>
        </w:rPr>
        <w:t>Гидрогеологические условия характеризуются глубоким залеганием грунтовых вод, в периоды выпадения значительных осадков на плоских водоразделах возможно образование грунтовых вод типа «верховодки».</w:t>
      </w:r>
    </w:p>
    <w:p w:rsidR="00CD6519" w:rsidRDefault="00CD6519" w:rsidP="003327C5">
      <w:pPr>
        <w:ind w:firstLine="709"/>
        <w:jc w:val="center"/>
        <w:rPr>
          <w:b/>
          <w:sz w:val="28"/>
          <w:szCs w:val="28"/>
        </w:rPr>
      </w:pPr>
      <w:r>
        <w:rPr>
          <w:b/>
          <w:sz w:val="28"/>
          <w:szCs w:val="28"/>
        </w:rPr>
        <w:t xml:space="preserve">2.2.7. </w:t>
      </w:r>
      <w:r w:rsidRPr="00A8480F">
        <w:rPr>
          <w:b/>
          <w:sz w:val="28"/>
          <w:szCs w:val="28"/>
        </w:rPr>
        <w:t>Почвенный покров</w:t>
      </w:r>
      <w:r>
        <w:rPr>
          <w:b/>
          <w:sz w:val="28"/>
          <w:szCs w:val="28"/>
        </w:rPr>
        <w:t>.</w:t>
      </w:r>
    </w:p>
    <w:p w:rsidR="00E25CA7" w:rsidRPr="00E25CA7" w:rsidRDefault="00E25CA7" w:rsidP="00E25CA7">
      <w:pPr>
        <w:ind w:firstLine="708"/>
        <w:jc w:val="both"/>
        <w:rPr>
          <w:sz w:val="28"/>
          <w:szCs w:val="28"/>
        </w:rPr>
      </w:pPr>
      <w:r w:rsidRPr="00902441">
        <w:rPr>
          <w:sz w:val="28"/>
          <w:szCs w:val="28"/>
        </w:rPr>
        <w:t>На территории</w:t>
      </w:r>
      <w:r>
        <w:rPr>
          <w:sz w:val="28"/>
          <w:szCs w:val="28"/>
        </w:rPr>
        <w:t xml:space="preserve"> Болотнинского района подзолистые почвы представлены дерново-подзолистым подтипом. Дерново-подзолистые почвы занимают площадь </w:t>
      </w:r>
      <w:smartTag w:uri="urn:schemas-microsoft-com:office:smarttags" w:element="metricconverter">
        <w:smartTagPr>
          <w:attr w:name="ProductID" w:val="4024 га"/>
        </w:smartTagPr>
        <w:r>
          <w:rPr>
            <w:sz w:val="28"/>
            <w:szCs w:val="28"/>
          </w:rPr>
          <w:t>4024 га</w:t>
        </w:r>
      </w:smartTag>
      <w:r>
        <w:rPr>
          <w:sz w:val="28"/>
          <w:szCs w:val="28"/>
        </w:rPr>
        <w:t xml:space="preserve">, из них </w:t>
      </w:r>
      <w:smartTag w:uri="urn:schemas-microsoft-com:office:smarttags" w:element="metricconverter">
        <w:smartTagPr>
          <w:attr w:name="ProductID" w:val="3726 га"/>
        </w:smartTagPr>
        <w:r>
          <w:rPr>
            <w:sz w:val="28"/>
            <w:szCs w:val="28"/>
          </w:rPr>
          <w:t>3726 га</w:t>
        </w:r>
      </w:smartTag>
      <w:r>
        <w:rPr>
          <w:sz w:val="28"/>
          <w:szCs w:val="28"/>
        </w:rPr>
        <w:t xml:space="preserve"> находится под лесом.. Формирование их происходит под пологом черневой тайги, представляющей собой осиново-пихтовые леса с подлеском из рябины, черемухи, калины и т. д.</w:t>
      </w:r>
      <w:r w:rsidR="004678ED">
        <w:rPr>
          <w:sz w:val="28"/>
          <w:szCs w:val="28"/>
        </w:rPr>
        <w:t xml:space="preserve"> Такие почвы находятся на самом севере сельсовета.</w:t>
      </w:r>
      <w:r>
        <w:rPr>
          <w:sz w:val="28"/>
          <w:szCs w:val="28"/>
        </w:rPr>
        <w:t xml:space="preserve"> Материнские породы представлены лессовидными суглинками. </w:t>
      </w:r>
    </w:p>
    <w:p w:rsidR="004678ED" w:rsidRDefault="00CD6519" w:rsidP="004678ED">
      <w:pPr>
        <w:ind w:firstLine="709"/>
        <w:jc w:val="both"/>
        <w:rPr>
          <w:sz w:val="28"/>
          <w:szCs w:val="28"/>
        </w:rPr>
      </w:pPr>
      <w:r>
        <w:rPr>
          <w:sz w:val="28"/>
          <w:szCs w:val="28"/>
        </w:rPr>
        <w:t xml:space="preserve">Почвенный покров на территории </w:t>
      </w:r>
      <w:r w:rsidR="008C5D16">
        <w:rPr>
          <w:sz w:val="28"/>
          <w:szCs w:val="28"/>
        </w:rPr>
        <w:t>Варламовского</w:t>
      </w:r>
      <w:r>
        <w:rPr>
          <w:sz w:val="28"/>
          <w:szCs w:val="28"/>
        </w:rPr>
        <w:t xml:space="preserve"> сельсовета</w:t>
      </w:r>
      <w:r w:rsidR="00E25CA7">
        <w:rPr>
          <w:sz w:val="28"/>
          <w:szCs w:val="28"/>
        </w:rPr>
        <w:t xml:space="preserve"> </w:t>
      </w:r>
      <w:r w:rsidR="004678ED">
        <w:rPr>
          <w:sz w:val="28"/>
          <w:szCs w:val="28"/>
        </w:rPr>
        <w:t>сложный ввиду разнообразия условий формирования почв и характеризуется комплексностью и мозаичностью. В нем отражается многообразие взаимно сочетающихся различных процессов прошлого и современного почвообразования, определяющих существование следующих генетических типов почв: серые лесные, черноземные. Минимальную площадь занимают дерново-подзолистые и болотные почвы.</w:t>
      </w:r>
    </w:p>
    <w:p w:rsidR="004678ED" w:rsidRDefault="004678ED" w:rsidP="004678ED">
      <w:pPr>
        <w:ind w:firstLine="709"/>
        <w:jc w:val="both"/>
        <w:rPr>
          <w:sz w:val="28"/>
          <w:szCs w:val="28"/>
        </w:rPr>
      </w:pPr>
      <w:r>
        <w:rPr>
          <w:sz w:val="28"/>
          <w:szCs w:val="28"/>
        </w:rPr>
        <w:t>Серые лесные почвы относятся к одному из главнейших генетических почвенных типов. Они отражают особенности ландшафтов переходной области от лесной и степной.</w:t>
      </w:r>
    </w:p>
    <w:p w:rsidR="004678ED" w:rsidRDefault="004678ED" w:rsidP="004678ED">
      <w:pPr>
        <w:ind w:firstLine="709"/>
        <w:jc w:val="both"/>
        <w:rPr>
          <w:sz w:val="28"/>
          <w:szCs w:val="28"/>
        </w:rPr>
      </w:pPr>
      <w:r>
        <w:rPr>
          <w:sz w:val="28"/>
          <w:szCs w:val="28"/>
        </w:rPr>
        <w:t>Серые лесные почвы формируются под мелколиственными березовыми и осиновыми лесами, характеризующимися ярко выраженным аккумулятивно-аллювиальным и аллювиальным горизонтами, серыми тонами гумусового горизонта, слабо выраженным оподзоливанием, а также в большинстве случаев карбонатность нижней части почвенного профиля.</w:t>
      </w:r>
    </w:p>
    <w:p w:rsidR="00E25CA7" w:rsidRDefault="00E25CA7" w:rsidP="004678ED">
      <w:pPr>
        <w:ind w:firstLine="709"/>
        <w:jc w:val="both"/>
        <w:rPr>
          <w:sz w:val="28"/>
          <w:szCs w:val="28"/>
        </w:rPr>
      </w:pPr>
      <w:r>
        <w:rPr>
          <w:sz w:val="28"/>
          <w:szCs w:val="28"/>
        </w:rPr>
        <w:t>Характерные признаки дерново-подзолистых почв: четкое обособление гумусового горизонта, резкая дифференциация профиля по содержанию ила, кислая реакция верхних горизонтов.</w:t>
      </w:r>
    </w:p>
    <w:p w:rsidR="00CD6519" w:rsidRDefault="00CD6519" w:rsidP="003327C5">
      <w:pPr>
        <w:ind w:firstLine="709"/>
        <w:jc w:val="both"/>
        <w:rPr>
          <w:sz w:val="28"/>
          <w:szCs w:val="28"/>
        </w:rPr>
      </w:pPr>
      <w:r>
        <w:rPr>
          <w:sz w:val="28"/>
          <w:szCs w:val="28"/>
        </w:rPr>
        <w:t>Серые лесные почвы формируются под мелколиственными березовыми и осиновыми лесами, характеризующимися ярко выраженным аккумулятивно-аллювиальным и аллювиальным горизонтами, серыми тонами гумусового горизонта, слабо выраженным оподзоливанием, а также в большинстве случаев карбонатность нижней части почвенного профиля.</w:t>
      </w:r>
    </w:p>
    <w:p w:rsidR="00CD6519" w:rsidRDefault="00CD6519" w:rsidP="003327C5">
      <w:pPr>
        <w:ind w:firstLine="709"/>
        <w:jc w:val="center"/>
        <w:rPr>
          <w:b/>
          <w:sz w:val="28"/>
          <w:szCs w:val="28"/>
        </w:rPr>
      </w:pPr>
      <w:r>
        <w:rPr>
          <w:b/>
          <w:sz w:val="28"/>
          <w:szCs w:val="28"/>
        </w:rPr>
        <w:lastRenderedPageBreak/>
        <w:t>2.2.8.</w:t>
      </w:r>
      <w:r w:rsidRPr="00DE2470">
        <w:rPr>
          <w:b/>
          <w:sz w:val="28"/>
          <w:szCs w:val="28"/>
        </w:rPr>
        <w:t>Бонитировка почв</w:t>
      </w:r>
    </w:p>
    <w:p w:rsidR="00CD6519" w:rsidRDefault="00CD6519" w:rsidP="003327C5">
      <w:pPr>
        <w:ind w:firstLine="709"/>
        <w:jc w:val="both"/>
        <w:rPr>
          <w:sz w:val="28"/>
          <w:szCs w:val="28"/>
        </w:rPr>
      </w:pPr>
      <w:r w:rsidRPr="00DE2470">
        <w:rPr>
          <w:sz w:val="28"/>
          <w:szCs w:val="28"/>
        </w:rPr>
        <w:t>Территория Новосибирской области поделена на бонитировочные районы, для которых качественная оценка проводилась только для почв пашни, учитывая незначительные колебания величины урожайности зерновых культур (яровой пшеницы, овса, ячменя). Болотнинский район вошел в 5 бонитировочный район. В качестве стандарта (100 баллов) принят чернозем оподзоленный среднемощный среднегумусный, и имеющий запасы гумуса в слое 0-20 см – 20,4 т/га, в слое 0-50 см – 370 т/га, запасы азота в слое 0-20см – 10,1 т/га.</w:t>
      </w:r>
    </w:p>
    <w:p w:rsidR="00CD6519" w:rsidRDefault="00CD6519" w:rsidP="003327C5">
      <w:pPr>
        <w:ind w:firstLine="709"/>
        <w:jc w:val="both"/>
        <w:rPr>
          <w:sz w:val="28"/>
          <w:szCs w:val="28"/>
        </w:rPr>
      </w:pPr>
      <w:r w:rsidRPr="001423C3">
        <w:rPr>
          <w:sz w:val="28"/>
          <w:szCs w:val="28"/>
        </w:rPr>
        <w:t>Качественная оценка почв позволяет выявить неиспользованные природные и почвенные резервы повышения урожайности сельхозкультур, улучшения состава земельных угодий.</w:t>
      </w:r>
    </w:p>
    <w:p w:rsidR="004678ED" w:rsidRDefault="004678ED" w:rsidP="004678ED">
      <w:pPr>
        <w:jc w:val="right"/>
        <w:rPr>
          <w:sz w:val="28"/>
          <w:szCs w:val="28"/>
        </w:rPr>
      </w:pPr>
    </w:p>
    <w:p w:rsidR="004678ED" w:rsidRPr="00015506" w:rsidRDefault="004678ED" w:rsidP="004678ED">
      <w:pPr>
        <w:jc w:val="right"/>
        <w:rPr>
          <w:sz w:val="28"/>
          <w:szCs w:val="28"/>
        </w:rPr>
      </w:pPr>
      <w:r w:rsidRPr="00015506">
        <w:rPr>
          <w:sz w:val="28"/>
          <w:szCs w:val="28"/>
        </w:rPr>
        <w:t xml:space="preserve">Таблица </w:t>
      </w:r>
      <w:r w:rsidR="00015506" w:rsidRPr="00015506">
        <w:rPr>
          <w:sz w:val="28"/>
          <w:szCs w:val="28"/>
        </w:rPr>
        <w:t>3</w:t>
      </w:r>
    </w:p>
    <w:p w:rsidR="004678ED" w:rsidRPr="006F0283" w:rsidRDefault="004678ED" w:rsidP="004678ED">
      <w:pPr>
        <w:jc w:val="center"/>
        <w:rPr>
          <w:b/>
          <w:sz w:val="28"/>
          <w:szCs w:val="28"/>
        </w:rPr>
      </w:pPr>
      <w:r w:rsidRPr="006F0283">
        <w:rPr>
          <w:b/>
          <w:sz w:val="28"/>
          <w:szCs w:val="28"/>
        </w:rPr>
        <w:t>Сопоставимая «нормальная» урожайность и бонитет пахотных земель Болотнинского района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223"/>
        <w:gridCol w:w="2225"/>
        <w:gridCol w:w="1531"/>
        <w:gridCol w:w="2251"/>
      </w:tblGrid>
      <w:tr w:rsidR="004678ED" w:rsidRPr="00230344" w:rsidTr="004678ED">
        <w:trPr>
          <w:jc w:val="center"/>
        </w:trPr>
        <w:tc>
          <w:tcPr>
            <w:tcW w:w="3223" w:type="dxa"/>
            <w:vAlign w:val="center"/>
          </w:tcPr>
          <w:p w:rsidR="004678ED" w:rsidRPr="00230344" w:rsidRDefault="004678ED" w:rsidP="00081687">
            <w:pPr>
              <w:jc w:val="center"/>
              <w:rPr>
                <w:sz w:val="28"/>
                <w:szCs w:val="28"/>
              </w:rPr>
            </w:pPr>
            <w:r w:rsidRPr="00230344">
              <w:rPr>
                <w:sz w:val="28"/>
                <w:szCs w:val="28"/>
              </w:rPr>
              <w:t>Наименование хозяйств</w:t>
            </w:r>
          </w:p>
        </w:tc>
        <w:tc>
          <w:tcPr>
            <w:tcW w:w="2225" w:type="dxa"/>
            <w:vAlign w:val="center"/>
          </w:tcPr>
          <w:p w:rsidR="004678ED" w:rsidRPr="00230344" w:rsidRDefault="004678ED" w:rsidP="00081687">
            <w:pPr>
              <w:jc w:val="center"/>
              <w:rPr>
                <w:sz w:val="28"/>
                <w:szCs w:val="28"/>
              </w:rPr>
            </w:pPr>
            <w:r w:rsidRPr="00230344">
              <w:rPr>
                <w:sz w:val="28"/>
                <w:szCs w:val="28"/>
              </w:rPr>
              <w:t>Сопоставимая</w:t>
            </w:r>
          </w:p>
          <w:p w:rsidR="004678ED" w:rsidRPr="00230344" w:rsidRDefault="004678ED" w:rsidP="00081687">
            <w:pPr>
              <w:jc w:val="center"/>
              <w:rPr>
                <w:sz w:val="28"/>
                <w:szCs w:val="28"/>
              </w:rPr>
            </w:pPr>
            <w:r w:rsidRPr="00230344">
              <w:rPr>
                <w:sz w:val="28"/>
                <w:szCs w:val="28"/>
              </w:rPr>
              <w:t>«нормальная » урожайность,</w:t>
            </w:r>
          </w:p>
          <w:p w:rsidR="004678ED" w:rsidRPr="00230344" w:rsidRDefault="004678ED" w:rsidP="00081687">
            <w:pPr>
              <w:jc w:val="center"/>
              <w:rPr>
                <w:sz w:val="28"/>
                <w:szCs w:val="28"/>
              </w:rPr>
            </w:pPr>
            <w:r w:rsidRPr="00230344">
              <w:rPr>
                <w:sz w:val="28"/>
                <w:szCs w:val="28"/>
              </w:rPr>
              <w:t>ц/га</w:t>
            </w:r>
          </w:p>
        </w:tc>
        <w:tc>
          <w:tcPr>
            <w:tcW w:w="1531" w:type="dxa"/>
            <w:vAlign w:val="center"/>
          </w:tcPr>
          <w:p w:rsidR="004678ED" w:rsidRPr="00230344" w:rsidRDefault="004678ED" w:rsidP="00081687">
            <w:pPr>
              <w:jc w:val="center"/>
              <w:rPr>
                <w:sz w:val="28"/>
                <w:szCs w:val="28"/>
              </w:rPr>
            </w:pPr>
            <w:r w:rsidRPr="00230344">
              <w:rPr>
                <w:sz w:val="28"/>
                <w:szCs w:val="28"/>
              </w:rPr>
              <w:t>Балл</w:t>
            </w:r>
          </w:p>
          <w:p w:rsidR="004678ED" w:rsidRPr="00230344" w:rsidRDefault="004678ED" w:rsidP="00081687">
            <w:pPr>
              <w:jc w:val="center"/>
              <w:rPr>
                <w:sz w:val="28"/>
                <w:szCs w:val="28"/>
              </w:rPr>
            </w:pPr>
            <w:r w:rsidRPr="00230344">
              <w:rPr>
                <w:sz w:val="28"/>
                <w:szCs w:val="28"/>
              </w:rPr>
              <w:t>бонитета</w:t>
            </w:r>
          </w:p>
        </w:tc>
        <w:tc>
          <w:tcPr>
            <w:tcW w:w="2251" w:type="dxa"/>
            <w:vAlign w:val="center"/>
          </w:tcPr>
          <w:p w:rsidR="004678ED" w:rsidRPr="00230344" w:rsidRDefault="004678ED" w:rsidP="00081687">
            <w:pPr>
              <w:jc w:val="center"/>
              <w:rPr>
                <w:sz w:val="28"/>
                <w:szCs w:val="28"/>
              </w:rPr>
            </w:pPr>
            <w:r w:rsidRPr="00230344">
              <w:rPr>
                <w:sz w:val="28"/>
                <w:szCs w:val="28"/>
              </w:rPr>
              <w:t>Индивидуальная урожайность,</w:t>
            </w:r>
          </w:p>
          <w:p w:rsidR="004678ED" w:rsidRPr="00230344" w:rsidRDefault="004678ED" w:rsidP="00081687">
            <w:pPr>
              <w:jc w:val="center"/>
              <w:rPr>
                <w:sz w:val="28"/>
                <w:szCs w:val="28"/>
              </w:rPr>
            </w:pPr>
            <w:r w:rsidRPr="00230344">
              <w:rPr>
                <w:sz w:val="28"/>
                <w:szCs w:val="28"/>
              </w:rPr>
              <w:t>ц/га</w:t>
            </w:r>
          </w:p>
        </w:tc>
      </w:tr>
      <w:tr w:rsidR="004678ED" w:rsidRPr="00230344" w:rsidTr="004678ED">
        <w:trPr>
          <w:jc w:val="center"/>
        </w:trPr>
        <w:tc>
          <w:tcPr>
            <w:tcW w:w="3223" w:type="dxa"/>
            <w:vAlign w:val="center"/>
          </w:tcPr>
          <w:p w:rsidR="004678ED" w:rsidRPr="00230344" w:rsidRDefault="004678ED" w:rsidP="00081687">
            <w:pPr>
              <w:rPr>
                <w:sz w:val="28"/>
                <w:szCs w:val="28"/>
              </w:rPr>
            </w:pPr>
            <w:r w:rsidRPr="00230344">
              <w:rPr>
                <w:sz w:val="28"/>
                <w:szCs w:val="28"/>
              </w:rPr>
              <w:t>«Россия» (ПСХК «Большечерновский»)</w:t>
            </w:r>
          </w:p>
        </w:tc>
        <w:tc>
          <w:tcPr>
            <w:tcW w:w="2225" w:type="dxa"/>
            <w:vAlign w:val="center"/>
          </w:tcPr>
          <w:p w:rsidR="004678ED" w:rsidRPr="00230344" w:rsidRDefault="004678ED" w:rsidP="00081687">
            <w:pPr>
              <w:jc w:val="center"/>
              <w:rPr>
                <w:sz w:val="28"/>
                <w:szCs w:val="28"/>
              </w:rPr>
            </w:pPr>
            <w:r w:rsidRPr="00230344">
              <w:rPr>
                <w:sz w:val="28"/>
                <w:szCs w:val="28"/>
              </w:rPr>
              <w:t>10,4</w:t>
            </w:r>
          </w:p>
        </w:tc>
        <w:tc>
          <w:tcPr>
            <w:tcW w:w="1531" w:type="dxa"/>
            <w:vAlign w:val="center"/>
          </w:tcPr>
          <w:p w:rsidR="004678ED" w:rsidRPr="00230344" w:rsidRDefault="004678ED" w:rsidP="00081687">
            <w:pPr>
              <w:jc w:val="center"/>
              <w:rPr>
                <w:sz w:val="28"/>
                <w:szCs w:val="28"/>
              </w:rPr>
            </w:pPr>
            <w:r w:rsidRPr="00230344">
              <w:rPr>
                <w:sz w:val="28"/>
                <w:szCs w:val="28"/>
              </w:rPr>
              <w:t>81</w:t>
            </w:r>
          </w:p>
        </w:tc>
        <w:tc>
          <w:tcPr>
            <w:tcW w:w="2251" w:type="dxa"/>
            <w:vAlign w:val="center"/>
          </w:tcPr>
          <w:p w:rsidR="004678ED" w:rsidRPr="00230344" w:rsidRDefault="004678ED" w:rsidP="00081687">
            <w:pPr>
              <w:jc w:val="center"/>
              <w:rPr>
                <w:sz w:val="28"/>
                <w:szCs w:val="28"/>
              </w:rPr>
            </w:pPr>
            <w:r w:rsidRPr="00230344">
              <w:rPr>
                <w:sz w:val="28"/>
                <w:szCs w:val="28"/>
              </w:rPr>
              <w:t>11,4</w:t>
            </w:r>
          </w:p>
        </w:tc>
      </w:tr>
    </w:tbl>
    <w:p w:rsidR="004678ED" w:rsidRPr="001423C3" w:rsidRDefault="004678ED" w:rsidP="003327C5">
      <w:pPr>
        <w:ind w:firstLine="709"/>
        <w:jc w:val="both"/>
        <w:rPr>
          <w:sz w:val="28"/>
          <w:szCs w:val="28"/>
        </w:rPr>
      </w:pPr>
    </w:p>
    <w:p w:rsidR="00CD6519" w:rsidRDefault="00CD6519" w:rsidP="001A25DD">
      <w:pPr>
        <w:ind w:firstLine="709"/>
        <w:jc w:val="both"/>
        <w:rPr>
          <w:sz w:val="28"/>
          <w:szCs w:val="28"/>
        </w:rPr>
      </w:pPr>
      <w:r w:rsidRPr="001423C3">
        <w:rPr>
          <w:sz w:val="28"/>
          <w:szCs w:val="28"/>
        </w:rPr>
        <w:t>Результаты бонитировки почв могут быть использованы при составлении проектов внутрихозяйственного землеустройства</w:t>
      </w:r>
      <w:r w:rsidR="004678ED">
        <w:rPr>
          <w:sz w:val="28"/>
          <w:szCs w:val="28"/>
        </w:rPr>
        <w:t>:</w:t>
      </w:r>
    </w:p>
    <w:p w:rsidR="004678ED" w:rsidRDefault="004678ED" w:rsidP="00997D2A">
      <w:pPr>
        <w:numPr>
          <w:ilvl w:val="0"/>
          <w:numId w:val="28"/>
        </w:numPr>
        <w:tabs>
          <w:tab w:val="clear" w:pos="1428"/>
          <w:tab w:val="num" w:pos="0"/>
        </w:tabs>
        <w:ind w:left="0" w:firstLine="709"/>
        <w:jc w:val="both"/>
        <w:rPr>
          <w:sz w:val="28"/>
          <w:szCs w:val="28"/>
        </w:rPr>
      </w:pPr>
      <w:r>
        <w:rPr>
          <w:sz w:val="28"/>
          <w:szCs w:val="28"/>
        </w:rPr>
        <w:t>Для установления внутрихозяйственной специализации;</w:t>
      </w:r>
    </w:p>
    <w:p w:rsidR="004678ED" w:rsidRPr="004678ED" w:rsidRDefault="004678ED" w:rsidP="00997D2A">
      <w:pPr>
        <w:numPr>
          <w:ilvl w:val="0"/>
          <w:numId w:val="28"/>
        </w:numPr>
        <w:tabs>
          <w:tab w:val="clear" w:pos="1428"/>
          <w:tab w:val="num" w:pos="0"/>
        </w:tabs>
        <w:ind w:left="0" w:firstLine="709"/>
        <w:jc w:val="both"/>
        <w:rPr>
          <w:sz w:val="28"/>
          <w:szCs w:val="28"/>
        </w:rPr>
      </w:pPr>
      <w:r>
        <w:rPr>
          <w:sz w:val="28"/>
          <w:szCs w:val="28"/>
        </w:rPr>
        <w:t>При устройстве территории севооборотов.</w:t>
      </w:r>
    </w:p>
    <w:p w:rsidR="00CD6519" w:rsidRPr="001A25DD" w:rsidRDefault="00CD6519" w:rsidP="001A25DD">
      <w:pPr>
        <w:ind w:left="-426" w:firstLine="142"/>
        <w:jc w:val="center"/>
        <w:rPr>
          <w:b/>
          <w:sz w:val="28"/>
          <w:szCs w:val="28"/>
        </w:rPr>
      </w:pPr>
      <w:r>
        <w:rPr>
          <w:b/>
          <w:sz w:val="28"/>
          <w:szCs w:val="28"/>
        </w:rPr>
        <w:t xml:space="preserve">2.2.9. </w:t>
      </w:r>
      <w:r w:rsidRPr="00DE2470">
        <w:rPr>
          <w:b/>
          <w:sz w:val="28"/>
          <w:szCs w:val="28"/>
        </w:rPr>
        <w:t>Растительность</w:t>
      </w:r>
    </w:p>
    <w:p w:rsidR="004678ED" w:rsidRPr="00DE2470" w:rsidRDefault="004678ED" w:rsidP="004678ED">
      <w:pPr>
        <w:ind w:firstLine="709"/>
        <w:jc w:val="both"/>
        <w:rPr>
          <w:sz w:val="28"/>
          <w:szCs w:val="28"/>
        </w:rPr>
      </w:pPr>
      <w:r w:rsidRPr="00DE2470">
        <w:rPr>
          <w:sz w:val="28"/>
          <w:szCs w:val="28"/>
        </w:rPr>
        <w:t>По геоботаническому районированию</w:t>
      </w:r>
      <w:r>
        <w:rPr>
          <w:sz w:val="28"/>
          <w:szCs w:val="28"/>
        </w:rPr>
        <w:t xml:space="preserve"> территория Варламовского сельсовета относится к </w:t>
      </w:r>
      <w:r w:rsidRPr="00DE2470">
        <w:rPr>
          <w:sz w:val="28"/>
          <w:szCs w:val="28"/>
        </w:rPr>
        <w:t xml:space="preserve"> </w:t>
      </w:r>
      <w:r>
        <w:rPr>
          <w:sz w:val="28"/>
          <w:szCs w:val="28"/>
        </w:rPr>
        <w:t>Северо-Инскому лесостепному</w:t>
      </w:r>
      <w:r w:rsidRPr="00DE2470">
        <w:rPr>
          <w:sz w:val="28"/>
          <w:szCs w:val="28"/>
        </w:rPr>
        <w:t xml:space="preserve"> район</w:t>
      </w:r>
      <w:r>
        <w:rPr>
          <w:sz w:val="28"/>
          <w:szCs w:val="28"/>
        </w:rPr>
        <w:t>у</w:t>
      </w:r>
      <w:r w:rsidRPr="00DE2470">
        <w:rPr>
          <w:sz w:val="28"/>
          <w:szCs w:val="28"/>
        </w:rPr>
        <w:t>.</w:t>
      </w:r>
    </w:p>
    <w:p w:rsidR="004678ED" w:rsidRPr="00DE2470" w:rsidRDefault="004678ED" w:rsidP="004678ED">
      <w:pPr>
        <w:ind w:firstLine="709"/>
        <w:jc w:val="both"/>
        <w:rPr>
          <w:sz w:val="28"/>
          <w:szCs w:val="28"/>
        </w:rPr>
      </w:pPr>
      <w:r w:rsidRPr="00DE2470">
        <w:rPr>
          <w:sz w:val="28"/>
          <w:szCs w:val="28"/>
        </w:rPr>
        <w:t>Для Северо-Инского лесостепного геоботанического района характерно сочетание остепненных лугов и березово-осиновых лесов паркового типа. Остепненные луга на выщелоченных черноземах в восточной части рассматриваются как коренная растительность, в западной части их появление на водоразделах связано с вырубкой лесов и общим остепнением территории в результате ее обезлесенья.</w:t>
      </w:r>
    </w:p>
    <w:p w:rsidR="004678ED" w:rsidRPr="00DE2470" w:rsidRDefault="004678ED" w:rsidP="004678ED">
      <w:pPr>
        <w:ind w:firstLine="709"/>
        <w:jc w:val="both"/>
        <w:rPr>
          <w:sz w:val="28"/>
          <w:szCs w:val="28"/>
        </w:rPr>
      </w:pPr>
      <w:r w:rsidRPr="00DE2470">
        <w:rPr>
          <w:sz w:val="28"/>
          <w:szCs w:val="28"/>
        </w:rPr>
        <w:t>Культурная растительность может быть представлена пшеницей, овсом, ячменем, горохом, подсолнечником, многолетними травами (люцерна, костер), гречихой, льном-долгунцом, картофелем.</w:t>
      </w:r>
    </w:p>
    <w:p w:rsidR="004678ED" w:rsidRDefault="004678ED" w:rsidP="004678ED">
      <w:pPr>
        <w:ind w:firstLine="709"/>
        <w:jc w:val="both"/>
        <w:rPr>
          <w:sz w:val="28"/>
          <w:szCs w:val="28"/>
        </w:rPr>
      </w:pPr>
      <w:r w:rsidRPr="00DE2470">
        <w:rPr>
          <w:sz w:val="28"/>
          <w:szCs w:val="28"/>
        </w:rPr>
        <w:t>Из сорняков распространены осот желтый и розовый, сурепка, хвощ полевой, жарбей, пырей, смолевка-хлопушка, молочай, осюг.</w:t>
      </w:r>
    </w:p>
    <w:p w:rsidR="007D115D" w:rsidRDefault="004678ED" w:rsidP="00DF6482">
      <w:pPr>
        <w:ind w:left="-426" w:firstLine="708"/>
        <w:jc w:val="both"/>
        <w:rPr>
          <w:sz w:val="28"/>
          <w:szCs w:val="28"/>
        </w:rPr>
      </w:pPr>
      <w:r>
        <w:rPr>
          <w:sz w:val="28"/>
          <w:szCs w:val="28"/>
        </w:rPr>
        <w:t>Частичн</w:t>
      </w:r>
      <w:r w:rsidR="00B23415">
        <w:rPr>
          <w:sz w:val="28"/>
          <w:szCs w:val="28"/>
        </w:rPr>
        <w:t>ые</w:t>
      </w:r>
      <w:r>
        <w:rPr>
          <w:sz w:val="28"/>
          <w:szCs w:val="28"/>
        </w:rPr>
        <w:t xml:space="preserve"> территории</w:t>
      </w:r>
      <w:r w:rsidR="00CD6519">
        <w:rPr>
          <w:sz w:val="28"/>
          <w:szCs w:val="28"/>
        </w:rPr>
        <w:t xml:space="preserve"> </w:t>
      </w:r>
      <w:r>
        <w:rPr>
          <w:sz w:val="28"/>
          <w:szCs w:val="28"/>
        </w:rPr>
        <w:t xml:space="preserve">Варламовского </w:t>
      </w:r>
      <w:r w:rsidR="00B23415">
        <w:rPr>
          <w:sz w:val="28"/>
          <w:szCs w:val="28"/>
        </w:rPr>
        <w:t>сельсовета относя</w:t>
      </w:r>
      <w:r w:rsidR="00CD6519">
        <w:rPr>
          <w:sz w:val="28"/>
          <w:szCs w:val="28"/>
        </w:rPr>
        <w:t xml:space="preserve">тся к </w:t>
      </w:r>
      <w:r w:rsidR="00CD6519" w:rsidRPr="00DE2470">
        <w:rPr>
          <w:sz w:val="28"/>
          <w:szCs w:val="28"/>
        </w:rPr>
        <w:t xml:space="preserve"> </w:t>
      </w:r>
      <w:r w:rsidR="007D115D">
        <w:rPr>
          <w:sz w:val="28"/>
          <w:szCs w:val="28"/>
        </w:rPr>
        <w:t>Приобскому боровому району правобережной лесостепи</w:t>
      </w:r>
      <w:r w:rsidR="00CD6519" w:rsidRPr="00DE2470">
        <w:rPr>
          <w:sz w:val="28"/>
          <w:szCs w:val="28"/>
        </w:rPr>
        <w:t>.</w:t>
      </w:r>
      <w:r w:rsidR="007D115D" w:rsidRPr="007D115D">
        <w:rPr>
          <w:sz w:val="28"/>
          <w:szCs w:val="28"/>
        </w:rPr>
        <w:t xml:space="preserve"> </w:t>
      </w:r>
    </w:p>
    <w:p w:rsidR="007D115D" w:rsidRDefault="007D115D" w:rsidP="00DF6482">
      <w:pPr>
        <w:ind w:left="-426" w:firstLine="708"/>
        <w:jc w:val="both"/>
        <w:rPr>
          <w:sz w:val="28"/>
          <w:szCs w:val="28"/>
        </w:rPr>
      </w:pPr>
      <w:r>
        <w:rPr>
          <w:sz w:val="28"/>
          <w:szCs w:val="28"/>
        </w:rPr>
        <w:t>Приобский боровой район представлен крупными массивами сосновых боров. Также на большой площади распространены березовые и березово-</w:t>
      </w:r>
      <w:r>
        <w:rPr>
          <w:sz w:val="28"/>
          <w:szCs w:val="28"/>
        </w:rPr>
        <w:lastRenderedPageBreak/>
        <w:t>осиновые вторичные леса. В этих лесах наиболее распространены кустарниковые боры с брусникой, меньше – травянистые боры, и на сравнительно больших площадях встречаются лишайниковые боры.</w:t>
      </w:r>
    </w:p>
    <w:p w:rsidR="00CD6519" w:rsidRPr="00DE2470" w:rsidRDefault="00CD6519" w:rsidP="00DF6482">
      <w:pPr>
        <w:ind w:left="-426" w:firstLine="142"/>
        <w:jc w:val="both"/>
        <w:rPr>
          <w:sz w:val="28"/>
          <w:szCs w:val="28"/>
        </w:rPr>
      </w:pPr>
      <w:r w:rsidRPr="00DE2470">
        <w:rPr>
          <w:sz w:val="28"/>
          <w:szCs w:val="28"/>
        </w:rPr>
        <w:t>Культурная растительность может быть представлена пшеницей, овсом, ячменем, горохом, подсолнечником, многолетними травами (люцерна, костер), гречихой, льном-долгунцом, картофелем.</w:t>
      </w:r>
    </w:p>
    <w:p w:rsidR="00CD6519" w:rsidRDefault="00CD6519" w:rsidP="00DF6482">
      <w:pPr>
        <w:ind w:left="-426" w:firstLine="142"/>
        <w:jc w:val="both"/>
        <w:rPr>
          <w:sz w:val="28"/>
          <w:szCs w:val="28"/>
        </w:rPr>
      </w:pPr>
      <w:r w:rsidRPr="00DE2470">
        <w:rPr>
          <w:sz w:val="28"/>
          <w:szCs w:val="28"/>
        </w:rPr>
        <w:t>Из сорняков распространены осот желтый и розовый, сурепка, хвощ полевой, жарбей, пырей, смолевка-хлопушка, молочай, осюг.</w:t>
      </w:r>
    </w:p>
    <w:p w:rsidR="00CD6519" w:rsidRPr="001F7342" w:rsidRDefault="00CD6519" w:rsidP="00DF6482">
      <w:pPr>
        <w:ind w:left="-426" w:firstLine="142"/>
        <w:jc w:val="center"/>
        <w:rPr>
          <w:b/>
          <w:sz w:val="28"/>
          <w:szCs w:val="28"/>
        </w:rPr>
      </w:pPr>
      <w:r>
        <w:rPr>
          <w:b/>
          <w:sz w:val="28"/>
          <w:szCs w:val="28"/>
        </w:rPr>
        <w:t xml:space="preserve">2.2.10. </w:t>
      </w:r>
      <w:r w:rsidRPr="001F7342">
        <w:rPr>
          <w:b/>
          <w:sz w:val="28"/>
          <w:szCs w:val="28"/>
        </w:rPr>
        <w:t>Растительный и животный мир</w:t>
      </w:r>
    </w:p>
    <w:p w:rsidR="00B23415" w:rsidRDefault="00B23415" w:rsidP="00DF6482">
      <w:pPr>
        <w:ind w:left="-426" w:firstLine="709"/>
        <w:jc w:val="both"/>
        <w:rPr>
          <w:sz w:val="28"/>
          <w:szCs w:val="28"/>
        </w:rPr>
      </w:pPr>
      <w:r w:rsidRPr="001F7342">
        <w:rPr>
          <w:sz w:val="28"/>
          <w:szCs w:val="28"/>
        </w:rPr>
        <w:t xml:space="preserve">Вся территория </w:t>
      </w:r>
      <w:r>
        <w:rPr>
          <w:sz w:val="28"/>
          <w:szCs w:val="28"/>
        </w:rPr>
        <w:t>сельсовета</w:t>
      </w:r>
      <w:r w:rsidRPr="001F7342">
        <w:rPr>
          <w:sz w:val="28"/>
          <w:szCs w:val="28"/>
        </w:rPr>
        <w:t xml:space="preserve"> занята лесостепью. Основный тип встречающейся здесь растительности злаково-луговое разнотравье. По склонам оврагов и балок встречаются березовые колки.</w:t>
      </w:r>
      <w:r>
        <w:rPr>
          <w:sz w:val="28"/>
          <w:szCs w:val="28"/>
        </w:rPr>
        <w:t xml:space="preserve"> В северной и части встречается хвойный лес.</w:t>
      </w:r>
    </w:p>
    <w:p w:rsidR="00CD6519" w:rsidRPr="001F7342" w:rsidRDefault="00CD6519" w:rsidP="00B23415">
      <w:pPr>
        <w:ind w:left="-426" w:firstLine="142"/>
        <w:jc w:val="both"/>
        <w:rPr>
          <w:sz w:val="28"/>
          <w:szCs w:val="28"/>
        </w:rPr>
      </w:pPr>
      <w:r w:rsidRPr="001F7342">
        <w:rPr>
          <w:sz w:val="28"/>
          <w:szCs w:val="28"/>
        </w:rPr>
        <w:t>В сосновых борах в подросте встречаются калина, смородина, черемуха, малина и др. В березовых лесах встречаются хвойные породы (ель, сосна, пихта и др.).</w:t>
      </w:r>
    </w:p>
    <w:p w:rsidR="00CD6519" w:rsidRPr="000734EE" w:rsidRDefault="00CD6519" w:rsidP="00B23415">
      <w:pPr>
        <w:ind w:left="-426" w:firstLine="142"/>
        <w:jc w:val="both"/>
        <w:rPr>
          <w:sz w:val="28"/>
          <w:szCs w:val="28"/>
        </w:rPr>
      </w:pPr>
      <w:r w:rsidRPr="001F7342">
        <w:rPr>
          <w:sz w:val="28"/>
          <w:szCs w:val="28"/>
        </w:rPr>
        <w:t>Травостой представлен овсяницей гигантской, ежой сборной, викой лесной, клевером луговым, пыреем, полынью, сурепкой, вьюнком и другими видами растений.</w:t>
      </w:r>
    </w:p>
    <w:p w:rsidR="00CD6519" w:rsidRDefault="00CD6519" w:rsidP="00B23415">
      <w:pPr>
        <w:ind w:left="-426" w:firstLine="142"/>
        <w:jc w:val="both"/>
        <w:rPr>
          <w:sz w:val="28"/>
          <w:szCs w:val="28"/>
        </w:rPr>
      </w:pPr>
      <w:r w:rsidRPr="000734EE">
        <w:rPr>
          <w:sz w:val="28"/>
          <w:szCs w:val="28"/>
        </w:rPr>
        <w:t>Животный мир района богат, разнообразен и носит смешанный характер лесных и степных форм. Из лесных животных распространены белка, бурундук, колонок, заяц-беляк, выдра, крот; из птиц – глухари, рябчики и др. Здесь же водятся типичные лесостепные животные: горностай, ласка, лисица. Значительно распространение волка. Также водится пестрый дятел, встречаются ящерицы и я</w:t>
      </w:r>
      <w:r>
        <w:rPr>
          <w:sz w:val="28"/>
          <w:szCs w:val="28"/>
        </w:rPr>
        <w:t>довитые змеи – гадюки.</w:t>
      </w:r>
    </w:p>
    <w:p w:rsidR="00CD6519" w:rsidRPr="008263DD" w:rsidRDefault="00DF6482" w:rsidP="004D1501">
      <w:pPr>
        <w:pStyle w:val="a"/>
        <w:numPr>
          <w:ilvl w:val="0"/>
          <w:numId w:val="0"/>
        </w:numPr>
        <w:ind w:left="-426" w:firstLine="142"/>
        <w:jc w:val="center"/>
        <w:rPr>
          <w:sz w:val="28"/>
          <w:szCs w:val="28"/>
        </w:rPr>
      </w:pPr>
      <w:r>
        <w:rPr>
          <w:sz w:val="28"/>
          <w:szCs w:val="28"/>
        </w:rPr>
        <w:t>Часть</w:t>
      </w:r>
      <w:r w:rsidR="00CD6519">
        <w:rPr>
          <w:sz w:val="28"/>
          <w:szCs w:val="28"/>
        </w:rPr>
        <w:t xml:space="preserve"> </w:t>
      </w:r>
      <w:r w:rsidR="00CD6519" w:rsidRPr="008263DD">
        <w:rPr>
          <w:sz w:val="28"/>
          <w:szCs w:val="28"/>
        </w:rPr>
        <w:t>3.</w:t>
      </w:r>
      <w:r w:rsidR="00CD6519" w:rsidRPr="008A436F">
        <w:rPr>
          <w:b w:val="0"/>
          <w:szCs w:val="28"/>
        </w:rPr>
        <w:t xml:space="preserve"> </w:t>
      </w:r>
      <w:r w:rsidR="00CD6519">
        <w:rPr>
          <w:b w:val="0"/>
          <w:szCs w:val="28"/>
        </w:rPr>
        <w:t xml:space="preserve"> </w:t>
      </w:r>
      <w:r w:rsidR="00CD6519" w:rsidRPr="008263DD">
        <w:rPr>
          <w:sz w:val="28"/>
          <w:szCs w:val="28"/>
        </w:rPr>
        <w:t>Технико-экономические основы развития</w:t>
      </w:r>
    </w:p>
    <w:p w:rsidR="00CD6519" w:rsidRPr="004D1501" w:rsidRDefault="00CD6519" w:rsidP="004D1501">
      <w:pPr>
        <w:pStyle w:val="a"/>
        <w:numPr>
          <w:ilvl w:val="0"/>
          <w:numId w:val="0"/>
        </w:numPr>
        <w:ind w:left="-426" w:firstLine="142"/>
        <w:jc w:val="center"/>
        <w:rPr>
          <w:sz w:val="28"/>
          <w:szCs w:val="28"/>
        </w:rPr>
      </w:pPr>
      <w:r w:rsidRPr="004D1501">
        <w:rPr>
          <w:sz w:val="28"/>
          <w:szCs w:val="28"/>
        </w:rPr>
        <w:t>сельского поселения</w:t>
      </w:r>
    </w:p>
    <w:p w:rsidR="00B23415" w:rsidRPr="004D1501" w:rsidRDefault="00B23415" w:rsidP="004D1501">
      <w:pPr>
        <w:pStyle w:val="a8"/>
        <w:tabs>
          <w:tab w:val="left" w:pos="-851"/>
          <w:tab w:val="left" w:pos="0"/>
        </w:tabs>
        <w:spacing w:line="240" w:lineRule="auto"/>
        <w:ind w:left="-426" w:firstLine="851"/>
        <w:jc w:val="both"/>
        <w:rPr>
          <w:rFonts w:ascii="Times New Roman" w:hAnsi="Times New Roman"/>
          <w:sz w:val="28"/>
          <w:szCs w:val="28"/>
        </w:rPr>
      </w:pPr>
      <w:r w:rsidRPr="004D1501">
        <w:rPr>
          <w:rFonts w:ascii="Times New Roman" w:hAnsi="Times New Roman"/>
          <w:sz w:val="28"/>
          <w:szCs w:val="28"/>
        </w:rPr>
        <w:t xml:space="preserve">Данный раздел проекта выполнен на основании проведенного анализа экономического развития Варламовского сельского поселения и в соответствие с техническим заданием на разработку генерального плана. </w:t>
      </w:r>
    </w:p>
    <w:p w:rsidR="00B23415" w:rsidRPr="004D1501" w:rsidRDefault="00B23415" w:rsidP="004D1501">
      <w:pPr>
        <w:pStyle w:val="a8"/>
        <w:tabs>
          <w:tab w:val="left" w:pos="-851"/>
        </w:tabs>
        <w:spacing w:line="240" w:lineRule="auto"/>
        <w:ind w:left="-426"/>
        <w:jc w:val="both"/>
        <w:rPr>
          <w:rFonts w:ascii="Times New Roman" w:hAnsi="Times New Roman"/>
          <w:sz w:val="28"/>
          <w:szCs w:val="28"/>
        </w:rPr>
      </w:pPr>
      <w:r w:rsidRPr="004D1501">
        <w:rPr>
          <w:rFonts w:ascii="Times New Roman" w:hAnsi="Times New Roman"/>
          <w:sz w:val="28"/>
          <w:szCs w:val="28"/>
        </w:rPr>
        <w:t>Цели данного проекта:</w:t>
      </w:r>
    </w:p>
    <w:p w:rsidR="00B23415" w:rsidRPr="004D1501" w:rsidRDefault="00B23415" w:rsidP="004D1501">
      <w:pPr>
        <w:pStyle w:val="a8"/>
        <w:tabs>
          <w:tab w:val="left" w:pos="-851"/>
        </w:tabs>
        <w:spacing w:line="240" w:lineRule="auto"/>
        <w:ind w:left="-426" w:firstLine="850"/>
        <w:jc w:val="both"/>
        <w:rPr>
          <w:rFonts w:ascii="Times New Roman" w:hAnsi="Times New Roman"/>
          <w:sz w:val="28"/>
          <w:szCs w:val="28"/>
        </w:rPr>
      </w:pPr>
      <w:r w:rsidRPr="004D1501">
        <w:rPr>
          <w:rFonts w:ascii="Times New Roman" w:hAnsi="Times New Roman"/>
          <w:sz w:val="28"/>
          <w:szCs w:val="28"/>
        </w:rPr>
        <w:t>1. Создание действенного инструмента управления развитием территории в соответствии с федеральным законодательством и законодательством Новосибирской области.</w:t>
      </w:r>
    </w:p>
    <w:p w:rsidR="00B23415" w:rsidRPr="004D1501" w:rsidRDefault="00B23415" w:rsidP="004D1501">
      <w:pPr>
        <w:pStyle w:val="a8"/>
        <w:spacing w:line="240" w:lineRule="auto"/>
        <w:ind w:left="-426" w:firstLine="852"/>
        <w:jc w:val="both"/>
        <w:rPr>
          <w:rFonts w:ascii="Times New Roman" w:hAnsi="Times New Roman"/>
          <w:sz w:val="28"/>
          <w:szCs w:val="28"/>
        </w:rPr>
      </w:pPr>
      <w:r w:rsidRPr="004D1501">
        <w:rPr>
          <w:rFonts w:ascii="Times New Roman" w:hAnsi="Times New Roman"/>
          <w:sz w:val="28"/>
          <w:szCs w:val="28"/>
        </w:rPr>
        <w:t xml:space="preserve">2. Создание основы для комплексного решения вопросов организации планировочной структуры; территориального, инфраструктурного и социально-экономического развития населенного пункта; определение зон инвестиционного развития. </w:t>
      </w:r>
    </w:p>
    <w:p w:rsidR="00B23415" w:rsidRPr="004D1501" w:rsidRDefault="00B23415" w:rsidP="004D1501">
      <w:pPr>
        <w:pStyle w:val="a8"/>
        <w:spacing w:line="240" w:lineRule="auto"/>
        <w:ind w:left="-426" w:firstLine="851"/>
        <w:jc w:val="both"/>
        <w:rPr>
          <w:rFonts w:ascii="Times New Roman" w:hAnsi="Times New Roman"/>
          <w:sz w:val="28"/>
          <w:szCs w:val="28"/>
        </w:rPr>
      </w:pPr>
      <w:r w:rsidRPr="004D1501">
        <w:rPr>
          <w:rFonts w:ascii="Times New Roman" w:hAnsi="Times New Roman"/>
          <w:sz w:val="28"/>
          <w:szCs w:val="28"/>
        </w:rPr>
        <w:t>При разработке раздела была использована информация, предоставленная администрацией Варламовского муниципального образования.</w:t>
      </w:r>
    </w:p>
    <w:p w:rsidR="00B23415" w:rsidRPr="00742825" w:rsidRDefault="00B23415" w:rsidP="004D1501">
      <w:pPr>
        <w:pStyle w:val="26"/>
        <w:spacing w:line="240" w:lineRule="auto"/>
        <w:ind w:left="-426" w:firstLine="851"/>
        <w:jc w:val="both"/>
        <w:rPr>
          <w:sz w:val="28"/>
          <w:szCs w:val="28"/>
        </w:rPr>
      </w:pPr>
      <w:r w:rsidRPr="004D1501">
        <w:rPr>
          <w:sz w:val="28"/>
          <w:szCs w:val="28"/>
        </w:rPr>
        <w:t>Варламовское муниципальное образование входит в Боло</w:t>
      </w:r>
      <w:r w:rsidRPr="00742825">
        <w:rPr>
          <w:sz w:val="28"/>
          <w:szCs w:val="28"/>
        </w:rPr>
        <w:t xml:space="preserve">тнинский район и Новосибирскую групповую систему расселения и расположено в </w:t>
      </w:r>
      <w:r w:rsidRPr="00742825">
        <w:rPr>
          <w:sz w:val="28"/>
          <w:szCs w:val="28"/>
        </w:rPr>
        <w:lastRenderedPageBreak/>
        <w:t xml:space="preserve">северо-восточной части области на расстоянии 134 км. от Новосибирска, в 18 км от районного центра и в 18 км. от ближайшей железнодорожной станции Болотное. Связь с .г.Новосибирск осуществляется автомобильным и железнодорожным транспортом. </w:t>
      </w:r>
    </w:p>
    <w:p w:rsidR="00B23415" w:rsidRDefault="00B23415" w:rsidP="00742825">
      <w:pPr>
        <w:pStyle w:val="26"/>
        <w:spacing w:line="240" w:lineRule="auto"/>
        <w:ind w:left="-426" w:firstLine="851"/>
        <w:jc w:val="both"/>
        <w:rPr>
          <w:sz w:val="28"/>
          <w:szCs w:val="28"/>
        </w:rPr>
      </w:pPr>
      <w:r w:rsidRPr="00742825">
        <w:rPr>
          <w:sz w:val="28"/>
          <w:szCs w:val="28"/>
        </w:rPr>
        <w:t>Село Варламово – центр Варламовского муниципального образования. Кроме самого села в муниципальное образование входят д.Б-Черное, д.Кандереп, д.Краснознаенка.</w:t>
      </w:r>
    </w:p>
    <w:p w:rsidR="00B23415" w:rsidRPr="00742825" w:rsidRDefault="00B23415" w:rsidP="00742825">
      <w:pPr>
        <w:pStyle w:val="26"/>
        <w:spacing w:line="240" w:lineRule="auto"/>
        <w:ind w:left="-426" w:firstLine="851"/>
        <w:jc w:val="both"/>
        <w:rPr>
          <w:sz w:val="28"/>
          <w:szCs w:val="28"/>
        </w:rPr>
      </w:pPr>
      <w:r w:rsidRPr="008D4294">
        <w:rPr>
          <w:sz w:val="28"/>
          <w:szCs w:val="28"/>
        </w:rPr>
        <w:t>Численность населения на начало 2012г. составляла 900 человек. Численность трудовых ресурсов в 2012г. - 549 человек, из них 340 были заняты в экономике. За пределами муниципального образования трудится 56,2% от населения, занятого в экономике. Базовой отраслью экономики поселения является сельское хозяйство.</w:t>
      </w:r>
    </w:p>
    <w:p w:rsidR="00B23415" w:rsidRPr="00742825" w:rsidRDefault="00B23415" w:rsidP="00742825">
      <w:pPr>
        <w:pStyle w:val="26"/>
        <w:spacing w:line="240" w:lineRule="auto"/>
        <w:ind w:left="-426" w:firstLine="851"/>
        <w:jc w:val="both"/>
        <w:rPr>
          <w:sz w:val="28"/>
          <w:szCs w:val="28"/>
        </w:rPr>
      </w:pPr>
      <w:r w:rsidRPr="00742825">
        <w:rPr>
          <w:sz w:val="28"/>
          <w:szCs w:val="28"/>
        </w:rPr>
        <w:t>Общая площадь земель в границах муниципального образования – 22558 га. Земли сельскохозяйственных угодий 49,7%. Земли лесного фонда составляли 3930 га. Предусматриваются некоторые изменения в земельном фонде, что связано с жилищным строительством и учреждениями обслуживания. В целом эффективность использования земельного фонда на расчетный срок возрастет. Баланс земельных ресурсов приведен в таблице 1.</w:t>
      </w:r>
    </w:p>
    <w:p w:rsidR="00B23415" w:rsidRPr="00015506" w:rsidRDefault="00B23415" w:rsidP="004D1501">
      <w:pPr>
        <w:pStyle w:val="4"/>
        <w:spacing w:line="240" w:lineRule="auto"/>
        <w:ind w:left="-426"/>
        <w:jc w:val="right"/>
        <w:rPr>
          <w:rFonts w:ascii="Times New Roman" w:hAnsi="Times New Roman"/>
          <w:b w:val="0"/>
        </w:rPr>
      </w:pPr>
      <w:r w:rsidRPr="00015506">
        <w:rPr>
          <w:rFonts w:ascii="Times New Roman" w:hAnsi="Times New Roman"/>
          <w:b w:val="0"/>
        </w:rPr>
        <w:t xml:space="preserve">Таблица </w:t>
      </w:r>
      <w:r w:rsidR="00015506" w:rsidRPr="00015506">
        <w:rPr>
          <w:rFonts w:ascii="Times New Roman" w:hAnsi="Times New Roman"/>
          <w:b w:val="0"/>
        </w:rPr>
        <w:t>4</w:t>
      </w:r>
    </w:p>
    <w:p w:rsidR="00B23415" w:rsidRPr="00742825" w:rsidRDefault="00B23415" w:rsidP="00742825">
      <w:pPr>
        <w:pStyle w:val="26"/>
        <w:spacing w:line="240" w:lineRule="auto"/>
        <w:ind w:left="-851" w:firstLine="851"/>
        <w:jc w:val="center"/>
        <w:rPr>
          <w:sz w:val="28"/>
          <w:szCs w:val="28"/>
        </w:rPr>
      </w:pPr>
      <w:r w:rsidRPr="00742825">
        <w:rPr>
          <w:sz w:val="28"/>
          <w:szCs w:val="28"/>
        </w:rPr>
        <w:t xml:space="preserve">Баланс земельных ресурсов сельского поселения </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5103"/>
        <w:gridCol w:w="1559"/>
        <w:gridCol w:w="1466"/>
      </w:tblGrid>
      <w:tr w:rsidR="00B23415" w:rsidRPr="00E96BFE" w:rsidTr="00081687">
        <w:tc>
          <w:tcPr>
            <w:tcW w:w="851" w:type="dxa"/>
          </w:tcPr>
          <w:p w:rsidR="00B23415" w:rsidRPr="00E96BFE" w:rsidRDefault="00B23415" w:rsidP="00081687">
            <w:r w:rsidRPr="00E96BFE">
              <w:t>№ п.п.</w:t>
            </w:r>
          </w:p>
        </w:tc>
        <w:tc>
          <w:tcPr>
            <w:tcW w:w="5103" w:type="dxa"/>
          </w:tcPr>
          <w:p w:rsidR="00B23415" w:rsidRPr="00E96BFE" w:rsidRDefault="00B23415" w:rsidP="00081687">
            <w:pPr>
              <w:pStyle w:val="5"/>
              <w:rPr>
                <w:szCs w:val="24"/>
              </w:rPr>
            </w:pPr>
            <w:r w:rsidRPr="00E96BFE">
              <w:rPr>
                <w:szCs w:val="24"/>
              </w:rPr>
              <w:t>Наименование территорий</w:t>
            </w:r>
          </w:p>
        </w:tc>
        <w:tc>
          <w:tcPr>
            <w:tcW w:w="1559" w:type="dxa"/>
          </w:tcPr>
          <w:p w:rsidR="00B23415" w:rsidRPr="00E96BFE" w:rsidRDefault="00B23415" w:rsidP="00081687">
            <w:pPr>
              <w:jc w:val="center"/>
            </w:pPr>
            <w:r w:rsidRPr="00E96BFE">
              <w:t>га</w:t>
            </w:r>
          </w:p>
        </w:tc>
        <w:tc>
          <w:tcPr>
            <w:tcW w:w="1466" w:type="dxa"/>
          </w:tcPr>
          <w:p w:rsidR="00B23415" w:rsidRPr="00E96BFE" w:rsidRDefault="00B23415" w:rsidP="00081687">
            <w:pPr>
              <w:jc w:val="center"/>
            </w:pPr>
            <w:r w:rsidRPr="00E96BFE">
              <w:t>%</w:t>
            </w:r>
          </w:p>
        </w:tc>
      </w:tr>
      <w:tr w:rsidR="00B23415" w:rsidRPr="00E96BFE" w:rsidTr="00081687">
        <w:tc>
          <w:tcPr>
            <w:tcW w:w="851" w:type="dxa"/>
          </w:tcPr>
          <w:p w:rsidR="00B23415" w:rsidRPr="00E96BFE" w:rsidRDefault="00B23415" w:rsidP="00081687">
            <w:pPr>
              <w:jc w:val="center"/>
            </w:pPr>
            <w:r>
              <w:t>1</w:t>
            </w:r>
          </w:p>
        </w:tc>
        <w:tc>
          <w:tcPr>
            <w:tcW w:w="5103" w:type="dxa"/>
          </w:tcPr>
          <w:p w:rsidR="00B23415" w:rsidRPr="00E96BFE" w:rsidRDefault="00B23415" w:rsidP="00081687">
            <w:pPr>
              <w:pStyle w:val="5"/>
              <w:rPr>
                <w:szCs w:val="24"/>
              </w:rPr>
            </w:pPr>
            <w:r>
              <w:rPr>
                <w:szCs w:val="24"/>
              </w:rPr>
              <w:t>2</w:t>
            </w:r>
          </w:p>
        </w:tc>
        <w:tc>
          <w:tcPr>
            <w:tcW w:w="1559" w:type="dxa"/>
          </w:tcPr>
          <w:p w:rsidR="00B23415" w:rsidRPr="00E96BFE" w:rsidRDefault="00B23415" w:rsidP="00081687">
            <w:pPr>
              <w:jc w:val="center"/>
            </w:pPr>
            <w:r>
              <w:t>3</w:t>
            </w:r>
          </w:p>
        </w:tc>
        <w:tc>
          <w:tcPr>
            <w:tcW w:w="1466" w:type="dxa"/>
          </w:tcPr>
          <w:p w:rsidR="00B23415" w:rsidRPr="00E96BFE" w:rsidRDefault="00B23415" w:rsidP="00081687">
            <w:pPr>
              <w:jc w:val="center"/>
            </w:pPr>
            <w:r>
              <w:t>4</w:t>
            </w:r>
          </w:p>
        </w:tc>
      </w:tr>
      <w:tr w:rsidR="00B23415" w:rsidRPr="00E96BFE" w:rsidTr="00081687">
        <w:tc>
          <w:tcPr>
            <w:tcW w:w="851" w:type="dxa"/>
          </w:tcPr>
          <w:p w:rsidR="00B23415" w:rsidRPr="00E96BFE" w:rsidRDefault="00B23415" w:rsidP="00081687"/>
        </w:tc>
        <w:tc>
          <w:tcPr>
            <w:tcW w:w="5103" w:type="dxa"/>
          </w:tcPr>
          <w:p w:rsidR="00B23415" w:rsidRPr="00E96BFE" w:rsidRDefault="00B23415" w:rsidP="00081687">
            <w:pPr>
              <w:rPr>
                <w:b/>
              </w:rPr>
            </w:pPr>
            <w:r w:rsidRPr="00E96BFE">
              <w:rPr>
                <w:b/>
              </w:rPr>
              <w:t xml:space="preserve">Общая площадь земель в границах поселения </w:t>
            </w:r>
            <w:r w:rsidRPr="00E96BFE">
              <w:rPr>
                <w:b/>
                <w:i/>
              </w:rPr>
              <w:t>всего, га</w:t>
            </w:r>
          </w:p>
        </w:tc>
        <w:tc>
          <w:tcPr>
            <w:tcW w:w="1559" w:type="dxa"/>
            <w:vAlign w:val="bottom"/>
          </w:tcPr>
          <w:p w:rsidR="00B23415" w:rsidRPr="00C47C43" w:rsidRDefault="00B23415" w:rsidP="00081687">
            <w:pPr>
              <w:jc w:val="center"/>
              <w:rPr>
                <w:b/>
              </w:rPr>
            </w:pPr>
            <w:r>
              <w:rPr>
                <w:b/>
              </w:rPr>
              <w:t>22558</w:t>
            </w:r>
          </w:p>
        </w:tc>
        <w:tc>
          <w:tcPr>
            <w:tcW w:w="1466" w:type="dxa"/>
            <w:vAlign w:val="bottom"/>
          </w:tcPr>
          <w:p w:rsidR="00B23415" w:rsidRPr="00C47C43" w:rsidRDefault="00B23415" w:rsidP="00081687">
            <w:pPr>
              <w:jc w:val="center"/>
              <w:rPr>
                <w:b/>
              </w:rPr>
            </w:pPr>
            <w:r>
              <w:rPr>
                <w:b/>
              </w:rPr>
              <w:t>100,0</w:t>
            </w:r>
          </w:p>
        </w:tc>
      </w:tr>
      <w:tr w:rsidR="00B23415" w:rsidRPr="00E96BFE" w:rsidTr="00081687">
        <w:tc>
          <w:tcPr>
            <w:tcW w:w="851" w:type="dxa"/>
          </w:tcPr>
          <w:p w:rsidR="00B23415" w:rsidRPr="00E96BFE" w:rsidRDefault="00B23415" w:rsidP="00081687">
            <w:r w:rsidRPr="00E96BFE">
              <w:t>1.</w:t>
            </w:r>
          </w:p>
        </w:tc>
        <w:tc>
          <w:tcPr>
            <w:tcW w:w="5103" w:type="dxa"/>
          </w:tcPr>
          <w:p w:rsidR="00B23415" w:rsidRPr="00E96BFE" w:rsidRDefault="00B23415" w:rsidP="00081687">
            <w:r w:rsidRPr="00E96BFE">
              <w:t xml:space="preserve">Земли сельскохозяйственных угодий </w:t>
            </w:r>
            <w:r w:rsidRPr="00E96BFE">
              <w:rPr>
                <w:i/>
              </w:rPr>
              <w:t>всего,</w:t>
            </w:r>
            <w:r w:rsidRPr="00E96BFE">
              <w:t xml:space="preserve"> </w:t>
            </w:r>
            <w:r w:rsidRPr="00E96BFE">
              <w:rPr>
                <w:i/>
              </w:rPr>
              <w:t>га</w:t>
            </w:r>
          </w:p>
        </w:tc>
        <w:tc>
          <w:tcPr>
            <w:tcW w:w="1559" w:type="dxa"/>
            <w:vAlign w:val="bottom"/>
          </w:tcPr>
          <w:p w:rsidR="00B23415" w:rsidRPr="00C47C43" w:rsidRDefault="00B23415" w:rsidP="00081687">
            <w:pPr>
              <w:jc w:val="center"/>
            </w:pPr>
            <w:r>
              <w:t>11217</w:t>
            </w:r>
          </w:p>
        </w:tc>
        <w:tc>
          <w:tcPr>
            <w:tcW w:w="1466" w:type="dxa"/>
            <w:vAlign w:val="bottom"/>
          </w:tcPr>
          <w:p w:rsidR="00B23415" w:rsidRPr="00C47C43" w:rsidRDefault="00B23415" w:rsidP="00081687">
            <w:pPr>
              <w:jc w:val="center"/>
            </w:pPr>
            <w:r>
              <w:t>49,7</w:t>
            </w:r>
          </w:p>
        </w:tc>
      </w:tr>
      <w:tr w:rsidR="00B23415" w:rsidRPr="00E96BFE" w:rsidTr="00081687">
        <w:tc>
          <w:tcPr>
            <w:tcW w:w="851" w:type="dxa"/>
          </w:tcPr>
          <w:p w:rsidR="00B23415" w:rsidRPr="00E96BFE" w:rsidRDefault="00B23415" w:rsidP="00081687"/>
        </w:tc>
        <w:tc>
          <w:tcPr>
            <w:tcW w:w="5103" w:type="dxa"/>
          </w:tcPr>
          <w:p w:rsidR="00B23415" w:rsidRPr="00E96BFE" w:rsidRDefault="00B23415" w:rsidP="00081687">
            <w:r w:rsidRPr="00E96BFE">
              <w:t>в том числе пашни,</w:t>
            </w:r>
            <w:r w:rsidRPr="00E96BFE">
              <w:rPr>
                <w:i/>
              </w:rPr>
              <w:t xml:space="preserve"> га</w:t>
            </w:r>
          </w:p>
        </w:tc>
        <w:tc>
          <w:tcPr>
            <w:tcW w:w="1559" w:type="dxa"/>
            <w:vAlign w:val="bottom"/>
          </w:tcPr>
          <w:p w:rsidR="00B23415" w:rsidRPr="00C47C43" w:rsidRDefault="00B23415" w:rsidP="00081687">
            <w:pPr>
              <w:jc w:val="center"/>
            </w:pPr>
            <w:r>
              <w:t>22027</w:t>
            </w:r>
          </w:p>
        </w:tc>
        <w:tc>
          <w:tcPr>
            <w:tcW w:w="1466" w:type="dxa"/>
            <w:vAlign w:val="bottom"/>
          </w:tcPr>
          <w:p w:rsidR="00B23415" w:rsidRPr="00C47C43" w:rsidRDefault="00B23415" w:rsidP="00081687">
            <w:pPr>
              <w:jc w:val="center"/>
            </w:pPr>
          </w:p>
        </w:tc>
      </w:tr>
      <w:tr w:rsidR="00B23415" w:rsidRPr="00E96BFE" w:rsidTr="00081687">
        <w:tc>
          <w:tcPr>
            <w:tcW w:w="851" w:type="dxa"/>
          </w:tcPr>
          <w:p w:rsidR="00B23415" w:rsidRPr="00E96BFE" w:rsidRDefault="00B23415" w:rsidP="00081687">
            <w:r w:rsidRPr="00E96BFE">
              <w:t>2.</w:t>
            </w:r>
          </w:p>
        </w:tc>
        <w:tc>
          <w:tcPr>
            <w:tcW w:w="5103" w:type="dxa"/>
          </w:tcPr>
          <w:p w:rsidR="00B23415" w:rsidRPr="00E96BFE" w:rsidRDefault="00B23415" w:rsidP="00081687">
            <w:pPr>
              <w:rPr>
                <w:i/>
              </w:rPr>
            </w:pPr>
            <w:r w:rsidRPr="00E96BFE">
              <w:t>Земли поселений</w:t>
            </w:r>
            <w:r w:rsidRPr="00E96BFE">
              <w:rPr>
                <w:i/>
              </w:rPr>
              <w:t xml:space="preserve"> </w:t>
            </w:r>
          </w:p>
          <w:p w:rsidR="00B23415" w:rsidRPr="00E96BFE" w:rsidRDefault="00B23415" w:rsidP="00081687">
            <w:r w:rsidRPr="00E96BFE">
              <w:rPr>
                <w:i/>
              </w:rPr>
              <w:t>всего, га</w:t>
            </w:r>
          </w:p>
        </w:tc>
        <w:tc>
          <w:tcPr>
            <w:tcW w:w="1559" w:type="dxa"/>
            <w:vAlign w:val="bottom"/>
          </w:tcPr>
          <w:p w:rsidR="00B23415" w:rsidRPr="00C47C43" w:rsidRDefault="00B23415" w:rsidP="00081687">
            <w:pPr>
              <w:jc w:val="center"/>
            </w:pPr>
            <w:r>
              <w:t>338</w:t>
            </w:r>
          </w:p>
        </w:tc>
        <w:tc>
          <w:tcPr>
            <w:tcW w:w="1466" w:type="dxa"/>
            <w:vAlign w:val="bottom"/>
          </w:tcPr>
          <w:p w:rsidR="00B23415" w:rsidRPr="00C47C43" w:rsidRDefault="00B23415" w:rsidP="00081687">
            <w:pPr>
              <w:jc w:val="center"/>
            </w:pPr>
            <w:r>
              <w:t>1,5</w:t>
            </w:r>
          </w:p>
        </w:tc>
      </w:tr>
      <w:tr w:rsidR="00B23415" w:rsidRPr="00E96BFE" w:rsidTr="00081687">
        <w:tc>
          <w:tcPr>
            <w:tcW w:w="851" w:type="dxa"/>
          </w:tcPr>
          <w:p w:rsidR="00B23415" w:rsidRPr="00E96BFE" w:rsidRDefault="00B23415" w:rsidP="00081687">
            <w:r>
              <w:t>3</w:t>
            </w:r>
            <w:r w:rsidRPr="00E96BFE">
              <w:t>.</w:t>
            </w:r>
          </w:p>
        </w:tc>
        <w:tc>
          <w:tcPr>
            <w:tcW w:w="5103" w:type="dxa"/>
          </w:tcPr>
          <w:p w:rsidR="00B23415" w:rsidRPr="00E96BFE" w:rsidRDefault="00B23415" w:rsidP="00081687">
            <w:r w:rsidRPr="00E96BFE">
              <w:t>Земли лесного фонда</w:t>
            </w:r>
          </w:p>
          <w:p w:rsidR="00B23415" w:rsidRPr="00E96BFE" w:rsidRDefault="00B23415" w:rsidP="00081687">
            <w:r w:rsidRPr="00E96BFE">
              <w:rPr>
                <w:i/>
              </w:rPr>
              <w:t xml:space="preserve"> всего,  га</w:t>
            </w:r>
          </w:p>
        </w:tc>
        <w:tc>
          <w:tcPr>
            <w:tcW w:w="1559" w:type="dxa"/>
            <w:vAlign w:val="bottom"/>
          </w:tcPr>
          <w:p w:rsidR="00B23415" w:rsidRPr="00C47C43" w:rsidRDefault="00B23415" w:rsidP="00081687">
            <w:pPr>
              <w:jc w:val="center"/>
            </w:pPr>
            <w:r>
              <w:t>3930</w:t>
            </w:r>
          </w:p>
        </w:tc>
        <w:tc>
          <w:tcPr>
            <w:tcW w:w="1466" w:type="dxa"/>
            <w:vAlign w:val="bottom"/>
          </w:tcPr>
          <w:p w:rsidR="00B23415" w:rsidRPr="00C47C43" w:rsidRDefault="00B23415" w:rsidP="00081687">
            <w:pPr>
              <w:jc w:val="center"/>
            </w:pPr>
            <w:r>
              <w:t>17,4</w:t>
            </w:r>
          </w:p>
        </w:tc>
      </w:tr>
      <w:tr w:rsidR="00B23415" w:rsidRPr="00E96BFE" w:rsidTr="00081687">
        <w:tc>
          <w:tcPr>
            <w:tcW w:w="851" w:type="dxa"/>
          </w:tcPr>
          <w:p w:rsidR="00B23415" w:rsidRDefault="00B23415" w:rsidP="00081687">
            <w:r>
              <w:t>4.</w:t>
            </w:r>
          </w:p>
        </w:tc>
        <w:tc>
          <w:tcPr>
            <w:tcW w:w="5103" w:type="dxa"/>
          </w:tcPr>
          <w:p w:rsidR="00B23415" w:rsidRPr="00E96BFE" w:rsidRDefault="00B23415" w:rsidP="00081687">
            <w:r w:rsidRPr="00E96BFE">
              <w:t xml:space="preserve">Земли </w:t>
            </w:r>
            <w:r>
              <w:t>промышленности, э</w:t>
            </w:r>
            <w:r w:rsidRPr="00B82864">
              <w:t>нергетики, транспорта, связи</w:t>
            </w:r>
            <w:r w:rsidRPr="00E96BFE">
              <w:rPr>
                <w:i/>
              </w:rPr>
              <w:t xml:space="preserve"> всего,  га</w:t>
            </w:r>
          </w:p>
        </w:tc>
        <w:tc>
          <w:tcPr>
            <w:tcW w:w="1559" w:type="dxa"/>
            <w:vAlign w:val="bottom"/>
          </w:tcPr>
          <w:p w:rsidR="00B23415" w:rsidRDefault="00B23415" w:rsidP="00081687">
            <w:pPr>
              <w:jc w:val="center"/>
            </w:pPr>
          </w:p>
        </w:tc>
        <w:tc>
          <w:tcPr>
            <w:tcW w:w="1466" w:type="dxa"/>
            <w:vAlign w:val="bottom"/>
          </w:tcPr>
          <w:p w:rsidR="00B23415" w:rsidRDefault="00B23415" w:rsidP="00081687">
            <w:pPr>
              <w:jc w:val="center"/>
            </w:pPr>
          </w:p>
        </w:tc>
      </w:tr>
      <w:tr w:rsidR="00B23415" w:rsidRPr="00E96BFE" w:rsidTr="00081687">
        <w:tc>
          <w:tcPr>
            <w:tcW w:w="851" w:type="dxa"/>
          </w:tcPr>
          <w:p w:rsidR="00B23415" w:rsidRDefault="00B23415" w:rsidP="00081687">
            <w:r>
              <w:t>5.</w:t>
            </w:r>
          </w:p>
        </w:tc>
        <w:tc>
          <w:tcPr>
            <w:tcW w:w="5103" w:type="dxa"/>
          </w:tcPr>
          <w:p w:rsidR="00B23415" w:rsidRPr="00E96BFE" w:rsidRDefault="00B23415" w:rsidP="00081687">
            <w:r>
              <w:t xml:space="preserve">Земли водного фонда, </w:t>
            </w:r>
            <w:r w:rsidRPr="0057160D">
              <w:rPr>
                <w:i/>
              </w:rPr>
              <w:t>га</w:t>
            </w:r>
          </w:p>
        </w:tc>
        <w:tc>
          <w:tcPr>
            <w:tcW w:w="1559" w:type="dxa"/>
            <w:vAlign w:val="bottom"/>
          </w:tcPr>
          <w:p w:rsidR="00B23415" w:rsidRDefault="00B23415" w:rsidP="00081687">
            <w:pPr>
              <w:jc w:val="center"/>
            </w:pPr>
            <w:r>
              <w:t>1398</w:t>
            </w:r>
          </w:p>
        </w:tc>
        <w:tc>
          <w:tcPr>
            <w:tcW w:w="1466" w:type="dxa"/>
            <w:vAlign w:val="bottom"/>
          </w:tcPr>
          <w:p w:rsidR="00B23415" w:rsidRDefault="00B23415" w:rsidP="00081687">
            <w:pPr>
              <w:jc w:val="center"/>
            </w:pPr>
            <w:r>
              <w:t>6,2</w:t>
            </w:r>
          </w:p>
        </w:tc>
      </w:tr>
      <w:tr w:rsidR="00B23415" w:rsidRPr="00E96BFE" w:rsidTr="00081687">
        <w:tc>
          <w:tcPr>
            <w:tcW w:w="851" w:type="dxa"/>
          </w:tcPr>
          <w:p w:rsidR="00B23415" w:rsidRDefault="00B23415" w:rsidP="00081687"/>
        </w:tc>
        <w:tc>
          <w:tcPr>
            <w:tcW w:w="5103" w:type="dxa"/>
          </w:tcPr>
          <w:p w:rsidR="00B23415" w:rsidRPr="00E96BFE" w:rsidRDefault="00B23415" w:rsidP="00081687">
            <w:r>
              <w:t xml:space="preserve">Прочие земли </w:t>
            </w:r>
            <w:r w:rsidRPr="00B82864">
              <w:rPr>
                <w:i/>
              </w:rPr>
              <w:t>всего, га</w:t>
            </w:r>
          </w:p>
        </w:tc>
        <w:tc>
          <w:tcPr>
            <w:tcW w:w="1559" w:type="dxa"/>
            <w:vAlign w:val="bottom"/>
          </w:tcPr>
          <w:p w:rsidR="00B23415" w:rsidRDefault="00B23415" w:rsidP="00081687">
            <w:pPr>
              <w:jc w:val="center"/>
            </w:pPr>
            <w:r>
              <w:t>5675</w:t>
            </w:r>
          </w:p>
        </w:tc>
        <w:tc>
          <w:tcPr>
            <w:tcW w:w="1466" w:type="dxa"/>
            <w:vAlign w:val="bottom"/>
          </w:tcPr>
          <w:p w:rsidR="00B23415" w:rsidRDefault="00B23415" w:rsidP="00081687">
            <w:pPr>
              <w:jc w:val="center"/>
            </w:pPr>
            <w:r>
              <w:t>25,2</w:t>
            </w:r>
          </w:p>
        </w:tc>
      </w:tr>
    </w:tbl>
    <w:p w:rsidR="00B23415" w:rsidRDefault="00B23415" w:rsidP="00B23415">
      <w:pPr>
        <w:jc w:val="center"/>
        <w:rPr>
          <w:b/>
          <w:sz w:val="28"/>
          <w:szCs w:val="28"/>
        </w:rPr>
      </w:pPr>
    </w:p>
    <w:p w:rsidR="005B0E2E" w:rsidRDefault="005B0E2E" w:rsidP="00B23415">
      <w:pPr>
        <w:jc w:val="center"/>
        <w:rPr>
          <w:b/>
          <w:sz w:val="28"/>
          <w:szCs w:val="28"/>
        </w:rPr>
      </w:pPr>
    </w:p>
    <w:p w:rsidR="005B0E2E" w:rsidRDefault="005B0E2E" w:rsidP="00B23415">
      <w:pPr>
        <w:jc w:val="center"/>
        <w:rPr>
          <w:b/>
          <w:sz w:val="28"/>
          <w:szCs w:val="28"/>
        </w:rPr>
      </w:pPr>
    </w:p>
    <w:p w:rsidR="00015506" w:rsidRDefault="00015506" w:rsidP="00B23415">
      <w:pPr>
        <w:jc w:val="center"/>
        <w:rPr>
          <w:b/>
          <w:sz w:val="28"/>
          <w:szCs w:val="28"/>
        </w:rPr>
      </w:pPr>
    </w:p>
    <w:p w:rsidR="00015506" w:rsidRDefault="00015506" w:rsidP="00B23415">
      <w:pPr>
        <w:jc w:val="center"/>
        <w:rPr>
          <w:b/>
          <w:sz w:val="28"/>
          <w:szCs w:val="28"/>
        </w:rPr>
      </w:pPr>
    </w:p>
    <w:p w:rsidR="00015506" w:rsidRDefault="00015506" w:rsidP="00B23415">
      <w:pPr>
        <w:jc w:val="center"/>
        <w:rPr>
          <w:b/>
          <w:sz w:val="28"/>
          <w:szCs w:val="28"/>
        </w:rPr>
      </w:pPr>
    </w:p>
    <w:p w:rsidR="00015506" w:rsidRDefault="00015506" w:rsidP="00B23415">
      <w:pPr>
        <w:jc w:val="center"/>
        <w:rPr>
          <w:b/>
          <w:sz w:val="28"/>
          <w:szCs w:val="28"/>
        </w:rPr>
      </w:pPr>
    </w:p>
    <w:p w:rsidR="005B0E2E" w:rsidRDefault="005B0E2E" w:rsidP="00B23415">
      <w:pPr>
        <w:jc w:val="center"/>
        <w:rPr>
          <w:b/>
          <w:sz w:val="28"/>
          <w:szCs w:val="28"/>
        </w:rPr>
      </w:pPr>
    </w:p>
    <w:p w:rsidR="00B23415" w:rsidRPr="008A436F" w:rsidRDefault="008D4294" w:rsidP="00B23415">
      <w:pPr>
        <w:jc w:val="center"/>
        <w:rPr>
          <w:b/>
          <w:sz w:val="28"/>
          <w:szCs w:val="28"/>
        </w:rPr>
      </w:pPr>
      <w:r>
        <w:rPr>
          <w:b/>
          <w:sz w:val="28"/>
          <w:szCs w:val="28"/>
        </w:rPr>
        <w:lastRenderedPageBreak/>
        <w:t xml:space="preserve">Глава 3. </w:t>
      </w:r>
      <w:r w:rsidR="00B23415" w:rsidRPr="008A436F">
        <w:rPr>
          <w:b/>
          <w:sz w:val="28"/>
          <w:szCs w:val="28"/>
        </w:rPr>
        <w:t>Население и трудовые ресурсы</w:t>
      </w:r>
    </w:p>
    <w:p w:rsidR="00B23415" w:rsidRPr="008A436F" w:rsidRDefault="00B23415" w:rsidP="00B23415">
      <w:pPr>
        <w:ind w:left="-851"/>
        <w:jc w:val="both"/>
        <w:rPr>
          <w:sz w:val="28"/>
          <w:szCs w:val="28"/>
        </w:rPr>
      </w:pPr>
    </w:p>
    <w:p w:rsidR="00B23415" w:rsidRPr="008A436F" w:rsidRDefault="00B23415" w:rsidP="00B23415">
      <w:pPr>
        <w:ind w:left="-426" w:firstLine="851"/>
        <w:jc w:val="both"/>
        <w:rPr>
          <w:sz w:val="28"/>
          <w:szCs w:val="28"/>
        </w:rPr>
      </w:pPr>
      <w:r w:rsidRPr="008A436F">
        <w:rPr>
          <w:sz w:val="28"/>
          <w:szCs w:val="28"/>
        </w:rPr>
        <w:t xml:space="preserve">Численность населения на 01.01.2012г. в </w:t>
      </w:r>
      <w:r>
        <w:rPr>
          <w:sz w:val="28"/>
          <w:szCs w:val="28"/>
        </w:rPr>
        <w:t xml:space="preserve">МО Варламовское </w:t>
      </w:r>
      <w:r w:rsidRPr="008A436F">
        <w:rPr>
          <w:sz w:val="28"/>
          <w:szCs w:val="28"/>
        </w:rPr>
        <w:t xml:space="preserve">составляла </w:t>
      </w:r>
      <w:r>
        <w:rPr>
          <w:sz w:val="28"/>
          <w:szCs w:val="28"/>
        </w:rPr>
        <w:t>900</w:t>
      </w:r>
      <w:r w:rsidRPr="008A436F">
        <w:rPr>
          <w:sz w:val="28"/>
          <w:szCs w:val="28"/>
        </w:rPr>
        <w:t xml:space="preserve"> человек</w:t>
      </w:r>
      <w:r>
        <w:rPr>
          <w:sz w:val="28"/>
          <w:szCs w:val="28"/>
        </w:rPr>
        <w:t>а</w:t>
      </w:r>
      <w:r w:rsidRPr="008A436F">
        <w:rPr>
          <w:sz w:val="28"/>
          <w:szCs w:val="28"/>
        </w:rPr>
        <w:t xml:space="preserve"> </w:t>
      </w:r>
      <w:r w:rsidRPr="009A77C7">
        <w:rPr>
          <w:sz w:val="28"/>
          <w:szCs w:val="28"/>
        </w:rPr>
        <w:t>(</w:t>
      </w:r>
      <w:r>
        <w:rPr>
          <w:sz w:val="28"/>
          <w:szCs w:val="28"/>
        </w:rPr>
        <w:t>3,1</w:t>
      </w:r>
      <w:r w:rsidRPr="009A77C7">
        <w:rPr>
          <w:sz w:val="28"/>
          <w:szCs w:val="28"/>
        </w:rPr>
        <w:t>% от населения</w:t>
      </w:r>
      <w:r w:rsidRPr="008A436F">
        <w:rPr>
          <w:sz w:val="28"/>
          <w:szCs w:val="28"/>
        </w:rPr>
        <w:t xml:space="preserve"> района). Динамика демографических показателей приведена в таблице 2, 3 и на рисунк</w:t>
      </w:r>
      <w:r>
        <w:rPr>
          <w:sz w:val="28"/>
          <w:szCs w:val="28"/>
        </w:rPr>
        <w:t>ах</w:t>
      </w:r>
      <w:r w:rsidRPr="008A436F">
        <w:rPr>
          <w:sz w:val="28"/>
          <w:szCs w:val="28"/>
        </w:rPr>
        <w:t xml:space="preserve"> 1</w:t>
      </w:r>
      <w:r>
        <w:rPr>
          <w:sz w:val="28"/>
          <w:szCs w:val="28"/>
        </w:rPr>
        <w:t>,2.</w:t>
      </w:r>
    </w:p>
    <w:p w:rsidR="00B23415" w:rsidRDefault="00B23415" w:rsidP="00B23415">
      <w:pPr>
        <w:ind w:left="-851" w:firstLine="851"/>
        <w:jc w:val="both"/>
        <w:rPr>
          <w:sz w:val="28"/>
          <w:szCs w:val="28"/>
        </w:rPr>
      </w:pPr>
    </w:p>
    <w:p w:rsidR="00015506" w:rsidRPr="008A436F" w:rsidRDefault="00015506" w:rsidP="00B23415">
      <w:pPr>
        <w:ind w:left="-851" w:firstLine="851"/>
        <w:jc w:val="both"/>
        <w:rPr>
          <w:sz w:val="28"/>
          <w:szCs w:val="28"/>
        </w:rPr>
      </w:pPr>
    </w:p>
    <w:p w:rsidR="00B23415" w:rsidRPr="008A436F" w:rsidRDefault="00B23415" w:rsidP="00B23415">
      <w:pPr>
        <w:jc w:val="right"/>
        <w:rPr>
          <w:sz w:val="28"/>
          <w:szCs w:val="28"/>
        </w:rPr>
      </w:pPr>
      <w:r w:rsidRPr="008A436F">
        <w:rPr>
          <w:sz w:val="28"/>
          <w:szCs w:val="28"/>
        </w:rPr>
        <w:t xml:space="preserve">Таблица </w:t>
      </w:r>
      <w:r w:rsidR="00015506">
        <w:rPr>
          <w:sz w:val="28"/>
          <w:szCs w:val="28"/>
        </w:rPr>
        <w:t>5</w:t>
      </w:r>
    </w:p>
    <w:p w:rsidR="00B23415" w:rsidRPr="00695290" w:rsidRDefault="00B23415" w:rsidP="00B23415">
      <w:pPr>
        <w:jc w:val="center"/>
        <w:rPr>
          <w:sz w:val="28"/>
          <w:szCs w:val="28"/>
        </w:rPr>
      </w:pPr>
      <w:r w:rsidRPr="00695290">
        <w:rPr>
          <w:sz w:val="28"/>
          <w:szCs w:val="28"/>
        </w:rPr>
        <w:t>Динамика численности населения</w:t>
      </w:r>
    </w:p>
    <w:p w:rsidR="00B23415" w:rsidRPr="00E96BFE" w:rsidRDefault="00B23415" w:rsidP="00B23415">
      <w:pPr>
        <w:jc w:val="center"/>
        <w:rPr>
          <w:b/>
        </w:rPr>
      </w:pPr>
    </w:p>
    <w:tbl>
      <w:tblPr>
        <w:tblW w:w="9555" w:type="dxa"/>
        <w:tblInd w:w="-318" w:type="dxa"/>
        <w:tblLayout w:type="fixed"/>
        <w:tblLook w:val="04A0"/>
      </w:tblPr>
      <w:tblGrid>
        <w:gridCol w:w="2269"/>
        <w:gridCol w:w="1133"/>
        <w:gridCol w:w="993"/>
        <w:gridCol w:w="992"/>
        <w:gridCol w:w="993"/>
        <w:gridCol w:w="992"/>
        <w:gridCol w:w="1276"/>
        <w:gridCol w:w="907"/>
      </w:tblGrid>
      <w:tr w:rsidR="00B23415" w:rsidRPr="00E96BFE" w:rsidTr="005B0E2E">
        <w:trPr>
          <w:trHeight w:val="300"/>
        </w:trPr>
        <w:tc>
          <w:tcPr>
            <w:tcW w:w="2269" w:type="dxa"/>
            <w:tcBorders>
              <w:top w:val="single" w:sz="4" w:space="0" w:color="auto"/>
              <w:left w:val="single" w:sz="4" w:space="0" w:color="auto"/>
              <w:right w:val="single" w:sz="4" w:space="0" w:color="auto"/>
            </w:tcBorders>
          </w:tcPr>
          <w:p w:rsidR="00B23415" w:rsidRPr="00E96BFE" w:rsidRDefault="00B23415" w:rsidP="00081687">
            <w:pPr>
              <w:jc w:val="center"/>
              <w:rPr>
                <w:bCs/>
              </w:rPr>
            </w:pPr>
          </w:p>
        </w:tc>
        <w:tc>
          <w:tcPr>
            <w:tcW w:w="1133" w:type="dxa"/>
            <w:vMerge w:val="restart"/>
            <w:tcBorders>
              <w:top w:val="single" w:sz="4" w:space="0" w:color="auto"/>
              <w:left w:val="single" w:sz="4" w:space="0" w:color="auto"/>
              <w:right w:val="single" w:sz="4" w:space="0" w:color="auto"/>
            </w:tcBorders>
            <w:shd w:val="clear" w:color="auto" w:fill="auto"/>
            <w:hideMark/>
          </w:tcPr>
          <w:p w:rsidR="00B23415" w:rsidRDefault="00B23415" w:rsidP="00081687">
            <w:pPr>
              <w:jc w:val="center"/>
              <w:rPr>
                <w:bCs/>
              </w:rPr>
            </w:pPr>
          </w:p>
          <w:p w:rsidR="00B23415" w:rsidRDefault="00B23415" w:rsidP="00081687">
            <w:pPr>
              <w:jc w:val="center"/>
              <w:rPr>
                <w:bCs/>
              </w:rPr>
            </w:pPr>
          </w:p>
          <w:p w:rsidR="00B23415" w:rsidRDefault="00B23415" w:rsidP="00081687">
            <w:pPr>
              <w:jc w:val="center"/>
              <w:rPr>
                <w:bCs/>
              </w:rPr>
            </w:pPr>
          </w:p>
          <w:p w:rsidR="00B23415" w:rsidRDefault="00B23415" w:rsidP="00081687">
            <w:pPr>
              <w:jc w:val="center"/>
              <w:rPr>
                <w:bCs/>
              </w:rPr>
            </w:pPr>
            <w:r>
              <w:rPr>
                <w:bCs/>
              </w:rPr>
              <w:t>Количество усадеб,</w:t>
            </w:r>
          </w:p>
          <w:p w:rsidR="00B23415" w:rsidRPr="00E96BFE" w:rsidRDefault="00B23415" w:rsidP="00081687">
            <w:pPr>
              <w:jc w:val="center"/>
              <w:rPr>
                <w:bCs/>
              </w:rPr>
            </w:pPr>
            <w:r>
              <w:rPr>
                <w:bCs/>
              </w:rPr>
              <w:t>ед.</w:t>
            </w:r>
          </w:p>
        </w:tc>
        <w:tc>
          <w:tcPr>
            <w:tcW w:w="3970" w:type="dxa"/>
            <w:gridSpan w:val="4"/>
            <w:tcBorders>
              <w:top w:val="single" w:sz="4" w:space="0" w:color="auto"/>
              <w:left w:val="nil"/>
              <w:bottom w:val="single" w:sz="4" w:space="0" w:color="auto"/>
              <w:right w:val="single" w:sz="4" w:space="0" w:color="000000"/>
            </w:tcBorders>
            <w:shd w:val="clear" w:color="auto" w:fill="auto"/>
            <w:hideMark/>
          </w:tcPr>
          <w:p w:rsidR="00B23415" w:rsidRPr="00E96BFE" w:rsidRDefault="00B23415" w:rsidP="00081687">
            <w:pPr>
              <w:jc w:val="center"/>
              <w:rPr>
                <w:bCs/>
              </w:rPr>
            </w:pPr>
            <w:r w:rsidRPr="00E96BFE">
              <w:rPr>
                <w:bCs/>
              </w:rPr>
              <w:t xml:space="preserve">Численность постоянного населения, </w:t>
            </w:r>
          </w:p>
          <w:p w:rsidR="00B23415" w:rsidRPr="00E96BFE" w:rsidRDefault="00B23415" w:rsidP="00081687">
            <w:pPr>
              <w:jc w:val="center"/>
              <w:rPr>
                <w:bCs/>
              </w:rPr>
            </w:pPr>
            <w:r w:rsidRPr="00E96BFE">
              <w:rPr>
                <w:bCs/>
              </w:rPr>
              <w:t>чел.</w:t>
            </w:r>
          </w:p>
        </w:tc>
        <w:tc>
          <w:tcPr>
            <w:tcW w:w="1276" w:type="dxa"/>
            <w:vMerge w:val="restart"/>
            <w:tcBorders>
              <w:top w:val="single" w:sz="4" w:space="0" w:color="auto"/>
              <w:left w:val="nil"/>
              <w:right w:val="single" w:sz="4" w:space="0" w:color="auto"/>
            </w:tcBorders>
            <w:shd w:val="clear" w:color="auto" w:fill="auto"/>
            <w:hideMark/>
          </w:tcPr>
          <w:p w:rsidR="00B23415" w:rsidRDefault="00B23415" w:rsidP="00081687">
            <w:pPr>
              <w:jc w:val="center"/>
              <w:rPr>
                <w:bCs/>
              </w:rPr>
            </w:pPr>
          </w:p>
          <w:p w:rsidR="00B23415" w:rsidRDefault="00B23415" w:rsidP="00081687">
            <w:pPr>
              <w:jc w:val="center"/>
              <w:rPr>
                <w:bCs/>
              </w:rPr>
            </w:pPr>
            <w:r>
              <w:rPr>
                <w:bCs/>
              </w:rPr>
              <w:t>Темп прироста, %</w:t>
            </w:r>
          </w:p>
          <w:p w:rsidR="00B23415" w:rsidRPr="00E96BFE" w:rsidRDefault="00B23415" w:rsidP="00081687">
            <w:pPr>
              <w:jc w:val="center"/>
              <w:rPr>
                <w:bCs/>
              </w:rPr>
            </w:pPr>
          </w:p>
        </w:tc>
        <w:tc>
          <w:tcPr>
            <w:tcW w:w="907" w:type="dxa"/>
            <w:vMerge w:val="restart"/>
            <w:tcBorders>
              <w:top w:val="single" w:sz="4" w:space="0" w:color="auto"/>
              <w:left w:val="nil"/>
              <w:right w:val="single" w:sz="4" w:space="0" w:color="auto"/>
            </w:tcBorders>
            <w:shd w:val="clear" w:color="auto" w:fill="auto"/>
          </w:tcPr>
          <w:p w:rsidR="00B23415" w:rsidRDefault="00B23415" w:rsidP="00081687">
            <w:pPr>
              <w:rPr>
                <w:bCs/>
              </w:rPr>
            </w:pPr>
          </w:p>
          <w:p w:rsidR="00B23415" w:rsidRDefault="00B23415" w:rsidP="00081687">
            <w:pPr>
              <w:rPr>
                <w:bCs/>
              </w:rPr>
            </w:pPr>
            <w:r>
              <w:rPr>
                <w:bCs/>
              </w:rPr>
              <w:t>Среднегодовой темп роста, %</w:t>
            </w:r>
          </w:p>
          <w:p w:rsidR="00B23415" w:rsidRPr="00E96BFE" w:rsidRDefault="00B23415" w:rsidP="00081687">
            <w:pPr>
              <w:jc w:val="center"/>
              <w:rPr>
                <w:bCs/>
              </w:rPr>
            </w:pPr>
          </w:p>
        </w:tc>
      </w:tr>
      <w:tr w:rsidR="00B23415" w:rsidRPr="00E96BFE" w:rsidTr="005B0E2E">
        <w:trPr>
          <w:trHeight w:val="300"/>
        </w:trPr>
        <w:tc>
          <w:tcPr>
            <w:tcW w:w="2269" w:type="dxa"/>
            <w:tcBorders>
              <w:left w:val="single" w:sz="4" w:space="0" w:color="auto"/>
              <w:bottom w:val="single" w:sz="4" w:space="0" w:color="auto"/>
              <w:right w:val="single" w:sz="4" w:space="0" w:color="auto"/>
            </w:tcBorders>
          </w:tcPr>
          <w:p w:rsidR="00B23415" w:rsidRPr="00E96BFE" w:rsidRDefault="00B23415" w:rsidP="00081687">
            <w:pPr>
              <w:jc w:val="center"/>
              <w:rPr>
                <w:bCs/>
              </w:rPr>
            </w:pPr>
            <w:r w:rsidRPr="00E96BFE">
              <w:rPr>
                <w:bCs/>
              </w:rPr>
              <w:t xml:space="preserve">Наименование </w:t>
            </w:r>
          </w:p>
          <w:p w:rsidR="00B23415" w:rsidRPr="00E96BFE" w:rsidRDefault="00B23415" w:rsidP="00081687">
            <w:pPr>
              <w:jc w:val="center"/>
              <w:rPr>
                <w:bCs/>
              </w:rPr>
            </w:pPr>
            <w:r w:rsidRPr="00E96BFE">
              <w:rPr>
                <w:bCs/>
              </w:rPr>
              <w:t>поселений</w:t>
            </w:r>
          </w:p>
        </w:tc>
        <w:tc>
          <w:tcPr>
            <w:tcW w:w="1133" w:type="dxa"/>
            <w:vMerge/>
            <w:tcBorders>
              <w:left w:val="single" w:sz="4" w:space="0" w:color="auto"/>
              <w:bottom w:val="single" w:sz="4" w:space="0" w:color="auto"/>
              <w:right w:val="single" w:sz="4" w:space="0" w:color="auto"/>
            </w:tcBorders>
            <w:shd w:val="clear" w:color="auto" w:fill="auto"/>
            <w:hideMark/>
          </w:tcPr>
          <w:p w:rsidR="00B23415" w:rsidRPr="00E96BFE" w:rsidRDefault="00B23415" w:rsidP="00081687">
            <w:pPr>
              <w:jc w:val="center"/>
              <w:rPr>
                <w:bCs/>
              </w:rPr>
            </w:pPr>
          </w:p>
        </w:tc>
        <w:tc>
          <w:tcPr>
            <w:tcW w:w="993" w:type="dxa"/>
            <w:tcBorders>
              <w:top w:val="single" w:sz="4" w:space="0" w:color="auto"/>
              <w:left w:val="nil"/>
              <w:bottom w:val="single" w:sz="4" w:space="0" w:color="auto"/>
              <w:right w:val="single" w:sz="4" w:space="0" w:color="auto"/>
            </w:tcBorders>
            <w:shd w:val="clear" w:color="auto" w:fill="auto"/>
            <w:hideMark/>
          </w:tcPr>
          <w:p w:rsidR="00B23415" w:rsidRDefault="00B23415" w:rsidP="00081687">
            <w:pPr>
              <w:jc w:val="center"/>
              <w:rPr>
                <w:bCs/>
              </w:rPr>
            </w:pPr>
            <w:r w:rsidRPr="00E96BFE">
              <w:rPr>
                <w:bCs/>
              </w:rPr>
              <w:t>на 01.01.</w:t>
            </w:r>
          </w:p>
          <w:p w:rsidR="00B23415" w:rsidRPr="00E96BFE" w:rsidRDefault="00B23415" w:rsidP="00081687">
            <w:pPr>
              <w:jc w:val="center"/>
              <w:rPr>
                <w:bCs/>
              </w:rPr>
            </w:pPr>
            <w:r w:rsidRPr="00E96BFE">
              <w:rPr>
                <w:bCs/>
              </w:rPr>
              <w:t>2009г</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23415" w:rsidRDefault="00B23415" w:rsidP="00081687">
            <w:pPr>
              <w:jc w:val="center"/>
              <w:rPr>
                <w:bCs/>
              </w:rPr>
            </w:pPr>
            <w:r w:rsidRPr="00E96BFE">
              <w:rPr>
                <w:bCs/>
              </w:rPr>
              <w:t>на 01.01.</w:t>
            </w:r>
          </w:p>
          <w:p w:rsidR="00B23415" w:rsidRPr="00E96BFE" w:rsidRDefault="00B23415" w:rsidP="00081687">
            <w:pPr>
              <w:jc w:val="center"/>
              <w:rPr>
                <w:bCs/>
              </w:rPr>
            </w:pPr>
            <w:r w:rsidRPr="00E96BFE">
              <w:rPr>
                <w:bCs/>
              </w:rPr>
              <w:t>2010г</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23415" w:rsidRDefault="00B23415" w:rsidP="00081687">
            <w:pPr>
              <w:jc w:val="center"/>
              <w:rPr>
                <w:bCs/>
              </w:rPr>
            </w:pPr>
            <w:r w:rsidRPr="00E96BFE">
              <w:rPr>
                <w:bCs/>
              </w:rPr>
              <w:t>на 01.01.</w:t>
            </w:r>
          </w:p>
          <w:p w:rsidR="00B23415" w:rsidRPr="00E96BFE" w:rsidRDefault="00B23415" w:rsidP="00081687">
            <w:pPr>
              <w:jc w:val="center"/>
              <w:rPr>
                <w:bCs/>
              </w:rPr>
            </w:pPr>
            <w:r w:rsidRPr="00E96BFE">
              <w:rPr>
                <w:bCs/>
              </w:rPr>
              <w:t>2011г</w:t>
            </w:r>
          </w:p>
        </w:tc>
        <w:tc>
          <w:tcPr>
            <w:tcW w:w="992" w:type="dxa"/>
            <w:tcBorders>
              <w:top w:val="single" w:sz="4" w:space="0" w:color="auto"/>
              <w:left w:val="single" w:sz="4" w:space="0" w:color="auto"/>
              <w:bottom w:val="single" w:sz="4" w:space="0" w:color="auto"/>
              <w:right w:val="single" w:sz="4" w:space="0" w:color="000000"/>
            </w:tcBorders>
            <w:shd w:val="clear" w:color="auto" w:fill="auto"/>
          </w:tcPr>
          <w:p w:rsidR="00B23415" w:rsidRPr="00E96BFE" w:rsidRDefault="00B23415" w:rsidP="00081687">
            <w:pPr>
              <w:jc w:val="center"/>
              <w:rPr>
                <w:bCs/>
              </w:rPr>
            </w:pPr>
            <w:r w:rsidRPr="00E96BFE">
              <w:rPr>
                <w:bCs/>
              </w:rPr>
              <w:t>на 01.01.</w:t>
            </w:r>
          </w:p>
          <w:p w:rsidR="00B23415" w:rsidRPr="00E96BFE" w:rsidRDefault="00B23415" w:rsidP="00081687">
            <w:pPr>
              <w:jc w:val="center"/>
              <w:rPr>
                <w:bCs/>
              </w:rPr>
            </w:pPr>
            <w:r w:rsidRPr="00E96BFE">
              <w:rPr>
                <w:bCs/>
              </w:rPr>
              <w:t>2012г</w:t>
            </w:r>
          </w:p>
        </w:tc>
        <w:tc>
          <w:tcPr>
            <w:tcW w:w="1276" w:type="dxa"/>
            <w:vMerge/>
            <w:tcBorders>
              <w:left w:val="nil"/>
              <w:bottom w:val="single" w:sz="4" w:space="0" w:color="auto"/>
              <w:right w:val="single" w:sz="4" w:space="0" w:color="auto"/>
            </w:tcBorders>
            <w:shd w:val="clear" w:color="auto" w:fill="auto"/>
            <w:hideMark/>
          </w:tcPr>
          <w:p w:rsidR="00B23415" w:rsidRPr="00E96BFE" w:rsidRDefault="00B23415" w:rsidP="00081687">
            <w:pPr>
              <w:jc w:val="center"/>
              <w:rPr>
                <w:bCs/>
              </w:rPr>
            </w:pPr>
          </w:p>
        </w:tc>
        <w:tc>
          <w:tcPr>
            <w:tcW w:w="907" w:type="dxa"/>
            <w:vMerge/>
            <w:tcBorders>
              <w:left w:val="nil"/>
              <w:bottom w:val="single" w:sz="4" w:space="0" w:color="auto"/>
              <w:right w:val="single" w:sz="4" w:space="0" w:color="auto"/>
            </w:tcBorders>
            <w:shd w:val="clear" w:color="auto" w:fill="auto"/>
          </w:tcPr>
          <w:p w:rsidR="00B23415" w:rsidRPr="00E96BFE" w:rsidRDefault="00B23415" w:rsidP="00081687">
            <w:pPr>
              <w:jc w:val="center"/>
              <w:rPr>
                <w:bCs/>
              </w:rPr>
            </w:pPr>
          </w:p>
        </w:tc>
      </w:tr>
      <w:tr w:rsidR="00B23415" w:rsidRPr="00E96BFE" w:rsidTr="005B0E2E">
        <w:trPr>
          <w:trHeight w:val="300"/>
        </w:trPr>
        <w:tc>
          <w:tcPr>
            <w:tcW w:w="2269" w:type="dxa"/>
            <w:tcBorders>
              <w:top w:val="single" w:sz="4" w:space="0" w:color="auto"/>
              <w:left w:val="single" w:sz="4" w:space="0" w:color="auto"/>
              <w:bottom w:val="single" w:sz="4" w:space="0" w:color="auto"/>
              <w:right w:val="single" w:sz="4" w:space="0" w:color="auto"/>
            </w:tcBorders>
          </w:tcPr>
          <w:p w:rsidR="00B23415" w:rsidRPr="00E96BFE" w:rsidRDefault="00B23415" w:rsidP="00081687">
            <w:pPr>
              <w:jc w:val="center"/>
              <w:rPr>
                <w:bCs/>
              </w:rPr>
            </w:pPr>
            <w:r>
              <w:rPr>
                <w:bCs/>
              </w:rPr>
              <w:t>1</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B23415" w:rsidRPr="00E96BFE" w:rsidRDefault="00B23415" w:rsidP="00081687">
            <w:pPr>
              <w:jc w:val="center"/>
              <w:rPr>
                <w:bCs/>
              </w:rPr>
            </w:pPr>
            <w:r>
              <w:rPr>
                <w:bCs/>
              </w:rPr>
              <w:t>2</w:t>
            </w:r>
          </w:p>
        </w:tc>
        <w:tc>
          <w:tcPr>
            <w:tcW w:w="993" w:type="dxa"/>
            <w:tcBorders>
              <w:top w:val="single" w:sz="4" w:space="0" w:color="auto"/>
              <w:left w:val="nil"/>
              <w:bottom w:val="single" w:sz="4" w:space="0" w:color="auto"/>
              <w:right w:val="single" w:sz="4" w:space="0" w:color="auto"/>
            </w:tcBorders>
            <w:shd w:val="clear" w:color="auto" w:fill="auto"/>
            <w:hideMark/>
          </w:tcPr>
          <w:p w:rsidR="00B23415" w:rsidRPr="00E96BFE" w:rsidRDefault="00B23415" w:rsidP="00081687">
            <w:pPr>
              <w:jc w:val="center"/>
              <w:rPr>
                <w:bCs/>
              </w:rPr>
            </w:pPr>
            <w:r>
              <w:rPr>
                <w:bCs/>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23415" w:rsidRPr="00E96BFE" w:rsidRDefault="00B23415" w:rsidP="00081687">
            <w:pPr>
              <w:jc w:val="center"/>
              <w:rPr>
                <w:bCs/>
              </w:rPr>
            </w:pPr>
            <w:r>
              <w:rPr>
                <w:bCs/>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23415" w:rsidRPr="00E96BFE" w:rsidRDefault="00B23415" w:rsidP="00081687">
            <w:pPr>
              <w:jc w:val="center"/>
              <w:rPr>
                <w:bCs/>
              </w:rPr>
            </w:pPr>
            <w:r>
              <w:rPr>
                <w:bCs/>
              </w:rPr>
              <w:t>5</w:t>
            </w:r>
          </w:p>
        </w:tc>
        <w:tc>
          <w:tcPr>
            <w:tcW w:w="992" w:type="dxa"/>
            <w:tcBorders>
              <w:top w:val="single" w:sz="4" w:space="0" w:color="auto"/>
              <w:left w:val="single" w:sz="4" w:space="0" w:color="auto"/>
              <w:bottom w:val="single" w:sz="4" w:space="0" w:color="auto"/>
              <w:right w:val="single" w:sz="4" w:space="0" w:color="000000"/>
            </w:tcBorders>
            <w:shd w:val="clear" w:color="auto" w:fill="auto"/>
          </w:tcPr>
          <w:p w:rsidR="00B23415" w:rsidRPr="00E96BFE" w:rsidRDefault="00B23415" w:rsidP="00081687">
            <w:pPr>
              <w:jc w:val="center"/>
              <w:rPr>
                <w:bCs/>
              </w:rPr>
            </w:pPr>
            <w:r>
              <w:rPr>
                <w:bCs/>
              </w:rPr>
              <w:t>6</w:t>
            </w:r>
          </w:p>
        </w:tc>
        <w:tc>
          <w:tcPr>
            <w:tcW w:w="1276" w:type="dxa"/>
            <w:tcBorders>
              <w:top w:val="single" w:sz="4" w:space="0" w:color="auto"/>
              <w:left w:val="nil"/>
              <w:bottom w:val="single" w:sz="4" w:space="0" w:color="auto"/>
              <w:right w:val="single" w:sz="4" w:space="0" w:color="auto"/>
            </w:tcBorders>
            <w:shd w:val="clear" w:color="auto" w:fill="auto"/>
            <w:hideMark/>
          </w:tcPr>
          <w:p w:rsidR="00B23415" w:rsidRPr="00E96BFE" w:rsidRDefault="00B23415" w:rsidP="00081687">
            <w:pPr>
              <w:jc w:val="center"/>
              <w:rPr>
                <w:bCs/>
              </w:rPr>
            </w:pPr>
            <w:r>
              <w:rPr>
                <w:bCs/>
              </w:rPr>
              <w:t>7</w:t>
            </w:r>
          </w:p>
        </w:tc>
        <w:tc>
          <w:tcPr>
            <w:tcW w:w="907" w:type="dxa"/>
            <w:tcBorders>
              <w:top w:val="single" w:sz="4" w:space="0" w:color="auto"/>
              <w:left w:val="nil"/>
              <w:bottom w:val="single" w:sz="4" w:space="0" w:color="auto"/>
              <w:right w:val="single" w:sz="4" w:space="0" w:color="auto"/>
            </w:tcBorders>
            <w:shd w:val="clear" w:color="auto" w:fill="auto"/>
          </w:tcPr>
          <w:p w:rsidR="00B23415" w:rsidRPr="00E96BFE" w:rsidRDefault="00B23415" w:rsidP="00081687">
            <w:pPr>
              <w:jc w:val="center"/>
              <w:rPr>
                <w:bCs/>
              </w:rPr>
            </w:pPr>
            <w:r>
              <w:rPr>
                <w:bCs/>
              </w:rPr>
              <w:t>8</w:t>
            </w:r>
          </w:p>
        </w:tc>
      </w:tr>
      <w:tr w:rsidR="00B23415" w:rsidRPr="00E96BFE" w:rsidTr="005B0E2E">
        <w:trPr>
          <w:trHeight w:val="300"/>
        </w:trPr>
        <w:tc>
          <w:tcPr>
            <w:tcW w:w="2269" w:type="dxa"/>
            <w:tcBorders>
              <w:top w:val="single" w:sz="4" w:space="0" w:color="auto"/>
              <w:left w:val="single" w:sz="4" w:space="0" w:color="auto"/>
              <w:bottom w:val="single" w:sz="4" w:space="0" w:color="auto"/>
              <w:right w:val="single" w:sz="4" w:space="0" w:color="auto"/>
            </w:tcBorders>
          </w:tcPr>
          <w:p w:rsidR="00B23415" w:rsidRPr="00E96BFE" w:rsidRDefault="00B23415" w:rsidP="00081687">
            <w:pPr>
              <w:jc w:val="both"/>
              <w:rPr>
                <w:b/>
                <w:bCs/>
              </w:rPr>
            </w:pPr>
            <w:r>
              <w:rPr>
                <w:b/>
                <w:bCs/>
              </w:rPr>
              <w:t>Варламовское МО</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B23415" w:rsidRPr="001A5E5B" w:rsidRDefault="00B23415" w:rsidP="00081687">
            <w:pPr>
              <w:jc w:val="center"/>
              <w:rPr>
                <w:bCs/>
              </w:rPr>
            </w:pPr>
            <w:r>
              <w:rPr>
                <w:bCs/>
              </w:rPr>
              <w:t>323</w:t>
            </w:r>
          </w:p>
        </w:tc>
        <w:tc>
          <w:tcPr>
            <w:tcW w:w="993" w:type="dxa"/>
            <w:tcBorders>
              <w:top w:val="single" w:sz="4" w:space="0" w:color="auto"/>
              <w:left w:val="nil"/>
              <w:bottom w:val="single" w:sz="4" w:space="0" w:color="auto"/>
              <w:right w:val="single" w:sz="4" w:space="0" w:color="auto"/>
            </w:tcBorders>
            <w:shd w:val="clear" w:color="auto" w:fill="auto"/>
            <w:hideMark/>
          </w:tcPr>
          <w:p w:rsidR="00B23415" w:rsidRPr="001A5E5B" w:rsidRDefault="00B23415" w:rsidP="00081687">
            <w:pPr>
              <w:jc w:val="center"/>
              <w:rPr>
                <w:bCs/>
              </w:rPr>
            </w:pPr>
            <w:r>
              <w:rPr>
                <w:bCs/>
              </w:rPr>
              <w:t>924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23415" w:rsidRPr="001A5E5B" w:rsidRDefault="00B23415" w:rsidP="00081687">
            <w:pPr>
              <w:jc w:val="center"/>
              <w:rPr>
                <w:bCs/>
              </w:rPr>
            </w:pPr>
            <w:r>
              <w:rPr>
                <w:bCs/>
              </w:rPr>
              <w:t>935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23415" w:rsidRPr="001A5E5B" w:rsidRDefault="00B23415" w:rsidP="00081687">
            <w:pPr>
              <w:jc w:val="center"/>
              <w:rPr>
                <w:bCs/>
              </w:rPr>
            </w:pPr>
            <w:r>
              <w:rPr>
                <w:bCs/>
              </w:rPr>
              <w:t>925</w:t>
            </w:r>
          </w:p>
        </w:tc>
        <w:tc>
          <w:tcPr>
            <w:tcW w:w="992" w:type="dxa"/>
            <w:tcBorders>
              <w:top w:val="single" w:sz="4" w:space="0" w:color="auto"/>
              <w:left w:val="single" w:sz="4" w:space="0" w:color="auto"/>
              <w:bottom w:val="single" w:sz="4" w:space="0" w:color="auto"/>
              <w:right w:val="single" w:sz="4" w:space="0" w:color="000000"/>
            </w:tcBorders>
            <w:shd w:val="clear" w:color="auto" w:fill="auto"/>
          </w:tcPr>
          <w:p w:rsidR="00B23415" w:rsidRPr="001A5E5B" w:rsidRDefault="00B23415" w:rsidP="00081687">
            <w:pPr>
              <w:jc w:val="center"/>
              <w:rPr>
                <w:bCs/>
              </w:rPr>
            </w:pPr>
            <w:r>
              <w:rPr>
                <w:bCs/>
              </w:rPr>
              <w:t>900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B23415" w:rsidRPr="001A5E5B" w:rsidRDefault="00B23415" w:rsidP="00081687">
            <w:pPr>
              <w:jc w:val="center"/>
            </w:pPr>
            <w:r>
              <w:t>-2,6</w:t>
            </w:r>
          </w:p>
        </w:tc>
        <w:tc>
          <w:tcPr>
            <w:tcW w:w="907" w:type="dxa"/>
            <w:tcBorders>
              <w:top w:val="single" w:sz="4" w:space="0" w:color="auto"/>
              <w:left w:val="nil"/>
              <w:bottom w:val="single" w:sz="4" w:space="0" w:color="auto"/>
              <w:right w:val="single" w:sz="4" w:space="0" w:color="auto"/>
            </w:tcBorders>
            <w:shd w:val="clear" w:color="auto" w:fill="auto"/>
            <w:vAlign w:val="bottom"/>
          </w:tcPr>
          <w:p w:rsidR="00B23415" w:rsidRPr="001A5E5B" w:rsidRDefault="00B23415" w:rsidP="00081687">
            <w:pPr>
              <w:jc w:val="center"/>
            </w:pPr>
            <w:r>
              <w:t>-0,6</w:t>
            </w:r>
          </w:p>
        </w:tc>
      </w:tr>
      <w:tr w:rsidR="00B23415" w:rsidRPr="00261352" w:rsidTr="005B0E2E">
        <w:trPr>
          <w:trHeight w:val="300"/>
        </w:trPr>
        <w:tc>
          <w:tcPr>
            <w:tcW w:w="2269" w:type="dxa"/>
            <w:tcBorders>
              <w:top w:val="single" w:sz="4" w:space="0" w:color="auto"/>
              <w:left w:val="single" w:sz="4" w:space="0" w:color="auto"/>
              <w:bottom w:val="single" w:sz="4" w:space="0" w:color="auto"/>
              <w:right w:val="single" w:sz="4" w:space="0" w:color="auto"/>
            </w:tcBorders>
          </w:tcPr>
          <w:p w:rsidR="00B23415" w:rsidRPr="00261352" w:rsidRDefault="00B23415" w:rsidP="00081687">
            <w:r>
              <w:t>с</w:t>
            </w:r>
            <w:r w:rsidRPr="00261352">
              <w:t>.</w:t>
            </w:r>
            <w:r>
              <w:t>Варламово</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B23415" w:rsidRPr="00261352" w:rsidRDefault="00B23415" w:rsidP="00081687">
            <w:pPr>
              <w:jc w:val="center"/>
            </w:pPr>
            <w:r>
              <w:t>157</w:t>
            </w:r>
          </w:p>
        </w:tc>
        <w:tc>
          <w:tcPr>
            <w:tcW w:w="993" w:type="dxa"/>
            <w:tcBorders>
              <w:top w:val="single" w:sz="4" w:space="0" w:color="auto"/>
              <w:left w:val="nil"/>
              <w:bottom w:val="single" w:sz="4" w:space="0" w:color="auto"/>
              <w:right w:val="single" w:sz="4" w:space="0" w:color="auto"/>
            </w:tcBorders>
            <w:shd w:val="clear" w:color="auto" w:fill="auto"/>
            <w:hideMark/>
          </w:tcPr>
          <w:p w:rsidR="00B23415" w:rsidRPr="00261352" w:rsidRDefault="00B23415" w:rsidP="00081687">
            <w:pPr>
              <w:jc w:val="center"/>
              <w:rPr>
                <w:bCs/>
              </w:rPr>
            </w:pPr>
            <w:r>
              <w:rPr>
                <w:bCs/>
              </w:rPr>
              <w:t>465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23415" w:rsidRPr="00261352" w:rsidRDefault="00B23415" w:rsidP="00081687">
            <w:pPr>
              <w:jc w:val="center"/>
              <w:rPr>
                <w:bCs/>
              </w:rPr>
            </w:pPr>
            <w:r>
              <w:rPr>
                <w:bCs/>
              </w:rPr>
              <w:t>470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23415" w:rsidRPr="00261352" w:rsidRDefault="00B23415" w:rsidP="00081687">
            <w:pPr>
              <w:jc w:val="center"/>
              <w:rPr>
                <w:bCs/>
              </w:rPr>
            </w:pPr>
            <w:r>
              <w:rPr>
                <w:bCs/>
              </w:rPr>
              <w:t>465</w:t>
            </w:r>
          </w:p>
        </w:tc>
        <w:tc>
          <w:tcPr>
            <w:tcW w:w="992" w:type="dxa"/>
            <w:tcBorders>
              <w:top w:val="single" w:sz="4" w:space="0" w:color="auto"/>
              <w:left w:val="single" w:sz="4" w:space="0" w:color="auto"/>
              <w:bottom w:val="single" w:sz="4" w:space="0" w:color="auto"/>
              <w:right w:val="single" w:sz="4" w:space="0" w:color="000000"/>
            </w:tcBorders>
            <w:shd w:val="clear" w:color="auto" w:fill="auto"/>
            <w:vAlign w:val="bottom"/>
          </w:tcPr>
          <w:p w:rsidR="00B23415" w:rsidRPr="00261352" w:rsidRDefault="00B23415" w:rsidP="00081687">
            <w:pPr>
              <w:jc w:val="center"/>
              <w:rPr>
                <w:color w:val="000000"/>
              </w:rPr>
            </w:pPr>
            <w:r>
              <w:rPr>
                <w:color w:val="000000"/>
              </w:rPr>
              <w:t>450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B23415" w:rsidRPr="00261352" w:rsidRDefault="00B23415" w:rsidP="00081687">
            <w:pPr>
              <w:jc w:val="center"/>
            </w:pPr>
            <w:r>
              <w:t>-3,2</w:t>
            </w:r>
          </w:p>
        </w:tc>
        <w:tc>
          <w:tcPr>
            <w:tcW w:w="907" w:type="dxa"/>
            <w:tcBorders>
              <w:top w:val="single" w:sz="4" w:space="0" w:color="auto"/>
              <w:left w:val="nil"/>
              <w:bottom w:val="single" w:sz="4" w:space="0" w:color="auto"/>
              <w:right w:val="single" w:sz="4" w:space="0" w:color="auto"/>
            </w:tcBorders>
            <w:shd w:val="clear" w:color="auto" w:fill="auto"/>
            <w:vAlign w:val="bottom"/>
          </w:tcPr>
          <w:p w:rsidR="00B23415" w:rsidRPr="00261352" w:rsidRDefault="00B23415" w:rsidP="00081687">
            <w:pPr>
              <w:jc w:val="center"/>
            </w:pPr>
            <w:r>
              <w:t>-0,8</w:t>
            </w:r>
          </w:p>
        </w:tc>
      </w:tr>
      <w:tr w:rsidR="00B23415" w:rsidRPr="00261352" w:rsidTr="005B0E2E">
        <w:trPr>
          <w:trHeight w:val="300"/>
        </w:trPr>
        <w:tc>
          <w:tcPr>
            <w:tcW w:w="2269" w:type="dxa"/>
            <w:tcBorders>
              <w:top w:val="single" w:sz="4" w:space="0" w:color="auto"/>
              <w:left w:val="single" w:sz="4" w:space="0" w:color="auto"/>
              <w:bottom w:val="single" w:sz="4" w:space="0" w:color="auto"/>
              <w:right w:val="single" w:sz="4" w:space="0" w:color="auto"/>
            </w:tcBorders>
          </w:tcPr>
          <w:p w:rsidR="00B23415" w:rsidRPr="00261352" w:rsidRDefault="00B23415" w:rsidP="00081687">
            <w:r>
              <w:t>д.Б-Черное</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B23415" w:rsidRPr="00261352" w:rsidRDefault="00B23415" w:rsidP="00081687">
            <w:pPr>
              <w:jc w:val="center"/>
            </w:pPr>
            <w:r>
              <w:t>130</w:t>
            </w:r>
          </w:p>
        </w:tc>
        <w:tc>
          <w:tcPr>
            <w:tcW w:w="993" w:type="dxa"/>
            <w:tcBorders>
              <w:top w:val="single" w:sz="4" w:space="0" w:color="auto"/>
              <w:left w:val="nil"/>
              <w:bottom w:val="single" w:sz="4" w:space="0" w:color="auto"/>
              <w:right w:val="single" w:sz="4" w:space="0" w:color="auto"/>
            </w:tcBorders>
            <w:shd w:val="clear" w:color="auto" w:fill="auto"/>
            <w:hideMark/>
          </w:tcPr>
          <w:p w:rsidR="00B23415" w:rsidRPr="00261352" w:rsidRDefault="00B23415" w:rsidP="00081687">
            <w:pPr>
              <w:jc w:val="center"/>
              <w:rPr>
                <w:bCs/>
              </w:rPr>
            </w:pPr>
            <w:r>
              <w:rPr>
                <w:bCs/>
              </w:rPr>
              <w:t>368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23415" w:rsidRPr="00261352" w:rsidRDefault="00B23415" w:rsidP="00081687">
            <w:pPr>
              <w:jc w:val="center"/>
              <w:rPr>
                <w:bCs/>
              </w:rPr>
            </w:pPr>
            <w:r>
              <w:rPr>
                <w:bCs/>
              </w:rPr>
              <w:t>372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23415" w:rsidRPr="00261352" w:rsidRDefault="00B23415" w:rsidP="00081687">
            <w:pPr>
              <w:jc w:val="center"/>
              <w:rPr>
                <w:bCs/>
              </w:rPr>
            </w:pPr>
            <w:r>
              <w:rPr>
                <w:bCs/>
              </w:rPr>
              <w:t>371</w:t>
            </w:r>
          </w:p>
        </w:tc>
        <w:tc>
          <w:tcPr>
            <w:tcW w:w="992" w:type="dxa"/>
            <w:tcBorders>
              <w:top w:val="single" w:sz="4" w:space="0" w:color="auto"/>
              <w:left w:val="single" w:sz="4" w:space="0" w:color="auto"/>
              <w:bottom w:val="single" w:sz="4" w:space="0" w:color="auto"/>
              <w:right w:val="single" w:sz="4" w:space="0" w:color="000000"/>
            </w:tcBorders>
            <w:shd w:val="clear" w:color="auto" w:fill="auto"/>
            <w:vAlign w:val="bottom"/>
          </w:tcPr>
          <w:p w:rsidR="00B23415" w:rsidRPr="00261352" w:rsidRDefault="00B23415" w:rsidP="00081687">
            <w:pPr>
              <w:jc w:val="center"/>
              <w:rPr>
                <w:color w:val="000000"/>
              </w:rPr>
            </w:pPr>
            <w:r>
              <w:rPr>
                <w:color w:val="000000"/>
              </w:rPr>
              <w:t>361</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B23415" w:rsidRPr="00261352" w:rsidRDefault="00B23415" w:rsidP="00081687">
            <w:pPr>
              <w:jc w:val="center"/>
            </w:pPr>
            <w:r>
              <w:t>-1,9</w:t>
            </w:r>
          </w:p>
        </w:tc>
        <w:tc>
          <w:tcPr>
            <w:tcW w:w="907" w:type="dxa"/>
            <w:tcBorders>
              <w:top w:val="single" w:sz="4" w:space="0" w:color="auto"/>
              <w:left w:val="nil"/>
              <w:bottom w:val="single" w:sz="4" w:space="0" w:color="auto"/>
              <w:right w:val="single" w:sz="4" w:space="0" w:color="auto"/>
            </w:tcBorders>
            <w:shd w:val="clear" w:color="auto" w:fill="auto"/>
            <w:vAlign w:val="bottom"/>
          </w:tcPr>
          <w:p w:rsidR="00B23415" w:rsidRPr="00261352" w:rsidRDefault="00B23415" w:rsidP="00081687">
            <w:pPr>
              <w:jc w:val="center"/>
            </w:pPr>
            <w:r>
              <w:t>-0,5</w:t>
            </w:r>
          </w:p>
        </w:tc>
      </w:tr>
      <w:tr w:rsidR="00B23415" w:rsidRPr="00261352" w:rsidTr="005B0E2E">
        <w:trPr>
          <w:trHeight w:val="300"/>
        </w:trPr>
        <w:tc>
          <w:tcPr>
            <w:tcW w:w="2269" w:type="dxa"/>
            <w:tcBorders>
              <w:top w:val="single" w:sz="4" w:space="0" w:color="auto"/>
              <w:left w:val="single" w:sz="4" w:space="0" w:color="auto"/>
              <w:bottom w:val="single" w:sz="4" w:space="0" w:color="auto"/>
              <w:right w:val="single" w:sz="4" w:space="0" w:color="auto"/>
            </w:tcBorders>
          </w:tcPr>
          <w:p w:rsidR="00B23415" w:rsidRPr="00261352" w:rsidRDefault="00B23415" w:rsidP="00081687">
            <w:r>
              <w:t>д.Кандереп</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B23415" w:rsidRPr="00261352" w:rsidRDefault="00B23415" w:rsidP="00081687">
            <w:pPr>
              <w:jc w:val="center"/>
            </w:pPr>
            <w:r>
              <w:t>16</w:t>
            </w:r>
          </w:p>
        </w:tc>
        <w:tc>
          <w:tcPr>
            <w:tcW w:w="993" w:type="dxa"/>
            <w:tcBorders>
              <w:top w:val="single" w:sz="4" w:space="0" w:color="auto"/>
              <w:left w:val="nil"/>
              <w:bottom w:val="single" w:sz="4" w:space="0" w:color="auto"/>
              <w:right w:val="single" w:sz="4" w:space="0" w:color="auto"/>
            </w:tcBorders>
            <w:shd w:val="clear" w:color="auto" w:fill="auto"/>
            <w:hideMark/>
          </w:tcPr>
          <w:p w:rsidR="00B23415" w:rsidRPr="00261352" w:rsidRDefault="00B23415" w:rsidP="00081687">
            <w:pPr>
              <w:jc w:val="center"/>
              <w:rPr>
                <w:bCs/>
              </w:rPr>
            </w:pPr>
            <w:r>
              <w:rPr>
                <w:bCs/>
              </w:rPr>
              <w:t>38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23415" w:rsidRPr="00261352" w:rsidRDefault="00B23415" w:rsidP="00081687">
            <w:pPr>
              <w:jc w:val="center"/>
              <w:rPr>
                <w:bCs/>
              </w:rPr>
            </w:pPr>
            <w:r>
              <w:rPr>
                <w:bCs/>
              </w:rPr>
              <w:t>39</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23415" w:rsidRPr="00261352" w:rsidRDefault="00B23415" w:rsidP="00081687">
            <w:pPr>
              <w:jc w:val="center"/>
              <w:rPr>
                <w:bCs/>
              </w:rPr>
            </w:pPr>
            <w:r>
              <w:rPr>
                <w:bCs/>
              </w:rPr>
              <w:t>36</w:t>
            </w:r>
          </w:p>
        </w:tc>
        <w:tc>
          <w:tcPr>
            <w:tcW w:w="992" w:type="dxa"/>
            <w:tcBorders>
              <w:top w:val="single" w:sz="4" w:space="0" w:color="auto"/>
              <w:left w:val="single" w:sz="4" w:space="0" w:color="auto"/>
              <w:bottom w:val="single" w:sz="4" w:space="0" w:color="auto"/>
              <w:right w:val="single" w:sz="4" w:space="0" w:color="000000"/>
            </w:tcBorders>
            <w:shd w:val="clear" w:color="auto" w:fill="auto"/>
            <w:vAlign w:val="bottom"/>
          </w:tcPr>
          <w:p w:rsidR="00B23415" w:rsidRPr="00261352" w:rsidRDefault="00B23415" w:rsidP="00081687">
            <w:pPr>
              <w:jc w:val="center"/>
              <w:rPr>
                <w:color w:val="000000"/>
              </w:rPr>
            </w:pPr>
            <w:r>
              <w:rPr>
                <w:color w:val="000000"/>
              </w:rPr>
              <w:t>36</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B23415" w:rsidRPr="00261352" w:rsidRDefault="00B23415" w:rsidP="00081687">
            <w:pPr>
              <w:jc w:val="center"/>
            </w:pPr>
            <w:r>
              <w:t>-5,3</w:t>
            </w:r>
          </w:p>
        </w:tc>
        <w:tc>
          <w:tcPr>
            <w:tcW w:w="907" w:type="dxa"/>
            <w:tcBorders>
              <w:top w:val="single" w:sz="4" w:space="0" w:color="auto"/>
              <w:left w:val="nil"/>
              <w:bottom w:val="single" w:sz="4" w:space="0" w:color="auto"/>
              <w:right w:val="single" w:sz="4" w:space="0" w:color="auto"/>
            </w:tcBorders>
            <w:shd w:val="clear" w:color="auto" w:fill="auto"/>
            <w:vAlign w:val="bottom"/>
          </w:tcPr>
          <w:p w:rsidR="00B23415" w:rsidRPr="00261352" w:rsidRDefault="00B23415" w:rsidP="00081687">
            <w:pPr>
              <w:jc w:val="center"/>
            </w:pPr>
            <w:r>
              <w:t>-1,3</w:t>
            </w:r>
          </w:p>
        </w:tc>
      </w:tr>
      <w:tr w:rsidR="00B23415" w:rsidRPr="00261352" w:rsidTr="005B0E2E">
        <w:trPr>
          <w:trHeight w:val="300"/>
        </w:trPr>
        <w:tc>
          <w:tcPr>
            <w:tcW w:w="2269" w:type="dxa"/>
            <w:tcBorders>
              <w:top w:val="single" w:sz="4" w:space="0" w:color="auto"/>
              <w:left w:val="single" w:sz="4" w:space="0" w:color="auto"/>
              <w:bottom w:val="single" w:sz="4" w:space="0" w:color="auto"/>
              <w:right w:val="single" w:sz="4" w:space="0" w:color="auto"/>
            </w:tcBorders>
          </w:tcPr>
          <w:p w:rsidR="00B23415" w:rsidRDefault="00B23415" w:rsidP="00081687">
            <w:r>
              <w:t>д.Краснознаменка</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B23415" w:rsidRPr="00261352" w:rsidRDefault="00B23415" w:rsidP="00081687">
            <w:pPr>
              <w:jc w:val="center"/>
            </w:pPr>
            <w:r>
              <w:t>20</w:t>
            </w:r>
          </w:p>
        </w:tc>
        <w:tc>
          <w:tcPr>
            <w:tcW w:w="993" w:type="dxa"/>
            <w:tcBorders>
              <w:top w:val="single" w:sz="4" w:space="0" w:color="auto"/>
              <w:left w:val="nil"/>
              <w:bottom w:val="single" w:sz="4" w:space="0" w:color="auto"/>
              <w:right w:val="single" w:sz="4" w:space="0" w:color="auto"/>
            </w:tcBorders>
            <w:shd w:val="clear" w:color="auto" w:fill="auto"/>
            <w:hideMark/>
          </w:tcPr>
          <w:p w:rsidR="00B23415" w:rsidRPr="00261352" w:rsidRDefault="00B23415" w:rsidP="00081687">
            <w:pPr>
              <w:jc w:val="center"/>
              <w:rPr>
                <w:bCs/>
              </w:rPr>
            </w:pPr>
            <w:r>
              <w:rPr>
                <w:bCs/>
              </w:rPr>
              <w:t>53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23415" w:rsidRPr="00261352" w:rsidRDefault="00B23415" w:rsidP="00081687">
            <w:pPr>
              <w:jc w:val="center"/>
              <w:rPr>
                <w:bCs/>
              </w:rPr>
            </w:pPr>
            <w:r>
              <w:rPr>
                <w:bCs/>
              </w:rPr>
              <w:t>54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23415" w:rsidRPr="00261352" w:rsidRDefault="00B23415" w:rsidP="00081687">
            <w:pPr>
              <w:jc w:val="center"/>
              <w:rPr>
                <w:bCs/>
              </w:rPr>
            </w:pPr>
            <w:r>
              <w:rPr>
                <w:bCs/>
              </w:rPr>
              <w:t>53</w:t>
            </w:r>
          </w:p>
        </w:tc>
        <w:tc>
          <w:tcPr>
            <w:tcW w:w="992" w:type="dxa"/>
            <w:tcBorders>
              <w:top w:val="single" w:sz="4" w:space="0" w:color="auto"/>
              <w:left w:val="single" w:sz="4" w:space="0" w:color="auto"/>
              <w:bottom w:val="single" w:sz="4" w:space="0" w:color="auto"/>
              <w:right w:val="single" w:sz="4" w:space="0" w:color="000000"/>
            </w:tcBorders>
            <w:shd w:val="clear" w:color="auto" w:fill="auto"/>
            <w:vAlign w:val="bottom"/>
          </w:tcPr>
          <w:p w:rsidR="00B23415" w:rsidRPr="00261352" w:rsidRDefault="00B23415" w:rsidP="00081687">
            <w:pPr>
              <w:jc w:val="center"/>
              <w:rPr>
                <w:color w:val="000000"/>
              </w:rPr>
            </w:pPr>
            <w:r>
              <w:rPr>
                <w:color w:val="000000"/>
              </w:rPr>
              <w:t>53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B23415" w:rsidRPr="00261352" w:rsidRDefault="00B23415" w:rsidP="00081687">
            <w:pPr>
              <w:jc w:val="center"/>
            </w:pPr>
            <w:r>
              <w:t>0</w:t>
            </w:r>
          </w:p>
        </w:tc>
        <w:tc>
          <w:tcPr>
            <w:tcW w:w="907" w:type="dxa"/>
            <w:tcBorders>
              <w:top w:val="single" w:sz="4" w:space="0" w:color="auto"/>
              <w:left w:val="nil"/>
              <w:bottom w:val="single" w:sz="4" w:space="0" w:color="auto"/>
              <w:right w:val="single" w:sz="4" w:space="0" w:color="auto"/>
            </w:tcBorders>
            <w:shd w:val="clear" w:color="auto" w:fill="auto"/>
            <w:vAlign w:val="bottom"/>
          </w:tcPr>
          <w:p w:rsidR="00B23415" w:rsidRPr="00261352" w:rsidRDefault="00B23415" w:rsidP="00081687">
            <w:pPr>
              <w:jc w:val="center"/>
            </w:pPr>
            <w:r>
              <w:t>0</w:t>
            </w:r>
          </w:p>
        </w:tc>
      </w:tr>
    </w:tbl>
    <w:p w:rsidR="00B23415" w:rsidRDefault="00B23415" w:rsidP="00B23415">
      <w:pPr>
        <w:ind w:left="-851" w:firstLine="851"/>
        <w:jc w:val="both"/>
        <w:rPr>
          <w:sz w:val="28"/>
          <w:szCs w:val="28"/>
        </w:rPr>
      </w:pPr>
    </w:p>
    <w:p w:rsidR="00015506" w:rsidRDefault="00015506" w:rsidP="00B23415">
      <w:pPr>
        <w:ind w:left="-851" w:firstLine="851"/>
        <w:jc w:val="both"/>
        <w:rPr>
          <w:sz w:val="28"/>
          <w:szCs w:val="28"/>
        </w:rPr>
      </w:pPr>
    </w:p>
    <w:p w:rsidR="00B23415" w:rsidRDefault="00B23415" w:rsidP="00B23415">
      <w:pPr>
        <w:ind w:left="-426" w:firstLine="851"/>
        <w:jc w:val="both"/>
        <w:rPr>
          <w:sz w:val="28"/>
          <w:szCs w:val="28"/>
        </w:rPr>
      </w:pPr>
      <w:r w:rsidRPr="008A436F">
        <w:rPr>
          <w:sz w:val="28"/>
          <w:szCs w:val="28"/>
        </w:rPr>
        <w:t>В целом динамика демографической ситуации в поселении совпадает с тенденциями демографического развития области. За период 200</w:t>
      </w:r>
      <w:r>
        <w:rPr>
          <w:sz w:val="28"/>
          <w:szCs w:val="28"/>
        </w:rPr>
        <w:t>9</w:t>
      </w:r>
      <w:r w:rsidRPr="008A436F">
        <w:rPr>
          <w:sz w:val="28"/>
          <w:szCs w:val="28"/>
        </w:rPr>
        <w:t>-20</w:t>
      </w:r>
      <w:r>
        <w:rPr>
          <w:sz w:val="28"/>
          <w:szCs w:val="28"/>
        </w:rPr>
        <w:t>11</w:t>
      </w:r>
      <w:r w:rsidRPr="008A436F">
        <w:rPr>
          <w:sz w:val="28"/>
          <w:szCs w:val="28"/>
        </w:rPr>
        <w:t xml:space="preserve"> годы численность населения </w:t>
      </w:r>
      <w:r>
        <w:rPr>
          <w:sz w:val="28"/>
          <w:szCs w:val="28"/>
        </w:rPr>
        <w:t>Варламовского</w:t>
      </w:r>
      <w:r w:rsidRPr="008A436F">
        <w:rPr>
          <w:sz w:val="28"/>
          <w:szCs w:val="28"/>
        </w:rPr>
        <w:t xml:space="preserve"> сельс</w:t>
      </w:r>
      <w:r>
        <w:rPr>
          <w:sz w:val="28"/>
          <w:szCs w:val="28"/>
        </w:rPr>
        <w:t>кого с</w:t>
      </w:r>
      <w:r w:rsidRPr="008A436F">
        <w:rPr>
          <w:sz w:val="28"/>
          <w:szCs w:val="28"/>
        </w:rPr>
        <w:t>овета у</w:t>
      </w:r>
      <w:r>
        <w:rPr>
          <w:sz w:val="28"/>
          <w:szCs w:val="28"/>
        </w:rPr>
        <w:t>меньшилась</w:t>
      </w:r>
      <w:r w:rsidRPr="008A436F">
        <w:rPr>
          <w:sz w:val="28"/>
          <w:szCs w:val="28"/>
        </w:rPr>
        <w:t xml:space="preserve"> на </w:t>
      </w:r>
      <w:r>
        <w:rPr>
          <w:sz w:val="28"/>
          <w:szCs w:val="28"/>
        </w:rPr>
        <w:t>24</w:t>
      </w:r>
      <w:r w:rsidRPr="008A436F">
        <w:rPr>
          <w:sz w:val="28"/>
          <w:szCs w:val="28"/>
        </w:rPr>
        <w:t xml:space="preserve"> человек за счет </w:t>
      </w:r>
      <w:r>
        <w:rPr>
          <w:sz w:val="28"/>
          <w:szCs w:val="28"/>
        </w:rPr>
        <w:t>естественной убыли</w:t>
      </w:r>
      <w:r w:rsidRPr="008A436F">
        <w:rPr>
          <w:sz w:val="28"/>
          <w:szCs w:val="28"/>
        </w:rPr>
        <w:t xml:space="preserve">. </w:t>
      </w:r>
    </w:p>
    <w:p w:rsidR="00B23415" w:rsidRDefault="00B23415" w:rsidP="00B23415">
      <w:pPr>
        <w:rPr>
          <w:sz w:val="28"/>
          <w:szCs w:val="28"/>
        </w:rPr>
      </w:pPr>
    </w:p>
    <w:p w:rsidR="005B0E2E" w:rsidRDefault="005B0E2E" w:rsidP="00B23415">
      <w:pPr>
        <w:rPr>
          <w:sz w:val="28"/>
          <w:szCs w:val="28"/>
        </w:rPr>
      </w:pPr>
    </w:p>
    <w:p w:rsidR="005B0E2E" w:rsidRDefault="005B0E2E" w:rsidP="00B23415">
      <w:pPr>
        <w:rPr>
          <w:sz w:val="28"/>
          <w:szCs w:val="28"/>
        </w:rPr>
      </w:pPr>
    </w:p>
    <w:p w:rsidR="005B0E2E" w:rsidRDefault="005B0E2E" w:rsidP="00B23415">
      <w:pPr>
        <w:rPr>
          <w:sz w:val="28"/>
          <w:szCs w:val="28"/>
        </w:rPr>
      </w:pPr>
    </w:p>
    <w:p w:rsidR="005B0E2E" w:rsidRDefault="005B0E2E" w:rsidP="00B23415">
      <w:pPr>
        <w:rPr>
          <w:sz w:val="28"/>
          <w:szCs w:val="28"/>
        </w:rPr>
      </w:pPr>
    </w:p>
    <w:p w:rsidR="005B0E2E" w:rsidRDefault="005B0E2E" w:rsidP="00B23415">
      <w:pPr>
        <w:rPr>
          <w:sz w:val="28"/>
          <w:szCs w:val="28"/>
        </w:rPr>
      </w:pPr>
    </w:p>
    <w:p w:rsidR="005B0E2E" w:rsidRDefault="005B0E2E" w:rsidP="00B23415">
      <w:pPr>
        <w:rPr>
          <w:sz w:val="28"/>
          <w:szCs w:val="28"/>
        </w:rPr>
      </w:pPr>
    </w:p>
    <w:p w:rsidR="005B0E2E" w:rsidRDefault="005B0E2E" w:rsidP="00B23415">
      <w:pPr>
        <w:rPr>
          <w:sz w:val="28"/>
          <w:szCs w:val="28"/>
        </w:rPr>
      </w:pPr>
    </w:p>
    <w:p w:rsidR="005B0E2E" w:rsidRDefault="005B0E2E" w:rsidP="00B23415">
      <w:pPr>
        <w:rPr>
          <w:sz w:val="28"/>
          <w:szCs w:val="28"/>
        </w:rPr>
      </w:pPr>
    </w:p>
    <w:p w:rsidR="005B0E2E" w:rsidRDefault="005B0E2E" w:rsidP="00B23415">
      <w:pPr>
        <w:rPr>
          <w:sz w:val="28"/>
          <w:szCs w:val="28"/>
        </w:rPr>
      </w:pPr>
    </w:p>
    <w:p w:rsidR="005B0E2E" w:rsidRDefault="005B0E2E" w:rsidP="00B23415">
      <w:pPr>
        <w:rPr>
          <w:sz w:val="28"/>
          <w:szCs w:val="28"/>
        </w:rPr>
      </w:pPr>
    </w:p>
    <w:p w:rsidR="005B0E2E" w:rsidRDefault="005B0E2E" w:rsidP="00B23415">
      <w:pPr>
        <w:rPr>
          <w:sz w:val="28"/>
          <w:szCs w:val="28"/>
        </w:rPr>
      </w:pPr>
    </w:p>
    <w:p w:rsidR="005B0E2E" w:rsidRDefault="005B0E2E" w:rsidP="00B23415">
      <w:pPr>
        <w:rPr>
          <w:sz w:val="28"/>
          <w:szCs w:val="28"/>
        </w:rPr>
      </w:pPr>
    </w:p>
    <w:p w:rsidR="005B0E2E" w:rsidRDefault="005B0E2E" w:rsidP="00B23415">
      <w:pPr>
        <w:rPr>
          <w:sz w:val="28"/>
          <w:szCs w:val="28"/>
        </w:rPr>
      </w:pPr>
    </w:p>
    <w:p w:rsidR="005B0E2E" w:rsidRDefault="005B0E2E" w:rsidP="00B23415">
      <w:pPr>
        <w:rPr>
          <w:sz w:val="28"/>
          <w:szCs w:val="28"/>
        </w:rPr>
      </w:pPr>
    </w:p>
    <w:p w:rsidR="005B0E2E" w:rsidRDefault="005B0E2E" w:rsidP="00B23415">
      <w:pPr>
        <w:rPr>
          <w:sz w:val="28"/>
          <w:szCs w:val="28"/>
        </w:rPr>
      </w:pPr>
    </w:p>
    <w:p w:rsidR="005B0E2E" w:rsidRDefault="005B0E2E" w:rsidP="00B23415">
      <w:pPr>
        <w:rPr>
          <w:sz w:val="28"/>
          <w:szCs w:val="28"/>
        </w:rPr>
      </w:pPr>
    </w:p>
    <w:p w:rsidR="005B0E2E" w:rsidRDefault="005B0E2E" w:rsidP="00B23415">
      <w:pPr>
        <w:rPr>
          <w:sz w:val="28"/>
          <w:szCs w:val="28"/>
        </w:rPr>
      </w:pPr>
    </w:p>
    <w:p w:rsidR="00B23415" w:rsidRPr="0013216A" w:rsidRDefault="00B23415" w:rsidP="00B23415">
      <w:pPr>
        <w:jc w:val="right"/>
        <w:rPr>
          <w:sz w:val="28"/>
          <w:szCs w:val="28"/>
        </w:rPr>
      </w:pPr>
      <w:r>
        <w:rPr>
          <w:sz w:val="28"/>
          <w:szCs w:val="28"/>
        </w:rPr>
        <w:t>Т</w:t>
      </w:r>
      <w:r w:rsidRPr="0013216A">
        <w:rPr>
          <w:sz w:val="28"/>
          <w:szCs w:val="28"/>
        </w:rPr>
        <w:t xml:space="preserve">аблица </w:t>
      </w:r>
      <w:r w:rsidR="00015506">
        <w:rPr>
          <w:sz w:val="28"/>
          <w:szCs w:val="28"/>
        </w:rPr>
        <w:t>6</w:t>
      </w:r>
    </w:p>
    <w:p w:rsidR="00B23415" w:rsidRPr="001D7580" w:rsidRDefault="00B23415" w:rsidP="00B23415">
      <w:pPr>
        <w:jc w:val="center"/>
        <w:rPr>
          <w:sz w:val="28"/>
          <w:szCs w:val="28"/>
        </w:rPr>
      </w:pPr>
      <w:r w:rsidRPr="001D7580">
        <w:rPr>
          <w:sz w:val="28"/>
          <w:szCs w:val="28"/>
        </w:rPr>
        <w:t>Динамика демографических показателей</w:t>
      </w:r>
    </w:p>
    <w:p w:rsidR="00B23415" w:rsidRPr="001D7580" w:rsidRDefault="00B23415" w:rsidP="00B23415">
      <w:pPr>
        <w:jc w:val="center"/>
      </w:pPr>
    </w:p>
    <w:tbl>
      <w:tblPr>
        <w:tblW w:w="9505" w:type="dxa"/>
        <w:tblInd w:w="-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6"/>
        <w:gridCol w:w="7"/>
        <w:gridCol w:w="2340"/>
        <w:gridCol w:w="850"/>
        <w:gridCol w:w="851"/>
        <w:gridCol w:w="709"/>
        <w:gridCol w:w="850"/>
        <w:gridCol w:w="944"/>
        <w:gridCol w:w="1041"/>
        <w:gridCol w:w="1327"/>
      </w:tblGrid>
      <w:tr w:rsidR="00B23415" w:rsidRPr="00E96BFE" w:rsidTr="00081687">
        <w:trPr>
          <w:trHeight w:val="465"/>
        </w:trPr>
        <w:tc>
          <w:tcPr>
            <w:tcW w:w="593" w:type="dxa"/>
            <w:gridSpan w:val="2"/>
            <w:vMerge w:val="restart"/>
          </w:tcPr>
          <w:p w:rsidR="00B23415" w:rsidRPr="00E96BFE" w:rsidRDefault="00B23415" w:rsidP="00081687">
            <w:pPr>
              <w:jc w:val="center"/>
            </w:pPr>
            <w:r w:rsidRPr="00E96BFE">
              <w:t>№</w:t>
            </w:r>
          </w:p>
          <w:p w:rsidR="00B23415" w:rsidRPr="00E96BFE" w:rsidRDefault="00B23415" w:rsidP="00081687">
            <w:pPr>
              <w:jc w:val="center"/>
            </w:pPr>
            <w:r w:rsidRPr="00E96BFE">
              <w:t>п.п.</w:t>
            </w:r>
          </w:p>
        </w:tc>
        <w:tc>
          <w:tcPr>
            <w:tcW w:w="2340" w:type="dxa"/>
            <w:vMerge w:val="restart"/>
          </w:tcPr>
          <w:p w:rsidR="00B23415" w:rsidRPr="00E96BFE" w:rsidRDefault="00B23415" w:rsidP="00081687">
            <w:pPr>
              <w:jc w:val="center"/>
            </w:pPr>
            <w:r w:rsidRPr="00E96BFE">
              <w:t xml:space="preserve">Наименование </w:t>
            </w:r>
          </w:p>
          <w:p w:rsidR="00B23415" w:rsidRPr="00E96BFE" w:rsidRDefault="00B23415" w:rsidP="00081687">
            <w:pPr>
              <w:jc w:val="center"/>
            </w:pPr>
            <w:r w:rsidRPr="00E96BFE">
              <w:t>показателя</w:t>
            </w:r>
          </w:p>
        </w:tc>
        <w:tc>
          <w:tcPr>
            <w:tcW w:w="4204" w:type="dxa"/>
            <w:gridSpan w:val="5"/>
          </w:tcPr>
          <w:p w:rsidR="00B23415" w:rsidRPr="00E96BFE" w:rsidRDefault="00B23415" w:rsidP="00081687">
            <w:pPr>
              <w:jc w:val="center"/>
            </w:pPr>
            <w:r w:rsidRPr="00E96BFE">
              <w:t>Годы</w:t>
            </w:r>
          </w:p>
        </w:tc>
        <w:tc>
          <w:tcPr>
            <w:tcW w:w="2368" w:type="dxa"/>
            <w:gridSpan w:val="2"/>
          </w:tcPr>
          <w:p w:rsidR="00B23415" w:rsidRPr="00E96BFE" w:rsidRDefault="00B23415" w:rsidP="00081687">
            <w:pPr>
              <w:jc w:val="center"/>
            </w:pPr>
            <w:r w:rsidRPr="00E96BFE">
              <w:t xml:space="preserve">Среднегодовой </w:t>
            </w:r>
          </w:p>
          <w:p w:rsidR="00B23415" w:rsidRPr="00E96BFE" w:rsidRDefault="00B23415" w:rsidP="00081687">
            <w:pPr>
              <w:jc w:val="center"/>
            </w:pPr>
            <w:r w:rsidRPr="00E96BFE">
              <w:t>показатель</w:t>
            </w:r>
          </w:p>
        </w:tc>
      </w:tr>
      <w:tr w:rsidR="00B23415" w:rsidRPr="00E96BFE" w:rsidTr="00081687">
        <w:trPr>
          <w:trHeight w:val="495"/>
        </w:trPr>
        <w:tc>
          <w:tcPr>
            <w:tcW w:w="593" w:type="dxa"/>
            <w:gridSpan w:val="2"/>
            <w:vMerge/>
          </w:tcPr>
          <w:p w:rsidR="00B23415" w:rsidRPr="00E96BFE" w:rsidRDefault="00B23415" w:rsidP="00081687">
            <w:pPr>
              <w:jc w:val="center"/>
            </w:pPr>
          </w:p>
        </w:tc>
        <w:tc>
          <w:tcPr>
            <w:tcW w:w="2340" w:type="dxa"/>
            <w:vMerge/>
          </w:tcPr>
          <w:p w:rsidR="00B23415" w:rsidRPr="00E96BFE" w:rsidRDefault="00B23415" w:rsidP="00081687">
            <w:pPr>
              <w:jc w:val="center"/>
            </w:pPr>
          </w:p>
        </w:tc>
        <w:tc>
          <w:tcPr>
            <w:tcW w:w="850" w:type="dxa"/>
          </w:tcPr>
          <w:p w:rsidR="00B23415" w:rsidRPr="00E96BFE" w:rsidRDefault="00B23415" w:rsidP="00081687">
            <w:pPr>
              <w:jc w:val="center"/>
            </w:pPr>
            <w:r w:rsidRPr="00E96BFE">
              <w:t>2007</w:t>
            </w:r>
          </w:p>
        </w:tc>
        <w:tc>
          <w:tcPr>
            <w:tcW w:w="851" w:type="dxa"/>
          </w:tcPr>
          <w:p w:rsidR="00B23415" w:rsidRPr="00E96BFE" w:rsidRDefault="00B23415" w:rsidP="00081687">
            <w:pPr>
              <w:jc w:val="center"/>
            </w:pPr>
            <w:r w:rsidRPr="00E96BFE">
              <w:t>2008</w:t>
            </w:r>
          </w:p>
        </w:tc>
        <w:tc>
          <w:tcPr>
            <w:tcW w:w="709" w:type="dxa"/>
          </w:tcPr>
          <w:p w:rsidR="00B23415" w:rsidRPr="00E96BFE" w:rsidRDefault="00B23415" w:rsidP="00081687">
            <w:pPr>
              <w:jc w:val="center"/>
            </w:pPr>
            <w:r w:rsidRPr="00E96BFE">
              <w:t>2009</w:t>
            </w:r>
          </w:p>
        </w:tc>
        <w:tc>
          <w:tcPr>
            <w:tcW w:w="850" w:type="dxa"/>
          </w:tcPr>
          <w:p w:rsidR="00B23415" w:rsidRPr="00E96BFE" w:rsidRDefault="00B23415" w:rsidP="00081687">
            <w:pPr>
              <w:jc w:val="center"/>
            </w:pPr>
            <w:r w:rsidRPr="00E96BFE">
              <w:t>2010</w:t>
            </w:r>
          </w:p>
        </w:tc>
        <w:tc>
          <w:tcPr>
            <w:tcW w:w="944" w:type="dxa"/>
          </w:tcPr>
          <w:p w:rsidR="00B23415" w:rsidRPr="00E96BFE" w:rsidRDefault="00B23415" w:rsidP="00081687">
            <w:pPr>
              <w:jc w:val="center"/>
            </w:pPr>
            <w:r w:rsidRPr="00E96BFE">
              <w:t>2011</w:t>
            </w:r>
          </w:p>
        </w:tc>
        <w:tc>
          <w:tcPr>
            <w:tcW w:w="1041" w:type="dxa"/>
          </w:tcPr>
          <w:p w:rsidR="00B23415" w:rsidRPr="00E96BFE" w:rsidRDefault="00B23415" w:rsidP="00081687">
            <w:pPr>
              <w:jc w:val="center"/>
            </w:pPr>
            <w:r w:rsidRPr="00E96BFE">
              <w:t>человек</w:t>
            </w:r>
          </w:p>
        </w:tc>
        <w:tc>
          <w:tcPr>
            <w:tcW w:w="1327" w:type="dxa"/>
          </w:tcPr>
          <w:p w:rsidR="00B23415" w:rsidRPr="00E96BFE" w:rsidRDefault="00B23415" w:rsidP="00081687">
            <w:pPr>
              <w:jc w:val="center"/>
            </w:pPr>
            <w:r w:rsidRPr="00E96BFE">
              <w:t>% к населению</w:t>
            </w:r>
          </w:p>
        </w:tc>
      </w:tr>
      <w:tr w:rsidR="00B23415" w:rsidRPr="00E96BFE" w:rsidTr="00081687">
        <w:trPr>
          <w:trHeight w:val="360"/>
        </w:trPr>
        <w:tc>
          <w:tcPr>
            <w:tcW w:w="593" w:type="dxa"/>
            <w:gridSpan w:val="2"/>
          </w:tcPr>
          <w:p w:rsidR="00B23415" w:rsidRPr="00E96BFE" w:rsidRDefault="00B23415" w:rsidP="00081687">
            <w:pPr>
              <w:jc w:val="center"/>
            </w:pPr>
            <w:r w:rsidRPr="00E96BFE">
              <w:t>1</w:t>
            </w:r>
          </w:p>
        </w:tc>
        <w:tc>
          <w:tcPr>
            <w:tcW w:w="2340" w:type="dxa"/>
          </w:tcPr>
          <w:p w:rsidR="00B23415" w:rsidRPr="00E96BFE" w:rsidRDefault="00B23415" w:rsidP="00081687">
            <w:pPr>
              <w:jc w:val="center"/>
            </w:pPr>
            <w:r w:rsidRPr="00E96BFE">
              <w:t>2</w:t>
            </w:r>
          </w:p>
        </w:tc>
        <w:tc>
          <w:tcPr>
            <w:tcW w:w="850" w:type="dxa"/>
          </w:tcPr>
          <w:p w:rsidR="00B23415" w:rsidRPr="00E96BFE" w:rsidRDefault="00B23415" w:rsidP="00081687">
            <w:pPr>
              <w:jc w:val="center"/>
            </w:pPr>
            <w:r w:rsidRPr="00E96BFE">
              <w:t>3</w:t>
            </w:r>
          </w:p>
        </w:tc>
        <w:tc>
          <w:tcPr>
            <w:tcW w:w="851" w:type="dxa"/>
          </w:tcPr>
          <w:p w:rsidR="00B23415" w:rsidRPr="00E96BFE" w:rsidRDefault="00B23415" w:rsidP="00081687">
            <w:pPr>
              <w:jc w:val="center"/>
            </w:pPr>
            <w:r w:rsidRPr="00E96BFE">
              <w:t>4</w:t>
            </w:r>
          </w:p>
        </w:tc>
        <w:tc>
          <w:tcPr>
            <w:tcW w:w="709" w:type="dxa"/>
          </w:tcPr>
          <w:p w:rsidR="00B23415" w:rsidRPr="00E96BFE" w:rsidRDefault="00B23415" w:rsidP="00081687">
            <w:pPr>
              <w:jc w:val="center"/>
            </w:pPr>
            <w:r w:rsidRPr="00E96BFE">
              <w:t>5</w:t>
            </w:r>
          </w:p>
        </w:tc>
        <w:tc>
          <w:tcPr>
            <w:tcW w:w="850" w:type="dxa"/>
          </w:tcPr>
          <w:p w:rsidR="00B23415" w:rsidRPr="00E96BFE" w:rsidRDefault="00B23415" w:rsidP="00081687">
            <w:pPr>
              <w:jc w:val="center"/>
            </w:pPr>
            <w:r w:rsidRPr="00E96BFE">
              <w:t>6</w:t>
            </w:r>
          </w:p>
        </w:tc>
        <w:tc>
          <w:tcPr>
            <w:tcW w:w="944" w:type="dxa"/>
          </w:tcPr>
          <w:p w:rsidR="00B23415" w:rsidRPr="00E96BFE" w:rsidRDefault="00B23415" w:rsidP="00081687">
            <w:pPr>
              <w:jc w:val="center"/>
            </w:pPr>
            <w:r w:rsidRPr="00E96BFE">
              <w:t>7</w:t>
            </w:r>
          </w:p>
        </w:tc>
        <w:tc>
          <w:tcPr>
            <w:tcW w:w="1041" w:type="dxa"/>
          </w:tcPr>
          <w:p w:rsidR="00B23415" w:rsidRPr="00E96BFE" w:rsidRDefault="00B23415" w:rsidP="00081687">
            <w:pPr>
              <w:jc w:val="center"/>
            </w:pPr>
            <w:r w:rsidRPr="00E96BFE">
              <w:t>8</w:t>
            </w:r>
          </w:p>
        </w:tc>
        <w:tc>
          <w:tcPr>
            <w:tcW w:w="1327" w:type="dxa"/>
          </w:tcPr>
          <w:p w:rsidR="00B23415" w:rsidRPr="00E96BFE" w:rsidRDefault="00B23415" w:rsidP="00081687">
            <w:pPr>
              <w:jc w:val="center"/>
            </w:pPr>
            <w:r w:rsidRPr="00E96BFE">
              <w:t>9</w:t>
            </w:r>
          </w:p>
        </w:tc>
      </w:tr>
      <w:tr w:rsidR="00B23415" w:rsidRPr="00E96BFE" w:rsidTr="00081687">
        <w:trPr>
          <w:trHeight w:val="480"/>
        </w:trPr>
        <w:tc>
          <w:tcPr>
            <w:tcW w:w="593" w:type="dxa"/>
            <w:gridSpan w:val="2"/>
          </w:tcPr>
          <w:p w:rsidR="00B23415" w:rsidRPr="00E96BFE" w:rsidRDefault="00B23415" w:rsidP="00081687">
            <w:pPr>
              <w:jc w:val="both"/>
            </w:pPr>
            <w:r w:rsidRPr="00E96BFE">
              <w:t>1.</w:t>
            </w:r>
          </w:p>
        </w:tc>
        <w:tc>
          <w:tcPr>
            <w:tcW w:w="2340" w:type="dxa"/>
          </w:tcPr>
          <w:p w:rsidR="00B23415" w:rsidRPr="00E96BFE" w:rsidRDefault="00B23415" w:rsidP="00081687">
            <w:pPr>
              <w:jc w:val="both"/>
            </w:pPr>
            <w:r w:rsidRPr="00E96BFE">
              <w:t>Численность населения на конец года, чел.</w:t>
            </w:r>
          </w:p>
        </w:tc>
        <w:tc>
          <w:tcPr>
            <w:tcW w:w="850" w:type="dxa"/>
            <w:vAlign w:val="bottom"/>
          </w:tcPr>
          <w:p w:rsidR="00B23415" w:rsidRPr="00E96BFE" w:rsidRDefault="00B23415" w:rsidP="00081687">
            <w:pPr>
              <w:jc w:val="center"/>
            </w:pPr>
            <w:r>
              <w:t>932</w:t>
            </w:r>
          </w:p>
        </w:tc>
        <w:tc>
          <w:tcPr>
            <w:tcW w:w="851" w:type="dxa"/>
            <w:vAlign w:val="bottom"/>
          </w:tcPr>
          <w:p w:rsidR="00B23415" w:rsidRPr="00E96BFE" w:rsidRDefault="00B23415" w:rsidP="00081687">
            <w:pPr>
              <w:jc w:val="center"/>
            </w:pPr>
            <w:r>
              <w:t>924</w:t>
            </w:r>
          </w:p>
        </w:tc>
        <w:tc>
          <w:tcPr>
            <w:tcW w:w="709" w:type="dxa"/>
            <w:vAlign w:val="bottom"/>
          </w:tcPr>
          <w:p w:rsidR="00B23415" w:rsidRPr="00E96BFE" w:rsidRDefault="00B23415" w:rsidP="00081687">
            <w:pPr>
              <w:jc w:val="center"/>
            </w:pPr>
            <w:r>
              <w:t>935</w:t>
            </w:r>
          </w:p>
        </w:tc>
        <w:tc>
          <w:tcPr>
            <w:tcW w:w="850" w:type="dxa"/>
            <w:vAlign w:val="bottom"/>
          </w:tcPr>
          <w:p w:rsidR="00B23415" w:rsidRPr="00E96BFE" w:rsidRDefault="00B23415" w:rsidP="00081687">
            <w:pPr>
              <w:jc w:val="center"/>
            </w:pPr>
            <w:r>
              <w:t>925</w:t>
            </w:r>
          </w:p>
        </w:tc>
        <w:tc>
          <w:tcPr>
            <w:tcW w:w="944" w:type="dxa"/>
            <w:vAlign w:val="bottom"/>
          </w:tcPr>
          <w:p w:rsidR="00B23415" w:rsidRPr="00E96BFE" w:rsidRDefault="00B23415" w:rsidP="00081687">
            <w:pPr>
              <w:jc w:val="center"/>
            </w:pPr>
            <w:r>
              <w:t>900</w:t>
            </w:r>
          </w:p>
        </w:tc>
        <w:tc>
          <w:tcPr>
            <w:tcW w:w="1041" w:type="dxa"/>
            <w:vAlign w:val="bottom"/>
          </w:tcPr>
          <w:p w:rsidR="00B23415" w:rsidRPr="00E96BFE" w:rsidRDefault="00B23415" w:rsidP="00081687">
            <w:pPr>
              <w:jc w:val="center"/>
            </w:pPr>
            <w:r>
              <w:t>923</w:t>
            </w:r>
          </w:p>
        </w:tc>
        <w:tc>
          <w:tcPr>
            <w:tcW w:w="1327" w:type="dxa"/>
            <w:vAlign w:val="bottom"/>
          </w:tcPr>
          <w:p w:rsidR="00B23415" w:rsidRPr="00E96BFE" w:rsidRDefault="00B23415" w:rsidP="00081687">
            <w:pPr>
              <w:jc w:val="center"/>
            </w:pPr>
            <w:r>
              <w:t>100,0</w:t>
            </w:r>
          </w:p>
        </w:tc>
      </w:tr>
      <w:tr w:rsidR="00B23415" w:rsidRPr="00E96BFE" w:rsidTr="00081687">
        <w:trPr>
          <w:trHeight w:val="480"/>
        </w:trPr>
        <w:tc>
          <w:tcPr>
            <w:tcW w:w="593" w:type="dxa"/>
            <w:gridSpan w:val="2"/>
          </w:tcPr>
          <w:p w:rsidR="00B23415" w:rsidRPr="00E96BFE" w:rsidRDefault="00B23415" w:rsidP="00081687">
            <w:pPr>
              <w:jc w:val="both"/>
            </w:pPr>
            <w:r w:rsidRPr="00E96BFE">
              <w:t>2.</w:t>
            </w:r>
          </w:p>
        </w:tc>
        <w:tc>
          <w:tcPr>
            <w:tcW w:w="2340" w:type="dxa"/>
          </w:tcPr>
          <w:p w:rsidR="00B23415" w:rsidRPr="00E96BFE" w:rsidRDefault="00B23415" w:rsidP="00081687">
            <w:pPr>
              <w:jc w:val="both"/>
            </w:pPr>
            <w:r w:rsidRPr="00E96BFE">
              <w:t>Число родившихся</w:t>
            </w:r>
          </w:p>
        </w:tc>
        <w:tc>
          <w:tcPr>
            <w:tcW w:w="850" w:type="dxa"/>
            <w:vAlign w:val="bottom"/>
          </w:tcPr>
          <w:p w:rsidR="00B23415" w:rsidRPr="00E96BFE" w:rsidRDefault="00B23415" w:rsidP="00081687">
            <w:pPr>
              <w:jc w:val="center"/>
            </w:pPr>
            <w:r>
              <w:t>8</w:t>
            </w:r>
          </w:p>
        </w:tc>
        <w:tc>
          <w:tcPr>
            <w:tcW w:w="851" w:type="dxa"/>
            <w:vAlign w:val="bottom"/>
          </w:tcPr>
          <w:p w:rsidR="00B23415" w:rsidRPr="00E96BFE" w:rsidRDefault="00B23415" w:rsidP="00081687">
            <w:pPr>
              <w:jc w:val="center"/>
            </w:pPr>
            <w:r>
              <w:t>12</w:t>
            </w:r>
          </w:p>
        </w:tc>
        <w:tc>
          <w:tcPr>
            <w:tcW w:w="709" w:type="dxa"/>
            <w:vAlign w:val="bottom"/>
          </w:tcPr>
          <w:p w:rsidR="00B23415" w:rsidRPr="00E96BFE" w:rsidRDefault="00B23415" w:rsidP="00081687">
            <w:pPr>
              <w:jc w:val="center"/>
            </w:pPr>
            <w:r>
              <w:t>12</w:t>
            </w:r>
          </w:p>
        </w:tc>
        <w:tc>
          <w:tcPr>
            <w:tcW w:w="850" w:type="dxa"/>
            <w:vAlign w:val="bottom"/>
          </w:tcPr>
          <w:p w:rsidR="00B23415" w:rsidRPr="00E96BFE" w:rsidRDefault="00B23415" w:rsidP="00081687">
            <w:pPr>
              <w:jc w:val="center"/>
            </w:pPr>
            <w:r>
              <w:t>13</w:t>
            </w:r>
          </w:p>
        </w:tc>
        <w:tc>
          <w:tcPr>
            <w:tcW w:w="944" w:type="dxa"/>
            <w:vAlign w:val="bottom"/>
          </w:tcPr>
          <w:p w:rsidR="00B23415" w:rsidRPr="00E96BFE" w:rsidRDefault="00B23415" w:rsidP="00081687">
            <w:pPr>
              <w:jc w:val="center"/>
            </w:pPr>
            <w:r>
              <w:t>4</w:t>
            </w:r>
          </w:p>
        </w:tc>
        <w:tc>
          <w:tcPr>
            <w:tcW w:w="1041" w:type="dxa"/>
            <w:vAlign w:val="bottom"/>
          </w:tcPr>
          <w:p w:rsidR="00B23415" w:rsidRPr="00E96BFE" w:rsidRDefault="00B23415" w:rsidP="00081687">
            <w:pPr>
              <w:jc w:val="center"/>
            </w:pPr>
            <w:r>
              <w:t>10</w:t>
            </w:r>
          </w:p>
        </w:tc>
        <w:tc>
          <w:tcPr>
            <w:tcW w:w="1327" w:type="dxa"/>
            <w:vAlign w:val="bottom"/>
          </w:tcPr>
          <w:p w:rsidR="00B23415" w:rsidRPr="00E96BFE" w:rsidRDefault="00B23415" w:rsidP="00081687">
            <w:pPr>
              <w:jc w:val="center"/>
            </w:pPr>
            <w:r>
              <w:t>1,1</w:t>
            </w:r>
          </w:p>
        </w:tc>
      </w:tr>
      <w:tr w:rsidR="00B23415" w:rsidRPr="00E96BFE" w:rsidTr="00081687">
        <w:trPr>
          <w:trHeight w:val="480"/>
        </w:trPr>
        <w:tc>
          <w:tcPr>
            <w:tcW w:w="586" w:type="dxa"/>
          </w:tcPr>
          <w:p w:rsidR="00B23415" w:rsidRPr="00E96BFE" w:rsidRDefault="00B23415" w:rsidP="00081687">
            <w:pPr>
              <w:jc w:val="both"/>
            </w:pPr>
            <w:r w:rsidRPr="00E96BFE">
              <w:t>3.</w:t>
            </w:r>
          </w:p>
        </w:tc>
        <w:tc>
          <w:tcPr>
            <w:tcW w:w="2347" w:type="dxa"/>
            <w:gridSpan w:val="2"/>
          </w:tcPr>
          <w:p w:rsidR="00B23415" w:rsidRPr="00E96BFE" w:rsidRDefault="00B23415" w:rsidP="00081687">
            <w:pPr>
              <w:jc w:val="both"/>
            </w:pPr>
            <w:r w:rsidRPr="00E96BFE">
              <w:t>Число родившихся на 1000 населения</w:t>
            </w:r>
          </w:p>
        </w:tc>
        <w:tc>
          <w:tcPr>
            <w:tcW w:w="850" w:type="dxa"/>
            <w:vAlign w:val="bottom"/>
          </w:tcPr>
          <w:p w:rsidR="00B23415" w:rsidRPr="00E96BFE" w:rsidRDefault="00B23415" w:rsidP="00081687">
            <w:pPr>
              <w:jc w:val="center"/>
            </w:pPr>
            <w:r>
              <w:t>8,6</w:t>
            </w:r>
          </w:p>
        </w:tc>
        <w:tc>
          <w:tcPr>
            <w:tcW w:w="851" w:type="dxa"/>
            <w:vAlign w:val="bottom"/>
          </w:tcPr>
          <w:p w:rsidR="00B23415" w:rsidRPr="00E96BFE" w:rsidRDefault="00B23415" w:rsidP="00081687">
            <w:pPr>
              <w:jc w:val="center"/>
            </w:pPr>
            <w:r>
              <w:t>12,9</w:t>
            </w:r>
          </w:p>
        </w:tc>
        <w:tc>
          <w:tcPr>
            <w:tcW w:w="709" w:type="dxa"/>
            <w:vAlign w:val="bottom"/>
          </w:tcPr>
          <w:p w:rsidR="00B23415" w:rsidRPr="00E96BFE" w:rsidRDefault="00B23415" w:rsidP="00081687">
            <w:pPr>
              <w:jc w:val="center"/>
            </w:pPr>
            <w:r>
              <w:t>12,9</w:t>
            </w:r>
          </w:p>
        </w:tc>
        <w:tc>
          <w:tcPr>
            <w:tcW w:w="850" w:type="dxa"/>
            <w:vAlign w:val="bottom"/>
          </w:tcPr>
          <w:p w:rsidR="00B23415" w:rsidRPr="00E96BFE" w:rsidRDefault="00B23415" w:rsidP="00081687">
            <w:pPr>
              <w:jc w:val="center"/>
            </w:pPr>
            <w:r>
              <w:t>14,0</w:t>
            </w:r>
          </w:p>
        </w:tc>
        <w:tc>
          <w:tcPr>
            <w:tcW w:w="944" w:type="dxa"/>
            <w:vAlign w:val="bottom"/>
          </w:tcPr>
          <w:p w:rsidR="00B23415" w:rsidRPr="00E96BFE" w:rsidRDefault="00B23415" w:rsidP="00081687">
            <w:pPr>
              <w:jc w:val="center"/>
            </w:pPr>
            <w:r>
              <w:t>4,4</w:t>
            </w:r>
          </w:p>
        </w:tc>
        <w:tc>
          <w:tcPr>
            <w:tcW w:w="1041" w:type="dxa"/>
            <w:vAlign w:val="bottom"/>
          </w:tcPr>
          <w:p w:rsidR="00B23415" w:rsidRPr="00E96BFE" w:rsidRDefault="00B23415" w:rsidP="00081687">
            <w:pPr>
              <w:jc w:val="center"/>
            </w:pPr>
          </w:p>
        </w:tc>
        <w:tc>
          <w:tcPr>
            <w:tcW w:w="1327" w:type="dxa"/>
            <w:vAlign w:val="bottom"/>
          </w:tcPr>
          <w:p w:rsidR="00B23415" w:rsidRPr="00E96BFE" w:rsidRDefault="00B23415" w:rsidP="00081687">
            <w:pPr>
              <w:jc w:val="center"/>
            </w:pPr>
          </w:p>
        </w:tc>
      </w:tr>
      <w:tr w:rsidR="00B23415" w:rsidRPr="00E96BFE" w:rsidTr="00081687">
        <w:trPr>
          <w:trHeight w:val="480"/>
        </w:trPr>
        <w:tc>
          <w:tcPr>
            <w:tcW w:w="586" w:type="dxa"/>
          </w:tcPr>
          <w:p w:rsidR="00B23415" w:rsidRPr="00E96BFE" w:rsidRDefault="00B23415" w:rsidP="00081687">
            <w:pPr>
              <w:jc w:val="both"/>
            </w:pPr>
            <w:r w:rsidRPr="00E96BFE">
              <w:t>4.</w:t>
            </w:r>
          </w:p>
        </w:tc>
        <w:tc>
          <w:tcPr>
            <w:tcW w:w="2347" w:type="dxa"/>
            <w:gridSpan w:val="2"/>
          </w:tcPr>
          <w:p w:rsidR="00B23415" w:rsidRPr="00E96BFE" w:rsidRDefault="00B23415" w:rsidP="00081687">
            <w:pPr>
              <w:jc w:val="both"/>
            </w:pPr>
            <w:r w:rsidRPr="00E96BFE">
              <w:t>Число умерших</w:t>
            </w:r>
          </w:p>
        </w:tc>
        <w:tc>
          <w:tcPr>
            <w:tcW w:w="850" w:type="dxa"/>
            <w:vAlign w:val="bottom"/>
          </w:tcPr>
          <w:p w:rsidR="00B23415" w:rsidRPr="00E96BFE" w:rsidRDefault="00B23415" w:rsidP="00081687">
            <w:pPr>
              <w:jc w:val="center"/>
            </w:pPr>
            <w:r>
              <w:t>16</w:t>
            </w:r>
          </w:p>
        </w:tc>
        <w:tc>
          <w:tcPr>
            <w:tcW w:w="851" w:type="dxa"/>
            <w:vAlign w:val="bottom"/>
          </w:tcPr>
          <w:p w:rsidR="00B23415" w:rsidRPr="00E96BFE" w:rsidRDefault="00B23415" w:rsidP="00081687">
            <w:pPr>
              <w:jc w:val="center"/>
            </w:pPr>
            <w:r>
              <w:t>17</w:t>
            </w:r>
          </w:p>
        </w:tc>
        <w:tc>
          <w:tcPr>
            <w:tcW w:w="709" w:type="dxa"/>
            <w:vAlign w:val="bottom"/>
          </w:tcPr>
          <w:p w:rsidR="00B23415" w:rsidRPr="00E96BFE" w:rsidRDefault="00B23415" w:rsidP="00081687">
            <w:pPr>
              <w:jc w:val="center"/>
            </w:pPr>
            <w:r>
              <w:t>7</w:t>
            </w:r>
          </w:p>
        </w:tc>
        <w:tc>
          <w:tcPr>
            <w:tcW w:w="850" w:type="dxa"/>
            <w:vAlign w:val="bottom"/>
          </w:tcPr>
          <w:p w:rsidR="00B23415" w:rsidRPr="00E96BFE" w:rsidRDefault="00B23415" w:rsidP="00081687">
            <w:pPr>
              <w:jc w:val="center"/>
            </w:pPr>
            <w:r>
              <w:t>15</w:t>
            </w:r>
          </w:p>
        </w:tc>
        <w:tc>
          <w:tcPr>
            <w:tcW w:w="944" w:type="dxa"/>
            <w:vAlign w:val="bottom"/>
          </w:tcPr>
          <w:p w:rsidR="00B23415" w:rsidRPr="00E96BFE" w:rsidRDefault="00B23415" w:rsidP="00081687">
            <w:pPr>
              <w:jc w:val="center"/>
            </w:pPr>
            <w:r>
              <w:t>10</w:t>
            </w:r>
          </w:p>
        </w:tc>
        <w:tc>
          <w:tcPr>
            <w:tcW w:w="1041" w:type="dxa"/>
            <w:vAlign w:val="bottom"/>
          </w:tcPr>
          <w:p w:rsidR="00B23415" w:rsidRPr="00E96BFE" w:rsidRDefault="00B23415" w:rsidP="00081687">
            <w:pPr>
              <w:jc w:val="center"/>
            </w:pPr>
            <w:r>
              <w:t>13</w:t>
            </w:r>
          </w:p>
        </w:tc>
        <w:tc>
          <w:tcPr>
            <w:tcW w:w="1327" w:type="dxa"/>
            <w:vAlign w:val="bottom"/>
          </w:tcPr>
          <w:p w:rsidR="00B23415" w:rsidRPr="00E96BFE" w:rsidRDefault="00B23415" w:rsidP="00081687">
            <w:pPr>
              <w:jc w:val="center"/>
            </w:pPr>
            <w:r>
              <w:t>1,4</w:t>
            </w:r>
          </w:p>
        </w:tc>
      </w:tr>
      <w:tr w:rsidR="00B23415" w:rsidRPr="00E96BFE" w:rsidTr="00081687">
        <w:trPr>
          <w:trHeight w:val="480"/>
        </w:trPr>
        <w:tc>
          <w:tcPr>
            <w:tcW w:w="586" w:type="dxa"/>
          </w:tcPr>
          <w:p w:rsidR="00B23415" w:rsidRPr="00E96BFE" w:rsidRDefault="00B23415" w:rsidP="00081687">
            <w:pPr>
              <w:jc w:val="both"/>
            </w:pPr>
            <w:r w:rsidRPr="00E96BFE">
              <w:t>5.</w:t>
            </w:r>
          </w:p>
        </w:tc>
        <w:tc>
          <w:tcPr>
            <w:tcW w:w="2347" w:type="dxa"/>
            <w:gridSpan w:val="2"/>
          </w:tcPr>
          <w:p w:rsidR="00B23415" w:rsidRPr="00E96BFE" w:rsidRDefault="00B23415" w:rsidP="00081687">
            <w:pPr>
              <w:jc w:val="both"/>
            </w:pPr>
            <w:r w:rsidRPr="00E96BFE">
              <w:t>Число умерших на 1000 населения</w:t>
            </w:r>
          </w:p>
        </w:tc>
        <w:tc>
          <w:tcPr>
            <w:tcW w:w="850" w:type="dxa"/>
            <w:vAlign w:val="bottom"/>
          </w:tcPr>
          <w:p w:rsidR="00B23415" w:rsidRPr="00E96BFE" w:rsidRDefault="00B23415" w:rsidP="00081687">
            <w:pPr>
              <w:jc w:val="center"/>
            </w:pPr>
            <w:r>
              <w:t>17,2</w:t>
            </w:r>
          </w:p>
        </w:tc>
        <w:tc>
          <w:tcPr>
            <w:tcW w:w="851" w:type="dxa"/>
            <w:vAlign w:val="bottom"/>
          </w:tcPr>
          <w:p w:rsidR="00B23415" w:rsidRPr="00E96BFE" w:rsidRDefault="00B23415" w:rsidP="00081687">
            <w:pPr>
              <w:jc w:val="center"/>
            </w:pPr>
            <w:r>
              <w:t>18,3</w:t>
            </w:r>
          </w:p>
        </w:tc>
        <w:tc>
          <w:tcPr>
            <w:tcW w:w="709" w:type="dxa"/>
            <w:vAlign w:val="bottom"/>
          </w:tcPr>
          <w:p w:rsidR="00B23415" w:rsidRPr="00E96BFE" w:rsidRDefault="00B23415" w:rsidP="00081687">
            <w:pPr>
              <w:jc w:val="center"/>
            </w:pPr>
            <w:r>
              <w:t>7,5</w:t>
            </w:r>
          </w:p>
        </w:tc>
        <w:tc>
          <w:tcPr>
            <w:tcW w:w="850" w:type="dxa"/>
            <w:vAlign w:val="bottom"/>
          </w:tcPr>
          <w:p w:rsidR="00B23415" w:rsidRPr="00E96BFE" w:rsidRDefault="00B23415" w:rsidP="00081687">
            <w:pPr>
              <w:jc w:val="center"/>
            </w:pPr>
            <w:r>
              <w:t>16,1</w:t>
            </w:r>
          </w:p>
        </w:tc>
        <w:tc>
          <w:tcPr>
            <w:tcW w:w="944" w:type="dxa"/>
            <w:vAlign w:val="bottom"/>
          </w:tcPr>
          <w:p w:rsidR="00B23415" w:rsidRPr="00E96BFE" w:rsidRDefault="00B23415" w:rsidP="00081687">
            <w:pPr>
              <w:jc w:val="center"/>
            </w:pPr>
            <w:r>
              <w:t>11,0</w:t>
            </w:r>
          </w:p>
        </w:tc>
        <w:tc>
          <w:tcPr>
            <w:tcW w:w="1041" w:type="dxa"/>
            <w:vAlign w:val="bottom"/>
          </w:tcPr>
          <w:p w:rsidR="00B23415" w:rsidRPr="00E96BFE" w:rsidRDefault="00B23415" w:rsidP="00081687">
            <w:pPr>
              <w:jc w:val="center"/>
            </w:pPr>
          </w:p>
        </w:tc>
        <w:tc>
          <w:tcPr>
            <w:tcW w:w="1327" w:type="dxa"/>
            <w:vAlign w:val="bottom"/>
          </w:tcPr>
          <w:p w:rsidR="00B23415" w:rsidRPr="00E96BFE" w:rsidRDefault="00B23415" w:rsidP="00081687">
            <w:pPr>
              <w:jc w:val="center"/>
            </w:pPr>
          </w:p>
        </w:tc>
      </w:tr>
      <w:tr w:rsidR="00B23415" w:rsidRPr="00E96BFE" w:rsidTr="00081687">
        <w:trPr>
          <w:trHeight w:val="480"/>
        </w:trPr>
        <w:tc>
          <w:tcPr>
            <w:tcW w:w="586" w:type="dxa"/>
          </w:tcPr>
          <w:p w:rsidR="00B23415" w:rsidRPr="00E96BFE" w:rsidRDefault="00B23415" w:rsidP="00081687">
            <w:pPr>
              <w:jc w:val="both"/>
            </w:pPr>
            <w:r w:rsidRPr="00E96BFE">
              <w:t>6.</w:t>
            </w:r>
          </w:p>
        </w:tc>
        <w:tc>
          <w:tcPr>
            <w:tcW w:w="2347" w:type="dxa"/>
            <w:gridSpan w:val="2"/>
          </w:tcPr>
          <w:p w:rsidR="00B23415" w:rsidRPr="00E96BFE" w:rsidRDefault="00B23415" w:rsidP="00081687">
            <w:pPr>
              <w:jc w:val="both"/>
            </w:pPr>
            <w:r w:rsidRPr="00E96BFE">
              <w:t>Естественный прирост (+,-)</w:t>
            </w:r>
          </w:p>
        </w:tc>
        <w:tc>
          <w:tcPr>
            <w:tcW w:w="850" w:type="dxa"/>
            <w:vAlign w:val="bottom"/>
          </w:tcPr>
          <w:p w:rsidR="00B23415" w:rsidRPr="00E96BFE" w:rsidRDefault="00B23415" w:rsidP="00081687">
            <w:pPr>
              <w:jc w:val="center"/>
            </w:pPr>
            <w:r>
              <w:t>-8</w:t>
            </w:r>
          </w:p>
        </w:tc>
        <w:tc>
          <w:tcPr>
            <w:tcW w:w="851" w:type="dxa"/>
            <w:vAlign w:val="bottom"/>
          </w:tcPr>
          <w:p w:rsidR="00B23415" w:rsidRPr="00E96BFE" w:rsidRDefault="00B23415" w:rsidP="00081687">
            <w:pPr>
              <w:jc w:val="center"/>
            </w:pPr>
            <w:r>
              <w:t>-5</w:t>
            </w:r>
          </w:p>
        </w:tc>
        <w:tc>
          <w:tcPr>
            <w:tcW w:w="709" w:type="dxa"/>
            <w:vAlign w:val="bottom"/>
          </w:tcPr>
          <w:p w:rsidR="00B23415" w:rsidRPr="00E96BFE" w:rsidRDefault="00B23415" w:rsidP="00081687">
            <w:pPr>
              <w:jc w:val="center"/>
            </w:pPr>
            <w:r>
              <w:t>5</w:t>
            </w:r>
          </w:p>
        </w:tc>
        <w:tc>
          <w:tcPr>
            <w:tcW w:w="850" w:type="dxa"/>
            <w:vAlign w:val="bottom"/>
          </w:tcPr>
          <w:p w:rsidR="00B23415" w:rsidRPr="00E96BFE" w:rsidRDefault="00B23415" w:rsidP="00081687">
            <w:pPr>
              <w:jc w:val="center"/>
            </w:pPr>
            <w:r>
              <w:t>-2</w:t>
            </w:r>
          </w:p>
        </w:tc>
        <w:tc>
          <w:tcPr>
            <w:tcW w:w="944" w:type="dxa"/>
            <w:vAlign w:val="bottom"/>
          </w:tcPr>
          <w:p w:rsidR="00B23415" w:rsidRPr="00E96BFE" w:rsidRDefault="00B23415" w:rsidP="00081687">
            <w:pPr>
              <w:jc w:val="center"/>
            </w:pPr>
            <w:r>
              <w:t>-6</w:t>
            </w:r>
          </w:p>
        </w:tc>
        <w:tc>
          <w:tcPr>
            <w:tcW w:w="1041" w:type="dxa"/>
            <w:vAlign w:val="bottom"/>
          </w:tcPr>
          <w:p w:rsidR="00B23415" w:rsidRPr="00E96BFE" w:rsidRDefault="00B23415" w:rsidP="00081687">
            <w:pPr>
              <w:jc w:val="center"/>
            </w:pPr>
            <w:r>
              <w:t>-3</w:t>
            </w:r>
          </w:p>
        </w:tc>
        <w:tc>
          <w:tcPr>
            <w:tcW w:w="1327" w:type="dxa"/>
            <w:vAlign w:val="bottom"/>
          </w:tcPr>
          <w:p w:rsidR="00B23415" w:rsidRPr="00E96BFE" w:rsidRDefault="00B23415" w:rsidP="00081687">
            <w:pPr>
              <w:jc w:val="center"/>
            </w:pPr>
            <w:r>
              <w:t>-0,3</w:t>
            </w:r>
          </w:p>
        </w:tc>
      </w:tr>
      <w:tr w:rsidR="00B23415" w:rsidRPr="00E96BFE" w:rsidTr="00081687">
        <w:trPr>
          <w:trHeight w:val="480"/>
        </w:trPr>
        <w:tc>
          <w:tcPr>
            <w:tcW w:w="586" w:type="dxa"/>
          </w:tcPr>
          <w:p w:rsidR="00B23415" w:rsidRPr="00E96BFE" w:rsidRDefault="00B23415" w:rsidP="00081687">
            <w:pPr>
              <w:jc w:val="both"/>
            </w:pPr>
            <w:r w:rsidRPr="00E96BFE">
              <w:t>7.</w:t>
            </w:r>
          </w:p>
        </w:tc>
        <w:tc>
          <w:tcPr>
            <w:tcW w:w="2347" w:type="dxa"/>
            <w:gridSpan w:val="2"/>
          </w:tcPr>
          <w:p w:rsidR="00B23415" w:rsidRPr="00E96BFE" w:rsidRDefault="00B23415" w:rsidP="00081687">
            <w:pPr>
              <w:jc w:val="both"/>
            </w:pPr>
            <w:r w:rsidRPr="00E96BFE">
              <w:t>Естественный прирост на 1000 населения</w:t>
            </w:r>
          </w:p>
        </w:tc>
        <w:tc>
          <w:tcPr>
            <w:tcW w:w="850" w:type="dxa"/>
            <w:vAlign w:val="bottom"/>
          </w:tcPr>
          <w:p w:rsidR="00B23415" w:rsidRPr="00E96BFE" w:rsidRDefault="00B23415" w:rsidP="00081687">
            <w:pPr>
              <w:jc w:val="center"/>
            </w:pPr>
            <w:r>
              <w:t>-8,6</w:t>
            </w:r>
          </w:p>
        </w:tc>
        <w:tc>
          <w:tcPr>
            <w:tcW w:w="851" w:type="dxa"/>
            <w:vAlign w:val="bottom"/>
          </w:tcPr>
          <w:p w:rsidR="00B23415" w:rsidRPr="00E96BFE" w:rsidRDefault="00B23415" w:rsidP="00081687">
            <w:pPr>
              <w:jc w:val="center"/>
            </w:pPr>
            <w:r>
              <w:t>-5,4</w:t>
            </w:r>
          </w:p>
        </w:tc>
        <w:tc>
          <w:tcPr>
            <w:tcW w:w="709" w:type="dxa"/>
            <w:vAlign w:val="bottom"/>
          </w:tcPr>
          <w:p w:rsidR="00B23415" w:rsidRPr="00E96BFE" w:rsidRDefault="00B23415" w:rsidP="00081687">
            <w:pPr>
              <w:jc w:val="center"/>
            </w:pPr>
            <w:r>
              <w:t>5,4</w:t>
            </w:r>
          </w:p>
        </w:tc>
        <w:tc>
          <w:tcPr>
            <w:tcW w:w="850" w:type="dxa"/>
            <w:vAlign w:val="bottom"/>
          </w:tcPr>
          <w:p w:rsidR="00B23415" w:rsidRPr="00E96BFE" w:rsidRDefault="00B23415" w:rsidP="00081687">
            <w:pPr>
              <w:jc w:val="center"/>
            </w:pPr>
            <w:r>
              <w:t>-2,2</w:t>
            </w:r>
          </w:p>
        </w:tc>
        <w:tc>
          <w:tcPr>
            <w:tcW w:w="944" w:type="dxa"/>
            <w:vAlign w:val="bottom"/>
          </w:tcPr>
          <w:p w:rsidR="00B23415" w:rsidRPr="00E96BFE" w:rsidRDefault="00B23415" w:rsidP="00081687">
            <w:pPr>
              <w:jc w:val="center"/>
            </w:pPr>
            <w:r>
              <w:t>-6,6</w:t>
            </w:r>
          </w:p>
        </w:tc>
        <w:tc>
          <w:tcPr>
            <w:tcW w:w="1041" w:type="dxa"/>
            <w:vAlign w:val="bottom"/>
          </w:tcPr>
          <w:p w:rsidR="00B23415" w:rsidRPr="00E96BFE" w:rsidRDefault="00B23415" w:rsidP="00081687">
            <w:pPr>
              <w:jc w:val="center"/>
            </w:pPr>
          </w:p>
        </w:tc>
        <w:tc>
          <w:tcPr>
            <w:tcW w:w="1327" w:type="dxa"/>
            <w:vAlign w:val="bottom"/>
          </w:tcPr>
          <w:p w:rsidR="00B23415" w:rsidRPr="00E96BFE" w:rsidRDefault="00B23415" w:rsidP="00081687">
            <w:pPr>
              <w:jc w:val="center"/>
            </w:pPr>
          </w:p>
        </w:tc>
      </w:tr>
      <w:tr w:rsidR="00B23415" w:rsidRPr="00E96BFE" w:rsidTr="00081687">
        <w:trPr>
          <w:trHeight w:val="480"/>
        </w:trPr>
        <w:tc>
          <w:tcPr>
            <w:tcW w:w="586" w:type="dxa"/>
          </w:tcPr>
          <w:p w:rsidR="00B23415" w:rsidRPr="00E96BFE" w:rsidRDefault="00B23415" w:rsidP="00081687">
            <w:pPr>
              <w:jc w:val="both"/>
            </w:pPr>
            <w:r w:rsidRPr="00E96BFE">
              <w:t>8.</w:t>
            </w:r>
          </w:p>
        </w:tc>
        <w:tc>
          <w:tcPr>
            <w:tcW w:w="2347" w:type="dxa"/>
            <w:gridSpan w:val="2"/>
          </w:tcPr>
          <w:p w:rsidR="00B23415" w:rsidRPr="00E96BFE" w:rsidRDefault="00B23415" w:rsidP="00081687">
            <w:pPr>
              <w:jc w:val="both"/>
            </w:pPr>
            <w:r w:rsidRPr="00E96BFE">
              <w:t>Число прибывших, чел.</w:t>
            </w:r>
          </w:p>
        </w:tc>
        <w:tc>
          <w:tcPr>
            <w:tcW w:w="850" w:type="dxa"/>
            <w:vAlign w:val="bottom"/>
          </w:tcPr>
          <w:p w:rsidR="00B23415" w:rsidRPr="00E96BFE" w:rsidRDefault="00B23415" w:rsidP="00081687">
            <w:pPr>
              <w:jc w:val="center"/>
            </w:pPr>
            <w:r>
              <w:t>23</w:t>
            </w:r>
          </w:p>
        </w:tc>
        <w:tc>
          <w:tcPr>
            <w:tcW w:w="851" w:type="dxa"/>
            <w:vAlign w:val="bottom"/>
          </w:tcPr>
          <w:p w:rsidR="00B23415" w:rsidRPr="00E96BFE" w:rsidRDefault="00B23415" w:rsidP="00081687">
            <w:pPr>
              <w:jc w:val="center"/>
            </w:pPr>
            <w:r>
              <w:t>21</w:t>
            </w:r>
          </w:p>
        </w:tc>
        <w:tc>
          <w:tcPr>
            <w:tcW w:w="709" w:type="dxa"/>
            <w:vAlign w:val="bottom"/>
          </w:tcPr>
          <w:p w:rsidR="00B23415" w:rsidRPr="00E96BFE" w:rsidRDefault="00B23415" w:rsidP="00081687">
            <w:pPr>
              <w:jc w:val="center"/>
            </w:pPr>
            <w:r>
              <w:t>15</w:t>
            </w:r>
          </w:p>
        </w:tc>
        <w:tc>
          <w:tcPr>
            <w:tcW w:w="850" w:type="dxa"/>
            <w:vAlign w:val="bottom"/>
          </w:tcPr>
          <w:p w:rsidR="00B23415" w:rsidRPr="00E96BFE" w:rsidRDefault="00B23415" w:rsidP="00081687">
            <w:pPr>
              <w:jc w:val="center"/>
            </w:pPr>
            <w:r>
              <w:t>13</w:t>
            </w:r>
          </w:p>
        </w:tc>
        <w:tc>
          <w:tcPr>
            <w:tcW w:w="944" w:type="dxa"/>
            <w:vAlign w:val="bottom"/>
          </w:tcPr>
          <w:p w:rsidR="00B23415" w:rsidRPr="00E96BFE" w:rsidRDefault="00B23415" w:rsidP="00081687">
            <w:pPr>
              <w:jc w:val="center"/>
            </w:pPr>
            <w:r>
              <w:t>21</w:t>
            </w:r>
          </w:p>
        </w:tc>
        <w:tc>
          <w:tcPr>
            <w:tcW w:w="1041" w:type="dxa"/>
            <w:vAlign w:val="bottom"/>
          </w:tcPr>
          <w:p w:rsidR="00B23415" w:rsidRPr="00E96BFE" w:rsidRDefault="00B23415" w:rsidP="00081687">
            <w:pPr>
              <w:jc w:val="center"/>
            </w:pPr>
            <w:r>
              <w:t>19</w:t>
            </w:r>
          </w:p>
        </w:tc>
        <w:tc>
          <w:tcPr>
            <w:tcW w:w="1327" w:type="dxa"/>
            <w:vAlign w:val="bottom"/>
          </w:tcPr>
          <w:p w:rsidR="00B23415" w:rsidRPr="00E96BFE" w:rsidRDefault="00B23415" w:rsidP="00081687">
            <w:pPr>
              <w:jc w:val="center"/>
            </w:pPr>
            <w:r>
              <w:t>2,0</w:t>
            </w:r>
          </w:p>
        </w:tc>
      </w:tr>
      <w:tr w:rsidR="00B23415" w:rsidRPr="00E96BFE" w:rsidTr="00081687">
        <w:trPr>
          <w:trHeight w:val="480"/>
        </w:trPr>
        <w:tc>
          <w:tcPr>
            <w:tcW w:w="586" w:type="dxa"/>
          </w:tcPr>
          <w:p w:rsidR="00B23415" w:rsidRPr="00E96BFE" w:rsidRDefault="00B23415" w:rsidP="00081687">
            <w:pPr>
              <w:jc w:val="both"/>
            </w:pPr>
            <w:r w:rsidRPr="00E96BFE">
              <w:t>9.</w:t>
            </w:r>
          </w:p>
        </w:tc>
        <w:tc>
          <w:tcPr>
            <w:tcW w:w="2347" w:type="dxa"/>
            <w:gridSpan w:val="2"/>
          </w:tcPr>
          <w:p w:rsidR="00B23415" w:rsidRPr="00E96BFE" w:rsidRDefault="00B23415" w:rsidP="00081687">
            <w:pPr>
              <w:jc w:val="both"/>
            </w:pPr>
            <w:r w:rsidRPr="00E96BFE">
              <w:t>Число убывших, чел.</w:t>
            </w:r>
          </w:p>
        </w:tc>
        <w:tc>
          <w:tcPr>
            <w:tcW w:w="850" w:type="dxa"/>
            <w:vAlign w:val="bottom"/>
          </w:tcPr>
          <w:p w:rsidR="00B23415" w:rsidRPr="00E96BFE" w:rsidRDefault="00B23415" w:rsidP="00081687">
            <w:pPr>
              <w:jc w:val="center"/>
            </w:pPr>
            <w:r>
              <w:t>29</w:t>
            </w:r>
          </w:p>
        </w:tc>
        <w:tc>
          <w:tcPr>
            <w:tcW w:w="851" w:type="dxa"/>
            <w:vAlign w:val="bottom"/>
          </w:tcPr>
          <w:p w:rsidR="00B23415" w:rsidRPr="00E96BFE" w:rsidRDefault="00B23415" w:rsidP="00081687">
            <w:pPr>
              <w:jc w:val="center"/>
            </w:pPr>
            <w:r>
              <w:t>32</w:t>
            </w:r>
          </w:p>
        </w:tc>
        <w:tc>
          <w:tcPr>
            <w:tcW w:w="709" w:type="dxa"/>
            <w:vAlign w:val="bottom"/>
          </w:tcPr>
          <w:p w:rsidR="00B23415" w:rsidRPr="00E96BFE" w:rsidRDefault="00B23415" w:rsidP="00081687">
            <w:pPr>
              <w:jc w:val="center"/>
            </w:pPr>
            <w:r>
              <w:t>30</w:t>
            </w:r>
          </w:p>
        </w:tc>
        <w:tc>
          <w:tcPr>
            <w:tcW w:w="850" w:type="dxa"/>
            <w:vAlign w:val="bottom"/>
          </w:tcPr>
          <w:p w:rsidR="00B23415" w:rsidRPr="00E96BFE" w:rsidRDefault="00B23415" w:rsidP="00081687">
            <w:pPr>
              <w:jc w:val="center"/>
            </w:pPr>
            <w:r>
              <w:t>34</w:t>
            </w:r>
          </w:p>
        </w:tc>
        <w:tc>
          <w:tcPr>
            <w:tcW w:w="944" w:type="dxa"/>
            <w:vAlign w:val="bottom"/>
          </w:tcPr>
          <w:p w:rsidR="00B23415" w:rsidRPr="00E96BFE" w:rsidRDefault="00B23415" w:rsidP="00081687">
            <w:pPr>
              <w:jc w:val="center"/>
            </w:pPr>
            <w:r>
              <w:t>26</w:t>
            </w:r>
          </w:p>
        </w:tc>
        <w:tc>
          <w:tcPr>
            <w:tcW w:w="1041" w:type="dxa"/>
            <w:vAlign w:val="bottom"/>
          </w:tcPr>
          <w:p w:rsidR="00B23415" w:rsidRPr="00E96BFE" w:rsidRDefault="00B23415" w:rsidP="00081687">
            <w:pPr>
              <w:jc w:val="center"/>
            </w:pPr>
            <w:r>
              <w:t>30</w:t>
            </w:r>
          </w:p>
        </w:tc>
        <w:tc>
          <w:tcPr>
            <w:tcW w:w="1327" w:type="dxa"/>
            <w:vAlign w:val="bottom"/>
          </w:tcPr>
          <w:p w:rsidR="00B23415" w:rsidRPr="00E96BFE" w:rsidRDefault="00B23415" w:rsidP="00081687">
            <w:pPr>
              <w:jc w:val="center"/>
            </w:pPr>
            <w:r>
              <w:t>3,2</w:t>
            </w:r>
          </w:p>
        </w:tc>
      </w:tr>
      <w:tr w:rsidR="00B23415" w:rsidRPr="00E96BFE" w:rsidTr="00081687">
        <w:trPr>
          <w:trHeight w:val="480"/>
        </w:trPr>
        <w:tc>
          <w:tcPr>
            <w:tcW w:w="586" w:type="dxa"/>
          </w:tcPr>
          <w:p w:rsidR="00B23415" w:rsidRPr="00E96BFE" w:rsidRDefault="00B23415" w:rsidP="00081687">
            <w:pPr>
              <w:jc w:val="both"/>
            </w:pPr>
            <w:r w:rsidRPr="00E96BFE">
              <w:t>10.</w:t>
            </w:r>
          </w:p>
        </w:tc>
        <w:tc>
          <w:tcPr>
            <w:tcW w:w="2347" w:type="dxa"/>
            <w:gridSpan w:val="2"/>
          </w:tcPr>
          <w:p w:rsidR="00B23415" w:rsidRPr="00E96BFE" w:rsidRDefault="00B23415" w:rsidP="00081687">
            <w:pPr>
              <w:jc w:val="both"/>
            </w:pPr>
            <w:r w:rsidRPr="00E96BFE">
              <w:t>Миграционный прирост (+,-)</w:t>
            </w:r>
          </w:p>
        </w:tc>
        <w:tc>
          <w:tcPr>
            <w:tcW w:w="850" w:type="dxa"/>
            <w:vAlign w:val="bottom"/>
          </w:tcPr>
          <w:p w:rsidR="00B23415" w:rsidRPr="00E96BFE" w:rsidRDefault="00B23415" w:rsidP="00081687">
            <w:pPr>
              <w:jc w:val="center"/>
            </w:pPr>
            <w:r>
              <w:t>-6</w:t>
            </w:r>
          </w:p>
        </w:tc>
        <w:tc>
          <w:tcPr>
            <w:tcW w:w="851" w:type="dxa"/>
            <w:vAlign w:val="bottom"/>
          </w:tcPr>
          <w:p w:rsidR="00B23415" w:rsidRPr="00E96BFE" w:rsidRDefault="00B23415" w:rsidP="00081687">
            <w:pPr>
              <w:jc w:val="center"/>
            </w:pPr>
            <w:r>
              <w:t>-11</w:t>
            </w:r>
          </w:p>
        </w:tc>
        <w:tc>
          <w:tcPr>
            <w:tcW w:w="709" w:type="dxa"/>
            <w:vAlign w:val="bottom"/>
          </w:tcPr>
          <w:p w:rsidR="00B23415" w:rsidRPr="00E96BFE" w:rsidRDefault="00B23415" w:rsidP="00081687">
            <w:pPr>
              <w:jc w:val="center"/>
            </w:pPr>
            <w:r>
              <w:t>-15</w:t>
            </w:r>
          </w:p>
        </w:tc>
        <w:tc>
          <w:tcPr>
            <w:tcW w:w="850" w:type="dxa"/>
            <w:vAlign w:val="bottom"/>
          </w:tcPr>
          <w:p w:rsidR="00B23415" w:rsidRPr="00E96BFE" w:rsidRDefault="00B23415" w:rsidP="00081687">
            <w:pPr>
              <w:jc w:val="center"/>
            </w:pPr>
            <w:r>
              <w:t>-21</w:t>
            </w:r>
          </w:p>
        </w:tc>
        <w:tc>
          <w:tcPr>
            <w:tcW w:w="944" w:type="dxa"/>
            <w:vAlign w:val="bottom"/>
          </w:tcPr>
          <w:p w:rsidR="00B23415" w:rsidRPr="00E96BFE" w:rsidRDefault="00B23415" w:rsidP="00081687">
            <w:pPr>
              <w:jc w:val="center"/>
            </w:pPr>
            <w:r>
              <w:t>-5</w:t>
            </w:r>
          </w:p>
        </w:tc>
        <w:tc>
          <w:tcPr>
            <w:tcW w:w="1041" w:type="dxa"/>
            <w:vAlign w:val="bottom"/>
          </w:tcPr>
          <w:p w:rsidR="00B23415" w:rsidRPr="00E96BFE" w:rsidRDefault="00B23415" w:rsidP="00081687">
            <w:pPr>
              <w:jc w:val="center"/>
            </w:pPr>
            <w:r>
              <w:t>-11</w:t>
            </w:r>
          </w:p>
        </w:tc>
        <w:tc>
          <w:tcPr>
            <w:tcW w:w="1327" w:type="dxa"/>
            <w:vAlign w:val="bottom"/>
          </w:tcPr>
          <w:p w:rsidR="00B23415" w:rsidRPr="00E96BFE" w:rsidRDefault="00B23415" w:rsidP="00081687">
            <w:pPr>
              <w:jc w:val="center"/>
            </w:pPr>
            <w:r>
              <w:t>-1,2</w:t>
            </w:r>
          </w:p>
        </w:tc>
      </w:tr>
      <w:tr w:rsidR="00B23415" w:rsidRPr="00E96BFE" w:rsidTr="00081687">
        <w:trPr>
          <w:trHeight w:val="480"/>
        </w:trPr>
        <w:tc>
          <w:tcPr>
            <w:tcW w:w="586" w:type="dxa"/>
          </w:tcPr>
          <w:p w:rsidR="00B23415" w:rsidRPr="00E96BFE" w:rsidRDefault="00B23415" w:rsidP="00081687">
            <w:pPr>
              <w:jc w:val="both"/>
            </w:pPr>
            <w:r w:rsidRPr="00E96BFE">
              <w:t>11.</w:t>
            </w:r>
          </w:p>
        </w:tc>
        <w:tc>
          <w:tcPr>
            <w:tcW w:w="2347" w:type="dxa"/>
            <w:gridSpan w:val="2"/>
          </w:tcPr>
          <w:p w:rsidR="00B23415" w:rsidRPr="00E96BFE" w:rsidRDefault="00B23415" w:rsidP="00081687">
            <w:pPr>
              <w:jc w:val="both"/>
            </w:pPr>
            <w:r w:rsidRPr="00E96BFE">
              <w:t>Миграционный оборот, чел.</w:t>
            </w:r>
          </w:p>
        </w:tc>
        <w:tc>
          <w:tcPr>
            <w:tcW w:w="850" w:type="dxa"/>
            <w:vAlign w:val="bottom"/>
          </w:tcPr>
          <w:p w:rsidR="00B23415" w:rsidRPr="00E96BFE" w:rsidRDefault="00B23415" w:rsidP="00081687">
            <w:pPr>
              <w:jc w:val="center"/>
            </w:pPr>
            <w:r>
              <w:t>52</w:t>
            </w:r>
          </w:p>
        </w:tc>
        <w:tc>
          <w:tcPr>
            <w:tcW w:w="851" w:type="dxa"/>
            <w:vAlign w:val="bottom"/>
          </w:tcPr>
          <w:p w:rsidR="00B23415" w:rsidRPr="00E96BFE" w:rsidRDefault="00B23415" w:rsidP="00081687">
            <w:pPr>
              <w:jc w:val="center"/>
            </w:pPr>
            <w:r>
              <w:t>53</w:t>
            </w:r>
          </w:p>
        </w:tc>
        <w:tc>
          <w:tcPr>
            <w:tcW w:w="709" w:type="dxa"/>
            <w:vAlign w:val="bottom"/>
          </w:tcPr>
          <w:p w:rsidR="00B23415" w:rsidRPr="00E96BFE" w:rsidRDefault="00B23415" w:rsidP="00081687">
            <w:pPr>
              <w:jc w:val="center"/>
            </w:pPr>
            <w:r>
              <w:t>45</w:t>
            </w:r>
          </w:p>
        </w:tc>
        <w:tc>
          <w:tcPr>
            <w:tcW w:w="850" w:type="dxa"/>
            <w:vAlign w:val="bottom"/>
          </w:tcPr>
          <w:p w:rsidR="00B23415" w:rsidRPr="00E96BFE" w:rsidRDefault="00B23415" w:rsidP="00081687">
            <w:pPr>
              <w:jc w:val="center"/>
            </w:pPr>
            <w:r>
              <w:t>47</w:t>
            </w:r>
          </w:p>
        </w:tc>
        <w:tc>
          <w:tcPr>
            <w:tcW w:w="944" w:type="dxa"/>
            <w:vAlign w:val="bottom"/>
          </w:tcPr>
          <w:p w:rsidR="00B23415" w:rsidRPr="00E96BFE" w:rsidRDefault="00B23415" w:rsidP="00081687">
            <w:pPr>
              <w:jc w:val="center"/>
            </w:pPr>
            <w:r>
              <w:t>47</w:t>
            </w:r>
          </w:p>
        </w:tc>
        <w:tc>
          <w:tcPr>
            <w:tcW w:w="1041" w:type="dxa"/>
            <w:vAlign w:val="bottom"/>
          </w:tcPr>
          <w:p w:rsidR="00B23415" w:rsidRPr="00E96BFE" w:rsidRDefault="00B23415" w:rsidP="00081687">
            <w:pPr>
              <w:jc w:val="center"/>
            </w:pPr>
          </w:p>
        </w:tc>
        <w:tc>
          <w:tcPr>
            <w:tcW w:w="1327" w:type="dxa"/>
            <w:vAlign w:val="bottom"/>
          </w:tcPr>
          <w:p w:rsidR="00B23415" w:rsidRPr="00E96BFE" w:rsidRDefault="00B23415" w:rsidP="00081687">
            <w:pPr>
              <w:jc w:val="center"/>
            </w:pPr>
          </w:p>
        </w:tc>
      </w:tr>
    </w:tbl>
    <w:p w:rsidR="00B23415" w:rsidRPr="00AB701A" w:rsidRDefault="00B23415" w:rsidP="00B23415">
      <w:pPr>
        <w:ind w:left="-851" w:firstLine="1211"/>
        <w:jc w:val="both"/>
        <w:rPr>
          <w:sz w:val="28"/>
          <w:szCs w:val="28"/>
        </w:rPr>
      </w:pPr>
      <w:r w:rsidRPr="00AB701A">
        <w:rPr>
          <w:sz w:val="28"/>
          <w:szCs w:val="28"/>
        </w:rPr>
        <w:t xml:space="preserve">Демографическая ситуация в МО </w:t>
      </w:r>
      <w:r>
        <w:rPr>
          <w:sz w:val="28"/>
          <w:szCs w:val="28"/>
        </w:rPr>
        <w:t>Варламовское</w:t>
      </w:r>
      <w:r w:rsidRPr="00AB701A">
        <w:rPr>
          <w:sz w:val="28"/>
          <w:szCs w:val="28"/>
        </w:rPr>
        <w:t>, как и в Новосибирской области в целом характеризуется продолжающимся процессом естественной убыли населения. Одной из причин этого процесса является превышение числа умерших над числом родившихся, хотя в последние годы по сравнению с 200</w:t>
      </w:r>
      <w:r>
        <w:rPr>
          <w:sz w:val="28"/>
          <w:szCs w:val="28"/>
        </w:rPr>
        <w:t>7</w:t>
      </w:r>
      <w:r w:rsidRPr="00AB701A">
        <w:rPr>
          <w:sz w:val="28"/>
          <w:szCs w:val="28"/>
        </w:rPr>
        <w:t>г. наблюдается увеличение уровня рождаемости</w:t>
      </w:r>
      <w:r>
        <w:rPr>
          <w:sz w:val="28"/>
          <w:szCs w:val="28"/>
        </w:rPr>
        <w:t>, за исключением 2011г.</w:t>
      </w:r>
      <w:r w:rsidRPr="00AB701A">
        <w:rPr>
          <w:sz w:val="28"/>
          <w:szCs w:val="28"/>
        </w:rPr>
        <w:t xml:space="preserve"> </w:t>
      </w:r>
    </w:p>
    <w:p w:rsidR="00B23415" w:rsidRPr="00AB701A" w:rsidRDefault="00B23415" w:rsidP="00B23415">
      <w:pPr>
        <w:ind w:left="-851" w:firstLine="1211"/>
        <w:jc w:val="both"/>
        <w:rPr>
          <w:sz w:val="28"/>
          <w:szCs w:val="28"/>
        </w:rPr>
      </w:pPr>
      <w:r w:rsidRPr="00AB701A">
        <w:rPr>
          <w:sz w:val="28"/>
          <w:szCs w:val="28"/>
        </w:rPr>
        <w:t xml:space="preserve">Что касается показателей смертности, то в рассматриваемый период имел место рост показателя, который достиг наибольшей величины к 2008г. – </w:t>
      </w:r>
      <w:r>
        <w:rPr>
          <w:sz w:val="28"/>
          <w:szCs w:val="28"/>
        </w:rPr>
        <w:t>18,3</w:t>
      </w:r>
      <w:r w:rsidRPr="00AB701A">
        <w:rPr>
          <w:sz w:val="28"/>
          <w:szCs w:val="28"/>
        </w:rPr>
        <w:t xml:space="preserve"> на 1000 населения</w:t>
      </w:r>
      <w:r>
        <w:rPr>
          <w:sz w:val="28"/>
          <w:szCs w:val="28"/>
        </w:rPr>
        <w:t>, в последующие годы отмечается некоторое снижение показателя.</w:t>
      </w:r>
      <w:r w:rsidRPr="00AB701A">
        <w:rPr>
          <w:sz w:val="28"/>
          <w:szCs w:val="28"/>
        </w:rPr>
        <w:t xml:space="preserve"> </w:t>
      </w:r>
    </w:p>
    <w:p w:rsidR="00B23415" w:rsidRPr="00AB701A" w:rsidRDefault="00B23415" w:rsidP="00B23415">
      <w:pPr>
        <w:ind w:left="-851" w:firstLine="1211"/>
        <w:jc w:val="both"/>
        <w:rPr>
          <w:sz w:val="28"/>
          <w:szCs w:val="28"/>
        </w:rPr>
      </w:pPr>
      <w:r w:rsidRPr="00AB701A">
        <w:rPr>
          <w:sz w:val="28"/>
          <w:szCs w:val="28"/>
        </w:rPr>
        <w:t xml:space="preserve">Такое соотношение показателей рождаемости и смертности определило динамику общего показателя естественного движения населения. Так, в </w:t>
      </w:r>
      <w:r>
        <w:rPr>
          <w:sz w:val="28"/>
          <w:szCs w:val="28"/>
        </w:rPr>
        <w:t>начале</w:t>
      </w:r>
      <w:r w:rsidRPr="00AB701A">
        <w:rPr>
          <w:sz w:val="28"/>
          <w:szCs w:val="28"/>
        </w:rPr>
        <w:t xml:space="preserve"> рассматриваемого периода (200</w:t>
      </w:r>
      <w:r>
        <w:rPr>
          <w:sz w:val="28"/>
          <w:szCs w:val="28"/>
        </w:rPr>
        <w:t>7</w:t>
      </w:r>
      <w:r w:rsidRPr="00AB701A">
        <w:rPr>
          <w:sz w:val="28"/>
          <w:szCs w:val="28"/>
        </w:rPr>
        <w:t xml:space="preserve"> – 200</w:t>
      </w:r>
      <w:r>
        <w:rPr>
          <w:sz w:val="28"/>
          <w:szCs w:val="28"/>
        </w:rPr>
        <w:t>8</w:t>
      </w:r>
      <w:r w:rsidRPr="00AB701A">
        <w:rPr>
          <w:sz w:val="28"/>
          <w:szCs w:val="28"/>
        </w:rPr>
        <w:t xml:space="preserve">гг), когда имели место высокие показатели смертности, наблюдались так же неблагоприятные тенденции в динамике естественного прироста. К </w:t>
      </w:r>
      <w:r>
        <w:rPr>
          <w:sz w:val="28"/>
          <w:szCs w:val="28"/>
        </w:rPr>
        <w:t>середине</w:t>
      </w:r>
      <w:r w:rsidRPr="00AB701A">
        <w:rPr>
          <w:sz w:val="28"/>
          <w:szCs w:val="28"/>
        </w:rPr>
        <w:t xml:space="preserve"> периода при более высоких </w:t>
      </w:r>
      <w:r w:rsidRPr="00AB701A">
        <w:rPr>
          <w:sz w:val="28"/>
          <w:szCs w:val="28"/>
        </w:rPr>
        <w:lastRenderedPageBreak/>
        <w:t>показателях рождаемости отмечаются положительные тенденции показателей естественного движения населения</w:t>
      </w:r>
      <w:r>
        <w:rPr>
          <w:sz w:val="28"/>
          <w:szCs w:val="28"/>
        </w:rPr>
        <w:t>, за исключением 2011г.</w:t>
      </w:r>
      <w:r w:rsidRPr="00AB701A">
        <w:rPr>
          <w:sz w:val="28"/>
          <w:szCs w:val="28"/>
        </w:rPr>
        <w:t xml:space="preserve">. </w:t>
      </w:r>
    </w:p>
    <w:p w:rsidR="00B23415" w:rsidRDefault="00286D50" w:rsidP="00B23415">
      <w:pPr>
        <w:ind w:left="-851" w:firstLine="851"/>
        <w:jc w:val="center"/>
        <w:rPr>
          <w:sz w:val="28"/>
          <w:szCs w:val="28"/>
        </w:rPr>
      </w:pPr>
      <w:r>
        <w:rPr>
          <w:noProof/>
          <w:sz w:val="28"/>
          <w:szCs w:val="28"/>
        </w:rPr>
        <w:drawing>
          <wp:inline distT="0" distB="0" distL="0" distR="0">
            <wp:extent cx="5160645" cy="3519805"/>
            <wp:effectExtent l="0" t="0" r="0" b="0"/>
            <wp:docPr id="2" name="Объе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23415" w:rsidRDefault="00B23415" w:rsidP="00B23415">
      <w:pPr>
        <w:ind w:left="-851" w:firstLine="851"/>
        <w:jc w:val="both"/>
        <w:rPr>
          <w:sz w:val="28"/>
        </w:rPr>
      </w:pPr>
      <w:r>
        <w:rPr>
          <w:sz w:val="28"/>
          <w:szCs w:val="28"/>
        </w:rPr>
        <w:t>Рис. 1.</w:t>
      </w:r>
      <w:r w:rsidRPr="00F9707A">
        <w:rPr>
          <w:sz w:val="28"/>
        </w:rPr>
        <w:t xml:space="preserve"> </w:t>
      </w:r>
      <w:r>
        <w:rPr>
          <w:sz w:val="28"/>
        </w:rPr>
        <w:t>Естественное движение населения</w:t>
      </w:r>
    </w:p>
    <w:p w:rsidR="00B23415" w:rsidRPr="008A436F" w:rsidRDefault="00B23415" w:rsidP="00B23415">
      <w:pPr>
        <w:ind w:left="-851" w:firstLine="1211"/>
        <w:jc w:val="both"/>
        <w:rPr>
          <w:sz w:val="28"/>
          <w:szCs w:val="28"/>
        </w:rPr>
      </w:pPr>
    </w:p>
    <w:p w:rsidR="00B23415" w:rsidRDefault="00B23415" w:rsidP="00B23415">
      <w:pPr>
        <w:ind w:left="-851" w:firstLine="1702"/>
        <w:jc w:val="both"/>
        <w:rPr>
          <w:sz w:val="28"/>
          <w:szCs w:val="28"/>
        </w:rPr>
      </w:pPr>
      <w:r w:rsidRPr="008A436F">
        <w:rPr>
          <w:sz w:val="28"/>
          <w:szCs w:val="28"/>
        </w:rPr>
        <w:t xml:space="preserve">Показатели механического движения населения (миграции) в </w:t>
      </w:r>
      <w:r>
        <w:rPr>
          <w:sz w:val="28"/>
          <w:szCs w:val="28"/>
        </w:rPr>
        <w:t>муниципальном образовании</w:t>
      </w:r>
      <w:r w:rsidRPr="008A436F">
        <w:rPr>
          <w:sz w:val="28"/>
          <w:szCs w:val="28"/>
        </w:rPr>
        <w:t xml:space="preserve"> </w:t>
      </w:r>
      <w:r>
        <w:rPr>
          <w:sz w:val="28"/>
          <w:szCs w:val="28"/>
        </w:rPr>
        <w:t>выше</w:t>
      </w:r>
      <w:r w:rsidRPr="008A436F">
        <w:rPr>
          <w:sz w:val="28"/>
          <w:szCs w:val="28"/>
        </w:rPr>
        <w:t xml:space="preserve">, чем в целом по </w:t>
      </w:r>
      <w:r>
        <w:rPr>
          <w:sz w:val="28"/>
          <w:szCs w:val="28"/>
        </w:rPr>
        <w:t>Болотнинскому району и Новосибирской о</w:t>
      </w:r>
      <w:r w:rsidRPr="008A436F">
        <w:rPr>
          <w:sz w:val="28"/>
          <w:szCs w:val="28"/>
        </w:rPr>
        <w:t xml:space="preserve">бласти. Миграция отличается значительными масштабами, разнообразием и является одним из индикаторов социально-экономического благосостояния общества. </w:t>
      </w:r>
    </w:p>
    <w:p w:rsidR="00B23415" w:rsidRDefault="00B23415" w:rsidP="00B23415">
      <w:pPr>
        <w:ind w:firstLine="851"/>
        <w:jc w:val="both"/>
        <w:rPr>
          <w:sz w:val="28"/>
          <w:szCs w:val="28"/>
        </w:rPr>
      </w:pPr>
    </w:p>
    <w:p w:rsidR="00B23415" w:rsidRDefault="00B23415" w:rsidP="00B23415">
      <w:pPr>
        <w:ind w:firstLine="851"/>
        <w:jc w:val="both"/>
      </w:pPr>
    </w:p>
    <w:p w:rsidR="00B23415" w:rsidRDefault="00286D50" w:rsidP="00AF605D">
      <w:pPr>
        <w:ind w:firstLine="284"/>
        <w:jc w:val="both"/>
        <w:rPr>
          <w:sz w:val="28"/>
        </w:rPr>
      </w:pPr>
      <w:r>
        <w:rPr>
          <w:noProof/>
          <w:sz w:val="28"/>
          <w:szCs w:val="28"/>
        </w:rPr>
        <w:lastRenderedPageBreak/>
        <w:drawing>
          <wp:inline distT="0" distB="0" distL="0" distR="0">
            <wp:extent cx="5398770" cy="3344545"/>
            <wp:effectExtent l="0" t="0" r="0" b="0"/>
            <wp:docPr id="3" name="Объект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B23415">
        <w:rPr>
          <w:sz w:val="28"/>
        </w:rPr>
        <w:t>Рис.2 Механическое движение населения</w:t>
      </w:r>
    </w:p>
    <w:p w:rsidR="00B23415" w:rsidRDefault="00B23415" w:rsidP="00B23415">
      <w:pPr>
        <w:pStyle w:val="32"/>
        <w:ind w:left="-426" w:right="140" w:firstLine="568"/>
        <w:rPr>
          <w:szCs w:val="28"/>
        </w:rPr>
      </w:pPr>
    </w:p>
    <w:p w:rsidR="00B23415" w:rsidRPr="00D257EB" w:rsidRDefault="00B23415" w:rsidP="00D257EB">
      <w:pPr>
        <w:pStyle w:val="32"/>
        <w:ind w:left="-426" w:right="140" w:firstLine="568"/>
        <w:rPr>
          <w:rFonts w:ascii="Times New Roman" w:hAnsi="Times New Roman"/>
          <w:sz w:val="28"/>
          <w:szCs w:val="28"/>
        </w:rPr>
      </w:pPr>
      <w:r w:rsidRPr="00D257EB">
        <w:rPr>
          <w:rFonts w:ascii="Times New Roman" w:hAnsi="Times New Roman"/>
          <w:sz w:val="28"/>
          <w:szCs w:val="28"/>
        </w:rPr>
        <w:t xml:space="preserve">Сформировавшиеся за последние годы изменения естественного и механического прироста привели к определенной структуре возрастного состава населения. </w:t>
      </w:r>
    </w:p>
    <w:p w:rsidR="00B23415" w:rsidRPr="00D257EB" w:rsidRDefault="00B23415" w:rsidP="00D257EB">
      <w:pPr>
        <w:ind w:left="-426" w:firstLine="1277"/>
        <w:jc w:val="both"/>
        <w:rPr>
          <w:sz w:val="28"/>
          <w:szCs w:val="28"/>
        </w:rPr>
      </w:pPr>
      <w:r w:rsidRPr="00D257EB">
        <w:rPr>
          <w:sz w:val="28"/>
          <w:szCs w:val="28"/>
        </w:rPr>
        <w:t>Удельный вес основных половозрастных групп в структуре населения в целом по муниципальному образованию  (табл. 4,5 рис. 3 ) характеризуется следующими показателями, в % от общей численности населения:</w:t>
      </w:r>
    </w:p>
    <w:p w:rsidR="00B23415" w:rsidRPr="00D257EB" w:rsidRDefault="00B23415" w:rsidP="00D257EB">
      <w:pPr>
        <w:pStyle w:val="afc"/>
        <w:numPr>
          <w:ilvl w:val="0"/>
          <w:numId w:val="9"/>
        </w:numPr>
        <w:spacing w:after="0" w:line="240" w:lineRule="auto"/>
        <w:ind w:left="-851" w:firstLine="1702"/>
        <w:jc w:val="both"/>
        <w:rPr>
          <w:rFonts w:ascii="Times New Roman" w:eastAsia="Times New Roman" w:hAnsi="Times New Roman"/>
          <w:sz w:val="28"/>
          <w:szCs w:val="28"/>
          <w:lang w:eastAsia="ru-RU"/>
        </w:rPr>
      </w:pPr>
      <w:r w:rsidRPr="00D257EB">
        <w:rPr>
          <w:rFonts w:ascii="Times New Roman" w:eastAsia="Times New Roman" w:hAnsi="Times New Roman"/>
          <w:sz w:val="28"/>
          <w:szCs w:val="28"/>
          <w:lang w:eastAsia="ru-RU"/>
        </w:rPr>
        <w:t>в возрасте моложе трудоспособного           23,2</w:t>
      </w:r>
    </w:p>
    <w:p w:rsidR="00B23415" w:rsidRPr="00D257EB" w:rsidRDefault="00B23415" w:rsidP="00D257EB">
      <w:pPr>
        <w:pStyle w:val="afc"/>
        <w:numPr>
          <w:ilvl w:val="0"/>
          <w:numId w:val="9"/>
        </w:numPr>
        <w:spacing w:after="0" w:line="240" w:lineRule="auto"/>
        <w:ind w:left="-851" w:firstLine="1702"/>
        <w:jc w:val="both"/>
        <w:rPr>
          <w:rFonts w:ascii="Times New Roman" w:eastAsia="Times New Roman" w:hAnsi="Times New Roman"/>
          <w:sz w:val="28"/>
          <w:szCs w:val="28"/>
          <w:lang w:eastAsia="ru-RU"/>
        </w:rPr>
      </w:pPr>
      <w:r w:rsidRPr="00D257EB">
        <w:rPr>
          <w:rFonts w:ascii="Times New Roman" w:eastAsia="Times New Roman" w:hAnsi="Times New Roman"/>
          <w:sz w:val="28"/>
          <w:szCs w:val="28"/>
          <w:lang w:eastAsia="ru-RU"/>
        </w:rPr>
        <w:t>в трудоспособном возрасте                          60,1</w:t>
      </w:r>
    </w:p>
    <w:p w:rsidR="00B23415" w:rsidRPr="00D257EB" w:rsidRDefault="00B23415" w:rsidP="00D257EB">
      <w:pPr>
        <w:pStyle w:val="afc"/>
        <w:numPr>
          <w:ilvl w:val="0"/>
          <w:numId w:val="9"/>
        </w:numPr>
        <w:spacing w:after="0" w:line="240" w:lineRule="auto"/>
        <w:ind w:left="-851" w:firstLine="1702"/>
        <w:jc w:val="both"/>
        <w:rPr>
          <w:rFonts w:ascii="Times New Roman" w:eastAsia="Times New Roman" w:hAnsi="Times New Roman"/>
          <w:sz w:val="28"/>
          <w:szCs w:val="28"/>
          <w:lang w:eastAsia="ru-RU"/>
        </w:rPr>
      </w:pPr>
      <w:r w:rsidRPr="00D257EB">
        <w:rPr>
          <w:rFonts w:ascii="Times New Roman" w:eastAsia="Times New Roman" w:hAnsi="Times New Roman"/>
          <w:sz w:val="28"/>
          <w:szCs w:val="28"/>
          <w:lang w:eastAsia="ru-RU"/>
        </w:rPr>
        <w:t>в возрасте старше трудоспособного            16,7</w:t>
      </w:r>
    </w:p>
    <w:p w:rsidR="00B23415" w:rsidRPr="00D257EB" w:rsidRDefault="00B23415" w:rsidP="00D257EB">
      <w:pPr>
        <w:pStyle w:val="32"/>
        <w:ind w:left="1211" w:right="140" w:firstLine="0"/>
        <w:jc w:val="right"/>
        <w:rPr>
          <w:rFonts w:ascii="Times New Roman" w:hAnsi="Times New Roman"/>
          <w:sz w:val="28"/>
          <w:szCs w:val="28"/>
        </w:rPr>
      </w:pPr>
      <w:r w:rsidRPr="00D257EB">
        <w:rPr>
          <w:rFonts w:ascii="Times New Roman" w:hAnsi="Times New Roman"/>
          <w:sz w:val="28"/>
          <w:szCs w:val="28"/>
        </w:rPr>
        <w:t xml:space="preserve">Таблица </w:t>
      </w:r>
      <w:r w:rsidR="00015506">
        <w:rPr>
          <w:rFonts w:ascii="Times New Roman" w:hAnsi="Times New Roman"/>
          <w:sz w:val="28"/>
          <w:szCs w:val="28"/>
        </w:rPr>
        <w:t>7</w:t>
      </w:r>
    </w:p>
    <w:p w:rsidR="00B23415" w:rsidRPr="00D257EB" w:rsidRDefault="00B23415" w:rsidP="00186F81">
      <w:pPr>
        <w:pStyle w:val="32"/>
        <w:ind w:left="1211" w:right="140"/>
        <w:rPr>
          <w:rFonts w:ascii="Times New Roman" w:hAnsi="Times New Roman"/>
          <w:sz w:val="28"/>
          <w:szCs w:val="28"/>
        </w:rPr>
      </w:pPr>
      <w:r w:rsidRPr="00D257EB">
        <w:rPr>
          <w:rFonts w:ascii="Times New Roman" w:hAnsi="Times New Roman"/>
          <w:sz w:val="28"/>
          <w:szCs w:val="28"/>
        </w:rPr>
        <w:t>Возрастная структура населения</w:t>
      </w:r>
    </w:p>
    <w:p w:rsidR="00B23415" w:rsidRPr="00D257EB" w:rsidRDefault="00B23415" w:rsidP="00D257EB">
      <w:pPr>
        <w:ind w:left="1211"/>
        <w:jc w:val="both"/>
        <w:rPr>
          <w:sz w:val="28"/>
          <w:szCs w:val="28"/>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2"/>
        <w:gridCol w:w="4144"/>
        <w:gridCol w:w="1190"/>
        <w:gridCol w:w="1134"/>
        <w:gridCol w:w="992"/>
        <w:gridCol w:w="1276"/>
      </w:tblGrid>
      <w:tr w:rsidR="00B23415" w:rsidRPr="00015506" w:rsidTr="00081687">
        <w:trPr>
          <w:trHeight w:val="596"/>
        </w:trPr>
        <w:tc>
          <w:tcPr>
            <w:tcW w:w="762" w:type="dxa"/>
            <w:vMerge w:val="restart"/>
          </w:tcPr>
          <w:p w:rsidR="00B23415" w:rsidRPr="00015506" w:rsidRDefault="00B23415" w:rsidP="00D257EB">
            <w:r w:rsidRPr="00015506">
              <w:t>№п.п</w:t>
            </w:r>
          </w:p>
        </w:tc>
        <w:tc>
          <w:tcPr>
            <w:tcW w:w="4144" w:type="dxa"/>
            <w:vMerge w:val="restart"/>
          </w:tcPr>
          <w:p w:rsidR="00B23415" w:rsidRPr="00015506" w:rsidRDefault="00B23415" w:rsidP="00D257EB">
            <w:pPr>
              <w:jc w:val="center"/>
            </w:pPr>
            <w:r w:rsidRPr="00015506">
              <w:t>Возрастные группы</w:t>
            </w:r>
          </w:p>
        </w:tc>
        <w:tc>
          <w:tcPr>
            <w:tcW w:w="2324" w:type="dxa"/>
            <w:gridSpan w:val="2"/>
          </w:tcPr>
          <w:p w:rsidR="00B23415" w:rsidRPr="00015506" w:rsidRDefault="00B23415" w:rsidP="00D257EB">
            <w:pPr>
              <w:jc w:val="center"/>
            </w:pPr>
            <w:r w:rsidRPr="00015506">
              <w:t>На 01.01.2011г.</w:t>
            </w:r>
          </w:p>
        </w:tc>
        <w:tc>
          <w:tcPr>
            <w:tcW w:w="2268" w:type="dxa"/>
            <w:gridSpan w:val="2"/>
          </w:tcPr>
          <w:p w:rsidR="00B23415" w:rsidRPr="00015506" w:rsidRDefault="00B23415" w:rsidP="00D257EB">
            <w:pPr>
              <w:jc w:val="center"/>
            </w:pPr>
            <w:r w:rsidRPr="00015506">
              <w:t>На 01.01.2012г.</w:t>
            </w:r>
          </w:p>
        </w:tc>
      </w:tr>
      <w:tr w:rsidR="00B23415" w:rsidRPr="00015506" w:rsidTr="00081687">
        <w:trPr>
          <w:trHeight w:val="442"/>
        </w:trPr>
        <w:tc>
          <w:tcPr>
            <w:tcW w:w="762" w:type="dxa"/>
            <w:vMerge/>
          </w:tcPr>
          <w:p w:rsidR="00B23415" w:rsidRPr="00015506" w:rsidRDefault="00B23415" w:rsidP="00D257EB"/>
        </w:tc>
        <w:tc>
          <w:tcPr>
            <w:tcW w:w="4144" w:type="dxa"/>
            <w:vMerge/>
          </w:tcPr>
          <w:p w:rsidR="00B23415" w:rsidRPr="00015506" w:rsidRDefault="00B23415" w:rsidP="00D257EB"/>
        </w:tc>
        <w:tc>
          <w:tcPr>
            <w:tcW w:w="1190" w:type="dxa"/>
          </w:tcPr>
          <w:p w:rsidR="00B23415" w:rsidRPr="00015506" w:rsidRDefault="00B23415" w:rsidP="00D257EB">
            <w:pPr>
              <w:jc w:val="center"/>
            </w:pPr>
            <w:r w:rsidRPr="00015506">
              <w:t>чел.</w:t>
            </w:r>
          </w:p>
        </w:tc>
        <w:tc>
          <w:tcPr>
            <w:tcW w:w="1134" w:type="dxa"/>
          </w:tcPr>
          <w:p w:rsidR="00B23415" w:rsidRPr="00015506" w:rsidRDefault="00B23415" w:rsidP="00D257EB">
            <w:pPr>
              <w:jc w:val="center"/>
            </w:pPr>
            <w:r w:rsidRPr="00015506">
              <w:t>% к итогу</w:t>
            </w:r>
          </w:p>
        </w:tc>
        <w:tc>
          <w:tcPr>
            <w:tcW w:w="992" w:type="dxa"/>
          </w:tcPr>
          <w:p w:rsidR="00B23415" w:rsidRPr="00015506" w:rsidRDefault="00B23415" w:rsidP="00D257EB">
            <w:pPr>
              <w:jc w:val="center"/>
            </w:pPr>
            <w:r w:rsidRPr="00015506">
              <w:t>чел.</w:t>
            </w:r>
          </w:p>
        </w:tc>
        <w:tc>
          <w:tcPr>
            <w:tcW w:w="1276" w:type="dxa"/>
          </w:tcPr>
          <w:p w:rsidR="00B23415" w:rsidRPr="00015506" w:rsidRDefault="00B23415" w:rsidP="00D257EB">
            <w:pPr>
              <w:jc w:val="center"/>
            </w:pPr>
            <w:r w:rsidRPr="00015506">
              <w:t>% к итогу</w:t>
            </w:r>
          </w:p>
        </w:tc>
      </w:tr>
      <w:tr w:rsidR="00B23415" w:rsidRPr="00015506" w:rsidTr="00081687">
        <w:trPr>
          <w:trHeight w:val="264"/>
        </w:trPr>
        <w:tc>
          <w:tcPr>
            <w:tcW w:w="762" w:type="dxa"/>
          </w:tcPr>
          <w:p w:rsidR="00B23415" w:rsidRPr="00015506" w:rsidRDefault="00B23415" w:rsidP="00D257EB">
            <w:pPr>
              <w:jc w:val="center"/>
            </w:pPr>
            <w:r w:rsidRPr="00015506">
              <w:t>1</w:t>
            </w:r>
          </w:p>
        </w:tc>
        <w:tc>
          <w:tcPr>
            <w:tcW w:w="4144" w:type="dxa"/>
          </w:tcPr>
          <w:p w:rsidR="00B23415" w:rsidRPr="00015506" w:rsidRDefault="00B23415" w:rsidP="00D257EB">
            <w:pPr>
              <w:jc w:val="center"/>
            </w:pPr>
            <w:r w:rsidRPr="00015506">
              <w:t>2</w:t>
            </w:r>
          </w:p>
        </w:tc>
        <w:tc>
          <w:tcPr>
            <w:tcW w:w="1190" w:type="dxa"/>
          </w:tcPr>
          <w:p w:rsidR="00B23415" w:rsidRPr="00015506" w:rsidRDefault="00B23415" w:rsidP="00D257EB">
            <w:pPr>
              <w:jc w:val="center"/>
            </w:pPr>
            <w:r w:rsidRPr="00015506">
              <w:t>3</w:t>
            </w:r>
          </w:p>
        </w:tc>
        <w:tc>
          <w:tcPr>
            <w:tcW w:w="1134" w:type="dxa"/>
          </w:tcPr>
          <w:p w:rsidR="00B23415" w:rsidRPr="00015506" w:rsidRDefault="00B23415" w:rsidP="00D257EB">
            <w:pPr>
              <w:jc w:val="center"/>
            </w:pPr>
            <w:r w:rsidRPr="00015506">
              <w:t>4</w:t>
            </w:r>
          </w:p>
        </w:tc>
        <w:tc>
          <w:tcPr>
            <w:tcW w:w="992" w:type="dxa"/>
          </w:tcPr>
          <w:p w:rsidR="00B23415" w:rsidRPr="00015506" w:rsidRDefault="00B23415" w:rsidP="00D257EB">
            <w:pPr>
              <w:jc w:val="center"/>
            </w:pPr>
            <w:r w:rsidRPr="00015506">
              <w:t>5</w:t>
            </w:r>
          </w:p>
        </w:tc>
        <w:tc>
          <w:tcPr>
            <w:tcW w:w="1276" w:type="dxa"/>
          </w:tcPr>
          <w:p w:rsidR="00B23415" w:rsidRPr="00015506" w:rsidRDefault="00B23415" w:rsidP="00D257EB">
            <w:pPr>
              <w:jc w:val="center"/>
            </w:pPr>
            <w:r w:rsidRPr="00015506">
              <w:t>6</w:t>
            </w:r>
          </w:p>
        </w:tc>
      </w:tr>
      <w:tr w:rsidR="00B23415" w:rsidRPr="00015506" w:rsidTr="00081687">
        <w:trPr>
          <w:trHeight w:val="552"/>
        </w:trPr>
        <w:tc>
          <w:tcPr>
            <w:tcW w:w="762" w:type="dxa"/>
            <w:vAlign w:val="bottom"/>
          </w:tcPr>
          <w:p w:rsidR="00B23415" w:rsidRPr="00015506" w:rsidRDefault="00B23415" w:rsidP="00D257EB">
            <w:r w:rsidRPr="00015506">
              <w:t>1.</w:t>
            </w:r>
          </w:p>
        </w:tc>
        <w:tc>
          <w:tcPr>
            <w:tcW w:w="4144" w:type="dxa"/>
            <w:vAlign w:val="bottom"/>
          </w:tcPr>
          <w:p w:rsidR="00B23415" w:rsidRPr="00015506" w:rsidRDefault="00B23415" w:rsidP="00D257EB">
            <w:r w:rsidRPr="00015506">
              <w:t xml:space="preserve">Моложе трудоспособного возраста, </w:t>
            </w:r>
          </w:p>
          <w:p w:rsidR="00B23415" w:rsidRPr="00015506" w:rsidRDefault="00B23415" w:rsidP="00D257EB">
            <w:r w:rsidRPr="00015506">
              <w:t>в том числе:</w:t>
            </w:r>
          </w:p>
        </w:tc>
        <w:tc>
          <w:tcPr>
            <w:tcW w:w="1190" w:type="dxa"/>
            <w:vAlign w:val="bottom"/>
          </w:tcPr>
          <w:p w:rsidR="00B23415" w:rsidRPr="00015506" w:rsidRDefault="00B23415" w:rsidP="00D257EB">
            <w:pPr>
              <w:jc w:val="center"/>
            </w:pPr>
            <w:r w:rsidRPr="00015506">
              <w:t>201</w:t>
            </w:r>
          </w:p>
        </w:tc>
        <w:tc>
          <w:tcPr>
            <w:tcW w:w="1134" w:type="dxa"/>
            <w:vAlign w:val="bottom"/>
          </w:tcPr>
          <w:p w:rsidR="00B23415" w:rsidRPr="00015506" w:rsidRDefault="00B23415" w:rsidP="00D257EB">
            <w:pPr>
              <w:jc w:val="center"/>
            </w:pPr>
            <w:r w:rsidRPr="00015506">
              <w:t>21,7</w:t>
            </w:r>
          </w:p>
        </w:tc>
        <w:tc>
          <w:tcPr>
            <w:tcW w:w="992" w:type="dxa"/>
            <w:vAlign w:val="bottom"/>
          </w:tcPr>
          <w:p w:rsidR="00B23415" w:rsidRPr="00015506" w:rsidRDefault="00B23415" w:rsidP="00D257EB">
            <w:pPr>
              <w:jc w:val="center"/>
            </w:pPr>
            <w:r w:rsidRPr="00015506">
              <w:t>209</w:t>
            </w:r>
          </w:p>
        </w:tc>
        <w:tc>
          <w:tcPr>
            <w:tcW w:w="1276" w:type="dxa"/>
            <w:vAlign w:val="bottom"/>
          </w:tcPr>
          <w:p w:rsidR="00B23415" w:rsidRPr="00015506" w:rsidRDefault="00B23415" w:rsidP="00D257EB">
            <w:pPr>
              <w:jc w:val="center"/>
            </w:pPr>
            <w:r w:rsidRPr="00015506">
              <w:t>23,2</w:t>
            </w:r>
          </w:p>
        </w:tc>
      </w:tr>
      <w:tr w:rsidR="00B23415" w:rsidRPr="00015506" w:rsidTr="00081687">
        <w:trPr>
          <w:trHeight w:val="552"/>
        </w:trPr>
        <w:tc>
          <w:tcPr>
            <w:tcW w:w="762" w:type="dxa"/>
            <w:vAlign w:val="bottom"/>
          </w:tcPr>
          <w:p w:rsidR="00B23415" w:rsidRPr="00015506" w:rsidRDefault="00B23415" w:rsidP="00D257EB"/>
        </w:tc>
        <w:tc>
          <w:tcPr>
            <w:tcW w:w="4144" w:type="dxa"/>
            <w:vAlign w:val="bottom"/>
          </w:tcPr>
          <w:p w:rsidR="00B23415" w:rsidRPr="00015506" w:rsidRDefault="00B23415" w:rsidP="00D257EB">
            <w:r w:rsidRPr="00015506">
              <w:t>-мужчины</w:t>
            </w:r>
          </w:p>
        </w:tc>
        <w:tc>
          <w:tcPr>
            <w:tcW w:w="1190" w:type="dxa"/>
            <w:vAlign w:val="bottom"/>
          </w:tcPr>
          <w:p w:rsidR="00B23415" w:rsidRPr="00015506" w:rsidRDefault="00B23415" w:rsidP="00D257EB">
            <w:pPr>
              <w:jc w:val="center"/>
            </w:pPr>
            <w:r w:rsidRPr="00015506">
              <w:t>104</w:t>
            </w:r>
          </w:p>
        </w:tc>
        <w:tc>
          <w:tcPr>
            <w:tcW w:w="1134" w:type="dxa"/>
            <w:vAlign w:val="bottom"/>
          </w:tcPr>
          <w:p w:rsidR="00B23415" w:rsidRPr="00015506" w:rsidRDefault="00B23415" w:rsidP="00D257EB">
            <w:pPr>
              <w:jc w:val="center"/>
            </w:pPr>
            <w:r w:rsidRPr="00015506">
              <w:t>11,2</w:t>
            </w:r>
          </w:p>
        </w:tc>
        <w:tc>
          <w:tcPr>
            <w:tcW w:w="992" w:type="dxa"/>
            <w:vAlign w:val="bottom"/>
          </w:tcPr>
          <w:p w:rsidR="00B23415" w:rsidRPr="00015506" w:rsidRDefault="00B23415" w:rsidP="00D257EB">
            <w:pPr>
              <w:jc w:val="center"/>
            </w:pPr>
            <w:r w:rsidRPr="00015506">
              <w:t>108</w:t>
            </w:r>
          </w:p>
        </w:tc>
        <w:tc>
          <w:tcPr>
            <w:tcW w:w="1276" w:type="dxa"/>
            <w:vAlign w:val="bottom"/>
          </w:tcPr>
          <w:p w:rsidR="00B23415" w:rsidRPr="00015506" w:rsidRDefault="00B23415" w:rsidP="00D257EB">
            <w:pPr>
              <w:jc w:val="center"/>
            </w:pPr>
            <w:r w:rsidRPr="00015506">
              <w:t>12,0</w:t>
            </w:r>
          </w:p>
        </w:tc>
      </w:tr>
      <w:tr w:rsidR="00B23415" w:rsidRPr="00015506" w:rsidTr="00081687">
        <w:trPr>
          <w:trHeight w:val="552"/>
        </w:trPr>
        <w:tc>
          <w:tcPr>
            <w:tcW w:w="762" w:type="dxa"/>
            <w:vAlign w:val="bottom"/>
          </w:tcPr>
          <w:p w:rsidR="00B23415" w:rsidRPr="00015506" w:rsidRDefault="00B23415" w:rsidP="00D257EB"/>
        </w:tc>
        <w:tc>
          <w:tcPr>
            <w:tcW w:w="4144" w:type="dxa"/>
            <w:vAlign w:val="bottom"/>
          </w:tcPr>
          <w:p w:rsidR="00B23415" w:rsidRPr="00015506" w:rsidRDefault="00B23415" w:rsidP="00D257EB">
            <w:r w:rsidRPr="00015506">
              <w:t>-женщины</w:t>
            </w:r>
          </w:p>
        </w:tc>
        <w:tc>
          <w:tcPr>
            <w:tcW w:w="1190" w:type="dxa"/>
            <w:vAlign w:val="bottom"/>
          </w:tcPr>
          <w:p w:rsidR="00B23415" w:rsidRPr="00015506" w:rsidRDefault="00B23415" w:rsidP="00D257EB">
            <w:pPr>
              <w:jc w:val="center"/>
            </w:pPr>
            <w:r w:rsidRPr="00015506">
              <w:t>97</w:t>
            </w:r>
          </w:p>
        </w:tc>
        <w:tc>
          <w:tcPr>
            <w:tcW w:w="1134" w:type="dxa"/>
            <w:vAlign w:val="bottom"/>
          </w:tcPr>
          <w:p w:rsidR="00B23415" w:rsidRPr="00015506" w:rsidRDefault="00B23415" w:rsidP="00D257EB">
            <w:pPr>
              <w:jc w:val="center"/>
            </w:pPr>
            <w:r w:rsidRPr="00015506">
              <w:t>10,5</w:t>
            </w:r>
          </w:p>
        </w:tc>
        <w:tc>
          <w:tcPr>
            <w:tcW w:w="992" w:type="dxa"/>
            <w:vAlign w:val="bottom"/>
          </w:tcPr>
          <w:p w:rsidR="00B23415" w:rsidRPr="00015506" w:rsidRDefault="00B23415" w:rsidP="00D257EB">
            <w:pPr>
              <w:jc w:val="center"/>
            </w:pPr>
            <w:r w:rsidRPr="00015506">
              <w:t>101</w:t>
            </w:r>
          </w:p>
        </w:tc>
        <w:tc>
          <w:tcPr>
            <w:tcW w:w="1276" w:type="dxa"/>
            <w:vAlign w:val="bottom"/>
          </w:tcPr>
          <w:p w:rsidR="00B23415" w:rsidRPr="00015506" w:rsidRDefault="00B23415" w:rsidP="00D257EB">
            <w:pPr>
              <w:jc w:val="center"/>
            </w:pPr>
            <w:r w:rsidRPr="00015506">
              <w:t>11,2</w:t>
            </w:r>
          </w:p>
        </w:tc>
      </w:tr>
      <w:tr w:rsidR="00B23415" w:rsidRPr="00015506" w:rsidTr="00081687">
        <w:trPr>
          <w:trHeight w:val="552"/>
        </w:trPr>
        <w:tc>
          <w:tcPr>
            <w:tcW w:w="762" w:type="dxa"/>
            <w:vAlign w:val="bottom"/>
          </w:tcPr>
          <w:p w:rsidR="00B23415" w:rsidRPr="00015506" w:rsidRDefault="00B23415" w:rsidP="00D257EB"/>
        </w:tc>
        <w:tc>
          <w:tcPr>
            <w:tcW w:w="4144" w:type="dxa"/>
            <w:vAlign w:val="bottom"/>
          </w:tcPr>
          <w:p w:rsidR="00B23415" w:rsidRPr="00015506" w:rsidRDefault="00B23415" w:rsidP="00D257EB">
            <w:r w:rsidRPr="00015506">
              <w:t>0-6 лет</w:t>
            </w:r>
          </w:p>
        </w:tc>
        <w:tc>
          <w:tcPr>
            <w:tcW w:w="1190" w:type="dxa"/>
            <w:vAlign w:val="bottom"/>
          </w:tcPr>
          <w:p w:rsidR="00B23415" w:rsidRPr="00015506" w:rsidRDefault="00B23415" w:rsidP="00D257EB">
            <w:pPr>
              <w:jc w:val="center"/>
            </w:pPr>
            <w:r w:rsidRPr="00015506">
              <w:t>80</w:t>
            </w:r>
          </w:p>
        </w:tc>
        <w:tc>
          <w:tcPr>
            <w:tcW w:w="1134" w:type="dxa"/>
            <w:vAlign w:val="bottom"/>
          </w:tcPr>
          <w:p w:rsidR="00B23415" w:rsidRPr="00015506" w:rsidRDefault="00B23415" w:rsidP="00D257EB">
            <w:pPr>
              <w:jc w:val="center"/>
            </w:pPr>
            <w:r w:rsidRPr="00015506">
              <w:t>8,6</w:t>
            </w:r>
          </w:p>
        </w:tc>
        <w:tc>
          <w:tcPr>
            <w:tcW w:w="992" w:type="dxa"/>
            <w:vAlign w:val="bottom"/>
          </w:tcPr>
          <w:p w:rsidR="00B23415" w:rsidRPr="00015506" w:rsidRDefault="00B23415" w:rsidP="00D257EB">
            <w:pPr>
              <w:jc w:val="center"/>
            </w:pPr>
            <w:r w:rsidRPr="00015506">
              <w:t>85</w:t>
            </w:r>
          </w:p>
        </w:tc>
        <w:tc>
          <w:tcPr>
            <w:tcW w:w="1276" w:type="dxa"/>
            <w:vAlign w:val="bottom"/>
          </w:tcPr>
          <w:p w:rsidR="00B23415" w:rsidRPr="00015506" w:rsidRDefault="00B23415" w:rsidP="00D257EB">
            <w:pPr>
              <w:jc w:val="center"/>
            </w:pPr>
            <w:r w:rsidRPr="00015506">
              <w:t>9,4</w:t>
            </w:r>
          </w:p>
        </w:tc>
      </w:tr>
      <w:tr w:rsidR="00B23415" w:rsidRPr="00015506" w:rsidTr="00081687">
        <w:trPr>
          <w:trHeight w:val="552"/>
        </w:trPr>
        <w:tc>
          <w:tcPr>
            <w:tcW w:w="762" w:type="dxa"/>
            <w:vAlign w:val="bottom"/>
          </w:tcPr>
          <w:p w:rsidR="00B23415" w:rsidRPr="00015506" w:rsidRDefault="00B23415" w:rsidP="00D257EB"/>
        </w:tc>
        <w:tc>
          <w:tcPr>
            <w:tcW w:w="4144" w:type="dxa"/>
            <w:vAlign w:val="bottom"/>
          </w:tcPr>
          <w:p w:rsidR="00B23415" w:rsidRPr="00015506" w:rsidRDefault="00B23415" w:rsidP="00D257EB">
            <w:r w:rsidRPr="00015506">
              <w:t>7-15 лет</w:t>
            </w:r>
          </w:p>
        </w:tc>
        <w:tc>
          <w:tcPr>
            <w:tcW w:w="1190" w:type="dxa"/>
            <w:vAlign w:val="bottom"/>
          </w:tcPr>
          <w:p w:rsidR="00B23415" w:rsidRPr="00015506" w:rsidRDefault="00B23415" w:rsidP="00D257EB">
            <w:pPr>
              <w:jc w:val="center"/>
            </w:pPr>
            <w:r w:rsidRPr="00015506">
              <w:t>121</w:t>
            </w:r>
          </w:p>
        </w:tc>
        <w:tc>
          <w:tcPr>
            <w:tcW w:w="1134" w:type="dxa"/>
            <w:vAlign w:val="bottom"/>
          </w:tcPr>
          <w:p w:rsidR="00B23415" w:rsidRPr="00015506" w:rsidRDefault="00B23415" w:rsidP="00D257EB">
            <w:pPr>
              <w:jc w:val="center"/>
            </w:pPr>
            <w:r w:rsidRPr="00015506">
              <w:t>13,1</w:t>
            </w:r>
          </w:p>
        </w:tc>
        <w:tc>
          <w:tcPr>
            <w:tcW w:w="992" w:type="dxa"/>
            <w:vAlign w:val="bottom"/>
          </w:tcPr>
          <w:p w:rsidR="00B23415" w:rsidRPr="00015506" w:rsidRDefault="00B23415" w:rsidP="00D257EB">
            <w:pPr>
              <w:jc w:val="center"/>
            </w:pPr>
            <w:r w:rsidRPr="00015506">
              <w:t>124</w:t>
            </w:r>
          </w:p>
        </w:tc>
        <w:tc>
          <w:tcPr>
            <w:tcW w:w="1276" w:type="dxa"/>
            <w:vAlign w:val="bottom"/>
          </w:tcPr>
          <w:p w:rsidR="00B23415" w:rsidRPr="00015506" w:rsidRDefault="00B23415" w:rsidP="00D257EB">
            <w:pPr>
              <w:jc w:val="center"/>
            </w:pPr>
            <w:r w:rsidRPr="00015506">
              <w:t>13,8</w:t>
            </w:r>
          </w:p>
        </w:tc>
      </w:tr>
      <w:tr w:rsidR="00B23415" w:rsidRPr="00015506" w:rsidTr="00081687">
        <w:trPr>
          <w:trHeight w:val="552"/>
        </w:trPr>
        <w:tc>
          <w:tcPr>
            <w:tcW w:w="762" w:type="dxa"/>
            <w:vAlign w:val="bottom"/>
          </w:tcPr>
          <w:p w:rsidR="00B23415" w:rsidRPr="00015506" w:rsidRDefault="00B23415" w:rsidP="00D257EB">
            <w:r w:rsidRPr="00015506">
              <w:lastRenderedPageBreak/>
              <w:t>2.</w:t>
            </w:r>
          </w:p>
        </w:tc>
        <w:tc>
          <w:tcPr>
            <w:tcW w:w="4144" w:type="dxa"/>
            <w:vAlign w:val="bottom"/>
          </w:tcPr>
          <w:p w:rsidR="00B23415" w:rsidRPr="00015506" w:rsidRDefault="00B23415" w:rsidP="00D257EB">
            <w:r w:rsidRPr="00015506">
              <w:t>Трудоспособное население</w:t>
            </w:r>
          </w:p>
        </w:tc>
        <w:tc>
          <w:tcPr>
            <w:tcW w:w="1190" w:type="dxa"/>
            <w:vAlign w:val="bottom"/>
          </w:tcPr>
          <w:p w:rsidR="00B23415" w:rsidRPr="00015506" w:rsidRDefault="00B23415" w:rsidP="00D257EB">
            <w:pPr>
              <w:jc w:val="center"/>
            </w:pPr>
            <w:r w:rsidRPr="00015506">
              <w:t>567</w:t>
            </w:r>
          </w:p>
        </w:tc>
        <w:tc>
          <w:tcPr>
            <w:tcW w:w="1134" w:type="dxa"/>
            <w:vAlign w:val="bottom"/>
          </w:tcPr>
          <w:p w:rsidR="00B23415" w:rsidRPr="00015506" w:rsidRDefault="00B23415" w:rsidP="00D257EB">
            <w:pPr>
              <w:jc w:val="center"/>
            </w:pPr>
            <w:r w:rsidRPr="00015506">
              <w:t>61,0</w:t>
            </w:r>
          </w:p>
        </w:tc>
        <w:tc>
          <w:tcPr>
            <w:tcW w:w="992" w:type="dxa"/>
            <w:vAlign w:val="bottom"/>
          </w:tcPr>
          <w:p w:rsidR="00B23415" w:rsidRPr="00015506" w:rsidRDefault="00B23415" w:rsidP="00D257EB">
            <w:pPr>
              <w:jc w:val="center"/>
            </w:pPr>
            <w:r w:rsidRPr="00015506">
              <w:t>541</w:t>
            </w:r>
          </w:p>
        </w:tc>
        <w:tc>
          <w:tcPr>
            <w:tcW w:w="1276" w:type="dxa"/>
            <w:vAlign w:val="bottom"/>
          </w:tcPr>
          <w:p w:rsidR="00B23415" w:rsidRPr="00015506" w:rsidRDefault="00B23415" w:rsidP="00D257EB">
            <w:pPr>
              <w:jc w:val="center"/>
            </w:pPr>
            <w:r w:rsidRPr="00015506">
              <w:t>60,1</w:t>
            </w:r>
          </w:p>
        </w:tc>
      </w:tr>
      <w:tr w:rsidR="00B23415" w:rsidRPr="00015506" w:rsidTr="00081687">
        <w:trPr>
          <w:trHeight w:val="552"/>
        </w:trPr>
        <w:tc>
          <w:tcPr>
            <w:tcW w:w="762" w:type="dxa"/>
            <w:vAlign w:val="bottom"/>
          </w:tcPr>
          <w:p w:rsidR="00B23415" w:rsidRPr="00015506" w:rsidRDefault="00B23415" w:rsidP="00D257EB"/>
        </w:tc>
        <w:tc>
          <w:tcPr>
            <w:tcW w:w="4144" w:type="dxa"/>
            <w:vAlign w:val="bottom"/>
          </w:tcPr>
          <w:p w:rsidR="00B23415" w:rsidRPr="00015506" w:rsidRDefault="00B23415" w:rsidP="00D257EB">
            <w:r w:rsidRPr="00015506">
              <w:t>-мужчин</w:t>
            </w:r>
          </w:p>
        </w:tc>
        <w:tc>
          <w:tcPr>
            <w:tcW w:w="1190" w:type="dxa"/>
            <w:vAlign w:val="bottom"/>
          </w:tcPr>
          <w:p w:rsidR="00B23415" w:rsidRPr="00015506" w:rsidRDefault="00B23415" w:rsidP="00D257EB">
            <w:pPr>
              <w:jc w:val="center"/>
            </w:pPr>
            <w:r w:rsidRPr="00015506">
              <w:t>278</w:t>
            </w:r>
          </w:p>
        </w:tc>
        <w:tc>
          <w:tcPr>
            <w:tcW w:w="1134" w:type="dxa"/>
            <w:vAlign w:val="bottom"/>
          </w:tcPr>
          <w:p w:rsidR="00B23415" w:rsidRPr="00015506" w:rsidRDefault="00B23415" w:rsidP="00D257EB">
            <w:pPr>
              <w:jc w:val="center"/>
            </w:pPr>
            <w:r w:rsidRPr="00015506">
              <w:t>30,0</w:t>
            </w:r>
          </w:p>
        </w:tc>
        <w:tc>
          <w:tcPr>
            <w:tcW w:w="992" w:type="dxa"/>
            <w:vAlign w:val="bottom"/>
          </w:tcPr>
          <w:p w:rsidR="00B23415" w:rsidRPr="00015506" w:rsidRDefault="00B23415" w:rsidP="00D257EB">
            <w:pPr>
              <w:jc w:val="center"/>
            </w:pPr>
            <w:r w:rsidRPr="00015506">
              <w:t>269</w:t>
            </w:r>
          </w:p>
        </w:tc>
        <w:tc>
          <w:tcPr>
            <w:tcW w:w="1276" w:type="dxa"/>
            <w:vAlign w:val="bottom"/>
          </w:tcPr>
          <w:p w:rsidR="00B23415" w:rsidRPr="00015506" w:rsidRDefault="00B23415" w:rsidP="00D257EB">
            <w:pPr>
              <w:jc w:val="center"/>
            </w:pPr>
            <w:r w:rsidRPr="00015506">
              <w:t>29,9</w:t>
            </w:r>
          </w:p>
        </w:tc>
      </w:tr>
      <w:tr w:rsidR="00B23415" w:rsidRPr="00015506" w:rsidTr="00081687">
        <w:trPr>
          <w:trHeight w:val="552"/>
        </w:trPr>
        <w:tc>
          <w:tcPr>
            <w:tcW w:w="762" w:type="dxa"/>
            <w:vAlign w:val="bottom"/>
          </w:tcPr>
          <w:p w:rsidR="00B23415" w:rsidRPr="00015506" w:rsidRDefault="00B23415" w:rsidP="00081687"/>
        </w:tc>
        <w:tc>
          <w:tcPr>
            <w:tcW w:w="4144" w:type="dxa"/>
            <w:vAlign w:val="bottom"/>
          </w:tcPr>
          <w:p w:rsidR="00B23415" w:rsidRPr="00015506" w:rsidRDefault="00B23415" w:rsidP="00081687">
            <w:r w:rsidRPr="00015506">
              <w:t>-женщин</w:t>
            </w:r>
          </w:p>
        </w:tc>
        <w:tc>
          <w:tcPr>
            <w:tcW w:w="1190" w:type="dxa"/>
            <w:vAlign w:val="bottom"/>
          </w:tcPr>
          <w:p w:rsidR="00B23415" w:rsidRPr="00015506" w:rsidRDefault="00B23415" w:rsidP="00081687">
            <w:pPr>
              <w:jc w:val="center"/>
            </w:pPr>
            <w:r w:rsidRPr="00015506">
              <w:t>286</w:t>
            </w:r>
          </w:p>
        </w:tc>
        <w:tc>
          <w:tcPr>
            <w:tcW w:w="1134" w:type="dxa"/>
            <w:vAlign w:val="bottom"/>
          </w:tcPr>
          <w:p w:rsidR="00B23415" w:rsidRPr="00015506" w:rsidRDefault="00B23415" w:rsidP="00081687">
            <w:pPr>
              <w:jc w:val="center"/>
            </w:pPr>
            <w:r w:rsidRPr="00015506">
              <w:t>31,0</w:t>
            </w:r>
          </w:p>
        </w:tc>
        <w:tc>
          <w:tcPr>
            <w:tcW w:w="992" w:type="dxa"/>
            <w:vAlign w:val="bottom"/>
          </w:tcPr>
          <w:p w:rsidR="00B23415" w:rsidRPr="00015506" w:rsidRDefault="00B23415" w:rsidP="00081687">
            <w:pPr>
              <w:jc w:val="center"/>
            </w:pPr>
            <w:r w:rsidRPr="00015506">
              <w:t>272</w:t>
            </w:r>
          </w:p>
        </w:tc>
        <w:tc>
          <w:tcPr>
            <w:tcW w:w="1276" w:type="dxa"/>
            <w:vAlign w:val="bottom"/>
          </w:tcPr>
          <w:p w:rsidR="00B23415" w:rsidRPr="00015506" w:rsidRDefault="00B23415" w:rsidP="00081687">
            <w:pPr>
              <w:jc w:val="center"/>
            </w:pPr>
            <w:r w:rsidRPr="00015506">
              <w:t>30,2</w:t>
            </w:r>
          </w:p>
        </w:tc>
      </w:tr>
      <w:tr w:rsidR="00B23415" w:rsidRPr="00015506" w:rsidTr="00081687">
        <w:trPr>
          <w:trHeight w:val="552"/>
        </w:trPr>
        <w:tc>
          <w:tcPr>
            <w:tcW w:w="762" w:type="dxa"/>
            <w:vAlign w:val="bottom"/>
          </w:tcPr>
          <w:p w:rsidR="00B23415" w:rsidRPr="00015506" w:rsidRDefault="00B23415" w:rsidP="00081687">
            <w:r w:rsidRPr="00015506">
              <w:t>3.</w:t>
            </w:r>
          </w:p>
        </w:tc>
        <w:tc>
          <w:tcPr>
            <w:tcW w:w="4144" w:type="dxa"/>
            <w:vAlign w:val="bottom"/>
          </w:tcPr>
          <w:p w:rsidR="00B23415" w:rsidRPr="00015506" w:rsidRDefault="00B23415" w:rsidP="00081687">
            <w:r w:rsidRPr="00015506">
              <w:t>Старше трудоспособного возраста</w:t>
            </w:r>
          </w:p>
        </w:tc>
        <w:tc>
          <w:tcPr>
            <w:tcW w:w="1190" w:type="dxa"/>
            <w:vAlign w:val="bottom"/>
          </w:tcPr>
          <w:p w:rsidR="00B23415" w:rsidRPr="00015506" w:rsidRDefault="00B23415" w:rsidP="00081687">
            <w:pPr>
              <w:jc w:val="center"/>
            </w:pPr>
            <w:r w:rsidRPr="00015506">
              <w:t>160</w:t>
            </w:r>
          </w:p>
        </w:tc>
        <w:tc>
          <w:tcPr>
            <w:tcW w:w="1134" w:type="dxa"/>
            <w:vAlign w:val="bottom"/>
          </w:tcPr>
          <w:p w:rsidR="00B23415" w:rsidRPr="00015506" w:rsidRDefault="00B23415" w:rsidP="00081687">
            <w:pPr>
              <w:jc w:val="center"/>
            </w:pPr>
            <w:r w:rsidRPr="00015506">
              <w:t>17,3</w:t>
            </w:r>
          </w:p>
        </w:tc>
        <w:tc>
          <w:tcPr>
            <w:tcW w:w="992" w:type="dxa"/>
            <w:vAlign w:val="bottom"/>
          </w:tcPr>
          <w:p w:rsidR="00B23415" w:rsidRPr="00015506" w:rsidRDefault="00B23415" w:rsidP="00081687">
            <w:pPr>
              <w:jc w:val="center"/>
            </w:pPr>
            <w:r w:rsidRPr="00015506">
              <w:t>150</w:t>
            </w:r>
          </w:p>
        </w:tc>
        <w:tc>
          <w:tcPr>
            <w:tcW w:w="1276" w:type="dxa"/>
            <w:vAlign w:val="bottom"/>
          </w:tcPr>
          <w:p w:rsidR="00B23415" w:rsidRPr="00015506" w:rsidRDefault="00B23415" w:rsidP="00081687">
            <w:pPr>
              <w:jc w:val="center"/>
            </w:pPr>
            <w:r w:rsidRPr="00015506">
              <w:t>16,7</w:t>
            </w:r>
          </w:p>
        </w:tc>
      </w:tr>
      <w:tr w:rsidR="00B23415" w:rsidRPr="00015506" w:rsidTr="00081687">
        <w:trPr>
          <w:trHeight w:val="552"/>
        </w:trPr>
        <w:tc>
          <w:tcPr>
            <w:tcW w:w="762" w:type="dxa"/>
            <w:vAlign w:val="bottom"/>
          </w:tcPr>
          <w:p w:rsidR="00B23415" w:rsidRPr="00015506" w:rsidRDefault="00B23415" w:rsidP="00081687"/>
        </w:tc>
        <w:tc>
          <w:tcPr>
            <w:tcW w:w="4144" w:type="dxa"/>
            <w:vAlign w:val="bottom"/>
          </w:tcPr>
          <w:p w:rsidR="00B23415" w:rsidRPr="00015506" w:rsidRDefault="00B23415" w:rsidP="00081687">
            <w:r w:rsidRPr="00015506">
              <w:t>-мужчины старше 60 лет</w:t>
            </w:r>
          </w:p>
        </w:tc>
        <w:tc>
          <w:tcPr>
            <w:tcW w:w="1190" w:type="dxa"/>
            <w:vAlign w:val="bottom"/>
          </w:tcPr>
          <w:p w:rsidR="00B23415" w:rsidRPr="00015506" w:rsidRDefault="00B23415" w:rsidP="00081687">
            <w:pPr>
              <w:jc w:val="center"/>
            </w:pPr>
            <w:r w:rsidRPr="00015506">
              <w:t>73</w:t>
            </w:r>
          </w:p>
        </w:tc>
        <w:tc>
          <w:tcPr>
            <w:tcW w:w="1134" w:type="dxa"/>
            <w:vAlign w:val="bottom"/>
          </w:tcPr>
          <w:p w:rsidR="00B23415" w:rsidRPr="00015506" w:rsidRDefault="00B23415" w:rsidP="00081687">
            <w:pPr>
              <w:jc w:val="center"/>
            </w:pPr>
            <w:r w:rsidRPr="00015506">
              <w:t>7,9</w:t>
            </w:r>
          </w:p>
        </w:tc>
        <w:tc>
          <w:tcPr>
            <w:tcW w:w="992" w:type="dxa"/>
            <w:vAlign w:val="bottom"/>
          </w:tcPr>
          <w:p w:rsidR="00B23415" w:rsidRPr="00015506" w:rsidRDefault="00B23415" w:rsidP="00081687">
            <w:pPr>
              <w:jc w:val="center"/>
            </w:pPr>
            <w:r w:rsidRPr="00015506">
              <w:t>63</w:t>
            </w:r>
          </w:p>
        </w:tc>
        <w:tc>
          <w:tcPr>
            <w:tcW w:w="1276" w:type="dxa"/>
            <w:vAlign w:val="bottom"/>
          </w:tcPr>
          <w:p w:rsidR="00B23415" w:rsidRPr="00015506" w:rsidRDefault="00B23415" w:rsidP="00081687">
            <w:pPr>
              <w:jc w:val="center"/>
            </w:pPr>
            <w:r w:rsidRPr="00015506">
              <w:t>7,0</w:t>
            </w:r>
          </w:p>
        </w:tc>
      </w:tr>
      <w:tr w:rsidR="00B23415" w:rsidRPr="00015506" w:rsidTr="00081687">
        <w:trPr>
          <w:trHeight w:val="552"/>
        </w:trPr>
        <w:tc>
          <w:tcPr>
            <w:tcW w:w="762" w:type="dxa"/>
            <w:vAlign w:val="bottom"/>
          </w:tcPr>
          <w:p w:rsidR="00B23415" w:rsidRPr="00015506" w:rsidRDefault="00B23415" w:rsidP="00081687"/>
        </w:tc>
        <w:tc>
          <w:tcPr>
            <w:tcW w:w="4144" w:type="dxa"/>
            <w:vAlign w:val="bottom"/>
          </w:tcPr>
          <w:p w:rsidR="00B23415" w:rsidRPr="00015506" w:rsidRDefault="00B23415" w:rsidP="00081687">
            <w:r w:rsidRPr="00015506">
              <w:t>-женщины старше 55 лет</w:t>
            </w:r>
          </w:p>
        </w:tc>
        <w:tc>
          <w:tcPr>
            <w:tcW w:w="1190" w:type="dxa"/>
            <w:vAlign w:val="bottom"/>
          </w:tcPr>
          <w:p w:rsidR="00B23415" w:rsidRPr="00015506" w:rsidRDefault="00B23415" w:rsidP="00081687">
            <w:pPr>
              <w:jc w:val="center"/>
            </w:pPr>
            <w:r w:rsidRPr="00015506">
              <w:t>87</w:t>
            </w:r>
          </w:p>
        </w:tc>
        <w:tc>
          <w:tcPr>
            <w:tcW w:w="1134" w:type="dxa"/>
            <w:vAlign w:val="bottom"/>
          </w:tcPr>
          <w:p w:rsidR="00B23415" w:rsidRPr="00015506" w:rsidRDefault="00B23415" w:rsidP="00081687">
            <w:pPr>
              <w:jc w:val="center"/>
            </w:pPr>
            <w:r w:rsidRPr="00015506">
              <w:t>9,4</w:t>
            </w:r>
          </w:p>
        </w:tc>
        <w:tc>
          <w:tcPr>
            <w:tcW w:w="992" w:type="dxa"/>
            <w:vAlign w:val="bottom"/>
          </w:tcPr>
          <w:p w:rsidR="00B23415" w:rsidRPr="00015506" w:rsidRDefault="00B23415" w:rsidP="00081687">
            <w:pPr>
              <w:jc w:val="center"/>
            </w:pPr>
            <w:r w:rsidRPr="00015506">
              <w:t>87</w:t>
            </w:r>
          </w:p>
        </w:tc>
        <w:tc>
          <w:tcPr>
            <w:tcW w:w="1276" w:type="dxa"/>
            <w:vAlign w:val="bottom"/>
          </w:tcPr>
          <w:p w:rsidR="00B23415" w:rsidRPr="00015506" w:rsidRDefault="00B23415" w:rsidP="00081687">
            <w:pPr>
              <w:jc w:val="center"/>
            </w:pPr>
            <w:r w:rsidRPr="00015506">
              <w:t>9,7</w:t>
            </w:r>
          </w:p>
        </w:tc>
      </w:tr>
      <w:tr w:rsidR="00B23415" w:rsidRPr="00015506" w:rsidTr="00081687">
        <w:trPr>
          <w:trHeight w:val="552"/>
        </w:trPr>
        <w:tc>
          <w:tcPr>
            <w:tcW w:w="762" w:type="dxa"/>
            <w:vAlign w:val="bottom"/>
          </w:tcPr>
          <w:p w:rsidR="00B23415" w:rsidRPr="00015506" w:rsidRDefault="00B23415" w:rsidP="00081687"/>
        </w:tc>
        <w:tc>
          <w:tcPr>
            <w:tcW w:w="4144" w:type="dxa"/>
            <w:vAlign w:val="bottom"/>
          </w:tcPr>
          <w:p w:rsidR="00B23415" w:rsidRPr="00015506" w:rsidRDefault="00B23415" w:rsidP="00081687">
            <w:r w:rsidRPr="00015506">
              <w:t>Всего:</w:t>
            </w:r>
          </w:p>
        </w:tc>
        <w:tc>
          <w:tcPr>
            <w:tcW w:w="1190" w:type="dxa"/>
            <w:vAlign w:val="bottom"/>
          </w:tcPr>
          <w:p w:rsidR="00B23415" w:rsidRPr="00015506" w:rsidRDefault="00B23415" w:rsidP="00081687">
            <w:pPr>
              <w:jc w:val="center"/>
            </w:pPr>
            <w:r w:rsidRPr="00015506">
              <w:t>925</w:t>
            </w:r>
          </w:p>
        </w:tc>
        <w:tc>
          <w:tcPr>
            <w:tcW w:w="1134" w:type="dxa"/>
            <w:vAlign w:val="bottom"/>
          </w:tcPr>
          <w:p w:rsidR="00B23415" w:rsidRPr="00015506" w:rsidRDefault="00B23415" w:rsidP="00081687">
            <w:pPr>
              <w:jc w:val="center"/>
            </w:pPr>
            <w:r w:rsidRPr="00015506">
              <w:t>100,0</w:t>
            </w:r>
          </w:p>
        </w:tc>
        <w:tc>
          <w:tcPr>
            <w:tcW w:w="992" w:type="dxa"/>
            <w:vAlign w:val="bottom"/>
          </w:tcPr>
          <w:p w:rsidR="00B23415" w:rsidRPr="00015506" w:rsidRDefault="00B23415" w:rsidP="00081687">
            <w:pPr>
              <w:jc w:val="center"/>
            </w:pPr>
            <w:r w:rsidRPr="00015506">
              <w:t>900</w:t>
            </w:r>
          </w:p>
        </w:tc>
        <w:tc>
          <w:tcPr>
            <w:tcW w:w="1276" w:type="dxa"/>
            <w:vAlign w:val="bottom"/>
          </w:tcPr>
          <w:p w:rsidR="00B23415" w:rsidRPr="00015506" w:rsidRDefault="00B23415" w:rsidP="00081687">
            <w:pPr>
              <w:jc w:val="center"/>
            </w:pPr>
            <w:r w:rsidRPr="00015506">
              <w:t>100,0</w:t>
            </w:r>
          </w:p>
        </w:tc>
      </w:tr>
    </w:tbl>
    <w:p w:rsidR="00B23415" w:rsidRDefault="00B23415" w:rsidP="00B23415">
      <w:pPr>
        <w:rPr>
          <w:sz w:val="28"/>
          <w:szCs w:val="28"/>
        </w:rPr>
      </w:pPr>
    </w:p>
    <w:p w:rsidR="00AF605D" w:rsidRDefault="00AF605D" w:rsidP="00B23415">
      <w:pPr>
        <w:rPr>
          <w:sz w:val="28"/>
          <w:szCs w:val="28"/>
        </w:rPr>
      </w:pPr>
    </w:p>
    <w:p w:rsidR="00AF605D" w:rsidRDefault="00AF605D" w:rsidP="00B23415">
      <w:pPr>
        <w:rPr>
          <w:sz w:val="28"/>
          <w:szCs w:val="28"/>
        </w:rPr>
      </w:pPr>
    </w:p>
    <w:p w:rsidR="00AF605D" w:rsidRPr="00D20B55" w:rsidRDefault="00AF605D" w:rsidP="00B23415">
      <w:pPr>
        <w:rPr>
          <w:sz w:val="28"/>
          <w:szCs w:val="28"/>
        </w:rPr>
      </w:pPr>
    </w:p>
    <w:p w:rsidR="00B23415" w:rsidRPr="00D20B55" w:rsidRDefault="00B23415" w:rsidP="00B23415">
      <w:pPr>
        <w:jc w:val="right"/>
        <w:rPr>
          <w:sz w:val="28"/>
          <w:szCs w:val="28"/>
        </w:rPr>
      </w:pPr>
      <w:r w:rsidRPr="00D20B55">
        <w:rPr>
          <w:sz w:val="28"/>
          <w:szCs w:val="28"/>
        </w:rPr>
        <w:t xml:space="preserve">Таблица </w:t>
      </w:r>
      <w:r w:rsidR="00015506">
        <w:rPr>
          <w:sz w:val="28"/>
          <w:szCs w:val="28"/>
        </w:rPr>
        <w:t>8</w:t>
      </w:r>
    </w:p>
    <w:p w:rsidR="00B23415" w:rsidRPr="00D20B55" w:rsidRDefault="00B23415" w:rsidP="00B23415">
      <w:pPr>
        <w:jc w:val="center"/>
        <w:rPr>
          <w:sz w:val="28"/>
          <w:szCs w:val="28"/>
        </w:rPr>
      </w:pPr>
      <w:r w:rsidRPr="00D20B55">
        <w:rPr>
          <w:sz w:val="28"/>
          <w:szCs w:val="28"/>
        </w:rPr>
        <w:t>Численность мужчин и женщин на начало года</w:t>
      </w:r>
    </w:p>
    <w:p w:rsidR="00B23415" w:rsidRPr="00E96BFE" w:rsidRDefault="00B23415" w:rsidP="00B2341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2855"/>
        <w:gridCol w:w="1101"/>
        <w:gridCol w:w="1233"/>
        <w:gridCol w:w="1362"/>
        <w:gridCol w:w="973"/>
        <w:gridCol w:w="1037"/>
      </w:tblGrid>
      <w:tr w:rsidR="00B23415" w:rsidRPr="00E96BFE" w:rsidTr="00081687">
        <w:trPr>
          <w:trHeight w:val="345"/>
        </w:trPr>
        <w:tc>
          <w:tcPr>
            <w:tcW w:w="675" w:type="dxa"/>
            <w:vMerge w:val="restart"/>
          </w:tcPr>
          <w:p w:rsidR="00B23415" w:rsidRPr="00E96BFE" w:rsidRDefault="00B23415" w:rsidP="00081687">
            <w:pPr>
              <w:jc w:val="center"/>
            </w:pPr>
            <w:r w:rsidRPr="00E96BFE">
              <w:t>№</w:t>
            </w:r>
          </w:p>
          <w:p w:rsidR="00B23415" w:rsidRPr="00E96BFE" w:rsidRDefault="00B23415" w:rsidP="00081687">
            <w:pPr>
              <w:jc w:val="center"/>
            </w:pPr>
            <w:r w:rsidRPr="00E96BFE">
              <w:t>п.п.</w:t>
            </w:r>
          </w:p>
        </w:tc>
        <w:tc>
          <w:tcPr>
            <w:tcW w:w="2977" w:type="dxa"/>
            <w:vMerge w:val="restart"/>
          </w:tcPr>
          <w:p w:rsidR="00B23415" w:rsidRPr="00E96BFE" w:rsidRDefault="00B23415" w:rsidP="00081687">
            <w:pPr>
              <w:jc w:val="center"/>
            </w:pPr>
            <w:r w:rsidRPr="00E96BFE">
              <w:t>Население</w:t>
            </w:r>
          </w:p>
        </w:tc>
        <w:tc>
          <w:tcPr>
            <w:tcW w:w="5883" w:type="dxa"/>
            <w:gridSpan w:val="5"/>
          </w:tcPr>
          <w:p w:rsidR="00B23415" w:rsidRPr="00E96BFE" w:rsidRDefault="00B23415" w:rsidP="00081687">
            <w:pPr>
              <w:jc w:val="center"/>
            </w:pPr>
            <w:r w:rsidRPr="00E96BFE">
              <w:t>Годы</w:t>
            </w:r>
          </w:p>
        </w:tc>
      </w:tr>
      <w:tr w:rsidR="00B23415" w:rsidRPr="00E96BFE" w:rsidTr="00081687">
        <w:trPr>
          <w:trHeight w:val="791"/>
        </w:trPr>
        <w:tc>
          <w:tcPr>
            <w:tcW w:w="675" w:type="dxa"/>
            <w:vMerge/>
          </w:tcPr>
          <w:p w:rsidR="00B23415" w:rsidRPr="00E96BFE" w:rsidRDefault="00B23415" w:rsidP="00081687">
            <w:pPr>
              <w:jc w:val="center"/>
            </w:pPr>
          </w:p>
        </w:tc>
        <w:tc>
          <w:tcPr>
            <w:tcW w:w="2977" w:type="dxa"/>
            <w:vMerge/>
          </w:tcPr>
          <w:p w:rsidR="00B23415" w:rsidRPr="00E96BFE" w:rsidRDefault="00B23415" w:rsidP="00081687">
            <w:pPr>
              <w:jc w:val="center"/>
            </w:pPr>
          </w:p>
        </w:tc>
        <w:tc>
          <w:tcPr>
            <w:tcW w:w="1133" w:type="dxa"/>
          </w:tcPr>
          <w:p w:rsidR="00B23415" w:rsidRPr="00E96BFE" w:rsidRDefault="00B23415" w:rsidP="00081687">
            <w:pPr>
              <w:jc w:val="center"/>
            </w:pPr>
            <w:r w:rsidRPr="00E96BFE">
              <w:t>200</w:t>
            </w:r>
            <w:r>
              <w:t>7</w:t>
            </w:r>
          </w:p>
        </w:tc>
        <w:tc>
          <w:tcPr>
            <w:tcW w:w="1277" w:type="dxa"/>
          </w:tcPr>
          <w:p w:rsidR="00B23415" w:rsidRPr="00E96BFE" w:rsidRDefault="00B23415" w:rsidP="00081687">
            <w:pPr>
              <w:jc w:val="center"/>
            </w:pPr>
            <w:r>
              <w:t>2008</w:t>
            </w:r>
          </w:p>
        </w:tc>
        <w:tc>
          <w:tcPr>
            <w:tcW w:w="1417" w:type="dxa"/>
          </w:tcPr>
          <w:p w:rsidR="00B23415" w:rsidRPr="00E96BFE" w:rsidRDefault="00B23415" w:rsidP="00081687">
            <w:pPr>
              <w:jc w:val="center"/>
            </w:pPr>
            <w:r w:rsidRPr="00E96BFE">
              <w:t>200</w:t>
            </w:r>
            <w:r>
              <w:t>9</w:t>
            </w:r>
          </w:p>
        </w:tc>
        <w:tc>
          <w:tcPr>
            <w:tcW w:w="993" w:type="dxa"/>
          </w:tcPr>
          <w:p w:rsidR="00B23415" w:rsidRPr="00E96BFE" w:rsidRDefault="00B23415" w:rsidP="00081687">
            <w:pPr>
              <w:jc w:val="center"/>
            </w:pPr>
            <w:r w:rsidRPr="00E96BFE">
              <w:t>20</w:t>
            </w:r>
            <w:r>
              <w:t>1</w:t>
            </w:r>
            <w:r w:rsidRPr="00E96BFE">
              <w:t>0</w:t>
            </w:r>
          </w:p>
        </w:tc>
        <w:tc>
          <w:tcPr>
            <w:tcW w:w="1063" w:type="dxa"/>
          </w:tcPr>
          <w:p w:rsidR="00B23415" w:rsidRPr="00E96BFE" w:rsidRDefault="00B23415" w:rsidP="00081687">
            <w:pPr>
              <w:jc w:val="center"/>
            </w:pPr>
            <w:r w:rsidRPr="00E96BFE">
              <w:t>201</w:t>
            </w:r>
            <w:r>
              <w:t>1</w:t>
            </w:r>
          </w:p>
        </w:tc>
      </w:tr>
      <w:tr w:rsidR="00B23415" w:rsidRPr="00E96BFE" w:rsidTr="00081687">
        <w:tc>
          <w:tcPr>
            <w:tcW w:w="675" w:type="dxa"/>
          </w:tcPr>
          <w:p w:rsidR="00B23415" w:rsidRPr="00E96BFE" w:rsidRDefault="00B23415" w:rsidP="00081687">
            <w:pPr>
              <w:jc w:val="both"/>
            </w:pPr>
            <w:r w:rsidRPr="00E96BFE">
              <w:t>1.</w:t>
            </w:r>
          </w:p>
        </w:tc>
        <w:tc>
          <w:tcPr>
            <w:tcW w:w="2977" w:type="dxa"/>
          </w:tcPr>
          <w:p w:rsidR="00B23415" w:rsidRPr="00E96BFE" w:rsidRDefault="00B23415" w:rsidP="00081687">
            <w:pPr>
              <w:jc w:val="both"/>
            </w:pPr>
            <w:r w:rsidRPr="00E96BFE">
              <w:t>Все население, чел.</w:t>
            </w:r>
          </w:p>
          <w:p w:rsidR="00B23415" w:rsidRPr="00E96BFE" w:rsidRDefault="00B23415" w:rsidP="00081687">
            <w:pPr>
              <w:jc w:val="both"/>
            </w:pPr>
            <w:r w:rsidRPr="00E96BFE">
              <w:t>в том числе:</w:t>
            </w:r>
          </w:p>
          <w:p w:rsidR="00B23415" w:rsidRPr="00E96BFE" w:rsidRDefault="00B23415" w:rsidP="00081687">
            <w:pPr>
              <w:jc w:val="both"/>
            </w:pPr>
            <w:r w:rsidRPr="00E96BFE">
              <w:t>мужчины</w:t>
            </w:r>
          </w:p>
          <w:p w:rsidR="00B23415" w:rsidRPr="00E96BFE" w:rsidRDefault="00B23415" w:rsidP="00081687">
            <w:pPr>
              <w:jc w:val="both"/>
            </w:pPr>
            <w:r w:rsidRPr="00E96BFE">
              <w:t>женщины</w:t>
            </w:r>
          </w:p>
        </w:tc>
        <w:tc>
          <w:tcPr>
            <w:tcW w:w="1133" w:type="dxa"/>
          </w:tcPr>
          <w:p w:rsidR="00B23415" w:rsidRDefault="00B23415" w:rsidP="00081687">
            <w:pPr>
              <w:jc w:val="center"/>
            </w:pPr>
            <w:r>
              <w:t>932</w:t>
            </w:r>
          </w:p>
          <w:p w:rsidR="00B23415" w:rsidRDefault="00B23415" w:rsidP="00081687">
            <w:pPr>
              <w:jc w:val="center"/>
            </w:pPr>
          </w:p>
          <w:p w:rsidR="00B23415" w:rsidRDefault="00B23415" w:rsidP="00081687">
            <w:pPr>
              <w:jc w:val="center"/>
            </w:pPr>
            <w:r>
              <w:t>457</w:t>
            </w:r>
          </w:p>
          <w:p w:rsidR="00B23415" w:rsidRPr="00E96BFE" w:rsidRDefault="00B23415" w:rsidP="00081687">
            <w:pPr>
              <w:jc w:val="center"/>
            </w:pPr>
            <w:r>
              <w:t>475</w:t>
            </w:r>
          </w:p>
        </w:tc>
        <w:tc>
          <w:tcPr>
            <w:tcW w:w="1277" w:type="dxa"/>
          </w:tcPr>
          <w:p w:rsidR="00B23415" w:rsidRDefault="00B23415" w:rsidP="00081687">
            <w:pPr>
              <w:jc w:val="center"/>
            </w:pPr>
            <w:r>
              <w:t>924</w:t>
            </w:r>
          </w:p>
          <w:p w:rsidR="00B23415" w:rsidRDefault="00B23415" w:rsidP="00081687">
            <w:pPr>
              <w:jc w:val="center"/>
            </w:pPr>
          </w:p>
          <w:p w:rsidR="00B23415" w:rsidRDefault="00B23415" w:rsidP="00081687">
            <w:pPr>
              <w:jc w:val="center"/>
            </w:pPr>
            <w:r>
              <w:t>452</w:t>
            </w:r>
          </w:p>
          <w:p w:rsidR="00B23415" w:rsidRPr="00E96BFE" w:rsidRDefault="00B23415" w:rsidP="00081687">
            <w:pPr>
              <w:jc w:val="center"/>
            </w:pPr>
            <w:r>
              <w:t>472</w:t>
            </w:r>
          </w:p>
        </w:tc>
        <w:tc>
          <w:tcPr>
            <w:tcW w:w="1417" w:type="dxa"/>
          </w:tcPr>
          <w:p w:rsidR="00B23415" w:rsidRDefault="00B23415" w:rsidP="00081687">
            <w:pPr>
              <w:jc w:val="center"/>
            </w:pPr>
            <w:r>
              <w:t>935</w:t>
            </w:r>
          </w:p>
          <w:p w:rsidR="00B23415" w:rsidRDefault="00B23415" w:rsidP="00081687">
            <w:pPr>
              <w:jc w:val="center"/>
            </w:pPr>
          </w:p>
          <w:p w:rsidR="00B23415" w:rsidRDefault="00B23415" w:rsidP="00081687">
            <w:pPr>
              <w:jc w:val="center"/>
            </w:pPr>
            <w:r>
              <w:t>460</w:t>
            </w:r>
          </w:p>
          <w:p w:rsidR="00B23415" w:rsidRPr="00E96BFE" w:rsidRDefault="00B23415" w:rsidP="00081687">
            <w:pPr>
              <w:jc w:val="center"/>
            </w:pPr>
            <w:r>
              <w:t>475</w:t>
            </w:r>
          </w:p>
        </w:tc>
        <w:tc>
          <w:tcPr>
            <w:tcW w:w="993" w:type="dxa"/>
          </w:tcPr>
          <w:p w:rsidR="00B23415" w:rsidRDefault="00B23415" w:rsidP="00081687">
            <w:pPr>
              <w:jc w:val="center"/>
            </w:pPr>
            <w:r>
              <w:t>925</w:t>
            </w:r>
          </w:p>
          <w:p w:rsidR="00B23415" w:rsidRDefault="00B23415" w:rsidP="00081687">
            <w:pPr>
              <w:jc w:val="center"/>
            </w:pPr>
          </w:p>
          <w:p w:rsidR="00B23415" w:rsidRDefault="00B23415" w:rsidP="00081687">
            <w:pPr>
              <w:jc w:val="center"/>
            </w:pPr>
            <w:r>
              <w:t>455</w:t>
            </w:r>
          </w:p>
          <w:p w:rsidR="00B23415" w:rsidRPr="00E96BFE" w:rsidRDefault="00B23415" w:rsidP="00081687">
            <w:pPr>
              <w:jc w:val="center"/>
            </w:pPr>
            <w:r>
              <w:t>470</w:t>
            </w:r>
          </w:p>
        </w:tc>
        <w:tc>
          <w:tcPr>
            <w:tcW w:w="1063" w:type="dxa"/>
          </w:tcPr>
          <w:p w:rsidR="00B23415" w:rsidRDefault="00B23415" w:rsidP="00081687">
            <w:pPr>
              <w:jc w:val="center"/>
            </w:pPr>
            <w:r>
              <w:t>900</w:t>
            </w:r>
          </w:p>
          <w:p w:rsidR="00B23415" w:rsidRDefault="00B23415" w:rsidP="00081687">
            <w:pPr>
              <w:jc w:val="center"/>
            </w:pPr>
          </w:p>
          <w:p w:rsidR="00B23415" w:rsidRDefault="00B23415" w:rsidP="00081687">
            <w:pPr>
              <w:jc w:val="center"/>
            </w:pPr>
            <w:r>
              <w:t>440</w:t>
            </w:r>
          </w:p>
          <w:p w:rsidR="00B23415" w:rsidRPr="00E96BFE" w:rsidRDefault="00B23415" w:rsidP="00081687">
            <w:pPr>
              <w:jc w:val="center"/>
            </w:pPr>
            <w:r>
              <w:t>460</w:t>
            </w:r>
          </w:p>
        </w:tc>
      </w:tr>
      <w:tr w:rsidR="00B23415" w:rsidRPr="00E96BFE" w:rsidTr="00081687">
        <w:trPr>
          <w:trHeight w:val="944"/>
        </w:trPr>
        <w:tc>
          <w:tcPr>
            <w:tcW w:w="675" w:type="dxa"/>
            <w:vMerge w:val="restart"/>
          </w:tcPr>
          <w:p w:rsidR="00B23415" w:rsidRPr="00E96BFE" w:rsidRDefault="00B23415" w:rsidP="00081687">
            <w:pPr>
              <w:jc w:val="both"/>
            </w:pPr>
            <w:r w:rsidRPr="00E96BFE">
              <w:t>2.</w:t>
            </w:r>
          </w:p>
        </w:tc>
        <w:tc>
          <w:tcPr>
            <w:tcW w:w="2977" w:type="dxa"/>
          </w:tcPr>
          <w:p w:rsidR="00B23415" w:rsidRPr="00E96BFE" w:rsidRDefault="00B23415" w:rsidP="00081687">
            <w:pPr>
              <w:jc w:val="both"/>
            </w:pPr>
            <w:r w:rsidRPr="00E96BFE">
              <w:t>Удельный вес в общей численности населения, %,</w:t>
            </w:r>
          </w:p>
        </w:tc>
        <w:tc>
          <w:tcPr>
            <w:tcW w:w="1133" w:type="dxa"/>
            <w:vAlign w:val="bottom"/>
          </w:tcPr>
          <w:p w:rsidR="00B23415" w:rsidRPr="00E96BFE" w:rsidRDefault="00B23415" w:rsidP="00081687">
            <w:pPr>
              <w:jc w:val="center"/>
            </w:pPr>
            <w:r w:rsidRPr="00E96BFE">
              <w:t>100,0</w:t>
            </w:r>
          </w:p>
        </w:tc>
        <w:tc>
          <w:tcPr>
            <w:tcW w:w="1277" w:type="dxa"/>
            <w:vAlign w:val="bottom"/>
          </w:tcPr>
          <w:p w:rsidR="00B23415" w:rsidRPr="00E96BFE" w:rsidRDefault="00B23415" w:rsidP="00081687">
            <w:pPr>
              <w:jc w:val="center"/>
            </w:pPr>
            <w:r w:rsidRPr="00E96BFE">
              <w:t>100,0</w:t>
            </w:r>
          </w:p>
        </w:tc>
        <w:tc>
          <w:tcPr>
            <w:tcW w:w="1417" w:type="dxa"/>
            <w:vAlign w:val="bottom"/>
          </w:tcPr>
          <w:p w:rsidR="00B23415" w:rsidRPr="00E96BFE" w:rsidRDefault="00B23415" w:rsidP="00081687">
            <w:pPr>
              <w:jc w:val="center"/>
            </w:pPr>
            <w:r w:rsidRPr="00E96BFE">
              <w:t>100,0</w:t>
            </w:r>
          </w:p>
        </w:tc>
        <w:tc>
          <w:tcPr>
            <w:tcW w:w="993" w:type="dxa"/>
            <w:vAlign w:val="bottom"/>
          </w:tcPr>
          <w:p w:rsidR="00B23415" w:rsidRPr="00E96BFE" w:rsidRDefault="00B23415" w:rsidP="00081687">
            <w:pPr>
              <w:jc w:val="center"/>
            </w:pPr>
            <w:r w:rsidRPr="00E96BFE">
              <w:t>100,0</w:t>
            </w:r>
          </w:p>
        </w:tc>
        <w:tc>
          <w:tcPr>
            <w:tcW w:w="1063" w:type="dxa"/>
            <w:vAlign w:val="bottom"/>
          </w:tcPr>
          <w:p w:rsidR="00B23415" w:rsidRPr="00E96BFE" w:rsidRDefault="00B23415" w:rsidP="00081687">
            <w:pPr>
              <w:jc w:val="center"/>
            </w:pPr>
            <w:r w:rsidRPr="00E96BFE">
              <w:t>100,0</w:t>
            </w:r>
          </w:p>
        </w:tc>
      </w:tr>
      <w:tr w:rsidR="00B23415" w:rsidRPr="00E96BFE" w:rsidTr="00081687">
        <w:trPr>
          <w:trHeight w:val="513"/>
        </w:trPr>
        <w:tc>
          <w:tcPr>
            <w:tcW w:w="675" w:type="dxa"/>
            <w:vMerge/>
          </w:tcPr>
          <w:p w:rsidR="00B23415" w:rsidRPr="00E96BFE" w:rsidRDefault="00B23415" w:rsidP="00081687">
            <w:pPr>
              <w:jc w:val="both"/>
            </w:pPr>
          </w:p>
        </w:tc>
        <w:tc>
          <w:tcPr>
            <w:tcW w:w="2977" w:type="dxa"/>
          </w:tcPr>
          <w:p w:rsidR="00B23415" w:rsidRPr="00E96BFE" w:rsidRDefault="00B23415" w:rsidP="00081687">
            <w:pPr>
              <w:jc w:val="both"/>
            </w:pPr>
            <w:r w:rsidRPr="00E96BFE">
              <w:t xml:space="preserve">мужчины </w:t>
            </w:r>
          </w:p>
        </w:tc>
        <w:tc>
          <w:tcPr>
            <w:tcW w:w="1133" w:type="dxa"/>
          </w:tcPr>
          <w:p w:rsidR="00B23415" w:rsidRPr="00E96BFE" w:rsidRDefault="00B23415" w:rsidP="00081687">
            <w:pPr>
              <w:jc w:val="center"/>
            </w:pPr>
            <w:r>
              <w:t>49,0</w:t>
            </w:r>
          </w:p>
        </w:tc>
        <w:tc>
          <w:tcPr>
            <w:tcW w:w="1277" w:type="dxa"/>
          </w:tcPr>
          <w:p w:rsidR="00B23415" w:rsidRPr="00E96BFE" w:rsidRDefault="00B23415" w:rsidP="00081687">
            <w:pPr>
              <w:jc w:val="center"/>
            </w:pPr>
            <w:r>
              <w:t>48,9</w:t>
            </w:r>
          </w:p>
        </w:tc>
        <w:tc>
          <w:tcPr>
            <w:tcW w:w="1417" w:type="dxa"/>
          </w:tcPr>
          <w:p w:rsidR="00B23415" w:rsidRPr="00E96BFE" w:rsidRDefault="00B23415" w:rsidP="00081687">
            <w:pPr>
              <w:jc w:val="center"/>
            </w:pPr>
            <w:r>
              <w:t>49,2</w:t>
            </w:r>
          </w:p>
        </w:tc>
        <w:tc>
          <w:tcPr>
            <w:tcW w:w="993" w:type="dxa"/>
          </w:tcPr>
          <w:p w:rsidR="00B23415" w:rsidRPr="002D7285" w:rsidRDefault="00B23415" w:rsidP="00081687">
            <w:pPr>
              <w:jc w:val="center"/>
            </w:pPr>
            <w:r>
              <w:t>49,2</w:t>
            </w:r>
          </w:p>
        </w:tc>
        <w:tc>
          <w:tcPr>
            <w:tcW w:w="1063" w:type="dxa"/>
          </w:tcPr>
          <w:p w:rsidR="00B23415" w:rsidRPr="00E96BFE" w:rsidRDefault="00B23415" w:rsidP="00081687">
            <w:pPr>
              <w:jc w:val="center"/>
            </w:pPr>
            <w:r>
              <w:t>48,9</w:t>
            </w:r>
          </w:p>
        </w:tc>
      </w:tr>
      <w:tr w:rsidR="00B23415" w:rsidRPr="00E96BFE" w:rsidTr="00081687">
        <w:trPr>
          <w:trHeight w:val="339"/>
        </w:trPr>
        <w:tc>
          <w:tcPr>
            <w:tcW w:w="675" w:type="dxa"/>
            <w:vMerge/>
          </w:tcPr>
          <w:p w:rsidR="00B23415" w:rsidRPr="00E96BFE" w:rsidRDefault="00B23415" w:rsidP="00081687">
            <w:pPr>
              <w:jc w:val="both"/>
            </w:pPr>
          </w:p>
        </w:tc>
        <w:tc>
          <w:tcPr>
            <w:tcW w:w="2977" w:type="dxa"/>
          </w:tcPr>
          <w:p w:rsidR="00B23415" w:rsidRPr="00E96BFE" w:rsidRDefault="00B23415" w:rsidP="00081687">
            <w:pPr>
              <w:jc w:val="both"/>
            </w:pPr>
            <w:r w:rsidRPr="00E96BFE">
              <w:t>женщины</w:t>
            </w:r>
          </w:p>
        </w:tc>
        <w:tc>
          <w:tcPr>
            <w:tcW w:w="1133" w:type="dxa"/>
          </w:tcPr>
          <w:p w:rsidR="00B23415" w:rsidRPr="00E96BFE" w:rsidRDefault="00B23415" w:rsidP="00081687">
            <w:pPr>
              <w:jc w:val="center"/>
            </w:pPr>
            <w:r>
              <w:t>51,0</w:t>
            </w:r>
          </w:p>
        </w:tc>
        <w:tc>
          <w:tcPr>
            <w:tcW w:w="1277" w:type="dxa"/>
          </w:tcPr>
          <w:p w:rsidR="00B23415" w:rsidRPr="00E96BFE" w:rsidRDefault="00B23415" w:rsidP="00081687">
            <w:pPr>
              <w:jc w:val="center"/>
            </w:pPr>
            <w:r>
              <w:t>51,1</w:t>
            </w:r>
          </w:p>
        </w:tc>
        <w:tc>
          <w:tcPr>
            <w:tcW w:w="1417" w:type="dxa"/>
          </w:tcPr>
          <w:p w:rsidR="00B23415" w:rsidRPr="00E96BFE" w:rsidRDefault="00B23415" w:rsidP="00081687">
            <w:pPr>
              <w:jc w:val="center"/>
            </w:pPr>
            <w:r>
              <w:t>50,8</w:t>
            </w:r>
          </w:p>
        </w:tc>
        <w:tc>
          <w:tcPr>
            <w:tcW w:w="993" w:type="dxa"/>
          </w:tcPr>
          <w:p w:rsidR="00B23415" w:rsidRPr="00E96BFE" w:rsidRDefault="00B23415" w:rsidP="00081687">
            <w:pPr>
              <w:jc w:val="center"/>
            </w:pPr>
            <w:r>
              <w:t>50,8</w:t>
            </w:r>
          </w:p>
        </w:tc>
        <w:tc>
          <w:tcPr>
            <w:tcW w:w="1063" w:type="dxa"/>
          </w:tcPr>
          <w:p w:rsidR="00B23415" w:rsidRPr="00E96BFE" w:rsidRDefault="00B23415" w:rsidP="00081687">
            <w:pPr>
              <w:jc w:val="center"/>
            </w:pPr>
            <w:r>
              <w:t>51,1</w:t>
            </w:r>
          </w:p>
        </w:tc>
      </w:tr>
    </w:tbl>
    <w:p w:rsidR="00B23415" w:rsidRPr="00E96BFE" w:rsidRDefault="00B23415" w:rsidP="00B23415">
      <w:pPr>
        <w:jc w:val="center"/>
      </w:pPr>
    </w:p>
    <w:p w:rsidR="00B23415" w:rsidRDefault="00B23415" w:rsidP="00B23415">
      <w:pPr>
        <w:ind w:left="-851" w:firstLine="1702"/>
        <w:jc w:val="both"/>
        <w:rPr>
          <w:sz w:val="28"/>
          <w:szCs w:val="28"/>
        </w:rPr>
      </w:pPr>
    </w:p>
    <w:p w:rsidR="00B23415" w:rsidRDefault="00286D50" w:rsidP="00B23415">
      <w:pPr>
        <w:ind w:left="-851" w:firstLine="1702"/>
        <w:jc w:val="both"/>
        <w:rPr>
          <w:sz w:val="28"/>
          <w:szCs w:val="28"/>
        </w:rPr>
      </w:pPr>
      <w:r>
        <w:rPr>
          <w:noProof/>
          <w:sz w:val="28"/>
          <w:szCs w:val="28"/>
        </w:rPr>
        <w:lastRenderedPageBreak/>
        <w:drawing>
          <wp:inline distT="0" distB="0" distL="0" distR="0">
            <wp:extent cx="4697095" cy="2767965"/>
            <wp:effectExtent l="0" t="0" r="0" b="0"/>
            <wp:docPr id="4"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23415" w:rsidRDefault="00B23415" w:rsidP="00B23415">
      <w:pPr>
        <w:ind w:firstLine="709"/>
        <w:jc w:val="both"/>
        <w:rPr>
          <w:sz w:val="28"/>
          <w:szCs w:val="28"/>
        </w:rPr>
      </w:pPr>
      <w:r>
        <w:rPr>
          <w:sz w:val="28"/>
          <w:szCs w:val="28"/>
        </w:rPr>
        <w:t xml:space="preserve">Рис.3. </w:t>
      </w:r>
      <w:r w:rsidRPr="0013216A">
        <w:rPr>
          <w:sz w:val="28"/>
          <w:szCs w:val="28"/>
        </w:rPr>
        <w:t>Структура населения по отношению к трудоспособному возрасту</w:t>
      </w:r>
    </w:p>
    <w:p w:rsidR="00B23415" w:rsidRDefault="00B23415" w:rsidP="00B23415">
      <w:pPr>
        <w:ind w:left="-851" w:firstLine="1702"/>
        <w:jc w:val="both"/>
        <w:rPr>
          <w:sz w:val="28"/>
          <w:szCs w:val="28"/>
        </w:rPr>
      </w:pPr>
    </w:p>
    <w:p w:rsidR="00B23415" w:rsidRPr="008A436F" w:rsidRDefault="00B23415" w:rsidP="00B23415">
      <w:pPr>
        <w:ind w:firstLine="142"/>
        <w:jc w:val="both"/>
        <w:rPr>
          <w:sz w:val="28"/>
          <w:szCs w:val="28"/>
        </w:rPr>
      </w:pPr>
      <w:r>
        <w:rPr>
          <w:sz w:val="28"/>
          <w:szCs w:val="28"/>
        </w:rPr>
        <w:t>В возрастной структуре населения</w:t>
      </w:r>
      <w:r w:rsidRPr="008A436F">
        <w:rPr>
          <w:sz w:val="28"/>
          <w:szCs w:val="28"/>
        </w:rPr>
        <w:t>:</w:t>
      </w:r>
    </w:p>
    <w:p w:rsidR="00B23415" w:rsidRPr="00186F81" w:rsidRDefault="00B23415" w:rsidP="00186F81">
      <w:pPr>
        <w:pStyle w:val="afc"/>
        <w:numPr>
          <w:ilvl w:val="0"/>
          <w:numId w:val="10"/>
        </w:numPr>
        <w:spacing w:after="0" w:line="240" w:lineRule="auto"/>
        <w:ind w:left="709" w:hanging="567"/>
        <w:jc w:val="both"/>
        <w:rPr>
          <w:rFonts w:ascii="Times New Roman" w:eastAsia="Times New Roman" w:hAnsi="Times New Roman"/>
          <w:sz w:val="28"/>
          <w:szCs w:val="28"/>
          <w:lang w:eastAsia="ru-RU"/>
        </w:rPr>
      </w:pPr>
      <w:r w:rsidRPr="00186F81">
        <w:rPr>
          <w:rFonts w:ascii="Times New Roman" w:eastAsia="Times New Roman" w:hAnsi="Times New Roman"/>
          <w:sz w:val="28"/>
          <w:szCs w:val="28"/>
          <w:lang w:eastAsia="ru-RU"/>
        </w:rPr>
        <w:t>преобладают в общей численности населения лица трудоспособного возраста;</w:t>
      </w:r>
    </w:p>
    <w:p w:rsidR="00B23415" w:rsidRPr="00186F81" w:rsidRDefault="00B23415" w:rsidP="00186F81">
      <w:pPr>
        <w:pStyle w:val="afc"/>
        <w:numPr>
          <w:ilvl w:val="0"/>
          <w:numId w:val="10"/>
        </w:numPr>
        <w:spacing w:after="0" w:line="240" w:lineRule="auto"/>
        <w:ind w:left="709" w:hanging="567"/>
        <w:jc w:val="both"/>
        <w:rPr>
          <w:rFonts w:ascii="Times New Roman" w:eastAsia="Times New Roman" w:hAnsi="Times New Roman"/>
          <w:sz w:val="28"/>
          <w:szCs w:val="28"/>
          <w:lang w:eastAsia="ru-RU"/>
        </w:rPr>
      </w:pPr>
      <w:r w:rsidRPr="00186F81">
        <w:rPr>
          <w:rFonts w:ascii="Times New Roman" w:eastAsia="Times New Roman" w:hAnsi="Times New Roman"/>
          <w:sz w:val="28"/>
          <w:szCs w:val="28"/>
          <w:lang w:eastAsia="ru-RU"/>
        </w:rPr>
        <w:t>увеличено в последние годы число лиц старше трудоспособного возраста.</w:t>
      </w:r>
    </w:p>
    <w:p w:rsidR="00B23415" w:rsidRPr="00186F81" w:rsidRDefault="00B23415" w:rsidP="00186F81">
      <w:pPr>
        <w:pStyle w:val="a8"/>
        <w:spacing w:line="240" w:lineRule="auto"/>
        <w:ind w:left="0" w:firstLine="142"/>
        <w:rPr>
          <w:rFonts w:ascii="Times New Roman" w:hAnsi="Times New Roman"/>
          <w:sz w:val="28"/>
          <w:szCs w:val="28"/>
        </w:rPr>
      </w:pPr>
      <w:r w:rsidRPr="00186F81">
        <w:rPr>
          <w:rFonts w:ascii="Times New Roman" w:hAnsi="Times New Roman"/>
          <w:sz w:val="28"/>
          <w:szCs w:val="28"/>
        </w:rPr>
        <w:t>Из 900 человек, проживающих в поселениях 209 – это дети в возрасте до 15 лет, 150 – лица пенсионного возраста. Трудоспособное население составляло 541 человек.</w:t>
      </w:r>
    </w:p>
    <w:p w:rsidR="00B23415" w:rsidRPr="00186F81" w:rsidRDefault="00B23415" w:rsidP="00186F81">
      <w:pPr>
        <w:ind w:firstLine="142"/>
        <w:jc w:val="both"/>
        <w:rPr>
          <w:sz w:val="28"/>
          <w:szCs w:val="28"/>
        </w:rPr>
      </w:pPr>
      <w:r w:rsidRPr="00186F81">
        <w:rPr>
          <w:sz w:val="28"/>
          <w:szCs w:val="28"/>
        </w:rPr>
        <w:t>По прогнозу на перспективу несколько уменьшится доля лиц трудоспособного возраста за счет демографических последствий конца 80</w:t>
      </w:r>
      <w:r w:rsidRPr="00186F81">
        <w:rPr>
          <w:sz w:val="28"/>
          <w:szCs w:val="28"/>
          <w:vertAlign w:val="superscript"/>
        </w:rPr>
        <w:t xml:space="preserve">х </w:t>
      </w:r>
      <w:r w:rsidRPr="00186F81">
        <w:rPr>
          <w:sz w:val="28"/>
          <w:szCs w:val="28"/>
        </w:rPr>
        <w:t>и начала 90</w:t>
      </w:r>
      <w:r w:rsidRPr="00186F81">
        <w:rPr>
          <w:sz w:val="28"/>
          <w:szCs w:val="28"/>
          <w:vertAlign w:val="superscript"/>
        </w:rPr>
        <w:t xml:space="preserve">х </w:t>
      </w:r>
      <w:r w:rsidRPr="00186F81">
        <w:rPr>
          <w:sz w:val="28"/>
          <w:szCs w:val="28"/>
        </w:rPr>
        <w:t xml:space="preserve">годов, увеличится доля детей до 15 лет. </w:t>
      </w:r>
    </w:p>
    <w:p w:rsidR="00B23415" w:rsidRPr="00186F81" w:rsidRDefault="00B23415" w:rsidP="00186F81">
      <w:pPr>
        <w:pStyle w:val="26"/>
        <w:spacing w:line="240" w:lineRule="auto"/>
        <w:ind w:left="0" w:firstLine="851"/>
        <w:jc w:val="both"/>
        <w:rPr>
          <w:sz w:val="28"/>
          <w:szCs w:val="28"/>
        </w:rPr>
      </w:pPr>
      <w:r w:rsidRPr="00186F81">
        <w:rPr>
          <w:sz w:val="28"/>
          <w:szCs w:val="28"/>
        </w:rPr>
        <w:t xml:space="preserve">Удельный вес трудовых ресурсов на начало 2012 года составлял 61,0% от общей численности постоянного населения. На предприятиях, в организациях, учреждениях всех форм собственности занято 340человек, из них за пределами муниципального образования работает 191 человека. </w:t>
      </w:r>
    </w:p>
    <w:p w:rsidR="00B23415" w:rsidRDefault="00B23415" w:rsidP="00186F81">
      <w:pPr>
        <w:pStyle w:val="aff6"/>
        <w:ind w:left="0" w:firstLine="0"/>
        <w:rPr>
          <w:szCs w:val="28"/>
        </w:rPr>
      </w:pPr>
      <w:r w:rsidRPr="00186F81">
        <w:rPr>
          <w:szCs w:val="28"/>
        </w:rPr>
        <w:t>На предприятиях муниципального образования занято 149</w:t>
      </w:r>
      <w:r w:rsidRPr="00EC61AD">
        <w:rPr>
          <w:szCs w:val="28"/>
        </w:rPr>
        <w:t xml:space="preserve"> человек</w:t>
      </w:r>
      <w:r w:rsidRPr="008A436F">
        <w:rPr>
          <w:szCs w:val="28"/>
        </w:rPr>
        <w:t xml:space="preserve">, в </w:t>
      </w:r>
      <w:r>
        <w:rPr>
          <w:szCs w:val="28"/>
        </w:rPr>
        <w:t>личных подсобных хозяйствах – 120 человек.</w:t>
      </w:r>
      <w:r w:rsidRPr="008A436F">
        <w:rPr>
          <w:szCs w:val="28"/>
        </w:rPr>
        <w:t xml:space="preserve"> </w:t>
      </w:r>
      <w:r>
        <w:rPr>
          <w:szCs w:val="28"/>
        </w:rPr>
        <w:t>У</w:t>
      </w:r>
      <w:r w:rsidRPr="008A436F">
        <w:rPr>
          <w:szCs w:val="28"/>
        </w:rPr>
        <w:t>чащиеся 16 лет и старше, обучающиеся с отрывом от производства</w:t>
      </w:r>
      <w:r>
        <w:rPr>
          <w:szCs w:val="28"/>
        </w:rPr>
        <w:t xml:space="preserve"> – 23 человек.</w:t>
      </w:r>
    </w:p>
    <w:p w:rsidR="00B23415" w:rsidRDefault="00B23415" w:rsidP="00B23415">
      <w:pPr>
        <w:pStyle w:val="aff6"/>
        <w:ind w:left="0"/>
        <w:rPr>
          <w:szCs w:val="28"/>
        </w:rPr>
      </w:pPr>
      <w:r>
        <w:rPr>
          <w:szCs w:val="28"/>
        </w:rPr>
        <w:t xml:space="preserve">Существующий баланс трудовых ресурсов приведен в таблице </w:t>
      </w:r>
      <w:r w:rsidR="00015506">
        <w:rPr>
          <w:szCs w:val="28"/>
        </w:rPr>
        <w:t>9</w:t>
      </w:r>
      <w:r>
        <w:rPr>
          <w:szCs w:val="28"/>
        </w:rPr>
        <w:t>.</w:t>
      </w:r>
    </w:p>
    <w:p w:rsidR="00B23415" w:rsidRDefault="00B23415" w:rsidP="00B23415">
      <w:pPr>
        <w:pStyle w:val="aff6"/>
        <w:jc w:val="right"/>
        <w:rPr>
          <w:szCs w:val="28"/>
        </w:rPr>
      </w:pPr>
    </w:p>
    <w:p w:rsidR="00015506" w:rsidRDefault="00015506" w:rsidP="00B23415">
      <w:pPr>
        <w:pStyle w:val="aff6"/>
        <w:jc w:val="right"/>
        <w:rPr>
          <w:szCs w:val="28"/>
        </w:rPr>
      </w:pPr>
    </w:p>
    <w:p w:rsidR="00015506" w:rsidRDefault="00015506" w:rsidP="00B23415">
      <w:pPr>
        <w:pStyle w:val="aff6"/>
        <w:jc w:val="right"/>
        <w:rPr>
          <w:szCs w:val="28"/>
        </w:rPr>
      </w:pPr>
    </w:p>
    <w:p w:rsidR="00015506" w:rsidRDefault="00015506" w:rsidP="00B23415">
      <w:pPr>
        <w:pStyle w:val="aff6"/>
        <w:jc w:val="right"/>
        <w:rPr>
          <w:szCs w:val="28"/>
        </w:rPr>
      </w:pPr>
    </w:p>
    <w:p w:rsidR="00015506" w:rsidRDefault="00015506" w:rsidP="00B23415">
      <w:pPr>
        <w:pStyle w:val="aff6"/>
        <w:jc w:val="right"/>
        <w:rPr>
          <w:szCs w:val="28"/>
        </w:rPr>
      </w:pPr>
    </w:p>
    <w:p w:rsidR="00015506" w:rsidRDefault="00015506" w:rsidP="00B23415">
      <w:pPr>
        <w:pStyle w:val="aff6"/>
        <w:jc w:val="right"/>
        <w:rPr>
          <w:szCs w:val="28"/>
        </w:rPr>
      </w:pPr>
    </w:p>
    <w:p w:rsidR="00015506" w:rsidRDefault="00015506" w:rsidP="00B23415">
      <w:pPr>
        <w:pStyle w:val="aff6"/>
        <w:jc w:val="right"/>
        <w:rPr>
          <w:szCs w:val="28"/>
        </w:rPr>
      </w:pPr>
    </w:p>
    <w:p w:rsidR="00015506" w:rsidRDefault="00015506" w:rsidP="00B23415">
      <w:pPr>
        <w:pStyle w:val="aff6"/>
        <w:jc w:val="right"/>
        <w:rPr>
          <w:szCs w:val="28"/>
        </w:rPr>
      </w:pPr>
    </w:p>
    <w:p w:rsidR="00B23415" w:rsidRDefault="00B23415" w:rsidP="00B23415">
      <w:pPr>
        <w:pStyle w:val="aff6"/>
        <w:jc w:val="right"/>
        <w:rPr>
          <w:szCs w:val="28"/>
        </w:rPr>
      </w:pPr>
      <w:r>
        <w:rPr>
          <w:szCs w:val="28"/>
        </w:rPr>
        <w:lastRenderedPageBreak/>
        <w:t xml:space="preserve">Таблица </w:t>
      </w:r>
      <w:r w:rsidR="00015506">
        <w:rPr>
          <w:szCs w:val="28"/>
        </w:rPr>
        <w:t>9</w:t>
      </w:r>
    </w:p>
    <w:p w:rsidR="00B23415" w:rsidRDefault="00B23415" w:rsidP="00B23415">
      <w:pPr>
        <w:pStyle w:val="aff6"/>
        <w:jc w:val="center"/>
        <w:rPr>
          <w:szCs w:val="28"/>
        </w:rPr>
      </w:pPr>
      <w:r>
        <w:rPr>
          <w:szCs w:val="28"/>
        </w:rPr>
        <w:t>Баланс трудовых ресурсов</w:t>
      </w:r>
    </w:p>
    <w:p w:rsidR="00B23415" w:rsidRDefault="00B23415" w:rsidP="00B23415">
      <w:pPr>
        <w:pStyle w:val="aff6"/>
        <w:rPr>
          <w:szCs w:val="28"/>
        </w:rPr>
      </w:pPr>
    </w:p>
    <w:tbl>
      <w:tblPr>
        <w:tblW w:w="8115"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6"/>
        <w:gridCol w:w="4272"/>
        <w:gridCol w:w="1417"/>
        <w:gridCol w:w="1560"/>
      </w:tblGrid>
      <w:tr w:rsidR="00B23415" w:rsidRPr="001C177E" w:rsidTr="00081687">
        <w:trPr>
          <w:trHeight w:val="420"/>
        </w:trPr>
        <w:tc>
          <w:tcPr>
            <w:tcW w:w="866" w:type="dxa"/>
            <w:vMerge w:val="restart"/>
          </w:tcPr>
          <w:p w:rsidR="00B23415" w:rsidRPr="001C177E" w:rsidRDefault="00B23415" w:rsidP="00081687">
            <w:pPr>
              <w:pStyle w:val="aff6"/>
              <w:ind w:left="0" w:firstLine="0"/>
              <w:rPr>
                <w:sz w:val="24"/>
                <w:szCs w:val="24"/>
              </w:rPr>
            </w:pPr>
            <w:r w:rsidRPr="001C177E">
              <w:rPr>
                <w:sz w:val="24"/>
                <w:szCs w:val="24"/>
              </w:rPr>
              <w:t>№п.п.</w:t>
            </w:r>
          </w:p>
        </w:tc>
        <w:tc>
          <w:tcPr>
            <w:tcW w:w="4272" w:type="dxa"/>
            <w:vMerge w:val="restart"/>
          </w:tcPr>
          <w:p w:rsidR="00B23415" w:rsidRPr="001C177E" w:rsidRDefault="00B23415" w:rsidP="00081687">
            <w:pPr>
              <w:pStyle w:val="aff6"/>
              <w:ind w:left="0" w:firstLine="0"/>
              <w:jc w:val="center"/>
              <w:rPr>
                <w:sz w:val="24"/>
                <w:szCs w:val="24"/>
              </w:rPr>
            </w:pPr>
            <w:r>
              <w:rPr>
                <w:sz w:val="24"/>
                <w:szCs w:val="24"/>
              </w:rPr>
              <w:t>Показатели</w:t>
            </w:r>
          </w:p>
        </w:tc>
        <w:tc>
          <w:tcPr>
            <w:tcW w:w="2977" w:type="dxa"/>
            <w:gridSpan w:val="2"/>
          </w:tcPr>
          <w:p w:rsidR="00B23415" w:rsidRPr="001C177E" w:rsidRDefault="00B23415" w:rsidP="00081687">
            <w:pPr>
              <w:pStyle w:val="aff6"/>
              <w:ind w:left="0" w:firstLine="0"/>
              <w:jc w:val="center"/>
              <w:rPr>
                <w:sz w:val="24"/>
                <w:szCs w:val="24"/>
              </w:rPr>
            </w:pPr>
            <w:r>
              <w:rPr>
                <w:sz w:val="24"/>
                <w:szCs w:val="24"/>
              </w:rPr>
              <w:t>На 01.01.2012г.</w:t>
            </w:r>
          </w:p>
        </w:tc>
      </w:tr>
      <w:tr w:rsidR="00B23415" w:rsidRPr="001C177E" w:rsidTr="00081687">
        <w:trPr>
          <w:trHeight w:val="375"/>
        </w:trPr>
        <w:tc>
          <w:tcPr>
            <w:tcW w:w="866" w:type="dxa"/>
            <w:vMerge/>
          </w:tcPr>
          <w:p w:rsidR="00B23415" w:rsidRPr="001C177E" w:rsidRDefault="00B23415" w:rsidP="00081687">
            <w:pPr>
              <w:pStyle w:val="aff6"/>
              <w:ind w:left="0" w:firstLine="0"/>
              <w:rPr>
                <w:sz w:val="24"/>
                <w:szCs w:val="24"/>
              </w:rPr>
            </w:pPr>
          </w:p>
        </w:tc>
        <w:tc>
          <w:tcPr>
            <w:tcW w:w="4272" w:type="dxa"/>
            <w:vMerge/>
          </w:tcPr>
          <w:p w:rsidR="00B23415" w:rsidRPr="001C177E" w:rsidRDefault="00B23415" w:rsidP="00081687">
            <w:pPr>
              <w:pStyle w:val="aff6"/>
              <w:ind w:left="0" w:firstLine="0"/>
              <w:rPr>
                <w:sz w:val="24"/>
                <w:szCs w:val="24"/>
              </w:rPr>
            </w:pPr>
          </w:p>
        </w:tc>
        <w:tc>
          <w:tcPr>
            <w:tcW w:w="1417" w:type="dxa"/>
          </w:tcPr>
          <w:p w:rsidR="00B23415" w:rsidRPr="001C177E" w:rsidRDefault="00B23415" w:rsidP="00081687">
            <w:pPr>
              <w:pStyle w:val="aff6"/>
              <w:ind w:left="0" w:firstLine="0"/>
              <w:jc w:val="center"/>
              <w:rPr>
                <w:sz w:val="24"/>
                <w:szCs w:val="24"/>
              </w:rPr>
            </w:pPr>
            <w:r>
              <w:rPr>
                <w:sz w:val="24"/>
                <w:szCs w:val="24"/>
              </w:rPr>
              <w:t>чел.</w:t>
            </w:r>
          </w:p>
        </w:tc>
        <w:tc>
          <w:tcPr>
            <w:tcW w:w="1560" w:type="dxa"/>
          </w:tcPr>
          <w:p w:rsidR="00B23415" w:rsidRDefault="00B23415" w:rsidP="00081687">
            <w:pPr>
              <w:pStyle w:val="aff6"/>
              <w:ind w:left="0" w:firstLine="0"/>
              <w:jc w:val="center"/>
              <w:rPr>
                <w:sz w:val="24"/>
                <w:szCs w:val="24"/>
              </w:rPr>
            </w:pPr>
            <w:r>
              <w:rPr>
                <w:sz w:val="24"/>
                <w:szCs w:val="24"/>
              </w:rPr>
              <w:t>% от общ.числ.</w:t>
            </w:r>
          </w:p>
          <w:p w:rsidR="00B23415" w:rsidRPr="001C177E" w:rsidRDefault="00B23415" w:rsidP="00081687">
            <w:pPr>
              <w:pStyle w:val="aff6"/>
              <w:ind w:left="0" w:firstLine="0"/>
              <w:jc w:val="center"/>
              <w:rPr>
                <w:sz w:val="24"/>
                <w:szCs w:val="24"/>
              </w:rPr>
            </w:pPr>
            <w:r>
              <w:rPr>
                <w:sz w:val="24"/>
                <w:szCs w:val="24"/>
              </w:rPr>
              <w:t>населения</w:t>
            </w:r>
          </w:p>
        </w:tc>
      </w:tr>
      <w:tr w:rsidR="00B23415" w:rsidRPr="001C177E" w:rsidTr="00081687">
        <w:trPr>
          <w:trHeight w:val="549"/>
        </w:trPr>
        <w:tc>
          <w:tcPr>
            <w:tcW w:w="866" w:type="dxa"/>
          </w:tcPr>
          <w:p w:rsidR="00B23415" w:rsidRPr="001C177E" w:rsidRDefault="00B23415" w:rsidP="00081687">
            <w:pPr>
              <w:pStyle w:val="aff6"/>
              <w:ind w:left="0" w:firstLine="0"/>
              <w:rPr>
                <w:sz w:val="24"/>
                <w:szCs w:val="24"/>
              </w:rPr>
            </w:pPr>
          </w:p>
        </w:tc>
        <w:tc>
          <w:tcPr>
            <w:tcW w:w="4272" w:type="dxa"/>
          </w:tcPr>
          <w:p w:rsidR="00B23415" w:rsidRPr="00ED346B" w:rsidRDefault="00B23415" w:rsidP="00081687">
            <w:r w:rsidRPr="00ED346B">
              <w:t>Трудовые ресурсы, всего</w:t>
            </w:r>
            <w:r>
              <w:t>:</w:t>
            </w:r>
          </w:p>
        </w:tc>
        <w:tc>
          <w:tcPr>
            <w:tcW w:w="1417" w:type="dxa"/>
            <w:vAlign w:val="bottom"/>
          </w:tcPr>
          <w:p w:rsidR="00B23415" w:rsidRPr="001C177E" w:rsidRDefault="00B23415" w:rsidP="00081687">
            <w:pPr>
              <w:pStyle w:val="aff6"/>
              <w:ind w:left="0" w:firstLine="0"/>
              <w:jc w:val="center"/>
              <w:rPr>
                <w:sz w:val="24"/>
                <w:szCs w:val="24"/>
              </w:rPr>
            </w:pPr>
            <w:r>
              <w:rPr>
                <w:sz w:val="24"/>
                <w:szCs w:val="24"/>
              </w:rPr>
              <w:t>549</w:t>
            </w:r>
          </w:p>
        </w:tc>
        <w:tc>
          <w:tcPr>
            <w:tcW w:w="1560" w:type="dxa"/>
            <w:vAlign w:val="bottom"/>
          </w:tcPr>
          <w:p w:rsidR="00B23415" w:rsidRPr="001C177E" w:rsidRDefault="00B23415" w:rsidP="00081687">
            <w:pPr>
              <w:pStyle w:val="aff6"/>
              <w:ind w:left="0" w:firstLine="0"/>
              <w:jc w:val="center"/>
              <w:rPr>
                <w:sz w:val="24"/>
                <w:szCs w:val="24"/>
              </w:rPr>
            </w:pPr>
            <w:r>
              <w:rPr>
                <w:sz w:val="24"/>
                <w:szCs w:val="24"/>
              </w:rPr>
              <w:t>61,0</w:t>
            </w:r>
          </w:p>
        </w:tc>
      </w:tr>
      <w:tr w:rsidR="00B23415" w:rsidRPr="001C177E" w:rsidTr="00081687">
        <w:trPr>
          <w:trHeight w:val="549"/>
        </w:trPr>
        <w:tc>
          <w:tcPr>
            <w:tcW w:w="866" w:type="dxa"/>
          </w:tcPr>
          <w:p w:rsidR="00B23415" w:rsidRDefault="00B23415" w:rsidP="00081687">
            <w:pPr>
              <w:pStyle w:val="aff6"/>
              <w:ind w:left="0" w:firstLine="0"/>
              <w:rPr>
                <w:sz w:val="24"/>
                <w:szCs w:val="24"/>
              </w:rPr>
            </w:pPr>
          </w:p>
        </w:tc>
        <w:tc>
          <w:tcPr>
            <w:tcW w:w="4272" w:type="dxa"/>
            <w:vAlign w:val="bottom"/>
          </w:tcPr>
          <w:p w:rsidR="00B23415" w:rsidRPr="00ED346B" w:rsidRDefault="00B23415" w:rsidP="00081687">
            <w:r w:rsidRPr="00ED346B">
              <w:t>в том числе</w:t>
            </w:r>
            <w:r>
              <w:t>:</w:t>
            </w:r>
          </w:p>
        </w:tc>
        <w:tc>
          <w:tcPr>
            <w:tcW w:w="1417" w:type="dxa"/>
            <w:vAlign w:val="bottom"/>
          </w:tcPr>
          <w:p w:rsidR="00B23415" w:rsidRPr="001C177E" w:rsidRDefault="00B23415" w:rsidP="00081687">
            <w:pPr>
              <w:pStyle w:val="aff6"/>
              <w:ind w:left="0" w:firstLine="0"/>
              <w:jc w:val="center"/>
              <w:rPr>
                <w:sz w:val="24"/>
                <w:szCs w:val="24"/>
              </w:rPr>
            </w:pPr>
          </w:p>
        </w:tc>
        <w:tc>
          <w:tcPr>
            <w:tcW w:w="1560" w:type="dxa"/>
            <w:vAlign w:val="bottom"/>
          </w:tcPr>
          <w:p w:rsidR="00B23415" w:rsidRPr="001C177E" w:rsidRDefault="00B23415" w:rsidP="00081687">
            <w:pPr>
              <w:pStyle w:val="aff6"/>
              <w:ind w:left="0" w:firstLine="0"/>
              <w:jc w:val="center"/>
              <w:rPr>
                <w:sz w:val="24"/>
                <w:szCs w:val="24"/>
              </w:rPr>
            </w:pPr>
          </w:p>
        </w:tc>
      </w:tr>
      <w:tr w:rsidR="00B23415" w:rsidRPr="001C177E" w:rsidTr="00081687">
        <w:trPr>
          <w:trHeight w:val="549"/>
        </w:trPr>
        <w:tc>
          <w:tcPr>
            <w:tcW w:w="866" w:type="dxa"/>
          </w:tcPr>
          <w:p w:rsidR="00B23415" w:rsidRDefault="00B23415" w:rsidP="00081687">
            <w:pPr>
              <w:pStyle w:val="aff6"/>
              <w:ind w:left="0" w:firstLine="0"/>
              <w:rPr>
                <w:sz w:val="24"/>
                <w:szCs w:val="24"/>
              </w:rPr>
            </w:pPr>
          </w:p>
        </w:tc>
        <w:tc>
          <w:tcPr>
            <w:tcW w:w="4272" w:type="dxa"/>
            <w:vAlign w:val="bottom"/>
          </w:tcPr>
          <w:p w:rsidR="00B23415" w:rsidRPr="00ED346B" w:rsidRDefault="00B23415" w:rsidP="00081687">
            <w:r>
              <w:t>-</w:t>
            </w:r>
            <w:r w:rsidRPr="00ED346B">
              <w:t xml:space="preserve"> население в трудоспособном</w:t>
            </w:r>
            <w:r>
              <w:t xml:space="preserve"> </w:t>
            </w:r>
            <w:r w:rsidRPr="00ED346B">
              <w:t>возрасте</w:t>
            </w:r>
          </w:p>
        </w:tc>
        <w:tc>
          <w:tcPr>
            <w:tcW w:w="1417" w:type="dxa"/>
            <w:vAlign w:val="bottom"/>
          </w:tcPr>
          <w:p w:rsidR="00B23415" w:rsidRPr="001C177E" w:rsidRDefault="00B23415" w:rsidP="00081687">
            <w:pPr>
              <w:pStyle w:val="aff6"/>
              <w:ind w:left="0" w:firstLine="0"/>
              <w:jc w:val="center"/>
              <w:rPr>
                <w:sz w:val="24"/>
                <w:szCs w:val="24"/>
              </w:rPr>
            </w:pPr>
            <w:r>
              <w:rPr>
                <w:sz w:val="24"/>
                <w:szCs w:val="24"/>
              </w:rPr>
              <w:t>541</w:t>
            </w:r>
          </w:p>
        </w:tc>
        <w:tc>
          <w:tcPr>
            <w:tcW w:w="1560" w:type="dxa"/>
            <w:vAlign w:val="bottom"/>
          </w:tcPr>
          <w:p w:rsidR="00B23415" w:rsidRPr="001C177E" w:rsidRDefault="00B23415" w:rsidP="00081687">
            <w:pPr>
              <w:pStyle w:val="aff6"/>
              <w:ind w:left="0" w:firstLine="0"/>
              <w:jc w:val="center"/>
              <w:rPr>
                <w:sz w:val="24"/>
                <w:szCs w:val="24"/>
              </w:rPr>
            </w:pPr>
            <w:r>
              <w:rPr>
                <w:sz w:val="24"/>
                <w:szCs w:val="24"/>
              </w:rPr>
              <w:t>60,1</w:t>
            </w:r>
          </w:p>
        </w:tc>
      </w:tr>
      <w:tr w:rsidR="00B23415" w:rsidRPr="001C177E" w:rsidTr="00081687">
        <w:trPr>
          <w:trHeight w:val="549"/>
        </w:trPr>
        <w:tc>
          <w:tcPr>
            <w:tcW w:w="866" w:type="dxa"/>
          </w:tcPr>
          <w:p w:rsidR="00B23415" w:rsidRDefault="00B23415" w:rsidP="00081687">
            <w:pPr>
              <w:pStyle w:val="aff6"/>
              <w:ind w:left="0" w:firstLine="0"/>
              <w:rPr>
                <w:sz w:val="24"/>
                <w:szCs w:val="24"/>
              </w:rPr>
            </w:pPr>
          </w:p>
        </w:tc>
        <w:tc>
          <w:tcPr>
            <w:tcW w:w="4272" w:type="dxa"/>
            <w:vAlign w:val="bottom"/>
          </w:tcPr>
          <w:p w:rsidR="00B23415" w:rsidRPr="00ED346B" w:rsidRDefault="00B23415" w:rsidP="00081687">
            <w:r>
              <w:t xml:space="preserve">- </w:t>
            </w:r>
            <w:r w:rsidRPr="00ED346B">
              <w:t>работающие пенсионеры (старше трудоспособного возраста)</w:t>
            </w:r>
          </w:p>
        </w:tc>
        <w:tc>
          <w:tcPr>
            <w:tcW w:w="1417" w:type="dxa"/>
            <w:vAlign w:val="bottom"/>
          </w:tcPr>
          <w:p w:rsidR="00B23415" w:rsidRPr="001C177E" w:rsidRDefault="00B23415" w:rsidP="00081687">
            <w:pPr>
              <w:pStyle w:val="aff6"/>
              <w:ind w:left="0" w:firstLine="0"/>
              <w:jc w:val="center"/>
              <w:rPr>
                <w:sz w:val="24"/>
                <w:szCs w:val="24"/>
              </w:rPr>
            </w:pPr>
            <w:r>
              <w:rPr>
                <w:sz w:val="24"/>
                <w:szCs w:val="24"/>
              </w:rPr>
              <w:t>8</w:t>
            </w:r>
          </w:p>
        </w:tc>
        <w:tc>
          <w:tcPr>
            <w:tcW w:w="1560" w:type="dxa"/>
            <w:vAlign w:val="bottom"/>
          </w:tcPr>
          <w:p w:rsidR="00B23415" w:rsidRPr="001C177E" w:rsidRDefault="00B23415" w:rsidP="00081687">
            <w:pPr>
              <w:pStyle w:val="aff6"/>
              <w:ind w:left="0" w:firstLine="0"/>
              <w:jc w:val="center"/>
              <w:rPr>
                <w:sz w:val="24"/>
                <w:szCs w:val="24"/>
              </w:rPr>
            </w:pPr>
            <w:r>
              <w:rPr>
                <w:sz w:val="24"/>
                <w:szCs w:val="24"/>
              </w:rPr>
              <w:t>0,9</w:t>
            </w:r>
          </w:p>
        </w:tc>
      </w:tr>
      <w:tr w:rsidR="00B23415" w:rsidRPr="001C177E" w:rsidTr="00081687">
        <w:trPr>
          <w:trHeight w:val="549"/>
        </w:trPr>
        <w:tc>
          <w:tcPr>
            <w:tcW w:w="866" w:type="dxa"/>
          </w:tcPr>
          <w:p w:rsidR="00B23415" w:rsidRDefault="00B23415" w:rsidP="00081687">
            <w:pPr>
              <w:pStyle w:val="aff6"/>
              <w:ind w:left="0" w:firstLine="0"/>
              <w:rPr>
                <w:sz w:val="24"/>
                <w:szCs w:val="24"/>
              </w:rPr>
            </w:pPr>
            <w:r>
              <w:rPr>
                <w:sz w:val="24"/>
                <w:szCs w:val="24"/>
              </w:rPr>
              <w:t>1.</w:t>
            </w:r>
          </w:p>
        </w:tc>
        <w:tc>
          <w:tcPr>
            <w:tcW w:w="4272" w:type="dxa"/>
            <w:vAlign w:val="bottom"/>
          </w:tcPr>
          <w:p w:rsidR="00B23415" w:rsidRPr="00ED346B" w:rsidRDefault="00B23415" w:rsidP="00081687">
            <w:r w:rsidRPr="00ED346B">
              <w:t>Занято в экономике</w:t>
            </w:r>
            <w:r>
              <w:t xml:space="preserve">, </w:t>
            </w:r>
            <w:r w:rsidRPr="00ED346B">
              <w:t>в том числе</w:t>
            </w:r>
          </w:p>
        </w:tc>
        <w:tc>
          <w:tcPr>
            <w:tcW w:w="1417" w:type="dxa"/>
            <w:vAlign w:val="bottom"/>
          </w:tcPr>
          <w:p w:rsidR="00B23415" w:rsidRPr="001C177E" w:rsidRDefault="00B23415" w:rsidP="00081687">
            <w:pPr>
              <w:pStyle w:val="aff6"/>
              <w:ind w:left="0" w:firstLine="0"/>
              <w:jc w:val="center"/>
              <w:rPr>
                <w:sz w:val="24"/>
                <w:szCs w:val="24"/>
              </w:rPr>
            </w:pPr>
            <w:r>
              <w:rPr>
                <w:sz w:val="24"/>
                <w:szCs w:val="24"/>
              </w:rPr>
              <w:t>340</w:t>
            </w:r>
          </w:p>
        </w:tc>
        <w:tc>
          <w:tcPr>
            <w:tcW w:w="1560" w:type="dxa"/>
            <w:vAlign w:val="bottom"/>
          </w:tcPr>
          <w:p w:rsidR="00B23415" w:rsidRPr="001C177E" w:rsidRDefault="00B23415" w:rsidP="00081687">
            <w:pPr>
              <w:pStyle w:val="aff6"/>
              <w:ind w:left="0" w:firstLine="0"/>
              <w:jc w:val="center"/>
              <w:rPr>
                <w:sz w:val="24"/>
                <w:szCs w:val="24"/>
              </w:rPr>
            </w:pPr>
            <w:r>
              <w:rPr>
                <w:sz w:val="24"/>
                <w:szCs w:val="24"/>
              </w:rPr>
              <w:t>37,8</w:t>
            </w:r>
          </w:p>
        </w:tc>
      </w:tr>
      <w:tr w:rsidR="00B23415" w:rsidRPr="001C177E" w:rsidTr="00081687">
        <w:trPr>
          <w:trHeight w:val="549"/>
        </w:trPr>
        <w:tc>
          <w:tcPr>
            <w:tcW w:w="866" w:type="dxa"/>
          </w:tcPr>
          <w:p w:rsidR="00B23415" w:rsidRPr="001C177E" w:rsidRDefault="00B23415" w:rsidP="00081687">
            <w:pPr>
              <w:pStyle w:val="aff6"/>
              <w:ind w:left="0" w:firstLine="0"/>
              <w:rPr>
                <w:sz w:val="24"/>
                <w:szCs w:val="24"/>
              </w:rPr>
            </w:pPr>
          </w:p>
        </w:tc>
        <w:tc>
          <w:tcPr>
            <w:tcW w:w="4272" w:type="dxa"/>
            <w:vAlign w:val="bottom"/>
          </w:tcPr>
          <w:p w:rsidR="00B23415" w:rsidRPr="00ED346B" w:rsidRDefault="00B23415" w:rsidP="00081687">
            <w:r>
              <w:t>А. На территории муниципального образования</w:t>
            </w:r>
          </w:p>
        </w:tc>
        <w:tc>
          <w:tcPr>
            <w:tcW w:w="1417" w:type="dxa"/>
            <w:vAlign w:val="bottom"/>
          </w:tcPr>
          <w:p w:rsidR="00B23415" w:rsidRPr="001C177E" w:rsidRDefault="00B23415" w:rsidP="00081687">
            <w:pPr>
              <w:pStyle w:val="aff6"/>
              <w:ind w:left="0" w:firstLine="0"/>
              <w:jc w:val="center"/>
              <w:rPr>
                <w:sz w:val="24"/>
                <w:szCs w:val="24"/>
              </w:rPr>
            </w:pPr>
            <w:r>
              <w:rPr>
                <w:sz w:val="24"/>
                <w:szCs w:val="24"/>
              </w:rPr>
              <w:t>149</w:t>
            </w:r>
          </w:p>
        </w:tc>
        <w:tc>
          <w:tcPr>
            <w:tcW w:w="1560" w:type="dxa"/>
            <w:vAlign w:val="bottom"/>
          </w:tcPr>
          <w:p w:rsidR="00B23415" w:rsidRPr="001C177E" w:rsidRDefault="00B23415" w:rsidP="00081687">
            <w:pPr>
              <w:pStyle w:val="aff6"/>
              <w:ind w:left="0" w:firstLine="0"/>
              <w:jc w:val="center"/>
              <w:rPr>
                <w:sz w:val="24"/>
                <w:szCs w:val="24"/>
              </w:rPr>
            </w:pPr>
            <w:r>
              <w:rPr>
                <w:sz w:val="24"/>
                <w:szCs w:val="24"/>
              </w:rPr>
              <w:t>16,6</w:t>
            </w:r>
          </w:p>
        </w:tc>
      </w:tr>
      <w:tr w:rsidR="00B23415" w:rsidRPr="001C177E" w:rsidTr="00081687">
        <w:trPr>
          <w:trHeight w:val="549"/>
        </w:trPr>
        <w:tc>
          <w:tcPr>
            <w:tcW w:w="866" w:type="dxa"/>
          </w:tcPr>
          <w:p w:rsidR="00B23415" w:rsidRDefault="00B23415" w:rsidP="00081687">
            <w:pPr>
              <w:pStyle w:val="aff6"/>
              <w:ind w:left="0" w:firstLine="0"/>
              <w:rPr>
                <w:sz w:val="24"/>
                <w:szCs w:val="24"/>
              </w:rPr>
            </w:pPr>
          </w:p>
        </w:tc>
        <w:tc>
          <w:tcPr>
            <w:tcW w:w="4272" w:type="dxa"/>
            <w:vAlign w:val="bottom"/>
          </w:tcPr>
          <w:p w:rsidR="00B23415" w:rsidRPr="00ED346B" w:rsidRDefault="00B23415" w:rsidP="00081687">
            <w:r w:rsidRPr="006E652A">
              <w:t>Б.</w:t>
            </w:r>
            <w:r>
              <w:t xml:space="preserve"> За пределами муниципального образования</w:t>
            </w:r>
          </w:p>
        </w:tc>
        <w:tc>
          <w:tcPr>
            <w:tcW w:w="1417" w:type="dxa"/>
            <w:vAlign w:val="bottom"/>
          </w:tcPr>
          <w:p w:rsidR="00B23415" w:rsidRPr="001C177E" w:rsidRDefault="00B23415" w:rsidP="00081687">
            <w:pPr>
              <w:pStyle w:val="aff6"/>
              <w:ind w:left="0" w:firstLine="0"/>
              <w:jc w:val="center"/>
              <w:rPr>
                <w:sz w:val="24"/>
                <w:szCs w:val="24"/>
              </w:rPr>
            </w:pPr>
            <w:r>
              <w:rPr>
                <w:sz w:val="24"/>
                <w:szCs w:val="24"/>
              </w:rPr>
              <w:t>191</w:t>
            </w:r>
          </w:p>
        </w:tc>
        <w:tc>
          <w:tcPr>
            <w:tcW w:w="1560" w:type="dxa"/>
            <w:vAlign w:val="bottom"/>
          </w:tcPr>
          <w:p w:rsidR="00B23415" w:rsidRPr="001C177E" w:rsidRDefault="00B23415" w:rsidP="00081687">
            <w:pPr>
              <w:pStyle w:val="aff6"/>
              <w:ind w:left="0" w:firstLine="0"/>
              <w:jc w:val="center"/>
              <w:rPr>
                <w:sz w:val="24"/>
                <w:szCs w:val="24"/>
              </w:rPr>
            </w:pPr>
            <w:r>
              <w:rPr>
                <w:sz w:val="24"/>
                <w:szCs w:val="24"/>
              </w:rPr>
              <w:t>21,2</w:t>
            </w:r>
          </w:p>
        </w:tc>
      </w:tr>
      <w:tr w:rsidR="00B23415" w:rsidRPr="001C177E" w:rsidTr="00081687">
        <w:trPr>
          <w:trHeight w:val="549"/>
        </w:trPr>
        <w:tc>
          <w:tcPr>
            <w:tcW w:w="866" w:type="dxa"/>
          </w:tcPr>
          <w:p w:rsidR="00B23415" w:rsidRDefault="00B23415" w:rsidP="00081687">
            <w:pPr>
              <w:pStyle w:val="aff6"/>
              <w:ind w:left="0" w:firstLine="0"/>
              <w:rPr>
                <w:sz w:val="24"/>
                <w:szCs w:val="24"/>
              </w:rPr>
            </w:pPr>
            <w:r>
              <w:rPr>
                <w:sz w:val="24"/>
                <w:szCs w:val="24"/>
              </w:rPr>
              <w:t>2.</w:t>
            </w:r>
          </w:p>
        </w:tc>
        <w:tc>
          <w:tcPr>
            <w:tcW w:w="4272" w:type="dxa"/>
            <w:vAlign w:val="bottom"/>
          </w:tcPr>
          <w:p w:rsidR="00B23415" w:rsidRDefault="00B23415" w:rsidP="00081687">
            <w:r>
              <w:t>Учащиеся 16 лет и старше, обучающиеся с отрывом от производства</w:t>
            </w:r>
          </w:p>
        </w:tc>
        <w:tc>
          <w:tcPr>
            <w:tcW w:w="1417" w:type="dxa"/>
            <w:vAlign w:val="bottom"/>
          </w:tcPr>
          <w:p w:rsidR="00B23415" w:rsidRPr="001C177E" w:rsidRDefault="00B23415" w:rsidP="00081687">
            <w:pPr>
              <w:pStyle w:val="aff6"/>
              <w:ind w:left="0" w:firstLine="0"/>
              <w:jc w:val="center"/>
              <w:rPr>
                <w:sz w:val="24"/>
                <w:szCs w:val="24"/>
              </w:rPr>
            </w:pPr>
            <w:r>
              <w:rPr>
                <w:sz w:val="24"/>
                <w:szCs w:val="24"/>
              </w:rPr>
              <w:t>23</w:t>
            </w:r>
          </w:p>
        </w:tc>
        <w:tc>
          <w:tcPr>
            <w:tcW w:w="1560" w:type="dxa"/>
            <w:vAlign w:val="bottom"/>
          </w:tcPr>
          <w:p w:rsidR="00B23415" w:rsidRPr="001C177E" w:rsidRDefault="00B23415" w:rsidP="00081687">
            <w:pPr>
              <w:pStyle w:val="aff6"/>
              <w:ind w:left="0" w:firstLine="0"/>
              <w:jc w:val="center"/>
              <w:rPr>
                <w:sz w:val="24"/>
                <w:szCs w:val="24"/>
              </w:rPr>
            </w:pPr>
            <w:r>
              <w:rPr>
                <w:sz w:val="24"/>
                <w:szCs w:val="24"/>
              </w:rPr>
              <w:t>2,6</w:t>
            </w:r>
          </w:p>
        </w:tc>
      </w:tr>
      <w:tr w:rsidR="00B23415" w:rsidRPr="001C177E" w:rsidTr="00081687">
        <w:trPr>
          <w:trHeight w:val="549"/>
        </w:trPr>
        <w:tc>
          <w:tcPr>
            <w:tcW w:w="866" w:type="dxa"/>
          </w:tcPr>
          <w:p w:rsidR="00B23415" w:rsidRDefault="00B23415" w:rsidP="00081687">
            <w:pPr>
              <w:pStyle w:val="aff6"/>
              <w:ind w:left="0" w:firstLine="0"/>
              <w:rPr>
                <w:sz w:val="24"/>
                <w:szCs w:val="24"/>
              </w:rPr>
            </w:pPr>
            <w:r>
              <w:rPr>
                <w:sz w:val="24"/>
                <w:szCs w:val="24"/>
              </w:rPr>
              <w:t>3.</w:t>
            </w:r>
          </w:p>
        </w:tc>
        <w:tc>
          <w:tcPr>
            <w:tcW w:w="4272" w:type="dxa"/>
            <w:vAlign w:val="bottom"/>
          </w:tcPr>
          <w:p w:rsidR="00B23415" w:rsidRDefault="00B23415" w:rsidP="00081687">
            <w:r>
              <w:t>Численность занятых в домашнем и личном подсобном хозяйствах в трудоспособном возрасте</w:t>
            </w:r>
          </w:p>
        </w:tc>
        <w:tc>
          <w:tcPr>
            <w:tcW w:w="1417" w:type="dxa"/>
            <w:vAlign w:val="bottom"/>
          </w:tcPr>
          <w:p w:rsidR="00B23415" w:rsidRPr="001C177E" w:rsidRDefault="00B23415" w:rsidP="00081687">
            <w:pPr>
              <w:pStyle w:val="aff6"/>
              <w:ind w:left="0" w:firstLine="0"/>
              <w:jc w:val="center"/>
              <w:rPr>
                <w:sz w:val="24"/>
                <w:szCs w:val="24"/>
              </w:rPr>
            </w:pPr>
            <w:r>
              <w:rPr>
                <w:sz w:val="24"/>
                <w:szCs w:val="24"/>
              </w:rPr>
              <w:t>120</w:t>
            </w:r>
          </w:p>
        </w:tc>
        <w:tc>
          <w:tcPr>
            <w:tcW w:w="1560" w:type="dxa"/>
            <w:vAlign w:val="bottom"/>
          </w:tcPr>
          <w:p w:rsidR="00B23415" w:rsidRPr="001C177E" w:rsidRDefault="00B23415" w:rsidP="00081687">
            <w:pPr>
              <w:pStyle w:val="aff6"/>
              <w:ind w:left="0" w:firstLine="0"/>
              <w:jc w:val="center"/>
              <w:rPr>
                <w:sz w:val="24"/>
                <w:szCs w:val="24"/>
              </w:rPr>
            </w:pPr>
            <w:r>
              <w:rPr>
                <w:sz w:val="24"/>
                <w:szCs w:val="24"/>
              </w:rPr>
              <w:t>13,3</w:t>
            </w:r>
          </w:p>
        </w:tc>
      </w:tr>
      <w:tr w:rsidR="00B23415" w:rsidRPr="001C177E" w:rsidTr="00081687">
        <w:trPr>
          <w:trHeight w:val="549"/>
        </w:trPr>
        <w:tc>
          <w:tcPr>
            <w:tcW w:w="866" w:type="dxa"/>
          </w:tcPr>
          <w:p w:rsidR="00B23415" w:rsidRDefault="00B23415" w:rsidP="00081687">
            <w:pPr>
              <w:pStyle w:val="aff6"/>
              <w:ind w:left="0" w:firstLine="0"/>
              <w:rPr>
                <w:sz w:val="24"/>
                <w:szCs w:val="24"/>
              </w:rPr>
            </w:pPr>
            <w:r>
              <w:rPr>
                <w:sz w:val="24"/>
                <w:szCs w:val="24"/>
              </w:rPr>
              <w:t>4.</w:t>
            </w:r>
          </w:p>
        </w:tc>
        <w:tc>
          <w:tcPr>
            <w:tcW w:w="4272" w:type="dxa"/>
            <w:vAlign w:val="bottom"/>
          </w:tcPr>
          <w:p w:rsidR="00B23415" w:rsidRPr="00ED346B" w:rsidRDefault="00B23415" w:rsidP="00081687">
            <w:r>
              <w:t>Лица в трудоспособном возрасте, незанятые трудовой деятельностью и учебой</w:t>
            </w:r>
          </w:p>
        </w:tc>
        <w:tc>
          <w:tcPr>
            <w:tcW w:w="1417" w:type="dxa"/>
            <w:vAlign w:val="bottom"/>
          </w:tcPr>
          <w:p w:rsidR="00B23415" w:rsidRPr="001C177E" w:rsidRDefault="00B23415" w:rsidP="00081687">
            <w:pPr>
              <w:pStyle w:val="aff6"/>
              <w:ind w:left="0" w:firstLine="0"/>
              <w:jc w:val="center"/>
              <w:rPr>
                <w:sz w:val="24"/>
                <w:szCs w:val="24"/>
              </w:rPr>
            </w:pPr>
            <w:r>
              <w:rPr>
                <w:sz w:val="24"/>
                <w:szCs w:val="24"/>
              </w:rPr>
              <w:t>56</w:t>
            </w:r>
          </w:p>
        </w:tc>
        <w:tc>
          <w:tcPr>
            <w:tcW w:w="1560" w:type="dxa"/>
            <w:vAlign w:val="bottom"/>
          </w:tcPr>
          <w:p w:rsidR="00B23415" w:rsidRPr="001C177E" w:rsidRDefault="00B23415" w:rsidP="00081687">
            <w:pPr>
              <w:pStyle w:val="aff6"/>
              <w:ind w:left="0" w:firstLine="0"/>
              <w:jc w:val="center"/>
              <w:rPr>
                <w:sz w:val="24"/>
                <w:szCs w:val="24"/>
              </w:rPr>
            </w:pPr>
            <w:r>
              <w:rPr>
                <w:sz w:val="24"/>
                <w:szCs w:val="24"/>
              </w:rPr>
              <w:t>6,2</w:t>
            </w:r>
          </w:p>
        </w:tc>
      </w:tr>
      <w:tr w:rsidR="00B23415" w:rsidRPr="001C177E" w:rsidTr="00081687">
        <w:trPr>
          <w:trHeight w:val="549"/>
        </w:trPr>
        <w:tc>
          <w:tcPr>
            <w:tcW w:w="866" w:type="dxa"/>
          </w:tcPr>
          <w:p w:rsidR="00B23415" w:rsidRDefault="00B23415" w:rsidP="00081687">
            <w:pPr>
              <w:pStyle w:val="aff6"/>
              <w:ind w:left="0" w:firstLine="0"/>
              <w:rPr>
                <w:sz w:val="24"/>
                <w:szCs w:val="24"/>
              </w:rPr>
            </w:pPr>
            <w:r>
              <w:rPr>
                <w:sz w:val="24"/>
                <w:szCs w:val="24"/>
              </w:rPr>
              <w:t>5.</w:t>
            </w:r>
          </w:p>
        </w:tc>
        <w:tc>
          <w:tcPr>
            <w:tcW w:w="4272" w:type="dxa"/>
            <w:vAlign w:val="bottom"/>
          </w:tcPr>
          <w:p w:rsidR="00B23415" w:rsidRPr="00ED346B" w:rsidRDefault="00B23415" w:rsidP="00081687">
            <w:r w:rsidRPr="00ED346B">
              <w:t>Численность безработных</w:t>
            </w:r>
            <w:r>
              <w:t>, зарегистрированных в службе занятости</w:t>
            </w:r>
          </w:p>
        </w:tc>
        <w:tc>
          <w:tcPr>
            <w:tcW w:w="1417" w:type="dxa"/>
            <w:vAlign w:val="bottom"/>
          </w:tcPr>
          <w:p w:rsidR="00B23415" w:rsidRPr="001C177E" w:rsidRDefault="00B23415" w:rsidP="00081687">
            <w:pPr>
              <w:pStyle w:val="aff6"/>
              <w:ind w:left="0" w:firstLine="0"/>
              <w:jc w:val="center"/>
              <w:rPr>
                <w:sz w:val="24"/>
                <w:szCs w:val="24"/>
              </w:rPr>
            </w:pPr>
            <w:r>
              <w:rPr>
                <w:sz w:val="24"/>
                <w:szCs w:val="24"/>
              </w:rPr>
              <w:t>10</w:t>
            </w:r>
          </w:p>
        </w:tc>
        <w:tc>
          <w:tcPr>
            <w:tcW w:w="1560" w:type="dxa"/>
            <w:vAlign w:val="bottom"/>
          </w:tcPr>
          <w:p w:rsidR="00B23415" w:rsidRPr="001C177E" w:rsidRDefault="00B23415" w:rsidP="00081687">
            <w:pPr>
              <w:pStyle w:val="aff6"/>
              <w:ind w:left="0" w:firstLine="0"/>
              <w:jc w:val="center"/>
              <w:rPr>
                <w:sz w:val="24"/>
                <w:szCs w:val="24"/>
              </w:rPr>
            </w:pPr>
            <w:r>
              <w:rPr>
                <w:sz w:val="24"/>
                <w:szCs w:val="24"/>
              </w:rPr>
              <w:t>1,1</w:t>
            </w:r>
          </w:p>
        </w:tc>
      </w:tr>
      <w:tr w:rsidR="00B23415" w:rsidRPr="001C177E" w:rsidTr="00081687">
        <w:trPr>
          <w:trHeight w:val="549"/>
        </w:trPr>
        <w:tc>
          <w:tcPr>
            <w:tcW w:w="866" w:type="dxa"/>
          </w:tcPr>
          <w:p w:rsidR="00B23415" w:rsidRDefault="00B23415" w:rsidP="00081687">
            <w:pPr>
              <w:pStyle w:val="aff6"/>
              <w:ind w:left="0" w:firstLine="0"/>
              <w:rPr>
                <w:sz w:val="24"/>
                <w:szCs w:val="24"/>
              </w:rPr>
            </w:pPr>
          </w:p>
        </w:tc>
        <w:tc>
          <w:tcPr>
            <w:tcW w:w="4272" w:type="dxa"/>
            <w:vAlign w:val="bottom"/>
          </w:tcPr>
          <w:p w:rsidR="00B23415" w:rsidRPr="00ED346B" w:rsidRDefault="00B23415" w:rsidP="00081687">
            <w:r>
              <w:t>Население, чел.</w:t>
            </w:r>
          </w:p>
        </w:tc>
        <w:tc>
          <w:tcPr>
            <w:tcW w:w="1417" w:type="dxa"/>
            <w:vAlign w:val="bottom"/>
          </w:tcPr>
          <w:p w:rsidR="00B23415" w:rsidRPr="001C177E" w:rsidRDefault="00B23415" w:rsidP="00081687">
            <w:pPr>
              <w:pStyle w:val="aff6"/>
              <w:ind w:left="0" w:firstLine="0"/>
              <w:jc w:val="center"/>
              <w:rPr>
                <w:sz w:val="24"/>
                <w:szCs w:val="24"/>
              </w:rPr>
            </w:pPr>
            <w:r>
              <w:rPr>
                <w:sz w:val="24"/>
                <w:szCs w:val="24"/>
              </w:rPr>
              <w:t>900</w:t>
            </w:r>
          </w:p>
        </w:tc>
        <w:tc>
          <w:tcPr>
            <w:tcW w:w="1560" w:type="dxa"/>
            <w:vAlign w:val="bottom"/>
          </w:tcPr>
          <w:p w:rsidR="00B23415" w:rsidRPr="001C177E" w:rsidRDefault="00B23415" w:rsidP="00081687">
            <w:pPr>
              <w:pStyle w:val="aff6"/>
              <w:ind w:left="0" w:firstLine="0"/>
              <w:jc w:val="center"/>
              <w:rPr>
                <w:sz w:val="24"/>
                <w:szCs w:val="24"/>
              </w:rPr>
            </w:pPr>
            <w:r>
              <w:rPr>
                <w:sz w:val="24"/>
                <w:szCs w:val="24"/>
              </w:rPr>
              <w:t>100,0</w:t>
            </w:r>
          </w:p>
        </w:tc>
      </w:tr>
    </w:tbl>
    <w:p w:rsidR="00B23415" w:rsidRDefault="00B23415" w:rsidP="00B23415">
      <w:pPr>
        <w:rPr>
          <w:sz w:val="28"/>
          <w:szCs w:val="28"/>
        </w:rPr>
      </w:pPr>
    </w:p>
    <w:p w:rsidR="00B23415" w:rsidRPr="008D4294" w:rsidRDefault="008D4294" w:rsidP="00B23415">
      <w:pPr>
        <w:jc w:val="center"/>
        <w:rPr>
          <w:b/>
          <w:sz w:val="28"/>
          <w:szCs w:val="28"/>
        </w:rPr>
      </w:pPr>
      <w:r w:rsidRPr="008D4294">
        <w:rPr>
          <w:b/>
          <w:sz w:val="28"/>
          <w:szCs w:val="28"/>
        </w:rPr>
        <w:t xml:space="preserve">Глава 4. </w:t>
      </w:r>
      <w:r w:rsidR="00B23415" w:rsidRPr="008D4294">
        <w:rPr>
          <w:b/>
          <w:sz w:val="28"/>
          <w:szCs w:val="28"/>
        </w:rPr>
        <w:t xml:space="preserve">Направления экономического развития </w:t>
      </w:r>
    </w:p>
    <w:p w:rsidR="00B23415" w:rsidRPr="008D4294" w:rsidRDefault="00B23415" w:rsidP="00B23415">
      <w:pPr>
        <w:jc w:val="center"/>
        <w:rPr>
          <w:b/>
          <w:sz w:val="28"/>
          <w:szCs w:val="28"/>
        </w:rPr>
      </w:pPr>
      <w:r w:rsidRPr="008D4294">
        <w:rPr>
          <w:b/>
          <w:sz w:val="28"/>
          <w:szCs w:val="28"/>
        </w:rPr>
        <w:t>муниципального образования</w:t>
      </w:r>
    </w:p>
    <w:p w:rsidR="00B23415" w:rsidRDefault="00B23415" w:rsidP="00B23415">
      <w:pPr>
        <w:jc w:val="center"/>
        <w:rPr>
          <w:sz w:val="28"/>
          <w:szCs w:val="28"/>
        </w:rPr>
      </w:pPr>
    </w:p>
    <w:p w:rsidR="00B23415" w:rsidRPr="00927DF2" w:rsidRDefault="00B23415" w:rsidP="00B23415">
      <w:pPr>
        <w:ind w:firstLine="720"/>
        <w:jc w:val="both"/>
        <w:rPr>
          <w:sz w:val="28"/>
          <w:szCs w:val="28"/>
        </w:rPr>
      </w:pPr>
      <w:r w:rsidRPr="00927DF2">
        <w:rPr>
          <w:sz w:val="28"/>
          <w:szCs w:val="28"/>
        </w:rPr>
        <w:t>На территории поселения функционируют предприяти</w:t>
      </w:r>
      <w:r>
        <w:rPr>
          <w:sz w:val="28"/>
          <w:szCs w:val="28"/>
        </w:rPr>
        <w:t>е</w:t>
      </w:r>
      <w:r w:rsidRPr="00927DF2">
        <w:rPr>
          <w:sz w:val="28"/>
          <w:szCs w:val="28"/>
        </w:rPr>
        <w:t xml:space="preserve"> </w:t>
      </w:r>
      <w:r>
        <w:rPr>
          <w:sz w:val="28"/>
          <w:szCs w:val="28"/>
        </w:rPr>
        <w:t xml:space="preserve">сельского хозяйства, </w:t>
      </w:r>
      <w:r w:rsidRPr="00927DF2">
        <w:rPr>
          <w:sz w:val="28"/>
          <w:szCs w:val="28"/>
        </w:rPr>
        <w:t>торговли, жилищно-коммунального хозяйства</w:t>
      </w:r>
      <w:r>
        <w:rPr>
          <w:sz w:val="28"/>
          <w:szCs w:val="28"/>
        </w:rPr>
        <w:t>, связи</w:t>
      </w:r>
      <w:r w:rsidRPr="00927DF2">
        <w:rPr>
          <w:sz w:val="28"/>
          <w:szCs w:val="28"/>
        </w:rPr>
        <w:t xml:space="preserve">. </w:t>
      </w:r>
    </w:p>
    <w:p w:rsidR="00B23415" w:rsidRDefault="00B23415" w:rsidP="00B23415">
      <w:pPr>
        <w:pStyle w:val="110"/>
        <w:ind w:firstLine="709"/>
        <w:jc w:val="both"/>
      </w:pPr>
      <w:r>
        <w:t xml:space="preserve">Сельское хозяйство представлено предприятием СПК «Больщечерновский» и личными подсобными хозяйствами населения. </w:t>
      </w:r>
    </w:p>
    <w:p w:rsidR="00B23415" w:rsidRDefault="00B23415" w:rsidP="00B23415">
      <w:pPr>
        <w:pStyle w:val="110"/>
        <w:ind w:firstLine="709"/>
        <w:jc w:val="both"/>
      </w:pPr>
      <w:r>
        <w:t>Динамично развивается предприятие СПК «Больщечерновский». Основными видами хозяйственной деятельности его являются растениеводство и животноводство. Площадь сельскохозяйственных угодий составляет 4336га, из них 1911га – пашни, под зерновыми культурами занято 900</w:t>
      </w:r>
      <w:r w:rsidRPr="00DA4B39">
        <w:t>га,</w:t>
      </w:r>
      <w:r>
        <w:t xml:space="preserve"> валовой сбор зерновых–549 тонн</w:t>
      </w:r>
      <w:r w:rsidRPr="00BF2F2B">
        <w:t xml:space="preserve">. Посевные площади под многолетними травами составляли </w:t>
      </w:r>
      <w:r>
        <w:t>300</w:t>
      </w:r>
      <w:r w:rsidRPr="00BF2F2B">
        <w:t xml:space="preserve">га, заготовлено сена </w:t>
      </w:r>
      <w:r>
        <w:lastRenderedPageBreak/>
        <w:t>650</w:t>
      </w:r>
      <w:r w:rsidRPr="00BF2F2B">
        <w:t xml:space="preserve"> тонн, выделено зернофуража </w:t>
      </w:r>
      <w:r>
        <w:t>250</w:t>
      </w:r>
      <w:r w:rsidRPr="00BF2F2B">
        <w:t xml:space="preserve"> тонн. На предприятии име</w:t>
      </w:r>
      <w:r>
        <w:t>е</w:t>
      </w:r>
      <w:r w:rsidRPr="00BF2F2B">
        <w:t>тся ферма крупного рогатого</w:t>
      </w:r>
      <w:r>
        <w:t xml:space="preserve"> скота на 396 голов. В 2011г. производство молока составило 514 тонн, реализовано мяса – 8 тонн. В хозяйстве имеется зерносушильный комплекс, парк сельскохозяйственной техники.</w:t>
      </w:r>
    </w:p>
    <w:p w:rsidR="00B23415" w:rsidRDefault="00B23415" w:rsidP="00B23415">
      <w:pPr>
        <w:pStyle w:val="110"/>
        <w:ind w:firstLine="709"/>
        <w:jc w:val="both"/>
      </w:pPr>
      <w:r w:rsidRPr="00BF2F2B">
        <w:t>В поселении имеется высокий потенциал развития сельскохозяйственного производства. Полное и рациональное</w:t>
      </w:r>
      <w:r>
        <w:t xml:space="preserve"> использование земель способно обеспечить устойчивое развитие поселения, более полную занятость трудоспособного населения, повышение уровня и качества жизни. </w:t>
      </w:r>
    </w:p>
    <w:p w:rsidR="00B23415" w:rsidRPr="00CD5320" w:rsidRDefault="00B23415" w:rsidP="00B23415">
      <w:pPr>
        <w:pStyle w:val="110"/>
        <w:ind w:firstLine="709"/>
        <w:jc w:val="both"/>
      </w:pPr>
      <w:r>
        <w:t>Общая площадь земель, используемая предприятиями, организациями и гражданами, занимающимися производством сельскохозяйственной продукции на начало 2012 года составила 11217</w:t>
      </w:r>
      <w:r w:rsidRPr="000D1DAA">
        <w:t xml:space="preserve"> га</w:t>
      </w:r>
      <w:r>
        <w:t>.</w:t>
      </w:r>
      <w:r w:rsidRPr="008A10C1">
        <w:rPr>
          <w:color w:val="FF0000"/>
        </w:rPr>
        <w:t xml:space="preserve"> </w:t>
      </w:r>
      <w:r w:rsidRPr="00CD5320">
        <w:t>(табл.7).</w:t>
      </w:r>
    </w:p>
    <w:p w:rsidR="00B23415" w:rsidRDefault="00B23415" w:rsidP="00B23415">
      <w:pPr>
        <w:pStyle w:val="21"/>
        <w:numPr>
          <w:ilvl w:val="1"/>
          <w:numId w:val="0"/>
        </w:numPr>
        <w:tabs>
          <w:tab w:val="num" w:pos="576"/>
        </w:tabs>
        <w:suppressAutoHyphens/>
        <w:spacing w:before="200"/>
        <w:ind w:left="576" w:hanging="576"/>
        <w:jc w:val="right"/>
        <w:rPr>
          <w:color w:val="000000"/>
        </w:rPr>
      </w:pPr>
      <w:r>
        <w:rPr>
          <w:color w:val="000000"/>
        </w:rPr>
        <w:t xml:space="preserve">Таблица </w:t>
      </w:r>
      <w:r w:rsidR="00015506">
        <w:rPr>
          <w:color w:val="000000"/>
        </w:rPr>
        <w:t>10</w:t>
      </w:r>
    </w:p>
    <w:p w:rsidR="00B23415" w:rsidRPr="00186F81" w:rsidRDefault="00B23415" w:rsidP="00186F81">
      <w:pPr>
        <w:pStyle w:val="21"/>
        <w:numPr>
          <w:ilvl w:val="1"/>
          <w:numId w:val="0"/>
        </w:numPr>
        <w:tabs>
          <w:tab w:val="num" w:pos="576"/>
        </w:tabs>
        <w:suppressAutoHyphens/>
        <w:spacing w:before="200"/>
        <w:ind w:left="576" w:hanging="576"/>
        <w:rPr>
          <w:color w:val="000000"/>
          <w:szCs w:val="28"/>
        </w:rPr>
      </w:pPr>
      <w:r w:rsidRPr="00186F81">
        <w:rPr>
          <w:color w:val="000000"/>
          <w:szCs w:val="28"/>
        </w:rPr>
        <w:t>Перечень сельскохозяйственных угодий</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5"/>
        <w:gridCol w:w="1418"/>
        <w:gridCol w:w="1701"/>
        <w:gridCol w:w="1701"/>
        <w:gridCol w:w="1559"/>
        <w:gridCol w:w="1134"/>
      </w:tblGrid>
      <w:tr w:rsidR="00B23415" w:rsidRPr="00AF605D" w:rsidTr="00AF605D">
        <w:trPr>
          <w:trHeight w:val="369"/>
        </w:trPr>
        <w:tc>
          <w:tcPr>
            <w:tcW w:w="1985" w:type="dxa"/>
            <w:vMerge w:val="restart"/>
          </w:tcPr>
          <w:p w:rsidR="00B23415" w:rsidRPr="00AF605D" w:rsidRDefault="00B23415" w:rsidP="00186F81">
            <w:pPr>
              <w:jc w:val="center"/>
            </w:pPr>
            <w:r w:rsidRPr="00AF605D">
              <w:t>Показатели</w:t>
            </w:r>
          </w:p>
        </w:tc>
        <w:tc>
          <w:tcPr>
            <w:tcW w:w="1418" w:type="dxa"/>
            <w:vMerge w:val="restart"/>
          </w:tcPr>
          <w:p w:rsidR="00B23415" w:rsidRPr="00AF605D" w:rsidRDefault="00B23415" w:rsidP="00186F81">
            <w:pPr>
              <w:jc w:val="center"/>
            </w:pPr>
            <w:r w:rsidRPr="00AF605D">
              <w:t>Все категории хозяйств</w:t>
            </w:r>
          </w:p>
        </w:tc>
        <w:tc>
          <w:tcPr>
            <w:tcW w:w="6095" w:type="dxa"/>
            <w:gridSpan w:val="4"/>
          </w:tcPr>
          <w:p w:rsidR="00B23415" w:rsidRPr="00AF605D" w:rsidRDefault="00B23415" w:rsidP="00186F81">
            <w:pPr>
              <w:jc w:val="center"/>
            </w:pPr>
            <w:r w:rsidRPr="00AF605D">
              <w:t>в том числе</w:t>
            </w:r>
          </w:p>
        </w:tc>
      </w:tr>
      <w:tr w:rsidR="00B23415" w:rsidRPr="00AF605D" w:rsidTr="00AF605D">
        <w:trPr>
          <w:trHeight w:val="983"/>
        </w:trPr>
        <w:tc>
          <w:tcPr>
            <w:tcW w:w="1985" w:type="dxa"/>
            <w:vMerge/>
          </w:tcPr>
          <w:p w:rsidR="00B23415" w:rsidRPr="00AF605D" w:rsidRDefault="00B23415" w:rsidP="00186F81">
            <w:pPr>
              <w:jc w:val="center"/>
            </w:pPr>
          </w:p>
        </w:tc>
        <w:tc>
          <w:tcPr>
            <w:tcW w:w="1418" w:type="dxa"/>
            <w:vMerge/>
          </w:tcPr>
          <w:p w:rsidR="00B23415" w:rsidRPr="00AF605D" w:rsidRDefault="00B23415" w:rsidP="00186F81">
            <w:pPr>
              <w:jc w:val="center"/>
            </w:pPr>
          </w:p>
        </w:tc>
        <w:tc>
          <w:tcPr>
            <w:tcW w:w="1701" w:type="dxa"/>
          </w:tcPr>
          <w:p w:rsidR="00B23415" w:rsidRPr="00AF605D" w:rsidRDefault="00B23415" w:rsidP="00186F81">
            <w:pPr>
              <w:pStyle w:val="a8"/>
              <w:spacing w:line="240" w:lineRule="auto"/>
              <w:ind w:left="0" w:right="-108" w:firstLine="16"/>
              <w:jc w:val="center"/>
              <w:rPr>
                <w:rFonts w:ascii="Times New Roman" w:hAnsi="Times New Roman"/>
                <w:sz w:val="24"/>
                <w:szCs w:val="24"/>
              </w:rPr>
            </w:pPr>
            <w:r w:rsidRPr="00AF605D">
              <w:rPr>
                <w:rFonts w:ascii="Times New Roman" w:hAnsi="Times New Roman"/>
                <w:sz w:val="24"/>
                <w:szCs w:val="24"/>
              </w:rPr>
              <w:t>Сельскохозяйственные предприятия</w:t>
            </w:r>
          </w:p>
        </w:tc>
        <w:tc>
          <w:tcPr>
            <w:tcW w:w="1701" w:type="dxa"/>
          </w:tcPr>
          <w:p w:rsidR="00B23415" w:rsidRPr="00AF605D" w:rsidRDefault="00B23415" w:rsidP="00186F81">
            <w:pPr>
              <w:pStyle w:val="a8"/>
              <w:spacing w:line="240" w:lineRule="auto"/>
              <w:ind w:left="0" w:right="-108" w:firstLine="16"/>
              <w:jc w:val="center"/>
              <w:rPr>
                <w:rFonts w:ascii="Times New Roman" w:hAnsi="Times New Roman"/>
                <w:sz w:val="24"/>
                <w:szCs w:val="24"/>
              </w:rPr>
            </w:pPr>
            <w:r w:rsidRPr="00AF605D">
              <w:rPr>
                <w:rFonts w:ascii="Times New Roman" w:hAnsi="Times New Roman"/>
                <w:sz w:val="24"/>
                <w:szCs w:val="24"/>
              </w:rPr>
              <w:t>крестьянско-фермерские хозяйства</w:t>
            </w:r>
          </w:p>
        </w:tc>
        <w:tc>
          <w:tcPr>
            <w:tcW w:w="1559" w:type="dxa"/>
          </w:tcPr>
          <w:p w:rsidR="00B23415" w:rsidRPr="00AF605D" w:rsidRDefault="00B23415" w:rsidP="00186F81">
            <w:pPr>
              <w:pStyle w:val="a8"/>
              <w:spacing w:line="240" w:lineRule="auto"/>
              <w:ind w:left="0" w:right="-108" w:firstLine="16"/>
              <w:jc w:val="center"/>
              <w:rPr>
                <w:rFonts w:ascii="Times New Roman" w:hAnsi="Times New Roman"/>
                <w:sz w:val="24"/>
                <w:szCs w:val="24"/>
              </w:rPr>
            </w:pPr>
            <w:r w:rsidRPr="00AF605D">
              <w:rPr>
                <w:rFonts w:ascii="Times New Roman" w:hAnsi="Times New Roman"/>
                <w:sz w:val="24"/>
                <w:szCs w:val="24"/>
              </w:rPr>
              <w:t>личные подсобные хозяйства</w:t>
            </w:r>
          </w:p>
        </w:tc>
        <w:tc>
          <w:tcPr>
            <w:tcW w:w="1134" w:type="dxa"/>
          </w:tcPr>
          <w:p w:rsidR="00B23415" w:rsidRPr="00AF605D" w:rsidRDefault="00B23415" w:rsidP="00186F81">
            <w:pPr>
              <w:pStyle w:val="a8"/>
              <w:spacing w:line="240" w:lineRule="auto"/>
              <w:ind w:left="0" w:right="-108" w:firstLine="16"/>
              <w:jc w:val="center"/>
              <w:rPr>
                <w:rFonts w:ascii="Times New Roman" w:hAnsi="Times New Roman"/>
                <w:sz w:val="24"/>
                <w:szCs w:val="24"/>
              </w:rPr>
            </w:pPr>
            <w:r w:rsidRPr="00AF605D">
              <w:rPr>
                <w:rFonts w:ascii="Times New Roman" w:hAnsi="Times New Roman"/>
                <w:sz w:val="24"/>
                <w:szCs w:val="24"/>
              </w:rPr>
              <w:t>прочие</w:t>
            </w:r>
          </w:p>
        </w:tc>
      </w:tr>
      <w:tr w:rsidR="00B23415" w:rsidRPr="00AF605D" w:rsidTr="00015506">
        <w:trPr>
          <w:trHeight w:val="842"/>
        </w:trPr>
        <w:tc>
          <w:tcPr>
            <w:tcW w:w="1985" w:type="dxa"/>
          </w:tcPr>
          <w:p w:rsidR="00B23415" w:rsidRPr="00AF605D" w:rsidRDefault="00B23415" w:rsidP="00186F81">
            <w:pPr>
              <w:pStyle w:val="a8"/>
              <w:spacing w:line="240" w:lineRule="auto"/>
              <w:ind w:left="318" w:hanging="249"/>
              <w:rPr>
                <w:rFonts w:ascii="Times New Roman" w:hAnsi="Times New Roman"/>
                <w:sz w:val="24"/>
                <w:szCs w:val="24"/>
              </w:rPr>
            </w:pPr>
            <w:r w:rsidRPr="00AF605D">
              <w:rPr>
                <w:rFonts w:ascii="Times New Roman" w:hAnsi="Times New Roman"/>
                <w:sz w:val="24"/>
                <w:szCs w:val="24"/>
              </w:rPr>
              <w:t xml:space="preserve">Сельскохозяйственные угодья, га  </w:t>
            </w:r>
          </w:p>
        </w:tc>
        <w:tc>
          <w:tcPr>
            <w:tcW w:w="1418" w:type="dxa"/>
          </w:tcPr>
          <w:p w:rsidR="00B23415" w:rsidRPr="00AF605D" w:rsidRDefault="00B23415" w:rsidP="00186F81">
            <w:pPr>
              <w:pStyle w:val="a8"/>
              <w:spacing w:line="240" w:lineRule="auto"/>
              <w:ind w:left="0"/>
              <w:jc w:val="center"/>
              <w:rPr>
                <w:rFonts w:ascii="Times New Roman" w:hAnsi="Times New Roman"/>
                <w:sz w:val="24"/>
                <w:szCs w:val="24"/>
              </w:rPr>
            </w:pPr>
            <w:r w:rsidRPr="00AF605D">
              <w:rPr>
                <w:rFonts w:ascii="Times New Roman" w:hAnsi="Times New Roman"/>
                <w:sz w:val="24"/>
                <w:szCs w:val="24"/>
              </w:rPr>
              <w:t>11217</w:t>
            </w:r>
          </w:p>
        </w:tc>
        <w:tc>
          <w:tcPr>
            <w:tcW w:w="1701" w:type="dxa"/>
          </w:tcPr>
          <w:p w:rsidR="00B23415" w:rsidRPr="00AF605D" w:rsidRDefault="00B23415" w:rsidP="00186F81">
            <w:pPr>
              <w:pStyle w:val="a8"/>
              <w:spacing w:line="240" w:lineRule="auto"/>
              <w:ind w:left="-675"/>
              <w:jc w:val="center"/>
              <w:rPr>
                <w:rFonts w:ascii="Times New Roman" w:hAnsi="Times New Roman"/>
                <w:sz w:val="24"/>
                <w:szCs w:val="24"/>
              </w:rPr>
            </w:pPr>
            <w:r w:rsidRPr="00AF605D">
              <w:rPr>
                <w:rFonts w:ascii="Times New Roman" w:hAnsi="Times New Roman"/>
                <w:sz w:val="24"/>
                <w:szCs w:val="24"/>
              </w:rPr>
              <w:t>4336</w:t>
            </w:r>
          </w:p>
        </w:tc>
        <w:tc>
          <w:tcPr>
            <w:tcW w:w="1701" w:type="dxa"/>
          </w:tcPr>
          <w:p w:rsidR="00B23415" w:rsidRPr="00AF605D" w:rsidRDefault="00B23415" w:rsidP="00186F81">
            <w:pPr>
              <w:pStyle w:val="a8"/>
              <w:spacing w:line="240" w:lineRule="auto"/>
              <w:jc w:val="center"/>
              <w:rPr>
                <w:rFonts w:ascii="Times New Roman" w:hAnsi="Times New Roman"/>
                <w:sz w:val="24"/>
                <w:szCs w:val="24"/>
              </w:rPr>
            </w:pPr>
          </w:p>
        </w:tc>
        <w:tc>
          <w:tcPr>
            <w:tcW w:w="1559" w:type="dxa"/>
          </w:tcPr>
          <w:p w:rsidR="00B23415" w:rsidRPr="00AF605D" w:rsidRDefault="00B23415" w:rsidP="00186F81">
            <w:pPr>
              <w:pStyle w:val="a8"/>
              <w:spacing w:line="240" w:lineRule="auto"/>
              <w:ind w:left="-533"/>
              <w:jc w:val="center"/>
              <w:rPr>
                <w:rFonts w:ascii="Times New Roman" w:hAnsi="Times New Roman"/>
                <w:sz w:val="24"/>
                <w:szCs w:val="24"/>
              </w:rPr>
            </w:pPr>
            <w:r w:rsidRPr="00AF605D">
              <w:rPr>
                <w:rFonts w:ascii="Times New Roman" w:hAnsi="Times New Roman"/>
                <w:sz w:val="24"/>
                <w:szCs w:val="24"/>
              </w:rPr>
              <w:t>4270</w:t>
            </w:r>
          </w:p>
        </w:tc>
        <w:tc>
          <w:tcPr>
            <w:tcW w:w="1134" w:type="dxa"/>
          </w:tcPr>
          <w:p w:rsidR="00B23415" w:rsidRPr="00AF605D" w:rsidRDefault="00B23415" w:rsidP="00186F81">
            <w:pPr>
              <w:pStyle w:val="a8"/>
              <w:spacing w:line="240" w:lineRule="auto"/>
              <w:ind w:left="0"/>
              <w:jc w:val="center"/>
              <w:rPr>
                <w:rFonts w:ascii="Times New Roman" w:hAnsi="Times New Roman"/>
                <w:sz w:val="24"/>
                <w:szCs w:val="24"/>
              </w:rPr>
            </w:pPr>
            <w:r w:rsidRPr="00AF605D">
              <w:rPr>
                <w:rFonts w:ascii="Times New Roman" w:hAnsi="Times New Roman"/>
                <w:sz w:val="24"/>
                <w:szCs w:val="24"/>
              </w:rPr>
              <w:t>2611</w:t>
            </w:r>
          </w:p>
        </w:tc>
      </w:tr>
      <w:tr w:rsidR="00B23415" w:rsidRPr="00AF605D" w:rsidTr="00AF605D">
        <w:trPr>
          <w:trHeight w:val="353"/>
        </w:trPr>
        <w:tc>
          <w:tcPr>
            <w:tcW w:w="1985" w:type="dxa"/>
          </w:tcPr>
          <w:p w:rsidR="00B23415" w:rsidRPr="00AF605D" w:rsidRDefault="00B23415" w:rsidP="00186F81">
            <w:pPr>
              <w:pStyle w:val="a8"/>
              <w:spacing w:line="240" w:lineRule="auto"/>
              <w:ind w:left="318" w:hanging="34"/>
              <w:rPr>
                <w:rFonts w:ascii="Times New Roman" w:hAnsi="Times New Roman"/>
                <w:sz w:val="24"/>
                <w:szCs w:val="24"/>
              </w:rPr>
            </w:pPr>
            <w:r w:rsidRPr="00AF605D">
              <w:rPr>
                <w:rFonts w:ascii="Times New Roman" w:hAnsi="Times New Roman"/>
                <w:sz w:val="24"/>
                <w:szCs w:val="24"/>
              </w:rPr>
              <w:t>в том числе:</w:t>
            </w:r>
          </w:p>
        </w:tc>
        <w:tc>
          <w:tcPr>
            <w:tcW w:w="1418" w:type="dxa"/>
          </w:tcPr>
          <w:p w:rsidR="00B23415" w:rsidRPr="00AF605D" w:rsidRDefault="00B23415" w:rsidP="00186F81">
            <w:pPr>
              <w:pStyle w:val="a8"/>
              <w:spacing w:line="240" w:lineRule="auto"/>
              <w:ind w:right="34" w:firstLine="841"/>
              <w:jc w:val="center"/>
              <w:rPr>
                <w:rFonts w:ascii="Times New Roman" w:hAnsi="Times New Roman"/>
                <w:sz w:val="24"/>
                <w:szCs w:val="24"/>
              </w:rPr>
            </w:pPr>
          </w:p>
        </w:tc>
        <w:tc>
          <w:tcPr>
            <w:tcW w:w="1701" w:type="dxa"/>
          </w:tcPr>
          <w:p w:rsidR="00B23415" w:rsidRPr="00AF605D" w:rsidRDefault="00B23415" w:rsidP="00186F81">
            <w:pPr>
              <w:pStyle w:val="a8"/>
              <w:spacing w:line="240" w:lineRule="auto"/>
              <w:ind w:left="-817"/>
              <w:jc w:val="center"/>
              <w:rPr>
                <w:rFonts w:ascii="Times New Roman" w:hAnsi="Times New Roman"/>
                <w:sz w:val="24"/>
                <w:szCs w:val="24"/>
              </w:rPr>
            </w:pPr>
          </w:p>
        </w:tc>
        <w:tc>
          <w:tcPr>
            <w:tcW w:w="1701" w:type="dxa"/>
          </w:tcPr>
          <w:p w:rsidR="00B23415" w:rsidRPr="00AF605D" w:rsidRDefault="00B23415" w:rsidP="00186F81">
            <w:pPr>
              <w:pStyle w:val="a8"/>
              <w:spacing w:line="240" w:lineRule="auto"/>
              <w:jc w:val="center"/>
              <w:rPr>
                <w:rFonts w:ascii="Times New Roman" w:hAnsi="Times New Roman"/>
                <w:sz w:val="24"/>
                <w:szCs w:val="24"/>
              </w:rPr>
            </w:pPr>
          </w:p>
        </w:tc>
        <w:tc>
          <w:tcPr>
            <w:tcW w:w="1559" w:type="dxa"/>
          </w:tcPr>
          <w:p w:rsidR="00B23415" w:rsidRPr="00AF605D" w:rsidRDefault="00B23415" w:rsidP="00186F81">
            <w:pPr>
              <w:pStyle w:val="a8"/>
              <w:spacing w:line="240" w:lineRule="auto"/>
              <w:ind w:left="-533"/>
              <w:jc w:val="center"/>
              <w:rPr>
                <w:rFonts w:ascii="Times New Roman" w:hAnsi="Times New Roman"/>
                <w:sz w:val="24"/>
                <w:szCs w:val="24"/>
              </w:rPr>
            </w:pPr>
          </w:p>
        </w:tc>
        <w:tc>
          <w:tcPr>
            <w:tcW w:w="1134" w:type="dxa"/>
          </w:tcPr>
          <w:p w:rsidR="00B23415" w:rsidRPr="00AF605D" w:rsidRDefault="00B23415" w:rsidP="00186F81">
            <w:pPr>
              <w:pStyle w:val="a8"/>
              <w:spacing w:line="240" w:lineRule="auto"/>
              <w:jc w:val="center"/>
              <w:rPr>
                <w:rFonts w:ascii="Times New Roman" w:hAnsi="Times New Roman"/>
                <w:sz w:val="24"/>
                <w:szCs w:val="24"/>
              </w:rPr>
            </w:pPr>
          </w:p>
        </w:tc>
      </w:tr>
      <w:tr w:rsidR="00B23415" w:rsidRPr="00AF605D" w:rsidTr="00AF605D">
        <w:trPr>
          <w:trHeight w:val="327"/>
        </w:trPr>
        <w:tc>
          <w:tcPr>
            <w:tcW w:w="1985" w:type="dxa"/>
          </w:tcPr>
          <w:p w:rsidR="00B23415" w:rsidRPr="00AF605D" w:rsidRDefault="00B23415" w:rsidP="00186F81">
            <w:pPr>
              <w:pStyle w:val="a8"/>
              <w:spacing w:line="240" w:lineRule="auto"/>
              <w:ind w:left="318" w:hanging="249"/>
              <w:rPr>
                <w:rFonts w:ascii="Times New Roman" w:hAnsi="Times New Roman"/>
                <w:sz w:val="24"/>
                <w:szCs w:val="24"/>
              </w:rPr>
            </w:pPr>
            <w:r w:rsidRPr="00AF605D">
              <w:rPr>
                <w:rFonts w:ascii="Times New Roman" w:hAnsi="Times New Roman"/>
                <w:sz w:val="24"/>
                <w:szCs w:val="24"/>
              </w:rPr>
              <w:t>пашня</w:t>
            </w:r>
          </w:p>
        </w:tc>
        <w:tc>
          <w:tcPr>
            <w:tcW w:w="1418" w:type="dxa"/>
          </w:tcPr>
          <w:p w:rsidR="00B23415" w:rsidRPr="00AF605D" w:rsidRDefault="00B23415" w:rsidP="00186F81">
            <w:pPr>
              <w:pStyle w:val="a8"/>
              <w:spacing w:line="240" w:lineRule="auto"/>
              <w:ind w:left="0"/>
              <w:jc w:val="center"/>
              <w:rPr>
                <w:rFonts w:ascii="Times New Roman" w:hAnsi="Times New Roman"/>
                <w:sz w:val="24"/>
                <w:szCs w:val="24"/>
              </w:rPr>
            </w:pPr>
            <w:r w:rsidRPr="00AF605D">
              <w:rPr>
                <w:rFonts w:ascii="Times New Roman" w:hAnsi="Times New Roman"/>
                <w:sz w:val="24"/>
                <w:szCs w:val="24"/>
              </w:rPr>
              <w:t>1924</w:t>
            </w:r>
          </w:p>
        </w:tc>
        <w:tc>
          <w:tcPr>
            <w:tcW w:w="1701" w:type="dxa"/>
          </w:tcPr>
          <w:p w:rsidR="00B23415" w:rsidRPr="00AF605D" w:rsidRDefault="00B23415" w:rsidP="00186F81">
            <w:pPr>
              <w:pStyle w:val="a8"/>
              <w:spacing w:line="240" w:lineRule="auto"/>
              <w:ind w:left="-959" w:right="-391"/>
              <w:jc w:val="center"/>
              <w:rPr>
                <w:rFonts w:ascii="Times New Roman" w:hAnsi="Times New Roman"/>
                <w:sz w:val="24"/>
                <w:szCs w:val="24"/>
              </w:rPr>
            </w:pPr>
            <w:r w:rsidRPr="00AF605D">
              <w:rPr>
                <w:rFonts w:ascii="Times New Roman" w:hAnsi="Times New Roman"/>
                <w:sz w:val="24"/>
                <w:szCs w:val="24"/>
              </w:rPr>
              <w:t>1911</w:t>
            </w:r>
          </w:p>
        </w:tc>
        <w:tc>
          <w:tcPr>
            <w:tcW w:w="1701" w:type="dxa"/>
          </w:tcPr>
          <w:p w:rsidR="00B23415" w:rsidRPr="00AF605D" w:rsidRDefault="00B23415" w:rsidP="00186F81">
            <w:pPr>
              <w:pStyle w:val="a8"/>
              <w:spacing w:line="240" w:lineRule="auto"/>
              <w:ind w:right="-391"/>
              <w:jc w:val="center"/>
              <w:rPr>
                <w:rFonts w:ascii="Times New Roman" w:hAnsi="Times New Roman"/>
                <w:sz w:val="24"/>
                <w:szCs w:val="24"/>
              </w:rPr>
            </w:pPr>
          </w:p>
        </w:tc>
        <w:tc>
          <w:tcPr>
            <w:tcW w:w="1559" w:type="dxa"/>
          </w:tcPr>
          <w:p w:rsidR="00B23415" w:rsidRPr="00AF605D" w:rsidRDefault="00B23415" w:rsidP="00186F81">
            <w:pPr>
              <w:pStyle w:val="a8"/>
              <w:spacing w:line="240" w:lineRule="auto"/>
              <w:ind w:left="-533" w:right="-391"/>
              <w:jc w:val="center"/>
              <w:rPr>
                <w:rFonts w:ascii="Times New Roman" w:hAnsi="Times New Roman"/>
                <w:sz w:val="24"/>
                <w:szCs w:val="24"/>
              </w:rPr>
            </w:pPr>
            <w:r w:rsidRPr="00AF605D">
              <w:rPr>
                <w:rFonts w:ascii="Times New Roman" w:hAnsi="Times New Roman"/>
                <w:sz w:val="24"/>
                <w:szCs w:val="24"/>
              </w:rPr>
              <w:t>13</w:t>
            </w:r>
          </w:p>
        </w:tc>
        <w:tc>
          <w:tcPr>
            <w:tcW w:w="1134" w:type="dxa"/>
          </w:tcPr>
          <w:p w:rsidR="00B23415" w:rsidRPr="00AF605D" w:rsidRDefault="00B23415" w:rsidP="00186F81">
            <w:pPr>
              <w:pStyle w:val="a8"/>
              <w:spacing w:line="240" w:lineRule="auto"/>
              <w:ind w:left="-249"/>
              <w:jc w:val="center"/>
              <w:rPr>
                <w:rFonts w:ascii="Times New Roman" w:hAnsi="Times New Roman"/>
                <w:sz w:val="24"/>
                <w:szCs w:val="24"/>
              </w:rPr>
            </w:pPr>
          </w:p>
        </w:tc>
      </w:tr>
      <w:tr w:rsidR="00B23415" w:rsidRPr="00AF605D" w:rsidTr="00AF605D">
        <w:trPr>
          <w:trHeight w:val="305"/>
        </w:trPr>
        <w:tc>
          <w:tcPr>
            <w:tcW w:w="1985" w:type="dxa"/>
          </w:tcPr>
          <w:p w:rsidR="00B23415" w:rsidRPr="00AF605D" w:rsidRDefault="00B23415" w:rsidP="00186F81">
            <w:pPr>
              <w:pStyle w:val="a8"/>
              <w:spacing w:line="240" w:lineRule="auto"/>
              <w:ind w:left="318" w:hanging="249"/>
              <w:rPr>
                <w:rFonts w:ascii="Times New Roman" w:hAnsi="Times New Roman"/>
                <w:sz w:val="24"/>
                <w:szCs w:val="24"/>
              </w:rPr>
            </w:pPr>
            <w:r w:rsidRPr="00AF605D">
              <w:rPr>
                <w:rFonts w:ascii="Times New Roman" w:hAnsi="Times New Roman"/>
                <w:sz w:val="24"/>
                <w:szCs w:val="24"/>
              </w:rPr>
              <w:t>залежи</w:t>
            </w:r>
          </w:p>
        </w:tc>
        <w:tc>
          <w:tcPr>
            <w:tcW w:w="1418" w:type="dxa"/>
          </w:tcPr>
          <w:p w:rsidR="00B23415" w:rsidRPr="00AF605D" w:rsidRDefault="00B23415" w:rsidP="00186F81">
            <w:pPr>
              <w:pStyle w:val="a8"/>
              <w:spacing w:line="240" w:lineRule="auto"/>
              <w:ind w:firstLine="807"/>
              <w:jc w:val="center"/>
              <w:rPr>
                <w:rFonts w:ascii="Times New Roman" w:hAnsi="Times New Roman"/>
                <w:sz w:val="24"/>
                <w:szCs w:val="24"/>
              </w:rPr>
            </w:pPr>
          </w:p>
        </w:tc>
        <w:tc>
          <w:tcPr>
            <w:tcW w:w="1701" w:type="dxa"/>
          </w:tcPr>
          <w:p w:rsidR="00B23415" w:rsidRPr="00AF605D" w:rsidRDefault="00B23415" w:rsidP="00186F81">
            <w:pPr>
              <w:pStyle w:val="a8"/>
              <w:spacing w:line="240" w:lineRule="auto"/>
              <w:ind w:left="-675"/>
              <w:jc w:val="center"/>
              <w:rPr>
                <w:rFonts w:ascii="Times New Roman" w:hAnsi="Times New Roman"/>
                <w:sz w:val="24"/>
                <w:szCs w:val="24"/>
              </w:rPr>
            </w:pPr>
          </w:p>
        </w:tc>
        <w:tc>
          <w:tcPr>
            <w:tcW w:w="1701" w:type="dxa"/>
          </w:tcPr>
          <w:p w:rsidR="00B23415" w:rsidRPr="00AF605D" w:rsidRDefault="00B23415" w:rsidP="00186F81">
            <w:pPr>
              <w:pStyle w:val="a8"/>
              <w:spacing w:line="240" w:lineRule="auto"/>
              <w:jc w:val="center"/>
              <w:rPr>
                <w:rFonts w:ascii="Times New Roman" w:hAnsi="Times New Roman"/>
                <w:sz w:val="24"/>
                <w:szCs w:val="24"/>
              </w:rPr>
            </w:pPr>
          </w:p>
        </w:tc>
        <w:tc>
          <w:tcPr>
            <w:tcW w:w="1559" w:type="dxa"/>
          </w:tcPr>
          <w:p w:rsidR="00B23415" w:rsidRPr="00AF605D" w:rsidRDefault="00B23415" w:rsidP="00186F81">
            <w:pPr>
              <w:pStyle w:val="a8"/>
              <w:spacing w:line="240" w:lineRule="auto"/>
              <w:ind w:left="-533"/>
              <w:jc w:val="center"/>
              <w:rPr>
                <w:rFonts w:ascii="Times New Roman" w:hAnsi="Times New Roman"/>
                <w:sz w:val="24"/>
                <w:szCs w:val="24"/>
              </w:rPr>
            </w:pPr>
          </w:p>
        </w:tc>
        <w:tc>
          <w:tcPr>
            <w:tcW w:w="1134" w:type="dxa"/>
          </w:tcPr>
          <w:p w:rsidR="00B23415" w:rsidRPr="00AF605D" w:rsidRDefault="00B23415" w:rsidP="00186F81">
            <w:pPr>
              <w:pStyle w:val="a8"/>
              <w:spacing w:line="240" w:lineRule="auto"/>
              <w:jc w:val="center"/>
              <w:rPr>
                <w:rFonts w:ascii="Times New Roman" w:hAnsi="Times New Roman"/>
                <w:sz w:val="24"/>
                <w:szCs w:val="24"/>
              </w:rPr>
            </w:pPr>
          </w:p>
        </w:tc>
      </w:tr>
      <w:tr w:rsidR="00B23415" w:rsidRPr="00AF605D" w:rsidTr="00AF605D">
        <w:trPr>
          <w:trHeight w:val="411"/>
        </w:trPr>
        <w:tc>
          <w:tcPr>
            <w:tcW w:w="1985" w:type="dxa"/>
          </w:tcPr>
          <w:p w:rsidR="00B23415" w:rsidRPr="00AF605D" w:rsidRDefault="00B23415" w:rsidP="00186F81">
            <w:pPr>
              <w:pStyle w:val="a8"/>
              <w:spacing w:line="240" w:lineRule="auto"/>
              <w:ind w:left="318" w:hanging="249"/>
              <w:rPr>
                <w:rFonts w:ascii="Times New Roman" w:hAnsi="Times New Roman"/>
                <w:sz w:val="24"/>
                <w:szCs w:val="24"/>
              </w:rPr>
            </w:pPr>
            <w:r w:rsidRPr="00AF605D">
              <w:rPr>
                <w:rFonts w:ascii="Times New Roman" w:hAnsi="Times New Roman"/>
                <w:sz w:val="24"/>
                <w:szCs w:val="24"/>
              </w:rPr>
              <w:t xml:space="preserve">сенокосы </w:t>
            </w:r>
          </w:p>
        </w:tc>
        <w:tc>
          <w:tcPr>
            <w:tcW w:w="1418" w:type="dxa"/>
          </w:tcPr>
          <w:p w:rsidR="00B23415" w:rsidRPr="00AF605D" w:rsidRDefault="00B23415" w:rsidP="00186F81">
            <w:pPr>
              <w:pStyle w:val="a8"/>
              <w:spacing w:line="240" w:lineRule="auto"/>
              <w:ind w:left="0"/>
              <w:jc w:val="center"/>
              <w:rPr>
                <w:rFonts w:ascii="Times New Roman" w:hAnsi="Times New Roman"/>
                <w:sz w:val="24"/>
                <w:szCs w:val="24"/>
              </w:rPr>
            </w:pPr>
            <w:r w:rsidRPr="00AF605D">
              <w:rPr>
                <w:rFonts w:ascii="Times New Roman" w:hAnsi="Times New Roman"/>
                <w:sz w:val="24"/>
                <w:szCs w:val="24"/>
              </w:rPr>
              <w:t>4969</w:t>
            </w:r>
          </w:p>
        </w:tc>
        <w:tc>
          <w:tcPr>
            <w:tcW w:w="1701" w:type="dxa"/>
          </w:tcPr>
          <w:p w:rsidR="00B23415" w:rsidRPr="00AF605D" w:rsidRDefault="00B23415" w:rsidP="00186F81">
            <w:pPr>
              <w:pStyle w:val="a8"/>
              <w:spacing w:line="240" w:lineRule="auto"/>
              <w:ind w:left="-675"/>
              <w:jc w:val="center"/>
              <w:rPr>
                <w:rFonts w:ascii="Times New Roman" w:hAnsi="Times New Roman"/>
                <w:sz w:val="24"/>
                <w:szCs w:val="24"/>
              </w:rPr>
            </w:pPr>
            <w:r w:rsidRPr="00AF605D">
              <w:rPr>
                <w:rFonts w:ascii="Times New Roman" w:hAnsi="Times New Roman"/>
                <w:sz w:val="24"/>
                <w:szCs w:val="24"/>
              </w:rPr>
              <w:t>1830</w:t>
            </w:r>
          </w:p>
        </w:tc>
        <w:tc>
          <w:tcPr>
            <w:tcW w:w="1701" w:type="dxa"/>
          </w:tcPr>
          <w:p w:rsidR="00B23415" w:rsidRPr="00AF605D" w:rsidRDefault="00B23415" w:rsidP="00186F81">
            <w:pPr>
              <w:pStyle w:val="a8"/>
              <w:spacing w:line="240" w:lineRule="auto"/>
              <w:jc w:val="center"/>
              <w:rPr>
                <w:rFonts w:ascii="Times New Roman" w:hAnsi="Times New Roman"/>
                <w:sz w:val="24"/>
                <w:szCs w:val="24"/>
              </w:rPr>
            </w:pPr>
          </w:p>
        </w:tc>
        <w:tc>
          <w:tcPr>
            <w:tcW w:w="1559" w:type="dxa"/>
          </w:tcPr>
          <w:p w:rsidR="00B23415" w:rsidRPr="00AF605D" w:rsidRDefault="00B23415" w:rsidP="00186F81">
            <w:pPr>
              <w:pStyle w:val="a8"/>
              <w:spacing w:line="240" w:lineRule="auto"/>
              <w:ind w:left="-108" w:hanging="141"/>
              <w:jc w:val="center"/>
              <w:rPr>
                <w:rFonts w:ascii="Times New Roman" w:hAnsi="Times New Roman"/>
                <w:sz w:val="24"/>
                <w:szCs w:val="24"/>
              </w:rPr>
            </w:pPr>
            <w:r w:rsidRPr="00AF605D">
              <w:rPr>
                <w:rFonts w:ascii="Times New Roman" w:hAnsi="Times New Roman"/>
                <w:sz w:val="24"/>
                <w:szCs w:val="24"/>
              </w:rPr>
              <w:t>3139</w:t>
            </w:r>
          </w:p>
        </w:tc>
        <w:tc>
          <w:tcPr>
            <w:tcW w:w="1134" w:type="dxa"/>
          </w:tcPr>
          <w:p w:rsidR="00B23415" w:rsidRPr="00AF605D" w:rsidRDefault="00B23415" w:rsidP="00186F81">
            <w:pPr>
              <w:pStyle w:val="a8"/>
              <w:spacing w:line="240" w:lineRule="auto"/>
              <w:ind w:left="0"/>
              <w:jc w:val="center"/>
              <w:rPr>
                <w:rFonts w:ascii="Times New Roman" w:hAnsi="Times New Roman"/>
                <w:sz w:val="24"/>
                <w:szCs w:val="24"/>
              </w:rPr>
            </w:pPr>
          </w:p>
        </w:tc>
      </w:tr>
      <w:tr w:rsidR="00B23415" w:rsidRPr="00AF605D" w:rsidTr="00AF605D">
        <w:trPr>
          <w:trHeight w:val="275"/>
        </w:trPr>
        <w:tc>
          <w:tcPr>
            <w:tcW w:w="1985" w:type="dxa"/>
          </w:tcPr>
          <w:p w:rsidR="00B23415" w:rsidRPr="00AF605D" w:rsidRDefault="00B23415" w:rsidP="00186F81">
            <w:pPr>
              <w:pStyle w:val="a8"/>
              <w:spacing w:line="240" w:lineRule="auto"/>
              <w:ind w:left="318" w:hanging="249"/>
              <w:rPr>
                <w:rFonts w:ascii="Times New Roman" w:hAnsi="Times New Roman"/>
                <w:sz w:val="24"/>
                <w:szCs w:val="24"/>
              </w:rPr>
            </w:pPr>
            <w:r w:rsidRPr="00AF605D">
              <w:rPr>
                <w:rFonts w:ascii="Times New Roman" w:hAnsi="Times New Roman"/>
                <w:sz w:val="24"/>
                <w:szCs w:val="24"/>
              </w:rPr>
              <w:t>пастбища</w:t>
            </w:r>
          </w:p>
        </w:tc>
        <w:tc>
          <w:tcPr>
            <w:tcW w:w="1418" w:type="dxa"/>
          </w:tcPr>
          <w:p w:rsidR="00B23415" w:rsidRPr="00AF605D" w:rsidRDefault="00B23415" w:rsidP="00186F81">
            <w:pPr>
              <w:pStyle w:val="a8"/>
              <w:spacing w:line="240" w:lineRule="auto"/>
              <w:ind w:left="0"/>
              <w:jc w:val="center"/>
              <w:rPr>
                <w:rFonts w:ascii="Times New Roman" w:hAnsi="Times New Roman"/>
                <w:sz w:val="24"/>
                <w:szCs w:val="24"/>
              </w:rPr>
            </w:pPr>
            <w:r w:rsidRPr="00AF605D">
              <w:rPr>
                <w:rFonts w:ascii="Times New Roman" w:hAnsi="Times New Roman"/>
                <w:sz w:val="24"/>
                <w:szCs w:val="24"/>
              </w:rPr>
              <w:t>1713</w:t>
            </w:r>
          </w:p>
        </w:tc>
        <w:tc>
          <w:tcPr>
            <w:tcW w:w="1701" w:type="dxa"/>
          </w:tcPr>
          <w:p w:rsidR="00B23415" w:rsidRPr="00AF605D" w:rsidRDefault="00B23415" w:rsidP="00186F81">
            <w:pPr>
              <w:pStyle w:val="a8"/>
              <w:spacing w:line="240" w:lineRule="auto"/>
              <w:ind w:left="-675"/>
              <w:jc w:val="center"/>
              <w:rPr>
                <w:rFonts w:ascii="Times New Roman" w:hAnsi="Times New Roman"/>
                <w:sz w:val="24"/>
                <w:szCs w:val="24"/>
              </w:rPr>
            </w:pPr>
            <w:r w:rsidRPr="00AF605D">
              <w:rPr>
                <w:rFonts w:ascii="Times New Roman" w:hAnsi="Times New Roman"/>
                <w:sz w:val="24"/>
                <w:szCs w:val="24"/>
              </w:rPr>
              <w:t>595</w:t>
            </w:r>
          </w:p>
        </w:tc>
        <w:tc>
          <w:tcPr>
            <w:tcW w:w="1701" w:type="dxa"/>
          </w:tcPr>
          <w:p w:rsidR="00B23415" w:rsidRPr="00AF605D" w:rsidRDefault="00B23415" w:rsidP="00186F81">
            <w:pPr>
              <w:pStyle w:val="a8"/>
              <w:spacing w:line="240" w:lineRule="auto"/>
              <w:jc w:val="center"/>
              <w:rPr>
                <w:rFonts w:ascii="Times New Roman" w:hAnsi="Times New Roman"/>
                <w:sz w:val="24"/>
                <w:szCs w:val="24"/>
              </w:rPr>
            </w:pPr>
          </w:p>
        </w:tc>
        <w:tc>
          <w:tcPr>
            <w:tcW w:w="1559" w:type="dxa"/>
          </w:tcPr>
          <w:p w:rsidR="00B23415" w:rsidRPr="00AF605D" w:rsidRDefault="00B23415" w:rsidP="00186F81">
            <w:pPr>
              <w:pStyle w:val="a8"/>
              <w:spacing w:line="240" w:lineRule="auto"/>
              <w:ind w:left="-108" w:firstLine="108"/>
              <w:jc w:val="center"/>
              <w:rPr>
                <w:rFonts w:ascii="Times New Roman" w:hAnsi="Times New Roman"/>
                <w:sz w:val="24"/>
                <w:szCs w:val="24"/>
              </w:rPr>
            </w:pPr>
            <w:r w:rsidRPr="00AF605D">
              <w:rPr>
                <w:rFonts w:ascii="Times New Roman" w:hAnsi="Times New Roman"/>
                <w:sz w:val="24"/>
                <w:szCs w:val="24"/>
              </w:rPr>
              <w:t>1118</w:t>
            </w:r>
          </w:p>
        </w:tc>
        <w:tc>
          <w:tcPr>
            <w:tcW w:w="1134" w:type="dxa"/>
          </w:tcPr>
          <w:p w:rsidR="00B23415" w:rsidRPr="00AF605D" w:rsidRDefault="00B23415" w:rsidP="00186F81">
            <w:pPr>
              <w:pStyle w:val="a8"/>
              <w:spacing w:line="240" w:lineRule="auto"/>
              <w:ind w:left="0"/>
              <w:jc w:val="center"/>
              <w:rPr>
                <w:rFonts w:ascii="Times New Roman" w:hAnsi="Times New Roman"/>
                <w:sz w:val="24"/>
                <w:szCs w:val="24"/>
              </w:rPr>
            </w:pPr>
          </w:p>
        </w:tc>
      </w:tr>
      <w:tr w:rsidR="00B23415" w:rsidRPr="00AF605D" w:rsidTr="00AF605D">
        <w:trPr>
          <w:trHeight w:val="275"/>
        </w:trPr>
        <w:tc>
          <w:tcPr>
            <w:tcW w:w="1985" w:type="dxa"/>
          </w:tcPr>
          <w:p w:rsidR="00B23415" w:rsidRPr="00AF605D" w:rsidRDefault="00B23415" w:rsidP="00186F81">
            <w:pPr>
              <w:pStyle w:val="a8"/>
              <w:spacing w:line="240" w:lineRule="auto"/>
              <w:ind w:left="318" w:hanging="249"/>
              <w:rPr>
                <w:rFonts w:ascii="Times New Roman" w:hAnsi="Times New Roman"/>
                <w:sz w:val="24"/>
                <w:szCs w:val="24"/>
              </w:rPr>
            </w:pPr>
            <w:r w:rsidRPr="00AF605D">
              <w:rPr>
                <w:rFonts w:ascii="Times New Roman" w:hAnsi="Times New Roman"/>
                <w:sz w:val="24"/>
                <w:szCs w:val="24"/>
              </w:rPr>
              <w:t>Прочие</w:t>
            </w:r>
          </w:p>
        </w:tc>
        <w:tc>
          <w:tcPr>
            <w:tcW w:w="1418" w:type="dxa"/>
          </w:tcPr>
          <w:p w:rsidR="00B23415" w:rsidRPr="00AF605D" w:rsidRDefault="00B23415" w:rsidP="00186F81">
            <w:pPr>
              <w:pStyle w:val="a8"/>
              <w:spacing w:line="240" w:lineRule="auto"/>
              <w:ind w:left="0"/>
              <w:jc w:val="center"/>
              <w:rPr>
                <w:rFonts w:ascii="Times New Roman" w:hAnsi="Times New Roman"/>
                <w:sz w:val="24"/>
                <w:szCs w:val="24"/>
              </w:rPr>
            </w:pPr>
            <w:r w:rsidRPr="00AF605D">
              <w:rPr>
                <w:rFonts w:ascii="Times New Roman" w:hAnsi="Times New Roman"/>
                <w:sz w:val="24"/>
                <w:szCs w:val="24"/>
              </w:rPr>
              <w:t>2611</w:t>
            </w:r>
          </w:p>
        </w:tc>
        <w:tc>
          <w:tcPr>
            <w:tcW w:w="1701" w:type="dxa"/>
          </w:tcPr>
          <w:p w:rsidR="00B23415" w:rsidRPr="00AF605D" w:rsidRDefault="00B23415" w:rsidP="00186F81">
            <w:pPr>
              <w:pStyle w:val="a8"/>
              <w:spacing w:line="240" w:lineRule="auto"/>
              <w:ind w:left="-675"/>
              <w:jc w:val="center"/>
              <w:rPr>
                <w:rFonts w:ascii="Times New Roman" w:hAnsi="Times New Roman"/>
                <w:sz w:val="24"/>
                <w:szCs w:val="24"/>
              </w:rPr>
            </w:pPr>
          </w:p>
        </w:tc>
        <w:tc>
          <w:tcPr>
            <w:tcW w:w="1701" w:type="dxa"/>
          </w:tcPr>
          <w:p w:rsidR="00B23415" w:rsidRPr="00AF605D" w:rsidRDefault="00B23415" w:rsidP="00186F81">
            <w:pPr>
              <w:pStyle w:val="a8"/>
              <w:spacing w:line="240" w:lineRule="auto"/>
              <w:jc w:val="center"/>
              <w:rPr>
                <w:rFonts w:ascii="Times New Roman" w:hAnsi="Times New Roman"/>
                <w:sz w:val="24"/>
                <w:szCs w:val="24"/>
              </w:rPr>
            </w:pPr>
          </w:p>
        </w:tc>
        <w:tc>
          <w:tcPr>
            <w:tcW w:w="1559" w:type="dxa"/>
          </w:tcPr>
          <w:p w:rsidR="00B23415" w:rsidRPr="00AF605D" w:rsidRDefault="00B23415" w:rsidP="00186F81">
            <w:pPr>
              <w:pStyle w:val="a8"/>
              <w:spacing w:line="240" w:lineRule="auto"/>
              <w:ind w:left="-108" w:firstLine="108"/>
              <w:jc w:val="center"/>
              <w:rPr>
                <w:rFonts w:ascii="Times New Roman" w:hAnsi="Times New Roman"/>
                <w:sz w:val="24"/>
                <w:szCs w:val="24"/>
              </w:rPr>
            </w:pPr>
          </w:p>
        </w:tc>
        <w:tc>
          <w:tcPr>
            <w:tcW w:w="1134" w:type="dxa"/>
          </w:tcPr>
          <w:p w:rsidR="00B23415" w:rsidRPr="00AF605D" w:rsidRDefault="00B23415" w:rsidP="00186F81">
            <w:pPr>
              <w:pStyle w:val="a8"/>
              <w:spacing w:line="240" w:lineRule="auto"/>
              <w:ind w:left="0"/>
              <w:jc w:val="center"/>
              <w:rPr>
                <w:rFonts w:ascii="Times New Roman" w:hAnsi="Times New Roman"/>
                <w:sz w:val="24"/>
                <w:szCs w:val="24"/>
              </w:rPr>
            </w:pPr>
            <w:r w:rsidRPr="00AF605D">
              <w:rPr>
                <w:rFonts w:ascii="Times New Roman" w:hAnsi="Times New Roman"/>
                <w:sz w:val="24"/>
                <w:szCs w:val="24"/>
              </w:rPr>
              <w:t>2611</w:t>
            </w:r>
          </w:p>
        </w:tc>
      </w:tr>
    </w:tbl>
    <w:p w:rsidR="00B23415" w:rsidRPr="00186F81" w:rsidRDefault="00B23415" w:rsidP="00186F81">
      <w:pPr>
        <w:pStyle w:val="110"/>
        <w:ind w:firstLine="709"/>
        <w:jc w:val="both"/>
        <w:rPr>
          <w:szCs w:val="28"/>
        </w:rPr>
      </w:pPr>
    </w:p>
    <w:p w:rsidR="00B23415" w:rsidRDefault="00B23415" w:rsidP="00B23415">
      <w:pPr>
        <w:ind w:firstLine="454"/>
        <w:jc w:val="both"/>
        <w:rPr>
          <w:sz w:val="28"/>
          <w:szCs w:val="28"/>
        </w:rPr>
      </w:pPr>
      <w:r>
        <w:rPr>
          <w:sz w:val="28"/>
          <w:szCs w:val="28"/>
        </w:rPr>
        <w:t>Имеются</w:t>
      </w:r>
      <w:r w:rsidRPr="00FD4D48">
        <w:rPr>
          <w:sz w:val="28"/>
          <w:szCs w:val="28"/>
        </w:rPr>
        <w:t xml:space="preserve"> подготовленны</w:t>
      </w:r>
      <w:r>
        <w:rPr>
          <w:sz w:val="28"/>
          <w:szCs w:val="28"/>
        </w:rPr>
        <w:t>е</w:t>
      </w:r>
      <w:r w:rsidRPr="00FD4D48">
        <w:rPr>
          <w:sz w:val="28"/>
          <w:szCs w:val="28"/>
        </w:rPr>
        <w:t xml:space="preserve"> площад</w:t>
      </w:r>
      <w:r>
        <w:rPr>
          <w:sz w:val="28"/>
          <w:szCs w:val="28"/>
        </w:rPr>
        <w:t>ки</w:t>
      </w:r>
      <w:r w:rsidRPr="00FD4D48">
        <w:rPr>
          <w:sz w:val="28"/>
          <w:szCs w:val="28"/>
        </w:rPr>
        <w:t xml:space="preserve"> для промышленного развития. </w:t>
      </w:r>
      <w:r>
        <w:rPr>
          <w:sz w:val="28"/>
          <w:szCs w:val="28"/>
        </w:rPr>
        <w:t xml:space="preserve">Наличие сырьевой базы (зерно, мясо, молоко) обуславливает развитие предприятий по переработке сельскохозяйственной продукции.. Наличие лесных массивов предопределяет развитие предприятий по производству строительных материалов. Проектом предусмотрены территориальные и трудовые ресурсы для развития этих предприятий. </w:t>
      </w:r>
    </w:p>
    <w:p w:rsidR="00B23415" w:rsidRPr="0043027F" w:rsidRDefault="00B23415" w:rsidP="00B23415">
      <w:pPr>
        <w:ind w:firstLine="454"/>
        <w:jc w:val="both"/>
        <w:rPr>
          <w:sz w:val="28"/>
          <w:szCs w:val="28"/>
        </w:rPr>
      </w:pPr>
      <w:r w:rsidRPr="0043027F">
        <w:rPr>
          <w:sz w:val="28"/>
          <w:szCs w:val="28"/>
        </w:rPr>
        <w:t>Транспортные услуги населению оказывают районное транспортное предприятие и индивидуальные предприниматели.</w:t>
      </w:r>
      <w:r>
        <w:rPr>
          <w:sz w:val="28"/>
          <w:szCs w:val="28"/>
        </w:rPr>
        <w:t xml:space="preserve"> </w:t>
      </w:r>
      <w:r w:rsidRPr="0043027F">
        <w:rPr>
          <w:sz w:val="28"/>
          <w:szCs w:val="28"/>
        </w:rPr>
        <w:t xml:space="preserve">. Протяженность автомобильных дорог общего пользования составляет </w:t>
      </w:r>
      <w:r>
        <w:rPr>
          <w:sz w:val="28"/>
          <w:szCs w:val="28"/>
        </w:rPr>
        <w:t>50</w:t>
      </w:r>
      <w:r w:rsidRPr="0043027F">
        <w:rPr>
          <w:sz w:val="28"/>
          <w:szCs w:val="28"/>
        </w:rPr>
        <w:t xml:space="preserve">,0 км, в том числе с твердым покрытием </w:t>
      </w:r>
      <w:r>
        <w:rPr>
          <w:sz w:val="28"/>
          <w:szCs w:val="28"/>
        </w:rPr>
        <w:t>5</w:t>
      </w:r>
      <w:r w:rsidRPr="0043027F">
        <w:rPr>
          <w:sz w:val="28"/>
          <w:szCs w:val="28"/>
        </w:rPr>
        <w:t xml:space="preserve"> км. </w:t>
      </w:r>
    </w:p>
    <w:p w:rsidR="00B23415" w:rsidRPr="004A70B9" w:rsidRDefault="00B23415" w:rsidP="00B23415">
      <w:pPr>
        <w:ind w:firstLine="454"/>
        <w:jc w:val="both"/>
        <w:rPr>
          <w:sz w:val="28"/>
          <w:szCs w:val="28"/>
        </w:rPr>
      </w:pPr>
      <w:r w:rsidRPr="00654C61">
        <w:rPr>
          <w:sz w:val="28"/>
          <w:szCs w:val="28"/>
        </w:rPr>
        <w:t>Услуги почтовой связи оказывает Мошковский</w:t>
      </w:r>
      <w:r w:rsidRPr="004A70B9">
        <w:rPr>
          <w:color w:val="000000"/>
          <w:sz w:val="28"/>
          <w:szCs w:val="28"/>
        </w:rPr>
        <w:t xml:space="preserve"> почтамт ОСП УФПС НСО – филиала ФГУП «Почта России». В поселении функционирует </w:t>
      </w:r>
      <w:r>
        <w:rPr>
          <w:color w:val="000000"/>
          <w:sz w:val="28"/>
          <w:szCs w:val="28"/>
        </w:rPr>
        <w:t>2</w:t>
      </w:r>
      <w:r w:rsidRPr="004A70B9">
        <w:rPr>
          <w:color w:val="000000"/>
          <w:sz w:val="28"/>
          <w:szCs w:val="28"/>
        </w:rPr>
        <w:t xml:space="preserve"> отделение почтовой связи</w:t>
      </w:r>
      <w:r>
        <w:rPr>
          <w:color w:val="000000"/>
          <w:sz w:val="28"/>
          <w:szCs w:val="28"/>
        </w:rPr>
        <w:t xml:space="preserve"> (с.Варламово, д.Б-Черное)</w:t>
      </w:r>
      <w:r w:rsidRPr="004A70B9">
        <w:rPr>
          <w:color w:val="000000"/>
          <w:sz w:val="28"/>
          <w:szCs w:val="28"/>
        </w:rPr>
        <w:t>.</w:t>
      </w:r>
      <w:r>
        <w:rPr>
          <w:color w:val="000000"/>
          <w:sz w:val="28"/>
          <w:szCs w:val="28"/>
        </w:rPr>
        <w:t xml:space="preserve"> </w:t>
      </w:r>
      <w:r w:rsidRPr="004A70B9">
        <w:rPr>
          <w:sz w:val="28"/>
          <w:szCs w:val="28"/>
        </w:rPr>
        <w:t xml:space="preserve">Основная </w:t>
      </w:r>
      <w:r w:rsidRPr="004A70B9">
        <w:rPr>
          <w:sz w:val="28"/>
          <w:szCs w:val="28"/>
        </w:rPr>
        <w:lastRenderedPageBreak/>
        <w:t>телекоммуникационная сеть поселения – телефонная сеть общего пользования поддерживается структурным подразделением Тогучинского центра телекоммуникаций</w:t>
      </w:r>
      <w:r w:rsidRPr="004A70B9">
        <w:rPr>
          <w:rFonts w:ascii="Arial" w:hAnsi="Arial" w:cs="Arial"/>
          <w:sz w:val="28"/>
          <w:szCs w:val="28"/>
        </w:rPr>
        <w:t xml:space="preserve"> </w:t>
      </w:r>
      <w:r w:rsidRPr="004A70B9">
        <w:rPr>
          <w:sz w:val="28"/>
          <w:szCs w:val="28"/>
        </w:rPr>
        <w:t>Новосибирского филиала  ОАО «Сибирьтелеком».</w:t>
      </w:r>
      <w:r>
        <w:rPr>
          <w:sz w:val="28"/>
          <w:szCs w:val="28"/>
        </w:rPr>
        <w:t xml:space="preserve"> </w:t>
      </w:r>
      <w:r w:rsidRPr="004A70B9">
        <w:rPr>
          <w:sz w:val="28"/>
          <w:szCs w:val="28"/>
        </w:rPr>
        <w:t xml:space="preserve">Системой общедоступного пользования также является сотовая связь. Наиболее динамичное развитие инфраструктуры мобильной связи в поселении обеспечивают операторы сотовой  связи – компании «МТС», «Билайн», «Мегафон», «Теле 2». </w:t>
      </w:r>
    </w:p>
    <w:p w:rsidR="00B23415" w:rsidRPr="006835E6" w:rsidRDefault="00B23415" w:rsidP="00B23415">
      <w:pPr>
        <w:pStyle w:val="110"/>
        <w:ind w:firstLine="709"/>
        <w:jc w:val="both"/>
      </w:pPr>
      <w:r w:rsidRPr="009C6989">
        <w:t xml:space="preserve">По состоянию на 01.01.2012 года на территории поселения </w:t>
      </w:r>
      <w:r w:rsidRPr="006835E6">
        <w:t xml:space="preserve">зарегистрировано </w:t>
      </w:r>
      <w:r>
        <w:t>6</w:t>
      </w:r>
      <w:r w:rsidRPr="006835E6">
        <w:t xml:space="preserve"> индивидуальных предприятий. Удельный вес их к общему числу предприятий, зарегистрированных на территории поселения, составляет </w:t>
      </w:r>
      <w:r>
        <w:t>28</w:t>
      </w:r>
      <w:r w:rsidRPr="006835E6">
        <w:t>%. Основными видами деятельности индивидуальных предприятий являются производство сельскохозяйственной продукции, торговля.</w:t>
      </w:r>
    </w:p>
    <w:p w:rsidR="00B23415" w:rsidRDefault="00B23415" w:rsidP="00B23415">
      <w:pPr>
        <w:pStyle w:val="110"/>
        <w:ind w:firstLine="709"/>
        <w:jc w:val="both"/>
      </w:pPr>
      <w:r>
        <w:t xml:space="preserve">Варламовское муниципальное образование имеет все условия для развития: благоприятные природные условия и ресурсы, наличие лесных массивов, развитую транспортную инфраструктуру, наличие трудовых и территориальных ресурсов. Все эти условия служат гарантией дальнейшего </w:t>
      </w:r>
      <w:r w:rsidRPr="00EC69DA">
        <w:t>развития муниципального</w:t>
      </w:r>
      <w:r>
        <w:t xml:space="preserve"> образования и позволят обеспечить формирование перспективных направлений экономики (сельскохозяйственной отрасли, деревообрабатывающей, строительных материалов и перерабатывающей промышленности). Прогноз развития сельского хозяйства поселения учитывает сложившуюся ситуацию в отрасли, перспективы социально-экономического развития, основные положения областных и местных целевых программ. В перспективе можно прогнозировать устойчивый рост сельскохозяйственного производства. Этому способствует наличие свободных земельных ресурсов, пригодных для развития отрасли. Более эффективное использование земель (пашни, пастбищ, сенокосов) позволит получить высокие урожаи и создать прочную кормовую базу. Наличие естественных пастбищ и сенокосов предопределяют развитие животноводства (молочно-мясного, племенного). Район так же благоприятен для развития свиноводства. </w:t>
      </w:r>
    </w:p>
    <w:p w:rsidR="00B23415" w:rsidRDefault="00B23415" w:rsidP="00B23415">
      <w:pPr>
        <w:pStyle w:val="110"/>
        <w:ind w:firstLine="709"/>
        <w:jc w:val="both"/>
      </w:pPr>
      <w:r>
        <w:t>Стратегической задачей развития растениеводства на перспективу станет совершенствование структуры посевных площадей, увеличение продуктивности пашни. Для этого необходимо:</w:t>
      </w:r>
    </w:p>
    <w:p w:rsidR="00B23415" w:rsidRDefault="00B23415" w:rsidP="00997D2A">
      <w:pPr>
        <w:pStyle w:val="110"/>
        <w:numPr>
          <w:ilvl w:val="0"/>
          <w:numId w:val="29"/>
        </w:numPr>
        <w:jc w:val="both"/>
      </w:pPr>
      <w:r>
        <w:t>увеличение площади посевов зерновых культур;</w:t>
      </w:r>
    </w:p>
    <w:p w:rsidR="00B23415" w:rsidRDefault="00B23415" w:rsidP="00997D2A">
      <w:pPr>
        <w:pStyle w:val="110"/>
        <w:numPr>
          <w:ilvl w:val="0"/>
          <w:numId w:val="29"/>
        </w:numPr>
        <w:jc w:val="both"/>
      </w:pPr>
      <w:r>
        <w:t>увеличение производства зерновых культур;</w:t>
      </w:r>
    </w:p>
    <w:p w:rsidR="00B23415" w:rsidRDefault="00B23415" w:rsidP="00997D2A">
      <w:pPr>
        <w:pStyle w:val="110"/>
        <w:numPr>
          <w:ilvl w:val="0"/>
          <w:numId w:val="29"/>
        </w:numPr>
        <w:jc w:val="both"/>
      </w:pPr>
      <w:r>
        <w:t>улучшение качества семян;</w:t>
      </w:r>
    </w:p>
    <w:p w:rsidR="00B23415" w:rsidRDefault="00B23415" w:rsidP="00997D2A">
      <w:pPr>
        <w:pStyle w:val="110"/>
        <w:numPr>
          <w:ilvl w:val="0"/>
          <w:numId w:val="29"/>
        </w:numPr>
        <w:jc w:val="both"/>
      </w:pPr>
      <w:r>
        <w:t>повышение уровня технического оснащения сельскохозяйственных работ;</w:t>
      </w:r>
    </w:p>
    <w:p w:rsidR="00B23415" w:rsidRDefault="00B23415" w:rsidP="00997D2A">
      <w:pPr>
        <w:pStyle w:val="110"/>
        <w:numPr>
          <w:ilvl w:val="0"/>
          <w:numId w:val="29"/>
        </w:numPr>
        <w:jc w:val="both"/>
      </w:pPr>
      <w:r>
        <w:t>строительство и расширение зерносушильного хозяйства.</w:t>
      </w:r>
    </w:p>
    <w:p w:rsidR="00B23415" w:rsidRDefault="00B23415" w:rsidP="00B23415">
      <w:pPr>
        <w:pStyle w:val="110"/>
        <w:ind w:firstLine="709"/>
        <w:jc w:val="both"/>
      </w:pPr>
      <w:r>
        <w:t>В животноводстве основное внимание будет направлено на решение следующих задач:</w:t>
      </w:r>
    </w:p>
    <w:p w:rsidR="00B23415" w:rsidRDefault="00B23415" w:rsidP="00997D2A">
      <w:pPr>
        <w:pStyle w:val="110"/>
        <w:numPr>
          <w:ilvl w:val="0"/>
          <w:numId w:val="30"/>
        </w:numPr>
        <w:jc w:val="both"/>
      </w:pPr>
      <w:r>
        <w:t>увеличение объемов производства и улучшение качества кормов;</w:t>
      </w:r>
    </w:p>
    <w:p w:rsidR="00B23415" w:rsidRDefault="00B23415" w:rsidP="00997D2A">
      <w:pPr>
        <w:pStyle w:val="110"/>
        <w:numPr>
          <w:ilvl w:val="0"/>
          <w:numId w:val="30"/>
        </w:numPr>
        <w:jc w:val="both"/>
      </w:pPr>
      <w:r>
        <w:lastRenderedPageBreak/>
        <w:t>восстановление поголовья крупного рогатого скота;</w:t>
      </w:r>
    </w:p>
    <w:p w:rsidR="00B23415" w:rsidRDefault="00B23415" w:rsidP="00997D2A">
      <w:pPr>
        <w:pStyle w:val="110"/>
        <w:numPr>
          <w:ilvl w:val="0"/>
          <w:numId w:val="30"/>
        </w:numPr>
        <w:jc w:val="both"/>
      </w:pPr>
      <w:r>
        <w:t>развитие племенной базы;</w:t>
      </w:r>
    </w:p>
    <w:p w:rsidR="00B23415" w:rsidRDefault="00B23415" w:rsidP="00997D2A">
      <w:pPr>
        <w:pStyle w:val="110"/>
        <w:numPr>
          <w:ilvl w:val="0"/>
          <w:numId w:val="30"/>
        </w:numPr>
        <w:jc w:val="both"/>
      </w:pPr>
      <w:r>
        <w:t>строительство и реконструкция животноводческих ферм;</w:t>
      </w:r>
    </w:p>
    <w:p w:rsidR="00B23415" w:rsidRDefault="00B23415" w:rsidP="00997D2A">
      <w:pPr>
        <w:pStyle w:val="110"/>
        <w:numPr>
          <w:ilvl w:val="0"/>
          <w:numId w:val="30"/>
        </w:numPr>
        <w:jc w:val="both"/>
      </w:pPr>
      <w:r>
        <w:t xml:space="preserve">создание комплексов животноводческих предприятий с непрерывным технологическим циклом от производства до переработки и реализации. </w:t>
      </w:r>
    </w:p>
    <w:p w:rsidR="00B23415" w:rsidRDefault="00B23415" w:rsidP="00B23415">
      <w:pPr>
        <w:pStyle w:val="110"/>
        <w:ind w:firstLine="1069"/>
        <w:jc w:val="both"/>
      </w:pPr>
      <w:r>
        <w:t xml:space="preserve">В планах администрации района и сельского поселения дальнейшая поддержка и развитие личных подсобных хозяйств населения и крестьянско-фермерских хозяйств, что позволит увеличить производство валовой продукции, повысить материальное благосостояние и качества жизни населения. Производство сельскохозяйственной продукции в личных подсобных хозяйствах населения является одной из приоритетных целевых задач развития сельского хозяйства поселения, поскольку семейное сельскохозяйственное производство является основным занятиям жителей села. Одной из основных функций личного подсобного хозяйства является сохранение села для устойчивого развития сельских территорий, сохранения сельского уклада жизни, как стратегической задачи социально-экономического развития АПК Болотнинского района. Наличие большого числа личных подсобных хозяйств  требует развития сети заготовительных пунктов. Создание сети заготовительных пунктов является приоритетным направлением развития уже в течение длительного времени. Содействие в организации закупа продукции, произведенной на личных подворьях, обеспечит увеличение поголовья скота и птицы, и в целом, повышение уровня доходов населения. </w:t>
      </w:r>
    </w:p>
    <w:p w:rsidR="00B23415" w:rsidRDefault="00B23415" w:rsidP="00B23415">
      <w:pPr>
        <w:pStyle w:val="110"/>
        <w:ind w:firstLine="709"/>
        <w:jc w:val="both"/>
      </w:pPr>
      <w:r>
        <w:t xml:space="preserve">Проектом предусмотрены территориальные и трудовые ресурсы для развития сельскохозяйственной отрасли. В связи с тем, что освоенность территории поселения по сельскохозяйственному производству находится на достаточно высоком уровне, дальнейшее развитие его в значительной степени будет зависеть от уровня интенсивности использования имеющихся ресурсов и реализации областных, районных и местных целевых программ. </w:t>
      </w:r>
    </w:p>
    <w:p w:rsidR="00B23415" w:rsidRDefault="00B23415" w:rsidP="00B23415">
      <w:pPr>
        <w:pStyle w:val="110"/>
        <w:ind w:firstLine="709"/>
        <w:jc w:val="both"/>
      </w:pPr>
      <w:r>
        <w:t xml:space="preserve">Наличие природных ресурсов и богатых лесных угодий создают предпосылки для развития производства строительных материалов и деревообрабатывающих предприятий. Развитие сельского хозяйства муниципального образования в перспективе определяет необходимость организации предприятий по переработке сельскохозяйственной продукции. Это будет важнейшим направлением развития агропромышленного сектора экономики. Организация перерабатывающих производств позволит повысить рентабельность сельскохозяйственного производства и решить проблему занятости населения. </w:t>
      </w:r>
    </w:p>
    <w:p w:rsidR="00B23415" w:rsidRDefault="00B23415" w:rsidP="00B23415">
      <w:pPr>
        <w:ind w:firstLine="709"/>
        <w:jc w:val="both"/>
        <w:rPr>
          <w:sz w:val="28"/>
          <w:szCs w:val="28"/>
        </w:rPr>
      </w:pPr>
      <w:r w:rsidRPr="00177352">
        <w:rPr>
          <w:sz w:val="28"/>
          <w:szCs w:val="28"/>
        </w:rPr>
        <w:t xml:space="preserve">Для устойчивого развития муниципального образования необходимо развития малого предпринимательства, создающего дополнительно рабочие места и обеспечивающего постоянный доход как населению, так местному бюджету. С дальнейшим развитием рыночных отношений структуры малого бизнеса будут развиваться преимущественно в сельском </w:t>
      </w:r>
      <w:r w:rsidRPr="00177352">
        <w:rPr>
          <w:sz w:val="28"/>
          <w:szCs w:val="28"/>
        </w:rPr>
        <w:lastRenderedPageBreak/>
        <w:t xml:space="preserve">хозяйстве, строительстве, на транспорте. Целесообразна организация малых предприятий по переработке сельскохозяйственной продукции. Вне производственной сферы малое предпринимательство может развиваться в сфере торговли и бытовых услуг. Выявление приоритетов инвестиционного развития носит прогнозный характер. Хозяйственный профиль муниципального образования будет определяться фактическим инвестициями. </w:t>
      </w:r>
    </w:p>
    <w:p w:rsidR="00B23415" w:rsidRPr="00177352" w:rsidRDefault="00B23415" w:rsidP="00B23415">
      <w:pPr>
        <w:ind w:firstLine="709"/>
        <w:jc w:val="both"/>
        <w:rPr>
          <w:sz w:val="28"/>
          <w:szCs w:val="28"/>
        </w:rPr>
      </w:pPr>
      <w:r w:rsidRPr="00177352">
        <w:rPr>
          <w:sz w:val="28"/>
          <w:szCs w:val="28"/>
        </w:rPr>
        <w:t xml:space="preserve">Перечень предприятий </w:t>
      </w:r>
      <w:r>
        <w:rPr>
          <w:sz w:val="28"/>
          <w:szCs w:val="28"/>
        </w:rPr>
        <w:t>Варламовского</w:t>
      </w:r>
      <w:r w:rsidRPr="00177352">
        <w:rPr>
          <w:sz w:val="28"/>
          <w:szCs w:val="28"/>
        </w:rPr>
        <w:t xml:space="preserve"> муниципального образования</w:t>
      </w:r>
      <w:r>
        <w:rPr>
          <w:sz w:val="28"/>
          <w:szCs w:val="28"/>
        </w:rPr>
        <w:t xml:space="preserve"> приведен в таблице </w:t>
      </w:r>
      <w:r w:rsidR="00015506">
        <w:rPr>
          <w:sz w:val="28"/>
          <w:szCs w:val="28"/>
        </w:rPr>
        <w:t>11</w:t>
      </w:r>
      <w:r>
        <w:rPr>
          <w:sz w:val="28"/>
          <w:szCs w:val="28"/>
        </w:rPr>
        <w:t xml:space="preserve"> .</w:t>
      </w:r>
    </w:p>
    <w:p w:rsidR="00B23415" w:rsidRPr="00521163" w:rsidRDefault="00B23415" w:rsidP="00B23415">
      <w:pPr>
        <w:jc w:val="center"/>
        <w:rPr>
          <w:sz w:val="28"/>
          <w:szCs w:val="28"/>
        </w:rPr>
      </w:pPr>
    </w:p>
    <w:p w:rsidR="00B23415" w:rsidRDefault="00B23415" w:rsidP="00B23415">
      <w:pPr>
        <w:pStyle w:val="110"/>
        <w:ind w:firstLine="709"/>
        <w:jc w:val="right"/>
      </w:pPr>
      <w:r>
        <w:t xml:space="preserve">Таблица </w:t>
      </w:r>
      <w:r w:rsidR="00015506">
        <w:t>11</w:t>
      </w:r>
    </w:p>
    <w:p w:rsidR="00B23415" w:rsidRDefault="00B23415" w:rsidP="00B23415">
      <w:pPr>
        <w:pStyle w:val="110"/>
        <w:ind w:firstLine="709"/>
        <w:jc w:val="center"/>
      </w:pPr>
      <w:r>
        <w:t>Перечень предприятий</w:t>
      </w:r>
    </w:p>
    <w:p w:rsidR="00B23415" w:rsidRDefault="00B23415" w:rsidP="00B23415">
      <w:pPr>
        <w:pStyle w:val="110"/>
        <w:ind w:firstLine="709"/>
        <w:jc w:val="center"/>
      </w:pPr>
    </w:p>
    <w:tbl>
      <w:tblPr>
        <w:tblW w:w="8524" w:type="dxa"/>
        <w:tblInd w:w="89" w:type="dxa"/>
        <w:tblLayout w:type="fixed"/>
        <w:tblLook w:val="04A0"/>
      </w:tblPr>
      <w:tblGrid>
        <w:gridCol w:w="586"/>
        <w:gridCol w:w="3402"/>
        <w:gridCol w:w="1599"/>
        <w:gridCol w:w="2937"/>
      </w:tblGrid>
      <w:tr w:rsidR="00015506" w:rsidRPr="00015506" w:rsidTr="00015506">
        <w:trPr>
          <w:trHeight w:val="812"/>
        </w:trPr>
        <w:tc>
          <w:tcPr>
            <w:tcW w:w="586" w:type="dxa"/>
            <w:tcBorders>
              <w:top w:val="single" w:sz="4" w:space="0" w:color="auto"/>
              <w:left w:val="single" w:sz="4" w:space="0" w:color="auto"/>
              <w:bottom w:val="single" w:sz="4" w:space="0" w:color="auto"/>
              <w:right w:val="single" w:sz="4" w:space="0" w:color="auto"/>
            </w:tcBorders>
            <w:shd w:val="clear" w:color="auto" w:fill="auto"/>
            <w:hideMark/>
          </w:tcPr>
          <w:p w:rsidR="00015506" w:rsidRPr="00015506" w:rsidRDefault="00015506" w:rsidP="00015506">
            <w:pPr>
              <w:jc w:val="center"/>
              <w:rPr>
                <w:rFonts w:eastAsia="Times New Roman"/>
                <w:color w:val="000000"/>
              </w:rPr>
            </w:pPr>
            <w:r w:rsidRPr="00015506">
              <w:rPr>
                <w:rFonts w:eastAsia="Times New Roman"/>
                <w:color w:val="000000"/>
              </w:rPr>
              <w:t>№. п.п</w:t>
            </w:r>
          </w:p>
        </w:tc>
        <w:tc>
          <w:tcPr>
            <w:tcW w:w="3402" w:type="dxa"/>
            <w:tcBorders>
              <w:top w:val="single" w:sz="4" w:space="0" w:color="auto"/>
              <w:left w:val="nil"/>
              <w:bottom w:val="single" w:sz="4" w:space="0" w:color="auto"/>
              <w:right w:val="single" w:sz="4" w:space="0" w:color="auto"/>
            </w:tcBorders>
            <w:shd w:val="clear" w:color="auto" w:fill="auto"/>
            <w:hideMark/>
          </w:tcPr>
          <w:p w:rsidR="00015506" w:rsidRPr="00015506" w:rsidRDefault="00015506" w:rsidP="00015506">
            <w:pPr>
              <w:rPr>
                <w:rFonts w:eastAsia="Times New Roman"/>
                <w:color w:val="000000"/>
              </w:rPr>
            </w:pPr>
            <w:r w:rsidRPr="00015506">
              <w:rPr>
                <w:rFonts w:eastAsia="Times New Roman"/>
                <w:color w:val="000000"/>
              </w:rPr>
              <w:t>Наименование предприятия</w:t>
            </w:r>
          </w:p>
        </w:tc>
        <w:tc>
          <w:tcPr>
            <w:tcW w:w="1599" w:type="dxa"/>
            <w:tcBorders>
              <w:top w:val="single" w:sz="4" w:space="0" w:color="auto"/>
              <w:left w:val="nil"/>
              <w:bottom w:val="single" w:sz="4" w:space="0" w:color="auto"/>
              <w:right w:val="single" w:sz="4" w:space="0" w:color="auto"/>
            </w:tcBorders>
            <w:shd w:val="clear" w:color="auto" w:fill="auto"/>
            <w:hideMark/>
          </w:tcPr>
          <w:p w:rsidR="00015506" w:rsidRPr="00015506" w:rsidRDefault="00015506" w:rsidP="00015506">
            <w:pPr>
              <w:jc w:val="center"/>
              <w:rPr>
                <w:rFonts w:eastAsia="Times New Roman"/>
                <w:color w:val="000000"/>
              </w:rPr>
            </w:pPr>
            <w:r w:rsidRPr="00015506">
              <w:rPr>
                <w:rFonts w:eastAsia="Times New Roman"/>
                <w:color w:val="000000"/>
              </w:rPr>
              <w:t>Численность работающих, чел.</w:t>
            </w:r>
          </w:p>
        </w:tc>
        <w:tc>
          <w:tcPr>
            <w:tcW w:w="2937" w:type="dxa"/>
            <w:tcBorders>
              <w:top w:val="single" w:sz="4" w:space="0" w:color="auto"/>
              <w:left w:val="nil"/>
              <w:bottom w:val="single" w:sz="4" w:space="0" w:color="auto"/>
              <w:right w:val="single" w:sz="4" w:space="0" w:color="auto"/>
            </w:tcBorders>
            <w:shd w:val="clear" w:color="auto" w:fill="auto"/>
            <w:hideMark/>
          </w:tcPr>
          <w:p w:rsidR="00015506" w:rsidRPr="00015506" w:rsidRDefault="00015506" w:rsidP="00015506">
            <w:pPr>
              <w:rPr>
                <w:rFonts w:eastAsia="Times New Roman"/>
                <w:color w:val="000000"/>
              </w:rPr>
            </w:pPr>
            <w:r w:rsidRPr="00015506">
              <w:rPr>
                <w:rFonts w:eastAsia="Times New Roman"/>
                <w:color w:val="000000"/>
              </w:rPr>
              <w:t>Отраслевая специализация</w:t>
            </w:r>
          </w:p>
        </w:tc>
      </w:tr>
      <w:tr w:rsidR="00015506" w:rsidRPr="00015506" w:rsidTr="00015506">
        <w:trPr>
          <w:trHeight w:val="315"/>
        </w:trPr>
        <w:tc>
          <w:tcPr>
            <w:tcW w:w="586" w:type="dxa"/>
            <w:tcBorders>
              <w:top w:val="nil"/>
              <w:left w:val="single" w:sz="4" w:space="0" w:color="auto"/>
              <w:bottom w:val="single" w:sz="4" w:space="0" w:color="auto"/>
              <w:right w:val="single" w:sz="4" w:space="0" w:color="auto"/>
            </w:tcBorders>
            <w:shd w:val="clear" w:color="auto" w:fill="auto"/>
            <w:hideMark/>
          </w:tcPr>
          <w:p w:rsidR="00015506" w:rsidRPr="00015506" w:rsidRDefault="00015506" w:rsidP="00015506">
            <w:pPr>
              <w:jc w:val="center"/>
              <w:rPr>
                <w:rFonts w:eastAsia="Times New Roman"/>
                <w:color w:val="000000"/>
              </w:rPr>
            </w:pPr>
            <w:r w:rsidRPr="00015506">
              <w:rPr>
                <w:rFonts w:eastAsia="Times New Roman"/>
                <w:color w:val="000000"/>
              </w:rPr>
              <w:t>1</w:t>
            </w:r>
          </w:p>
        </w:tc>
        <w:tc>
          <w:tcPr>
            <w:tcW w:w="3402" w:type="dxa"/>
            <w:tcBorders>
              <w:top w:val="nil"/>
              <w:left w:val="nil"/>
              <w:bottom w:val="single" w:sz="4" w:space="0" w:color="auto"/>
              <w:right w:val="single" w:sz="4" w:space="0" w:color="auto"/>
            </w:tcBorders>
            <w:shd w:val="clear" w:color="auto" w:fill="auto"/>
            <w:hideMark/>
          </w:tcPr>
          <w:p w:rsidR="00015506" w:rsidRPr="00015506" w:rsidRDefault="00015506" w:rsidP="00015506">
            <w:pPr>
              <w:jc w:val="center"/>
              <w:rPr>
                <w:rFonts w:eastAsia="Times New Roman"/>
                <w:color w:val="000000"/>
              </w:rPr>
            </w:pPr>
            <w:r w:rsidRPr="00015506">
              <w:rPr>
                <w:rFonts w:eastAsia="Times New Roman"/>
                <w:color w:val="000000"/>
              </w:rPr>
              <w:t>2</w:t>
            </w:r>
          </w:p>
        </w:tc>
        <w:tc>
          <w:tcPr>
            <w:tcW w:w="1599" w:type="dxa"/>
            <w:tcBorders>
              <w:top w:val="nil"/>
              <w:left w:val="nil"/>
              <w:bottom w:val="single" w:sz="4" w:space="0" w:color="auto"/>
              <w:right w:val="single" w:sz="4" w:space="0" w:color="auto"/>
            </w:tcBorders>
            <w:shd w:val="clear" w:color="auto" w:fill="auto"/>
            <w:hideMark/>
          </w:tcPr>
          <w:p w:rsidR="00015506" w:rsidRPr="00015506" w:rsidRDefault="00015506" w:rsidP="00015506">
            <w:pPr>
              <w:jc w:val="center"/>
              <w:rPr>
                <w:rFonts w:eastAsia="Times New Roman"/>
                <w:color w:val="000000"/>
              </w:rPr>
            </w:pPr>
            <w:r w:rsidRPr="00015506">
              <w:rPr>
                <w:rFonts w:eastAsia="Times New Roman"/>
                <w:color w:val="000000"/>
              </w:rPr>
              <w:t>3</w:t>
            </w:r>
          </w:p>
        </w:tc>
        <w:tc>
          <w:tcPr>
            <w:tcW w:w="2937" w:type="dxa"/>
            <w:tcBorders>
              <w:top w:val="nil"/>
              <w:left w:val="nil"/>
              <w:bottom w:val="single" w:sz="4" w:space="0" w:color="auto"/>
              <w:right w:val="single" w:sz="4" w:space="0" w:color="auto"/>
            </w:tcBorders>
            <w:shd w:val="clear" w:color="auto" w:fill="auto"/>
            <w:hideMark/>
          </w:tcPr>
          <w:p w:rsidR="00015506" w:rsidRPr="00015506" w:rsidRDefault="00015506" w:rsidP="00015506">
            <w:pPr>
              <w:jc w:val="center"/>
              <w:rPr>
                <w:rFonts w:eastAsia="Times New Roman"/>
                <w:color w:val="000000"/>
              </w:rPr>
            </w:pPr>
            <w:r w:rsidRPr="00015506">
              <w:rPr>
                <w:rFonts w:eastAsia="Times New Roman"/>
                <w:color w:val="000000"/>
              </w:rPr>
              <w:t>4</w:t>
            </w:r>
          </w:p>
        </w:tc>
      </w:tr>
      <w:tr w:rsidR="00015506" w:rsidRPr="00015506" w:rsidTr="00015506">
        <w:trPr>
          <w:trHeight w:val="636"/>
        </w:trPr>
        <w:tc>
          <w:tcPr>
            <w:tcW w:w="586" w:type="dxa"/>
            <w:tcBorders>
              <w:top w:val="nil"/>
              <w:left w:val="single" w:sz="4" w:space="0" w:color="auto"/>
              <w:bottom w:val="single" w:sz="4" w:space="0" w:color="auto"/>
              <w:right w:val="single" w:sz="4" w:space="0" w:color="auto"/>
            </w:tcBorders>
            <w:shd w:val="clear" w:color="auto" w:fill="auto"/>
            <w:hideMark/>
          </w:tcPr>
          <w:p w:rsidR="00015506" w:rsidRPr="00015506" w:rsidRDefault="00015506" w:rsidP="00015506">
            <w:pPr>
              <w:jc w:val="center"/>
              <w:rPr>
                <w:rFonts w:ascii="Calibri" w:eastAsia="Times New Roman" w:hAnsi="Calibri"/>
                <w:color w:val="000000"/>
              </w:rPr>
            </w:pPr>
            <w:r w:rsidRPr="00015506">
              <w:rPr>
                <w:rFonts w:ascii="Calibri" w:eastAsia="Times New Roman" w:hAnsi="Calibri" w:cs="Calibri"/>
                <w:color w:val="000000"/>
              </w:rPr>
              <w:t>1.</w:t>
            </w:r>
            <w:r w:rsidRPr="00015506">
              <w:rPr>
                <w:rFonts w:eastAsia="Times New Roman"/>
                <w:color w:val="000000"/>
                <w:sz w:val="14"/>
                <w:szCs w:val="14"/>
              </w:rPr>
              <w:t xml:space="preserve">                  </w:t>
            </w:r>
            <w:r w:rsidRPr="00015506">
              <w:rPr>
                <w:rFonts w:ascii="Calibri" w:eastAsia="Times New Roman" w:hAnsi="Calibri" w:cs="Calibri"/>
                <w:color w:val="000000"/>
              </w:rPr>
              <w:t> </w:t>
            </w:r>
          </w:p>
        </w:tc>
        <w:tc>
          <w:tcPr>
            <w:tcW w:w="3402" w:type="dxa"/>
            <w:tcBorders>
              <w:top w:val="nil"/>
              <w:left w:val="nil"/>
              <w:bottom w:val="single" w:sz="4" w:space="0" w:color="auto"/>
              <w:right w:val="single" w:sz="4" w:space="0" w:color="auto"/>
            </w:tcBorders>
            <w:shd w:val="clear" w:color="auto" w:fill="auto"/>
            <w:hideMark/>
          </w:tcPr>
          <w:p w:rsidR="00015506" w:rsidRPr="00015506" w:rsidRDefault="00015506" w:rsidP="00015506">
            <w:pPr>
              <w:jc w:val="center"/>
              <w:rPr>
                <w:rFonts w:eastAsia="Times New Roman"/>
                <w:color w:val="000000"/>
              </w:rPr>
            </w:pPr>
            <w:r w:rsidRPr="00015506">
              <w:rPr>
                <w:rFonts w:eastAsia="Times New Roman"/>
                <w:color w:val="000000"/>
              </w:rPr>
              <w:t>СПК «Большечерновский»</w:t>
            </w:r>
          </w:p>
        </w:tc>
        <w:tc>
          <w:tcPr>
            <w:tcW w:w="1599" w:type="dxa"/>
            <w:tcBorders>
              <w:top w:val="nil"/>
              <w:left w:val="nil"/>
              <w:bottom w:val="single" w:sz="4" w:space="0" w:color="auto"/>
              <w:right w:val="single" w:sz="4" w:space="0" w:color="auto"/>
            </w:tcBorders>
            <w:shd w:val="clear" w:color="auto" w:fill="auto"/>
            <w:vAlign w:val="bottom"/>
            <w:hideMark/>
          </w:tcPr>
          <w:p w:rsidR="00015506" w:rsidRPr="00015506" w:rsidRDefault="00015506" w:rsidP="00015506">
            <w:pPr>
              <w:jc w:val="center"/>
              <w:rPr>
                <w:rFonts w:eastAsia="Times New Roman"/>
                <w:color w:val="000000"/>
              </w:rPr>
            </w:pPr>
            <w:r w:rsidRPr="00015506">
              <w:rPr>
                <w:rFonts w:eastAsia="Times New Roman"/>
                <w:color w:val="000000"/>
              </w:rPr>
              <w:t>50</w:t>
            </w:r>
          </w:p>
        </w:tc>
        <w:tc>
          <w:tcPr>
            <w:tcW w:w="2937" w:type="dxa"/>
            <w:tcBorders>
              <w:top w:val="nil"/>
              <w:left w:val="nil"/>
              <w:bottom w:val="single" w:sz="4" w:space="0" w:color="auto"/>
              <w:right w:val="single" w:sz="4" w:space="0" w:color="auto"/>
            </w:tcBorders>
            <w:shd w:val="clear" w:color="auto" w:fill="auto"/>
            <w:hideMark/>
          </w:tcPr>
          <w:p w:rsidR="00015506" w:rsidRPr="00015506" w:rsidRDefault="00015506" w:rsidP="00015506">
            <w:pPr>
              <w:jc w:val="center"/>
              <w:rPr>
                <w:rFonts w:eastAsia="Times New Roman"/>
                <w:color w:val="000000"/>
              </w:rPr>
            </w:pPr>
            <w:r w:rsidRPr="00015506">
              <w:rPr>
                <w:rFonts w:eastAsia="Times New Roman"/>
                <w:color w:val="000000"/>
              </w:rPr>
              <w:t>Растениеводство, животноводство.</w:t>
            </w:r>
          </w:p>
        </w:tc>
      </w:tr>
      <w:tr w:rsidR="00015506" w:rsidRPr="00015506" w:rsidTr="00015506">
        <w:trPr>
          <w:trHeight w:val="293"/>
        </w:trPr>
        <w:tc>
          <w:tcPr>
            <w:tcW w:w="586" w:type="dxa"/>
            <w:tcBorders>
              <w:top w:val="nil"/>
              <w:left w:val="single" w:sz="4" w:space="0" w:color="auto"/>
              <w:bottom w:val="single" w:sz="4" w:space="0" w:color="auto"/>
              <w:right w:val="single" w:sz="4" w:space="0" w:color="auto"/>
            </w:tcBorders>
            <w:shd w:val="clear" w:color="auto" w:fill="auto"/>
            <w:hideMark/>
          </w:tcPr>
          <w:p w:rsidR="00015506" w:rsidRPr="00015506" w:rsidRDefault="00015506" w:rsidP="00015506">
            <w:pPr>
              <w:jc w:val="center"/>
              <w:rPr>
                <w:rFonts w:eastAsia="Times New Roman"/>
                <w:color w:val="000000"/>
              </w:rPr>
            </w:pPr>
            <w:r w:rsidRPr="00015506">
              <w:rPr>
                <w:rFonts w:eastAsia="Times New Roman"/>
                <w:color w:val="000000"/>
              </w:rPr>
              <w:t> </w:t>
            </w:r>
          </w:p>
        </w:tc>
        <w:tc>
          <w:tcPr>
            <w:tcW w:w="3402" w:type="dxa"/>
            <w:tcBorders>
              <w:top w:val="nil"/>
              <w:left w:val="nil"/>
              <w:bottom w:val="single" w:sz="4" w:space="0" w:color="auto"/>
              <w:right w:val="single" w:sz="4" w:space="0" w:color="auto"/>
            </w:tcBorders>
            <w:shd w:val="clear" w:color="auto" w:fill="auto"/>
            <w:hideMark/>
          </w:tcPr>
          <w:p w:rsidR="00015506" w:rsidRPr="00015506" w:rsidRDefault="00015506" w:rsidP="00015506">
            <w:pPr>
              <w:jc w:val="center"/>
              <w:rPr>
                <w:rFonts w:eastAsia="Times New Roman"/>
                <w:b/>
                <w:bCs/>
                <w:color w:val="000000"/>
              </w:rPr>
            </w:pPr>
            <w:r w:rsidRPr="00015506">
              <w:rPr>
                <w:rFonts w:eastAsia="Times New Roman"/>
                <w:b/>
                <w:bCs/>
                <w:color w:val="000000"/>
              </w:rPr>
              <w:t>Новое строительство</w:t>
            </w:r>
          </w:p>
        </w:tc>
        <w:tc>
          <w:tcPr>
            <w:tcW w:w="1599" w:type="dxa"/>
            <w:tcBorders>
              <w:top w:val="nil"/>
              <w:left w:val="nil"/>
              <w:bottom w:val="single" w:sz="4" w:space="0" w:color="auto"/>
              <w:right w:val="single" w:sz="4" w:space="0" w:color="auto"/>
            </w:tcBorders>
            <w:shd w:val="clear" w:color="auto" w:fill="auto"/>
            <w:vAlign w:val="bottom"/>
            <w:hideMark/>
          </w:tcPr>
          <w:p w:rsidR="00015506" w:rsidRPr="00015506" w:rsidRDefault="00015506" w:rsidP="00015506">
            <w:pPr>
              <w:jc w:val="center"/>
              <w:rPr>
                <w:rFonts w:eastAsia="Times New Roman"/>
                <w:color w:val="000000"/>
              </w:rPr>
            </w:pPr>
            <w:r w:rsidRPr="00015506">
              <w:rPr>
                <w:rFonts w:eastAsia="Times New Roman"/>
                <w:color w:val="000000"/>
              </w:rPr>
              <w:t> </w:t>
            </w:r>
          </w:p>
        </w:tc>
        <w:tc>
          <w:tcPr>
            <w:tcW w:w="2937" w:type="dxa"/>
            <w:tcBorders>
              <w:top w:val="nil"/>
              <w:left w:val="nil"/>
              <w:bottom w:val="single" w:sz="4" w:space="0" w:color="auto"/>
              <w:right w:val="single" w:sz="4" w:space="0" w:color="auto"/>
            </w:tcBorders>
            <w:shd w:val="clear" w:color="auto" w:fill="auto"/>
            <w:hideMark/>
          </w:tcPr>
          <w:p w:rsidR="00015506" w:rsidRPr="00015506" w:rsidRDefault="00015506" w:rsidP="00015506">
            <w:pPr>
              <w:jc w:val="center"/>
              <w:rPr>
                <w:rFonts w:eastAsia="Times New Roman"/>
                <w:color w:val="000000"/>
              </w:rPr>
            </w:pPr>
            <w:r w:rsidRPr="00015506">
              <w:rPr>
                <w:rFonts w:eastAsia="Times New Roman"/>
                <w:color w:val="000000"/>
              </w:rPr>
              <w:t> </w:t>
            </w:r>
          </w:p>
        </w:tc>
      </w:tr>
      <w:tr w:rsidR="00015506" w:rsidRPr="00015506" w:rsidTr="00015506">
        <w:trPr>
          <w:trHeight w:val="708"/>
        </w:trPr>
        <w:tc>
          <w:tcPr>
            <w:tcW w:w="586" w:type="dxa"/>
            <w:tcBorders>
              <w:top w:val="nil"/>
              <w:left w:val="single" w:sz="4" w:space="0" w:color="auto"/>
              <w:bottom w:val="single" w:sz="4" w:space="0" w:color="auto"/>
              <w:right w:val="single" w:sz="4" w:space="0" w:color="auto"/>
            </w:tcBorders>
            <w:shd w:val="clear" w:color="auto" w:fill="auto"/>
            <w:hideMark/>
          </w:tcPr>
          <w:p w:rsidR="00015506" w:rsidRPr="00015506" w:rsidRDefault="00015506" w:rsidP="00015506">
            <w:pPr>
              <w:jc w:val="center"/>
              <w:rPr>
                <w:rFonts w:ascii="Calibri" w:eastAsia="Times New Roman" w:hAnsi="Calibri"/>
                <w:color w:val="000000"/>
              </w:rPr>
            </w:pPr>
            <w:r w:rsidRPr="00015506">
              <w:rPr>
                <w:rFonts w:ascii="Calibri" w:eastAsia="Times New Roman" w:hAnsi="Calibri" w:cs="Calibri"/>
                <w:color w:val="000000"/>
              </w:rPr>
              <w:t>2.</w:t>
            </w:r>
            <w:r w:rsidRPr="00015506">
              <w:rPr>
                <w:rFonts w:eastAsia="Times New Roman"/>
                <w:color w:val="000000"/>
                <w:sz w:val="14"/>
                <w:szCs w:val="14"/>
              </w:rPr>
              <w:t xml:space="preserve">                  </w:t>
            </w:r>
            <w:r w:rsidRPr="00015506">
              <w:rPr>
                <w:rFonts w:ascii="Calibri" w:eastAsia="Times New Roman" w:hAnsi="Calibri" w:cs="Calibri"/>
                <w:color w:val="000000"/>
              </w:rPr>
              <w:t> </w:t>
            </w:r>
          </w:p>
        </w:tc>
        <w:tc>
          <w:tcPr>
            <w:tcW w:w="3402" w:type="dxa"/>
            <w:tcBorders>
              <w:top w:val="nil"/>
              <w:left w:val="nil"/>
              <w:bottom w:val="single" w:sz="4" w:space="0" w:color="auto"/>
              <w:right w:val="single" w:sz="4" w:space="0" w:color="auto"/>
            </w:tcBorders>
            <w:shd w:val="clear" w:color="auto" w:fill="auto"/>
            <w:hideMark/>
          </w:tcPr>
          <w:p w:rsidR="00015506" w:rsidRPr="00015506" w:rsidRDefault="00015506" w:rsidP="00015506">
            <w:pPr>
              <w:jc w:val="center"/>
              <w:rPr>
                <w:rFonts w:eastAsia="Times New Roman"/>
                <w:color w:val="000000"/>
              </w:rPr>
            </w:pPr>
            <w:r w:rsidRPr="00015506">
              <w:rPr>
                <w:rFonts w:eastAsia="Times New Roman"/>
                <w:color w:val="000000"/>
              </w:rPr>
              <w:t>Предприятие по переработке сельскохозяйственной продукции</w:t>
            </w:r>
          </w:p>
        </w:tc>
        <w:tc>
          <w:tcPr>
            <w:tcW w:w="1599" w:type="dxa"/>
            <w:tcBorders>
              <w:top w:val="nil"/>
              <w:left w:val="nil"/>
              <w:bottom w:val="single" w:sz="4" w:space="0" w:color="auto"/>
              <w:right w:val="single" w:sz="4" w:space="0" w:color="auto"/>
            </w:tcBorders>
            <w:shd w:val="clear" w:color="auto" w:fill="auto"/>
            <w:vAlign w:val="bottom"/>
            <w:hideMark/>
          </w:tcPr>
          <w:p w:rsidR="00015506" w:rsidRPr="00015506" w:rsidRDefault="00015506" w:rsidP="00015506">
            <w:pPr>
              <w:jc w:val="center"/>
              <w:rPr>
                <w:rFonts w:eastAsia="Times New Roman"/>
                <w:color w:val="000000"/>
              </w:rPr>
            </w:pPr>
            <w:r w:rsidRPr="00015506">
              <w:rPr>
                <w:rFonts w:eastAsia="Times New Roman"/>
                <w:color w:val="000000"/>
              </w:rPr>
              <w:t>25</w:t>
            </w:r>
          </w:p>
        </w:tc>
        <w:tc>
          <w:tcPr>
            <w:tcW w:w="2937" w:type="dxa"/>
            <w:tcBorders>
              <w:top w:val="nil"/>
              <w:left w:val="nil"/>
              <w:bottom w:val="single" w:sz="4" w:space="0" w:color="auto"/>
              <w:right w:val="single" w:sz="4" w:space="0" w:color="auto"/>
            </w:tcBorders>
            <w:shd w:val="clear" w:color="auto" w:fill="auto"/>
            <w:hideMark/>
          </w:tcPr>
          <w:p w:rsidR="00015506" w:rsidRPr="00015506" w:rsidRDefault="00015506" w:rsidP="00015506">
            <w:pPr>
              <w:jc w:val="center"/>
              <w:rPr>
                <w:rFonts w:eastAsia="Times New Roman"/>
                <w:color w:val="000000"/>
              </w:rPr>
            </w:pPr>
            <w:r w:rsidRPr="00015506">
              <w:rPr>
                <w:rFonts w:eastAsia="Times New Roman"/>
                <w:color w:val="000000"/>
              </w:rPr>
              <w:t>Переработка сельскохозяйственной продукции</w:t>
            </w:r>
          </w:p>
        </w:tc>
      </w:tr>
      <w:tr w:rsidR="00015506" w:rsidRPr="00015506" w:rsidTr="00015506">
        <w:trPr>
          <w:trHeight w:val="579"/>
        </w:trPr>
        <w:tc>
          <w:tcPr>
            <w:tcW w:w="586" w:type="dxa"/>
            <w:tcBorders>
              <w:top w:val="nil"/>
              <w:left w:val="single" w:sz="4" w:space="0" w:color="auto"/>
              <w:bottom w:val="single" w:sz="4" w:space="0" w:color="auto"/>
              <w:right w:val="single" w:sz="4" w:space="0" w:color="auto"/>
            </w:tcBorders>
            <w:shd w:val="clear" w:color="auto" w:fill="auto"/>
            <w:hideMark/>
          </w:tcPr>
          <w:p w:rsidR="00015506" w:rsidRPr="00015506" w:rsidRDefault="00015506" w:rsidP="00015506">
            <w:pPr>
              <w:jc w:val="center"/>
              <w:rPr>
                <w:rFonts w:ascii="Calibri" w:eastAsia="Times New Roman" w:hAnsi="Calibri"/>
                <w:color w:val="000000"/>
              </w:rPr>
            </w:pPr>
            <w:r w:rsidRPr="00015506">
              <w:rPr>
                <w:rFonts w:ascii="Calibri" w:eastAsia="Times New Roman" w:hAnsi="Calibri" w:cs="Calibri"/>
                <w:color w:val="000000"/>
              </w:rPr>
              <w:t>3.</w:t>
            </w:r>
            <w:r w:rsidRPr="00015506">
              <w:rPr>
                <w:rFonts w:eastAsia="Times New Roman"/>
                <w:color w:val="000000"/>
                <w:sz w:val="14"/>
                <w:szCs w:val="14"/>
              </w:rPr>
              <w:t xml:space="preserve">                  </w:t>
            </w:r>
            <w:r w:rsidRPr="00015506">
              <w:rPr>
                <w:rFonts w:ascii="Calibri" w:eastAsia="Times New Roman" w:hAnsi="Calibri" w:cs="Calibri"/>
                <w:color w:val="000000"/>
              </w:rPr>
              <w:t> </w:t>
            </w:r>
          </w:p>
        </w:tc>
        <w:tc>
          <w:tcPr>
            <w:tcW w:w="3402" w:type="dxa"/>
            <w:tcBorders>
              <w:top w:val="nil"/>
              <w:left w:val="nil"/>
              <w:bottom w:val="single" w:sz="4" w:space="0" w:color="auto"/>
              <w:right w:val="single" w:sz="4" w:space="0" w:color="auto"/>
            </w:tcBorders>
            <w:shd w:val="clear" w:color="auto" w:fill="auto"/>
            <w:hideMark/>
          </w:tcPr>
          <w:p w:rsidR="00015506" w:rsidRPr="00015506" w:rsidRDefault="00015506" w:rsidP="00015506">
            <w:pPr>
              <w:jc w:val="center"/>
              <w:rPr>
                <w:rFonts w:eastAsia="Times New Roman"/>
                <w:color w:val="000000"/>
              </w:rPr>
            </w:pPr>
            <w:r w:rsidRPr="00015506">
              <w:rPr>
                <w:rFonts w:eastAsia="Times New Roman"/>
                <w:color w:val="000000"/>
              </w:rPr>
              <w:t>Предприятие по производству строительных материалов</w:t>
            </w:r>
          </w:p>
        </w:tc>
        <w:tc>
          <w:tcPr>
            <w:tcW w:w="1599" w:type="dxa"/>
            <w:tcBorders>
              <w:top w:val="nil"/>
              <w:left w:val="nil"/>
              <w:bottom w:val="single" w:sz="4" w:space="0" w:color="auto"/>
              <w:right w:val="single" w:sz="4" w:space="0" w:color="auto"/>
            </w:tcBorders>
            <w:shd w:val="clear" w:color="auto" w:fill="auto"/>
            <w:vAlign w:val="bottom"/>
            <w:hideMark/>
          </w:tcPr>
          <w:p w:rsidR="00015506" w:rsidRPr="00015506" w:rsidRDefault="00015506" w:rsidP="00015506">
            <w:pPr>
              <w:jc w:val="center"/>
              <w:rPr>
                <w:rFonts w:eastAsia="Times New Roman"/>
                <w:color w:val="000000"/>
              </w:rPr>
            </w:pPr>
            <w:r w:rsidRPr="00015506">
              <w:rPr>
                <w:rFonts w:eastAsia="Times New Roman"/>
                <w:color w:val="000000"/>
              </w:rPr>
              <w:t>15</w:t>
            </w:r>
          </w:p>
        </w:tc>
        <w:tc>
          <w:tcPr>
            <w:tcW w:w="2937" w:type="dxa"/>
            <w:tcBorders>
              <w:top w:val="nil"/>
              <w:left w:val="nil"/>
              <w:bottom w:val="single" w:sz="4" w:space="0" w:color="auto"/>
              <w:right w:val="single" w:sz="4" w:space="0" w:color="auto"/>
            </w:tcBorders>
            <w:shd w:val="clear" w:color="auto" w:fill="auto"/>
            <w:hideMark/>
          </w:tcPr>
          <w:p w:rsidR="00015506" w:rsidRPr="00015506" w:rsidRDefault="00015506" w:rsidP="00015506">
            <w:pPr>
              <w:jc w:val="center"/>
              <w:rPr>
                <w:rFonts w:eastAsia="Times New Roman"/>
                <w:color w:val="000000"/>
              </w:rPr>
            </w:pPr>
            <w:r w:rsidRPr="00015506">
              <w:rPr>
                <w:rFonts w:eastAsia="Times New Roman"/>
                <w:color w:val="000000"/>
              </w:rPr>
              <w:t>Производство строительных материалов</w:t>
            </w:r>
          </w:p>
        </w:tc>
      </w:tr>
      <w:tr w:rsidR="00015506" w:rsidRPr="00015506" w:rsidTr="00015506">
        <w:trPr>
          <w:trHeight w:val="249"/>
        </w:trPr>
        <w:tc>
          <w:tcPr>
            <w:tcW w:w="586" w:type="dxa"/>
            <w:tcBorders>
              <w:top w:val="nil"/>
              <w:left w:val="single" w:sz="4" w:space="0" w:color="auto"/>
              <w:bottom w:val="single" w:sz="4" w:space="0" w:color="auto"/>
              <w:right w:val="single" w:sz="4" w:space="0" w:color="auto"/>
            </w:tcBorders>
            <w:shd w:val="clear" w:color="auto" w:fill="auto"/>
            <w:hideMark/>
          </w:tcPr>
          <w:p w:rsidR="00015506" w:rsidRPr="00015506" w:rsidRDefault="00015506" w:rsidP="00015506">
            <w:pPr>
              <w:jc w:val="center"/>
              <w:rPr>
                <w:rFonts w:ascii="Calibri" w:eastAsia="Times New Roman" w:hAnsi="Calibri"/>
                <w:color w:val="000000"/>
              </w:rPr>
            </w:pPr>
            <w:r w:rsidRPr="00015506">
              <w:rPr>
                <w:rFonts w:ascii="Calibri" w:eastAsia="Times New Roman" w:hAnsi="Calibri" w:cs="Calibri"/>
                <w:color w:val="000000"/>
              </w:rPr>
              <w:t>4.</w:t>
            </w:r>
            <w:r w:rsidRPr="00015506">
              <w:rPr>
                <w:rFonts w:eastAsia="Times New Roman"/>
                <w:color w:val="000000"/>
                <w:sz w:val="14"/>
                <w:szCs w:val="14"/>
              </w:rPr>
              <w:t xml:space="preserve">                  </w:t>
            </w:r>
            <w:r w:rsidRPr="00015506">
              <w:rPr>
                <w:rFonts w:ascii="Calibri" w:eastAsia="Times New Roman" w:hAnsi="Calibri" w:cs="Calibri"/>
                <w:color w:val="000000"/>
              </w:rPr>
              <w:t> </w:t>
            </w:r>
          </w:p>
        </w:tc>
        <w:tc>
          <w:tcPr>
            <w:tcW w:w="3402" w:type="dxa"/>
            <w:tcBorders>
              <w:top w:val="nil"/>
              <w:left w:val="nil"/>
              <w:bottom w:val="single" w:sz="4" w:space="0" w:color="auto"/>
              <w:right w:val="single" w:sz="4" w:space="0" w:color="auto"/>
            </w:tcBorders>
            <w:shd w:val="clear" w:color="auto" w:fill="auto"/>
            <w:hideMark/>
          </w:tcPr>
          <w:p w:rsidR="00015506" w:rsidRPr="00015506" w:rsidRDefault="00015506" w:rsidP="00015506">
            <w:pPr>
              <w:jc w:val="center"/>
              <w:rPr>
                <w:rFonts w:eastAsia="Times New Roman"/>
                <w:color w:val="000000"/>
              </w:rPr>
            </w:pPr>
            <w:r w:rsidRPr="00015506">
              <w:rPr>
                <w:rFonts w:eastAsia="Times New Roman"/>
                <w:color w:val="000000"/>
              </w:rPr>
              <w:t>Заготовительные предприятия</w:t>
            </w:r>
          </w:p>
        </w:tc>
        <w:tc>
          <w:tcPr>
            <w:tcW w:w="1599" w:type="dxa"/>
            <w:tcBorders>
              <w:top w:val="nil"/>
              <w:left w:val="nil"/>
              <w:bottom w:val="single" w:sz="4" w:space="0" w:color="auto"/>
              <w:right w:val="single" w:sz="4" w:space="0" w:color="auto"/>
            </w:tcBorders>
            <w:shd w:val="clear" w:color="auto" w:fill="auto"/>
            <w:vAlign w:val="bottom"/>
            <w:hideMark/>
          </w:tcPr>
          <w:p w:rsidR="00015506" w:rsidRPr="00015506" w:rsidRDefault="00015506" w:rsidP="00015506">
            <w:pPr>
              <w:jc w:val="center"/>
              <w:rPr>
                <w:rFonts w:eastAsia="Times New Roman"/>
                <w:color w:val="000000"/>
              </w:rPr>
            </w:pPr>
            <w:r w:rsidRPr="00015506">
              <w:rPr>
                <w:rFonts w:eastAsia="Times New Roman"/>
                <w:color w:val="000000"/>
              </w:rPr>
              <w:t>10</w:t>
            </w:r>
          </w:p>
        </w:tc>
        <w:tc>
          <w:tcPr>
            <w:tcW w:w="2937" w:type="dxa"/>
            <w:tcBorders>
              <w:top w:val="nil"/>
              <w:left w:val="nil"/>
              <w:bottom w:val="single" w:sz="4" w:space="0" w:color="auto"/>
              <w:right w:val="single" w:sz="4" w:space="0" w:color="auto"/>
            </w:tcBorders>
            <w:shd w:val="clear" w:color="auto" w:fill="auto"/>
            <w:hideMark/>
          </w:tcPr>
          <w:p w:rsidR="00015506" w:rsidRPr="00015506" w:rsidRDefault="00015506" w:rsidP="00015506">
            <w:pPr>
              <w:jc w:val="center"/>
              <w:rPr>
                <w:rFonts w:eastAsia="Times New Roman"/>
                <w:color w:val="000000"/>
              </w:rPr>
            </w:pPr>
            <w:r w:rsidRPr="00015506">
              <w:rPr>
                <w:rFonts w:eastAsia="Times New Roman"/>
                <w:color w:val="000000"/>
              </w:rPr>
              <w:t>Закуп сельскохозяйственной продукции</w:t>
            </w:r>
          </w:p>
        </w:tc>
      </w:tr>
      <w:tr w:rsidR="00015506" w:rsidRPr="00015506" w:rsidTr="00015506">
        <w:trPr>
          <w:trHeight w:val="433"/>
        </w:trPr>
        <w:tc>
          <w:tcPr>
            <w:tcW w:w="586" w:type="dxa"/>
            <w:tcBorders>
              <w:top w:val="nil"/>
              <w:left w:val="single" w:sz="4" w:space="0" w:color="auto"/>
              <w:bottom w:val="single" w:sz="4" w:space="0" w:color="auto"/>
              <w:right w:val="single" w:sz="4" w:space="0" w:color="auto"/>
            </w:tcBorders>
            <w:shd w:val="clear" w:color="auto" w:fill="auto"/>
            <w:hideMark/>
          </w:tcPr>
          <w:p w:rsidR="00015506" w:rsidRPr="00015506" w:rsidRDefault="00015506" w:rsidP="00015506">
            <w:pPr>
              <w:jc w:val="center"/>
              <w:rPr>
                <w:rFonts w:ascii="Calibri" w:eastAsia="Times New Roman" w:hAnsi="Calibri"/>
                <w:color w:val="000000"/>
              </w:rPr>
            </w:pPr>
            <w:r w:rsidRPr="00015506">
              <w:rPr>
                <w:rFonts w:ascii="Calibri" w:eastAsia="Times New Roman" w:hAnsi="Calibri" w:cs="Calibri"/>
                <w:color w:val="000000"/>
              </w:rPr>
              <w:t>5.</w:t>
            </w:r>
            <w:r w:rsidRPr="00015506">
              <w:rPr>
                <w:rFonts w:eastAsia="Times New Roman"/>
                <w:color w:val="000000"/>
                <w:sz w:val="14"/>
                <w:szCs w:val="14"/>
              </w:rPr>
              <w:t xml:space="preserve">                  </w:t>
            </w:r>
            <w:r w:rsidRPr="00015506">
              <w:rPr>
                <w:rFonts w:ascii="Calibri" w:eastAsia="Times New Roman" w:hAnsi="Calibri" w:cs="Calibri"/>
                <w:color w:val="000000"/>
              </w:rPr>
              <w:t> </w:t>
            </w:r>
          </w:p>
        </w:tc>
        <w:tc>
          <w:tcPr>
            <w:tcW w:w="3402" w:type="dxa"/>
            <w:tcBorders>
              <w:top w:val="nil"/>
              <w:left w:val="nil"/>
              <w:bottom w:val="single" w:sz="4" w:space="0" w:color="auto"/>
              <w:right w:val="single" w:sz="4" w:space="0" w:color="auto"/>
            </w:tcBorders>
            <w:shd w:val="clear" w:color="auto" w:fill="auto"/>
            <w:hideMark/>
          </w:tcPr>
          <w:p w:rsidR="00015506" w:rsidRPr="00015506" w:rsidRDefault="00015506" w:rsidP="00015506">
            <w:pPr>
              <w:jc w:val="center"/>
              <w:rPr>
                <w:rFonts w:eastAsia="Times New Roman"/>
                <w:color w:val="000000"/>
              </w:rPr>
            </w:pPr>
            <w:r w:rsidRPr="00015506">
              <w:rPr>
                <w:rFonts w:eastAsia="Times New Roman"/>
                <w:color w:val="000000"/>
              </w:rPr>
              <w:t>Крестьянско-фермерские хозяйства</w:t>
            </w:r>
          </w:p>
        </w:tc>
        <w:tc>
          <w:tcPr>
            <w:tcW w:w="1599" w:type="dxa"/>
            <w:tcBorders>
              <w:top w:val="nil"/>
              <w:left w:val="nil"/>
              <w:bottom w:val="single" w:sz="4" w:space="0" w:color="auto"/>
              <w:right w:val="single" w:sz="4" w:space="0" w:color="auto"/>
            </w:tcBorders>
            <w:shd w:val="clear" w:color="auto" w:fill="auto"/>
            <w:vAlign w:val="bottom"/>
            <w:hideMark/>
          </w:tcPr>
          <w:p w:rsidR="00015506" w:rsidRPr="00015506" w:rsidRDefault="00015506" w:rsidP="00015506">
            <w:pPr>
              <w:jc w:val="center"/>
              <w:rPr>
                <w:rFonts w:eastAsia="Times New Roman"/>
                <w:color w:val="000000"/>
              </w:rPr>
            </w:pPr>
            <w:r w:rsidRPr="00015506">
              <w:rPr>
                <w:rFonts w:eastAsia="Times New Roman"/>
                <w:color w:val="000000"/>
              </w:rPr>
              <w:t>30</w:t>
            </w:r>
          </w:p>
        </w:tc>
        <w:tc>
          <w:tcPr>
            <w:tcW w:w="2937" w:type="dxa"/>
            <w:tcBorders>
              <w:top w:val="nil"/>
              <w:left w:val="nil"/>
              <w:bottom w:val="single" w:sz="4" w:space="0" w:color="auto"/>
              <w:right w:val="single" w:sz="4" w:space="0" w:color="auto"/>
            </w:tcBorders>
            <w:shd w:val="clear" w:color="auto" w:fill="auto"/>
            <w:hideMark/>
          </w:tcPr>
          <w:p w:rsidR="00015506" w:rsidRPr="00015506" w:rsidRDefault="00015506" w:rsidP="00015506">
            <w:pPr>
              <w:jc w:val="center"/>
              <w:rPr>
                <w:rFonts w:eastAsia="Times New Roman"/>
                <w:color w:val="000000"/>
              </w:rPr>
            </w:pPr>
            <w:r w:rsidRPr="00015506">
              <w:rPr>
                <w:rFonts w:eastAsia="Times New Roman"/>
                <w:color w:val="000000"/>
              </w:rPr>
              <w:t>Растениеводство, животноводство</w:t>
            </w:r>
          </w:p>
        </w:tc>
      </w:tr>
    </w:tbl>
    <w:p w:rsidR="00015506" w:rsidRDefault="00015506" w:rsidP="00B23415">
      <w:pPr>
        <w:pStyle w:val="110"/>
        <w:ind w:firstLine="709"/>
        <w:jc w:val="center"/>
        <w:rPr>
          <w:b/>
        </w:rPr>
      </w:pPr>
    </w:p>
    <w:p w:rsidR="00B23415" w:rsidRPr="008D4294" w:rsidRDefault="008D4294" w:rsidP="00B23415">
      <w:pPr>
        <w:pStyle w:val="110"/>
        <w:ind w:firstLine="709"/>
        <w:jc w:val="center"/>
        <w:rPr>
          <w:b/>
        </w:rPr>
      </w:pPr>
      <w:r w:rsidRPr="008D4294">
        <w:rPr>
          <w:b/>
        </w:rPr>
        <w:t xml:space="preserve">Глава 5. </w:t>
      </w:r>
      <w:r w:rsidR="00B23415" w:rsidRPr="008D4294">
        <w:rPr>
          <w:b/>
        </w:rPr>
        <w:t>Прогноз численности населения</w:t>
      </w:r>
    </w:p>
    <w:p w:rsidR="00B23415" w:rsidRDefault="00B23415" w:rsidP="00B23415">
      <w:pPr>
        <w:jc w:val="center"/>
        <w:rPr>
          <w:sz w:val="28"/>
          <w:szCs w:val="28"/>
        </w:rPr>
      </w:pPr>
    </w:p>
    <w:p w:rsidR="00B23415" w:rsidRPr="0013216A" w:rsidRDefault="00B23415" w:rsidP="00B23415">
      <w:pPr>
        <w:ind w:left="-709" w:firstLine="851"/>
        <w:jc w:val="both"/>
        <w:rPr>
          <w:sz w:val="28"/>
          <w:szCs w:val="28"/>
        </w:rPr>
      </w:pPr>
      <w:r>
        <w:rPr>
          <w:sz w:val="28"/>
          <w:szCs w:val="28"/>
        </w:rPr>
        <w:t>П</w:t>
      </w:r>
      <w:r w:rsidRPr="0013216A">
        <w:rPr>
          <w:sz w:val="28"/>
          <w:szCs w:val="28"/>
        </w:rPr>
        <w:t>ерспективная численность населения определена на основе оценки возрастной структуры и занятости населения по отраслям, ожидаемого их изменения на расчетный срок и первую очередь. При определении численности основных возрастных групп, а так же абсолютной и относительной величины трудовой части населения использованы данные администрации района.</w:t>
      </w:r>
    </w:p>
    <w:p w:rsidR="00B23415" w:rsidRPr="0013216A" w:rsidRDefault="00B23415" w:rsidP="00B23415">
      <w:pPr>
        <w:ind w:left="-709" w:firstLine="851"/>
        <w:jc w:val="both"/>
        <w:rPr>
          <w:sz w:val="28"/>
          <w:szCs w:val="28"/>
        </w:rPr>
      </w:pPr>
      <w:r w:rsidRPr="0013216A">
        <w:rPr>
          <w:sz w:val="28"/>
          <w:szCs w:val="28"/>
        </w:rPr>
        <w:t xml:space="preserve">Прогноз численности населения </w:t>
      </w:r>
      <w:r>
        <w:rPr>
          <w:sz w:val="28"/>
          <w:szCs w:val="28"/>
        </w:rPr>
        <w:t>сельского поселения</w:t>
      </w:r>
      <w:r w:rsidRPr="0013216A">
        <w:rPr>
          <w:sz w:val="28"/>
          <w:szCs w:val="28"/>
        </w:rPr>
        <w:t xml:space="preserve"> учитывает сложившуюся демографическую ситуацию, перспективы социально-экономического развития </w:t>
      </w:r>
      <w:r>
        <w:rPr>
          <w:sz w:val="28"/>
          <w:szCs w:val="28"/>
        </w:rPr>
        <w:t>поселения</w:t>
      </w:r>
      <w:r w:rsidRPr="0013216A">
        <w:rPr>
          <w:sz w:val="28"/>
          <w:szCs w:val="28"/>
        </w:rPr>
        <w:t xml:space="preserve">, основные положения федеральных, областных и местных целевых программ. </w:t>
      </w:r>
    </w:p>
    <w:p w:rsidR="00B23415" w:rsidRPr="0013216A" w:rsidRDefault="00B23415" w:rsidP="00B23415">
      <w:pPr>
        <w:ind w:left="-709" w:firstLine="851"/>
        <w:jc w:val="both"/>
        <w:rPr>
          <w:sz w:val="28"/>
          <w:szCs w:val="28"/>
        </w:rPr>
      </w:pPr>
      <w:r w:rsidRPr="0013216A">
        <w:rPr>
          <w:sz w:val="28"/>
          <w:szCs w:val="28"/>
        </w:rPr>
        <w:t>На прогнозируемую численность</w:t>
      </w:r>
      <w:r>
        <w:rPr>
          <w:sz w:val="28"/>
          <w:szCs w:val="28"/>
        </w:rPr>
        <w:t xml:space="preserve"> населения</w:t>
      </w:r>
      <w:r w:rsidRPr="0013216A">
        <w:rPr>
          <w:sz w:val="28"/>
          <w:szCs w:val="28"/>
        </w:rPr>
        <w:t xml:space="preserve"> оказывают влияние следующие факторы:</w:t>
      </w:r>
    </w:p>
    <w:p w:rsidR="00B23415" w:rsidRPr="00186F81" w:rsidRDefault="00B23415" w:rsidP="00997D2A">
      <w:pPr>
        <w:pStyle w:val="afc"/>
        <w:numPr>
          <w:ilvl w:val="0"/>
          <w:numId w:val="26"/>
        </w:numPr>
        <w:spacing w:after="0" w:line="240" w:lineRule="auto"/>
        <w:ind w:left="709"/>
        <w:jc w:val="both"/>
        <w:rPr>
          <w:rFonts w:ascii="Times New Roman" w:eastAsia="Times New Roman" w:hAnsi="Times New Roman"/>
          <w:szCs w:val="20"/>
          <w:lang w:eastAsia="ru-RU"/>
        </w:rPr>
      </w:pPr>
      <w:r w:rsidRPr="00186F81">
        <w:rPr>
          <w:rFonts w:ascii="Times New Roman" w:eastAsia="Times New Roman" w:hAnsi="Times New Roman"/>
          <w:szCs w:val="20"/>
          <w:lang w:eastAsia="ru-RU"/>
        </w:rPr>
        <w:t>улучшение демографической ситуации;</w:t>
      </w:r>
    </w:p>
    <w:p w:rsidR="00B23415" w:rsidRPr="00186F81" w:rsidRDefault="00B23415" w:rsidP="00997D2A">
      <w:pPr>
        <w:pStyle w:val="afc"/>
        <w:numPr>
          <w:ilvl w:val="0"/>
          <w:numId w:val="26"/>
        </w:numPr>
        <w:spacing w:after="0" w:line="240" w:lineRule="auto"/>
        <w:ind w:left="709"/>
        <w:jc w:val="both"/>
        <w:rPr>
          <w:rFonts w:ascii="Times New Roman" w:eastAsia="Times New Roman" w:hAnsi="Times New Roman"/>
          <w:szCs w:val="20"/>
          <w:lang w:eastAsia="ru-RU"/>
        </w:rPr>
      </w:pPr>
      <w:r w:rsidRPr="00186F81">
        <w:rPr>
          <w:rFonts w:ascii="Times New Roman" w:eastAsia="Times New Roman" w:hAnsi="Times New Roman"/>
          <w:szCs w:val="20"/>
          <w:lang w:eastAsia="ru-RU"/>
        </w:rPr>
        <w:lastRenderedPageBreak/>
        <w:t>высокий уровень освоенности территории по сельскохозяйственному производству;</w:t>
      </w:r>
    </w:p>
    <w:p w:rsidR="00B23415" w:rsidRPr="00186F81" w:rsidRDefault="00B23415" w:rsidP="00997D2A">
      <w:pPr>
        <w:pStyle w:val="afc"/>
        <w:numPr>
          <w:ilvl w:val="0"/>
          <w:numId w:val="26"/>
        </w:numPr>
        <w:spacing w:after="0" w:line="240" w:lineRule="auto"/>
        <w:ind w:left="709"/>
        <w:jc w:val="both"/>
        <w:rPr>
          <w:rFonts w:ascii="Times New Roman" w:eastAsia="Times New Roman" w:hAnsi="Times New Roman"/>
          <w:szCs w:val="20"/>
          <w:lang w:eastAsia="ru-RU"/>
        </w:rPr>
      </w:pPr>
      <w:r w:rsidRPr="00186F81">
        <w:rPr>
          <w:rFonts w:ascii="Times New Roman" w:eastAsia="Times New Roman" w:hAnsi="Times New Roman"/>
          <w:szCs w:val="20"/>
          <w:lang w:eastAsia="ru-RU"/>
        </w:rPr>
        <w:t>высокий природный потенциал;</w:t>
      </w:r>
    </w:p>
    <w:p w:rsidR="00B23415" w:rsidRPr="00186F81" w:rsidRDefault="00B23415" w:rsidP="00997D2A">
      <w:pPr>
        <w:pStyle w:val="afc"/>
        <w:numPr>
          <w:ilvl w:val="0"/>
          <w:numId w:val="26"/>
        </w:numPr>
        <w:spacing w:after="0" w:line="240" w:lineRule="auto"/>
        <w:ind w:left="709"/>
        <w:jc w:val="both"/>
        <w:rPr>
          <w:rFonts w:ascii="Times New Roman" w:eastAsia="Times New Roman" w:hAnsi="Times New Roman"/>
          <w:szCs w:val="20"/>
          <w:lang w:eastAsia="ru-RU"/>
        </w:rPr>
      </w:pPr>
      <w:r w:rsidRPr="00186F81">
        <w:rPr>
          <w:rFonts w:ascii="Times New Roman" w:eastAsia="Times New Roman" w:hAnsi="Times New Roman"/>
          <w:szCs w:val="20"/>
          <w:lang w:eastAsia="ru-RU"/>
        </w:rPr>
        <w:t>территориальные ресурсы;</w:t>
      </w:r>
    </w:p>
    <w:p w:rsidR="00B23415" w:rsidRPr="00186F81" w:rsidRDefault="00B23415" w:rsidP="00997D2A">
      <w:pPr>
        <w:pStyle w:val="afc"/>
        <w:numPr>
          <w:ilvl w:val="0"/>
          <w:numId w:val="26"/>
        </w:numPr>
        <w:spacing w:after="0" w:line="240" w:lineRule="auto"/>
        <w:ind w:left="709"/>
        <w:jc w:val="both"/>
        <w:rPr>
          <w:rFonts w:ascii="Times New Roman" w:eastAsia="Times New Roman" w:hAnsi="Times New Roman"/>
          <w:szCs w:val="20"/>
          <w:lang w:eastAsia="ru-RU"/>
        </w:rPr>
      </w:pPr>
      <w:r w:rsidRPr="00186F81">
        <w:rPr>
          <w:rFonts w:ascii="Times New Roman" w:eastAsia="Times New Roman" w:hAnsi="Times New Roman"/>
          <w:szCs w:val="20"/>
          <w:lang w:eastAsia="ru-RU"/>
        </w:rPr>
        <w:t>трудовые ресурсы</w:t>
      </w:r>
    </w:p>
    <w:p w:rsidR="00B23415" w:rsidRPr="0013216A" w:rsidRDefault="00B23415" w:rsidP="00B23415">
      <w:pPr>
        <w:ind w:left="-709" w:firstLine="851"/>
        <w:jc w:val="both"/>
        <w:rPr>
          <w:sz w:val="28"/>
          <w:szCs w:val="28"/>
        </w:rPr>
      </w:pPr>
      <w:r w:rsidRPr="0013216A">
        <w:rPr>
          <w:sz w:val="28"/>
          <w:szCs w:val="28"/>
        </w:rPr>
        <w:t>В настоящее время естественное движение имеет положительную динамику и на первую очередь, вероятно, такая динамика естественного движения  сохранится, хотя на ближайшие 10 лет не следует рассчитывать на превышение показателей рождаемости над показателями смертности. Что касается более отдаленной перспективы, то</w:t>
      </w:r>
      <w:r>
        <w:rPr>
          <w:sz w:val="28"/>
          <w:szCs w:val="28"/>
        </w:rPr>
        <w:t>,</w:t>
      </w:r>
      <w:r w:rsidRPr="0013216A">
        <w:rPr>
          <w:sz w:val="28"/>
          <w:szCs w:val="28"/>
        </w:rPr>
        <w:t xml:space="preserve"> ориентируясь на имеющиеся прогнозы динамики естественного движения населения Новосибирской области</w:t>
      </w:r>
      <w:r>
        <w:rPr>
          <w:sz w:val="28"/>
          <w:szCs w:val="28"/>
        </w:rPr>
        <w:t>,</w:t>
      </w:r>
      <w:r w:rsidRPr="0013216A">
        <w:rPr>
          <w:sz w:val="28"/>
          <w:szCs w:val="28"/>
        </w:rPr>
        <w:t xml:space="preserve"> можно прогнозировать на период расчетного срока превышение рождаемости над смертностью.</w:t>
      </w:r>
    </w:p>
    <w:p w:rsidR="00B23415" w:rsidRPr="0013216A" w:rsidRDefault="00B23415" w:rsidP="00B23415">
      <w:pPr>
        <w:ind w:left="-709" w:firstLine="851"/>
        <w:jc w:val="both"/>
        <w:rPr>
          <w:sz w:val="28"/>
          <w:szCs w:val="28"/>
        </w:rPr>
      </w:pPr>
      <w:r w:rsidRPr="0013216A">
        <w:rPr>
          <w:sz w:val="28"/>
          <w:szCs w:val="28"/>
        </w:rPr>
        <w:t>Труднее определить общий объем механического прироста населения. Поэтому</w:t>
      </w:r>
      <w:r>
        <w:rPr>
          <w:sz w:val="28"/>
          <w:szCs w:val="28"/>
        </w:rPr>
        <w:t>,</w:t>
      </w:r>
      <w:r w:rsidRPr="0013216A">
        <w:rPr>
          <w:sz w:val="28"/>
          <w:szCs w:val="28"/>
        </w:rPr>
        <w:t xml:space="preserve"> его прогноз носит ориентировочный характер</w:t>
      </w:r>
      <w:r>
        <w:rPr>
          <w:sz w:val="28"/>
          <w:szCs w:val="28"/>
        </w:rPr>
        <w:t>,</w:t>
      </w:r>
      <w:r w:rsidRPr="0013216A">
        <w:rPr>
          <w:sz w:val="28"/>
          <w:szCs w:val="28"/>
        </w:rPr>
        <w:t xml:space="preserve"> и степень его реализации будет зависеть, в основном, от организационных мероприятий, в первую очередь от предоставляемых мест приложения труда и от количества выделяемых земельных участков под жилищное строительство. </w:t>
      </w:r>
    </w:p>
    <w:p w:rsidR="00B23415" w:rsidRDefault="00B23415" w:rsidP="00B23415">
      <w:pPr>
        <w:ind w:left="-709" w:firstLine="851"/>
        <w:jc w:val="both"/>
        <w:rPr>
          <w:sz w:val="28"/>
          <w:szCs w:val="28"/>
        </w:rPr>
      </w:pPr>
      <w:r w:rsidRPr="0013216A">
        <w:rPr>
          <w:sz w:val="28"/>
          <w:szCs w:val="28"/>
        </w:rPr>
        <w:t>На перспективу возможно так же, в случае успешного решения федеральных и региональных социальных программ, некоторое улучшение демографической ситуации в направлении оптимизации показателей естественного движения населения, что скажется на темпах роста населения.</w:t>
      </w:r>
    </w:p>
    <w:p w:rsidR="00B23415" w:rsidRPr="00186F81" w:rsidRDefault="00B23415" w:rsidP="00186F81">
      <w:pPr>
        <w:pStyle w:val="a8"/>
        <w:spacing w:line="240" w:lineRule="auto"/>
        <w:ind w:left="-709" w:firstLine="709"/>
        <w:rPr>
          <w:rFonts w:ascii="Times New Roman" w:hAnsi="Times New Roman"/>
          <w:sz w:val="28"/>
          <w:szCs w:val="28"/>
        </w:rPr>
      </w:pPr>
      <w:r w:rsidRPr="00186F81">
        <w:rPr>
          <w:rFonts w:ascii="Times New Roman" w:hAnsi="Times New Roman"/>
          <w:sz w:val="28"/>
          <w:szCs w:val="28"/>
        </w:rPr>
        <w:t xml:space="preserve">Анализ факторов, определяющих перспективную численность населения (механическое и естественное движение населения, половозрастной состав), а так же территориальных возможностей показал, что имеются объективные основания на обозримый период прогнозировать небольшой рост численности населения. </w:t>
      </w:r>
    </w:p>
    <w:p w:rsidR="00B23415" w:rsidRPr="008A436F" w:rsidRDefault="00B23415" w:rsidP="00186F81">
      <w:pPr>
        <w:ind w:left="-709" w:firstLine="567"/>
        <w:jc w:val="both"/>
        <w:rPr>
          <w:sz w:val="28"/>
          <w:szCs w:val="28"/>
        </w:rPr>
      </w:pPr>
      <w:r w:rsidRPr="00186F81">
        <w:rPr>
          <w:sz w:val="28"/>
          <w:szCs w:val="28"/>
        </w:rPr>
        <w:t>Учитывая тенденции социально-экономических преобразований</w:t>
      </w:r>
      <w:r w:rsidRPr="00B5497A">
        <w:rPr>
          <w:sz w:val="28"/>
          <w:szCs w:val="28"/>
        </w:rPr>
        <w:t xml:space="preserve"> в </w:t>
      </w:r>
      <w:r>
        <w:rPr>
          <w:sz w:val="28"/>
          <w:szCs w:val="28"/>
        </w:rPr>
        <w:t>Новосибирской области</w:t>
      </w:r>
      <w:r w:rsidRPr="00B5497A">
        <w:rPr>
          <w:sz w:val="28"/>
          <w:szCs w:val="28"/>
        </w:rPr>
        <w:t xml:space="preserve"> и </w:t>
      </w:r>
      <w:r>
        <w:rPr>
          <w:sz w:val="28"/>
          <w:szCs w:val="28"/>
        </w:rPr>
        <w:t xml:space="preserve">Болотнинском районе, </w:t>
      </w:r>
      <w:r w:rsidRPr="008A436F">
        <w:rPr>
          <w:sz w:val="28"/>
          <w:szCs w:val="28"/>
        </w:rPr>
        <w:t xml:space="preserve">ожидаемая величина численности </w:t>
      </w:r>
      <w:r>
        <w:rPr>
          <w:sz w:val="28"/>
          <w:szCs w:val="28"/>
        </w:rPr>
        <w:t>населения муниципального образования Варламовское</w:t>
      </w:r>
      <w:r w:rsidRPr="008A436F">
        <w:rPr>
          <w:sz w:val="28"/>
          <w:szCs w:val="28"/>
        </w:rPr>
        <w:t xml:space="preserve"> принята:</w:t>
      </w:r>
    </w:p>
    <w:p w:rsidR="00B23415" w:rsidRPr="008A436F" w:rsidRDefault="00B23415" w:rsidP="00997D2A">
      <w:pPr>
        <w:numPr>
          <w:ilvl w:val="0"/>
          <w:numId w:val="25"/>
        </w:numPr>
        <w:tabs>
          <w:tab w:val="clear" w:pos="360"/>
        </w:tabs>
        <w:ind w:left="426"/>
        <w:jc w:val="both"/>
        <w:rPr>
          <w:sz w:val="28"/>
          <w:szCs w:val="28"/>
        </w:rPr>
      </w:pPr>
      <w:r w:rsidRPr="008A436F">
        <w:rPr>
          <w:sz w:val="28"/>
          <w:szCs w:val="28"/>
        </w:rPr>
        <w:t xml:space="preserve">на </w:t>
      </w:r>
      <w:r w:rsidRPr="008A436F">
        <w:rPr>
          <w:sz w:val="28"/>
          <w:szCs w:val="28"/>
          <w:lang w:val="en-US"/>
        </w:rPr>
        <w:t>I</w:t>
      </w:r>
      <w:r w:rsidRPr="008A436F">
        <w:rPr>
          <w:sz w:val="28"/>
          <w:szCs w:val="28"/>
        </w:rPr>
        <w:t xml:space="preserve">-ю очередь -        </w:t>
      </w:r>
      <w:r>
        <w:rPr>
          <w:sz w:val="28"/>
          <w:szCs w:val="28"/>
        </w:rPr>
        <w:t>920 ч</w:t>
      </w:r>
      <w:r w:rsidRPr="008A436F">
        <w:rPr>
          <w:sz w:val="28"/>
          <w:szCs w:val="28"/>
        </w:rPr>
        <w:t>еловек;</w:t>
      </w:r>
    </w:p>
    <w:p w:rsidR="00B23415" w:rsidRDefault="00B23415" w:rsidP="00997D2A">
      <w:pPr>
        <w:numPr>
          <w:ilvl w:val="0"/>
          <w:numId w:val="25"/>
        </w:numPr>
        <w:tabs>
          <w:tab w:val="clear" w:pos="360"/>
        </w:tabs>
        <w:ind w:left="426"/>
        <w:jc w:val="both"/>
        <w:rPr>
          <w:sz w:val="28"/>
          <w:szCs w:val="28"/>
        </w:rPr>
      </w:pPr>
      <w:r w:rsidRPr="008A436F">
        <w:rPr>
          <w:sz w:val="28"/>
          <w:szCs w:val="28"/>
        </w:rPr>
        <w:t xml:space="preserve">на расчетный срок -  </w:t>
      </w:r>
      <w:r>
        <w:rPr>
          <w:sz w:val="28"/>
          <w:szCs w:val="28"/>
        </w:rPr>
        <w:t>970</w:t>
      </w:r>
      <w:r w:rsidRPr="008A436F">
        <w:rPr>
          <w:sz w:val="28"/>
          <w:szCs w:val="28"/>
        </w:rPr>
        <w:t xml:space="preserve"> человек.</w:t>
      </w:r>
    </w:p>
    <w:p w:rsidR="00B23415" w:rsidRDefault="00B23415" w:rsidP="00B23415">
      <w:pPr>
        <w:ind w:left="-709" w:firstLine="567"/>
        <w:jc w:val="both"/>
        <w:rPr>
          <w:sz w:val="28"/>
          <w:szCs w:val="28"/>
        </w:rPr>
      </w:pPr>
      <w:r>
        <w:rPr>
          <w:sz w:val="28"/>
          <w:szCs w:val="28"/>
        </w:rPr>
        <w:t xml:space="preserve">Распределение проектной численности населения по поселениям приведено в таблице </w:t>
      </w:r>
      <w:r w:rsidR="00957523">
        <w:rPr>
          <w:sz w:val="28"/>
          <w:szCs w:val="28"/>
        </w:rPr>
        <w:t>12</w:t>
      </w:r>
      <w:r>
        <w:rPr>
          <w:sz w:val="28"/>
          <w:szCs w:val="28"/>
        </w:rPr>
        <w:t>.</w:t>
      </w:r>
    </w:p>
    <w:p w:rsidR="00B23415" w:rsidRDefault="00B23415" w:rsidP="00B23415">
      <w:pPr>
        <w:rPr>
          <w:sz w:val="28"/>
          <w:szCs w:val="28"/>
        </w:rPr>
      </w:pPr>
    </w:p>
    <w:p w:rsidR="00B23415" w:rsidRDefault="00B23415" w:rsidP="00B23415">
      <w:pPr>
        <w:ind w:firstLine="993"/>
        <w:jc w:val="right"/>
        <w:rPr>
          <w:sz w:val="28"/>
          <w:szCs w:val="28"/>
        </w:rPr>
      </w:pPr>
      <w:r>
        <w:rPr>
          <w:sz w:val="28"/>
          <w:szCs w:val="28"/>
        </w:rPr>
        <w:t xml:space="preserve">Таблица </w:t>
      </w:r>
      <w:r w:rsidR="00957523">
        <w:rPr>
          <w:sz w:val="28"/>
          <w:szCs w:val="28"/>
        </w:rPr>
        <w:t>12</w:t>
      </w:r>
    </w:p>
    <w:p w:rsidR="00B23415" w:rsidRDefault="00B23415" w:rsidP="00B23415">
      <w:pPr>
        <w:ind w:firstLine="993"/>
        <w:jc w:val="center"/>
        <w:rPr>
          <w:sz w:val="28"/>
          <w:szCs w:val="28"/>
        </w:rPr>
      </w:pPr>
      <w:r>
        <w:rPr>
          <w:sz w:val="28"/>
          <w:szCs w:val="28"/>
        </w:rPr>
        <w:t>Проектная численность населения</w:t>
      </w:r>
    </w:p>
    <w:p w:rsidR="00B23415" w:rsidRDefault="00B23415" w:rsidP="00B23415">
      <w:pPr>
        <w:ind w:firstLine="993"/>
        <w:jc w:val="center"/>
        <w:rPr>
          <w:sz w:val="28"/>
          <w:szCs w:val="28"/>
        </w:rPr>
      </w:pPr>
    </w:p>
    <w:tbl>
      <w:tblPr>
        <w:tblW w:w="925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2"/>
        <w:gridCol w:w="3887"/>
        <w:gridCol w:w="2210"/>
        <w:gridCol w:w="2161"/>
      </w:tblGrid>
      <w:tr w:rsidR="00B23415" w:rsidTr="00081687">
        <w:trPr>
          <w:trHeight w:val="409"/>
        </w:trPr>
        <w:tc>
          <w:tcPr>
            <w:tcW w:w="992" w:type="dxa"/>
            <w:vMerge w:val="restart"/>
            <w:tcBorders>
              <w:top w:val="single" w:sz="4" w:space="0" w:color="auto"/>
              <w:left w:val="single" w:sz="4" w:space="0" w:color="auto"/>
              <w:bottom w:val="single" w:sz="4" w:space="0" w:color="auto"/>
              <w:right w:val="single" w:sz="4" w:space="0" w:color="auto"/>
            </w:tcBorders>
            <w:hideMark/>
          </w:tcPr>
          <w:p w:rsidR="00B23415" w:rsidRDefault="00B23415" w:rsidP="00957523">
            <w:pPr>
              <w:jc w:val="center"/>
            </w:pPr>
            <w:r>
              <w:t>№п.п.</w:t>
            </w:r>
          </w:p>
        </w:tc>
        <w:tc>
          <w:tcPr>
            <w:tcW w:w="3887" w:type="dxa"/>
            <w:vMerge w:val="restart"/>
            <w:tcBorders>
              <w:top w:val="single" w:sz="4" w:space="0" w:color="auto"/>
              <w:left w:val="single" w:sz="4" w:space="0" w:color="auto"/>
              <w:bottom w:val="single" w:sz="4" w:space="0" w:color="auto"/>
              <w:right w:val="single" w:sz="4" w:space="0" w:color="auto"/>
            </w:tcBorders>
            <w:hideMark/>
          </w:tcPr>
          <w:p w:rsidR="00B23415" w:rsidRDefault="00B23415" w:rsidP="00957523">
            <w:pPr>
              <w:jc w:val="center"/>
            </w:pPr>
            <w:r>
              <w:t>Наименование поселений</w:t>
            </w:r>
          </w:p>
        </w:tc>
        <w:tc>
          <w:tcPr>
            <w:tcW w:w="4371" w:type="dxa"/>
            <w:gridSpan w:val="2"/>
            <w:tcBorders>
              <w:top w:val="single" w:sz="4" w:space="0" w:color="auto"/>
              <w:left w:val="single" w:sz="4" w:space="0" w:color="auto"/>
              <w:bottom w:val="single" w:sz="4" w:space="0" w:color="auto"/>
              <w:right w:val="single" w:sz="4" w:space="0" w:color="auto"/>
            </w:tcBorders>
            <w:hideMark/>
          </w:tcPr>
          <w:p w:rsidR="00B23415" w:rsidRDefault="00B23415" w:rsidP="00957523">
            <w:pPr>
              <w:jc w:val="center"/>
            </w:pPr>
            <w:r>
              <w:t>Численность населения, чел.</w:t>
            </w:r>
          </w:p>
        </w:tc>
      </w:tr>
      <w:tr w:rsidR="00B23415" w:rsidTr="00081687">
        <w:trPr>
          <w:trHeight w:val="480"/>
        </w:trPr>
        <w:tc>
          <w:tcPr>
            <w:tcW w:w="992" w:type="dxa"/>
            <w:vMerge/>
            <w:tcBorders>
              <w:top w:val="single" w:sz="4" w:space="0" w:color="auto"/>
              <w:left w:val="single" w:sz="4" w:space="0" w:color="auto"/>
              <w:bottom w:val="single" w:sz="4" w:space="0" w:color="auto"/>
              <w:right w:val="single" w:sz="4" w:space="0" w:color="auto"/>
            </w:tcBorders>
            <w:vAlign w:val="center"/>
            <w:hideMark/>
          </w:tcPr>
          <w:p w:rsidR="00B23415" w:rsidRDefault="00B23415" w:rsidP="00957523"/>
        </w:tc>
        <w:tc>
          <w:tcPr>
            <w:tcW w:w="3887" w:type="dxa"/>
            <w:vMerge/>
            <w:tcBorders>
              <w:top w:val="single" w:sz="4" w:space="0" w:color="auto"/>
              <w:left w:val="single" w:sz="4" w:space="0" w:color="auto"/>
              <w:bottom w:val="single" w:sz="4" w:space="0" w:color="auto"/>
              <w:right w:val="single" w:sz="4" w:space="0" w:color="auto"/>
            </w:tcBorders>
            <w:vAlign w:val="center"/>
            <w:hideMark/>
          </w:tcPr>
          <w:p w:rsidR="00B23415" w:rsidRDefault="00B23415" w:rsidP="00957523"/>
        </w:tc>
        <w:tc>
          <w:tcPr>
            <w:tcW w:w="2210" w:type="dxa"/>
            <w:tcBorders>
              <w:top w:val="single" w:sz="4" w:space="0" w:color="auto"/>
              <w:left w:val="single" w:sz="4" w:space="0" w:color="auto"/>
              <w:bottom w:val="single" w:sz="4" w:space="0" w:color="auto"/>
              <w:right w:val="single" w:sz="4" w:space="0" w:color="auto"/>
            </w:tcBorders>
            <w:hideMark/>
          </w:tcPr>
          <w:p w:rsidR="00B23415" w:rsidRDefault="00B23415" w:rsidP="00957523">
            <w:pPr>
              <w:jc w:val="center"/>
            </w:pPr>
            <w:r>
              <w:t>Первая очередь</w:t>
            </w:r>
          </w:p>
        </w:tc>
        <w:tc>
          <w:tcPr>
            <w:tcW w:w="2161" w:type="dxa"/>
            <w:tcBorders>
              <w:top w:val="single" w:sz="4" w:space="0" w:color="auto"/>
              <w:left w:val="single" w:sz="4" w:space="0" w:color="auto"/>
              <w:bottom w:val="single" w:sz="4" w:space="0" w:color="auto"/>
              <w:right w:val="single" w:sz="4" w:space="0" w:color="auto"/>
            </w:tcBorders>
            <w:hideMark/>
          </w:tcPr>
          <w:p w:rsidR="00B23415" w:rsidRDefault="00B23415" w:rsidP="00957523">
            <w:pPr>
              <w:jc w:val="center"/>
            </w:pPr>
            <w:r>
              <w:t>Расчетный срок</w:t>
            </w:r>
          </w:p>
        </w:tc>
      </w:tr>
      <w:tr w:rsidR="00B23415" w:rsidTr="00957523">
        <w:trPr>
          <w:trHeight w:val="275"/>
        </w:trPr>
        <w:tc>
          <w:tcPr>
            <w:tcW w:w="992" w:type="dxa"/>
            <w:tcBorders>
              <w:top w:val="single" w:sz="4" w:space="0" w:color="auto"/>
              <w:left w:val="single" w:sz="4" w:space="0" w:color="auto"/>
              <w:bottom w:val="single" w:sz="4" w:space="0" w:color="auto"/>
              <w:right w:val="single" w:sz="4" w:space="0" w:color="auto"/>
            </w:tcBorders>
          </w:tcPr>
          <w:p w:rsidR="00B23415" w:rsidRDefault="00B23415" w:rsidP="00957523">
            <w:pPr>
              <w:jc w:val="both"/>
            </w:pPr>
          </w:p>
        </w:tc>
        <w:tc>
          <w:tcPr>
            <w:tcW w:w="3887" w:type="dxa"/>
            <w:tcBorders>
              <w:top w:val="single" w:sz="4" w:space="0" w:color="auto"/>
              <w:left w:val="single" w:sz="4" w:space="0" w:color="auto"/>
              <w:bottom w:val="single" w:sz="4" w:space="0" w:color="auto"/>
              <w:right w:val="single" w:sz="4" w:space="0" w:color="auto"/>
            </w:tcBorders>
            <w:hideMark/>
          </w:tcPr>
          <w:p w:rsidR="00B23415" w:rsidRPr="00E96BFE" w:rsidRDefault="00B23415" w:rsidP="00957523">
            <w:pPr>
              <w:jc w:val="both"/>
              <w:rPr>
                <w:b/>
                <w:bCs/>
              </w:rPr>
            </w:pPr>
            <w:r>
              <w:rPr>
                <w:b/>
                <w:bCs/>
              </w:rPr>
              <w:t>Варламовское МО</w:t>
            </w:r>
          </w:p>
        </w:tc>
        <w:tc>
          <w:tcPr>
            <w:tcW w:w="2210" w:type="dxa"/>
            <w:tcBorders>
              <w:top w:val="single" w:sz="4" w:space="0" w:color="auto"/>
              <w:left w:val="single" w:sz="4" w:space="0" w:color="auto"/>
              <w:bottom w:val="single" w:sz="4" w:space="0" w:color="auto"/>
              <w:right w:val="single" w:sz="4" w:space="0" w:color="auto"/>
            </w:tcBorders>
            <w:hideMark/>
          </w:tcPr>
          <w:p w:rsidR="00B23415" w:rsidRDefault="00B23415" w:rsidP="00957523">
            <w:pPr>
              <w:jc w:val="center"/>
            </w:pPr>
            <w:r>
              <w:t>920</w:t>
            </w:r>
          </w:p>
        </w:tc>
        <w:tc>
          <w:tcPr>
            <w:tcW w:w="2161" w:type="dxa"/>
            <w:tcBorders>
              <w:top w:val="single" w:sz="4" w:space="0" w:color="auto"/>
              <w:left w:val="single" w:sz="4" w:space="0" w:color="auto"/>
              <w:bottom w:val="single" w:sz="4" w:space="0" w:color="auto"/>
              <w:right w:val="single" w:sz="4" w:space="0" w:color="auto"/>
            </w:tcBorders>
            <w:hideMark/>
          </w:tcPr>
          <w:p w:rsidR="00B23415" w:rsidRDefault="00B23415" w:rsidP="00957523">
            <w:pPr>
              <w:jc w:val="center"/>
            </w:pPr>
            <w:r>
              <w:t>970</w:t>
            </w:r>
          </w:p>
        </w:tc>
      </w:tr>
      <w:tr w:rsidR="00B23415" w:rsidTr="00957523">
        <w:trPr>
          <w:trHeight w:val="211"/>
        </w:trPr>
        <w:tc>
          <w:tcPr>
            <w:tcW w:w="992" w:type="dxa"/>
            <w:tcBorders>
              <w:top w:val="single" w:sz="4" w:space="0" w:color="auto"/>
              <w:left w:val="single" w:sz="4" w:space="0" w:color="auto"/>
              <w:bottom w:val="single" w:sz="4" w:space="0" w:color="auto"/>
              <w:right w:val="single" w:sz="4" w:space="0" w:color="auto"/>
            </w:tcBorders>
            <w:hideMark/>
          </w:tcPr>
          <w:p w:rsidR="00B23415" w:rsidRPr="004807DC" w:rsidRDefault="00B23415" w:rsidP="00957523">
            <w:pPr>
              <w:pStyle w:val="afc"/>
              <w:numPr>
                <w:ilvl w:val="0"/>
                <w:numId w:val="31"/>
              </w:numPr>
              <w:spacing w:after="0"/>
              <w:ind w:left="0"/>
              <w:jc w:val="both"/>
              <w:rPr>
                <w:sz w:val="24"/>
                <w:szCs w:val="24"/>
              </w:rPr>
            </w:pPr>
            <w:r w:rsidRPr="004807DC">
              <w:rPr>
                <w:sz w:val="24"/>
                <w:szCs w:val="24"/>
              </w:rPr>
              <w:t>.</w:t>
            </w:r>
          </w:p>
        </w:tc>
        <w:tc>
          <w:tcPr>
            <w:tcW w:w="3887" w:type="dxa"/>
            <w:tcBorders>
              <w:top w:val="single" w:sz="4" w:space="0" w:color="auto"/>
              <w:left w:val="single" w:sz="4" w:space="0" w:color="auto"/>
              <w:bottom w:val="single" w:sz="4" w:space="0" w:color="auto"/>
              <w:right w:val="single" w:sz="4" w:space="0" w:color="auto"/>
            </w:tcBorders>
            <w:hideMark/>
          </w:tcPr>
          <w:p w:rsidR="00B23415" w:rsidRPr="00261352" w:rsidRDefault="00B23415" w:rsidP="00957523">
            <w:r>
              <w:t>с</w:t>
            </w:r>
            <w:r w:rsidRPr="00261352">
              <w:t>.</w:t>
            </w:r>
            <w:r>
              <w:t>Варламово</w:t>
            </w:r>
          </w:p>
        </w:tc>
        <w:tc>
          <w:tcPr>
            <w:tcW w:w="2210" w:type="dxa"/>
            <w:tcBorders>
              <w:top w:val="single" w:sz="4" w:space="0" w:color="auto"/>
              <w:left w:val="single" w:sz="4" w:space="0" w:color="auto"/>
              <w:bottom w:val="single" w:sz="4" w:space="0" w:color="auto"/>
              <w:right w:val="single" w:sz="4" w:space="0" w:color="auto"/>
            </w:tcBorders>
            <w:hideMark/>
          </w:tcPr>
          <w:p w:rsidR="00B23415" w:rsidRDefault="00B23415" w:rsidP="00957523">
            <w:pPr>
              <w:jc w:val="center"/>
            </w:pPr>
            <w:r>
              <w:t>465</w:t>
            </w:r>
          </w:p>
        </w:tc>
        <w:tc>
          <w:tcPr>
            <w:tcW w:w="2161" w:type="dxa"/>
            <w:tcBorders>
              <w:top w:val="single" w:sz="4" w:space="0" w:color="auto"/>
              <w:left w:val="single" w:sz="4" w:space="0" w:color="auto"/>
              <w:bottom w:val="single" w:sz="4" w:space="0" w:color="auto"/>
              <w:right w:val="single" w:sz="4" w:space="0" w:color="auto"/>
            </w:tcBorders>
            <w:hideMark/>
          </w:tcPr>
          <w:p w:rsidR="00B23415" w:rsidRDefault="00B23415" w:rsidP="00957523">
            <w:pPr>
              <w:jc w:val="center"/>
            </w:pPr>
            <w:r>
              <w:t>500</w:t>
            </w:r>
          </w:p>
        </w:tc>
      </w:tr>
      <w:tr w:rsidR="00B23415" w:rsidTr="00957523">
        <w:trPr>
          <w:trHeight w:val="273"/>
        </w:trPr>
        <w:tc>
          <w:tcPr>
            <w:tcW w:w="992" w:type="dxa"/>
            <w:tcBorders>
              <w:top w:val="single" w:sz="4" w:space="0" w:color="auto"/>
              <w:left w:val="single" w:sz="4" w:space="0" w:color="auto"/>
              <w:bottom w:val="single" w:sz="4" w:space="0" w:color="auto"/>
              <w:right w:val="single" w:sz="4" w:space="0" w:color="auto"/>
            </w:tcBorders>
            <w:hideMark/>
          </w:tcPr>
          <w:p w:rsidR="00B23415" w:rsidRPr="004807DC" w:rsidRDefault="00B23415" w:rsidP="00957523">
            <w:pPr>
              <w:pStyle w:val="afc"/>
              <w:numPr>
                <w:ilvl w:val="0"/>
                <w:numId w:val="31"/>
              </w:numPr>
              <w:spacing w:after="0"/>
              <w:ind w:left="0"/>
              <w:jc w:val="both"/>
              <w:rPr>
                <w:sz w:val="24"/>
                <w:szCs w:val="24"/>
              </w:rPr>
            </w:pPr>
            <w:r w:rsidRPr="004807DC">
              <w:rPr>
                <w:sz w:val="24"/>
                <w:szCs w:val="24"/>
              </w:rPr>
              <w:t>.</w:t>
            </w:r>
          </w:p>
        </w:tc>
        <w:tc>
          <w:tcPr>
            <w:tcW w:w="3887" w:type="dxa"/>
            <w:tcBorders>
              <w:top w:val="single" w:sz="4" w:space="0" w:color="auto"/>
              <w:left w:val="single" w:sz="4" w:space="0" w:color="auto"/>
              <w:bottom w:val="single" w:sz="4" w:space="0" w:color="auto"/>
              <w:right w:val="single" w:sz="4" w:space="0" w:color="auto"/>
            </w:tcBorders>
            <w:hideMark/>
          </w:tcPr>
          <w:p w:rsidR="00B23415" w:rsidRPr="00261352" w:rsidRDefault="00B23415" w:rsidP="00957523">
            <w:r>
              <w:t>д.Б-Черное</w:t>
            </w:r>
          </w:p>
        </w:tc>
        <w:tc>
          <w:tcPr>
            <w:tcW w:w="2210" w:type="dxa"/>
            <w:tcBorders>
              <w:top w:val="single" w:sz="4" w:space="0" w:color="auto"/>
              <w:left w:val="single" w:sz="4" w:space="0" w:color="auto"/>
              <w:bottom w:val="single" w:sz="4" w:space="0" w:color="auto"/>
              <w:right w:val="single" w:sz="4" w:space="0" w:color="auto"/>
            </w:tcBorders>
            <w:hideMark/>
          </w:tcPr>
          <w:p w:rsidR="00B23415" w:rsidRDefault="00B23415" w:rsidP="00957523">
            <w:pPr>
              <w:jc w:val="center"/>
            </w:pPr>
            <w:r>
              <w:t>366</w:t>
            </w:r>
          </w:p>
        </w:tc>
        <w:tc>
          <w:tcPr>
            <w:tcW w:w="2161" w:type="dxa"/>
            <w:tcBorders>
              <w:top w:val="single" w:sz="4" w:space="0" w:color="auto"/>
              <w:left w:val="single" w:sz="4" w:space="0" w:color="auto"/>
              <w:bottom w:val="single" w:sz="4" w:space="0" w:color="auto"/>
              <w:right w:val="single" w:sz="4" w:space="0" w:color="auto"/>
            </w:tcBorders>
            <w:hideMark/>
          </w:tcPr>
          <w:p w:rsidR="00B23415" w:rsidRDefault="00B23415" w:rsidP="00957523">
            <w:pPr>
              <w:jc w:val="center"/>
            </w:pPr>
            <w:r>
              <w:t>380</w:t>
            </w:r>
          </w:p>
        </w:tc>
      </w:tr>
      <w:tr w:rsidR="00B23415" w:rsidTr="00957523">
        <w:trPr>
          <w:trHeight w:val="209"/>
        </w:trPr>
        <w:tc>
          <w:tcPr>
            <w:tcW w:w="992" w:type="dxa"/>
            <w:tcBorders>
              <w:top w:val="single" w:sz="4" w:space="0" w:color="auto"/>
              <w:left w:val="single" w:sz="4" w:space="0" w:color="auto"/>
              <w:bottom w:val="single" w:sz="4" w:space="0" w:color="auto"/>
              <w:right w:val="single" w:sz="4" w:space="0" w:color="auto"/>
            </w:tcBorders>
            <w:hideMark/>
          </w:tcPr>
          <w:p w:rsidR="00B23415" w:rsidRPr="004807DC" w:rsidRDefault="00B23415" w:rsidP="00957523">
            <w:pPr>
              <w:pStyle w:val="afc"/>
              <w:numPr>
                <w:ilvl w:val="0"/>
                <w:numId w:val="31"/>
              </w:numPr>
              <w:spacing w:after="0"/>
              <w:ind w:left="0"/>
              <w:jc w:val="both"/>
              <w:rPr>
                <w:sz w:val="24"/>
                <w:szCs w:val="24"/>
              </w:rPr>
            </w:pPr>
            <w:r w:rsidRPr="004807DC">
              <w:rPr>
                <w:sz w:val="24"/>
                <w:szCs w:val="24"/>
              </w:rPr>
              <w:t>.</w:t>
            </w:r>
          </w:p>
        </w:tc>
        <w:tc>
          <w:tcPr>
            <w:tcW w:w="3887" w:type="dxa"/>
            <w:tcBorders>
              <w:top w:val="single" w:sz="4" w:space="0" w:color="auto"/>
              <w:left w:val="single" w:sz="4" w:space="0" w:color="auto"/>
              <w:bottom w:val="single" w:sz="4" w:space="0" w:color="auto"/>
              <w:right w:val="single" w:sz="4" w:space="0" w:color="auto"/>
            </w:tcBorders>
            <w:hideMark/>
          </w:tcPr>
          <w:p w:rsidR="00B23415" w:rsidRPr="00261352" w:rsidRDefault="00B23415" w:rsidP="00957523">
            <w:r>
              <w:t>д.Кандереп</w:t>
            </w:r>
          </w:p>
        </w:tc>
        <w:tc>
          <w:tcPr>
            <w:tcW w:w="2210" w:type="dxa"/>
            <w:tcBorders>
              <w:top w:val="single" w:sz="4" w:space="0" w:color="auto"/>
              <w:left w:val="single" w:sz="4" w:space="0" w:color="auto"/>
              <w:bottom w:val="single" w:sz="4" w:space="0" w:color="auto"/>
              <w:right w:val="single" w:sz="4" w:space="0" w:color="auto"/>
            </w:tcBorders>
            <w:hideMark/>
          </w:tcPr>
          <w:p w:rsidR="00B23415" w:rsidRDefault="00B23415" w:rsidP="00957523">
            <w:pPr>
              <w:jc w:val="center"/>
            </w:pPr>
            <w:r>
              <w:t>36</w:t>
            </w:r>
          </w:p>
        </w:tc>
        <w:tc>
          <w:tcPr>
            <w:tcW w:w="2161" w:type="dxa"/>
            <w:tcBorders>
              <w:top w:val="single" w:sz="4" w:space="0" w:color="auto"/>
              <w:left w:val="single" w:sz="4" w:space="0" w:color="auto"/>
              <w:bottom w:val="single" w:sz="4" w:space="0" w:color="auto"/>
              <w:right w:val="single" w:sz="4" w:space="0" w:color="auto"/>
            </w:tcBorders>
            <w:hideMark/>
          </w:tcPr>
          <w:p w:rsidR="00B23415" w:rsidRDefault="00B23415" w:rsidP="00957523">
            <w:pPr>
              <w:jc w:val="center"/>
            </w:pPr>
            <w:r>
              <w:t>36</w:t>
            </w:r>
          </w:p>
        </w:tc>
      </w:tr>
      <w:tr w:rsidR="00B23415" w:rsidTr="00957523">
        <w:trPr>
          <w:trHeight w:val="223"/>
        </w:trPr>
        <w:tc>
          <w:tcPr>
            <w:tcW w:w="992" w:type="dxa"/>
            <w:tcBorders>
              <w:top w:val="single" w:sz="4" w:space="0" w:color="auto"/>
              <w:left w:val="single" w:sz="4" w:space="0" w:color="auto"/>
              <w:bottom w:val="single" w:sz="4" w:space="0" w:color="auto"/>
              <w:right w:val="single" w:sz="4" w:space="0" w:color="auto"/>
            </w:tcBorders>
            <w:hideMark/>
          </w:tcPr>
          <w:p w:rsidR="00B23415" w:rsidRPr="004807DC" w:rsidRDefault="00B23415" w:rsidP="00957523">
            <w:pPr>
              <w:pStyle w:val="afc"/>
              <w:numPr>
                <w:ilvl w:val="0"/>
                <w:numId w:val="31"/>
              </w:numPr>
              <w:spacing w:after="0"/>
              <w:ind w:left="0"/>
              <w:jc w:val="both"/>
              <w:rPr>
                <w:sz w:val="24"/>
                <w:szCs w:val="24"/>
              </w:rPr>
            </w:pPr>
          </w:p>
        </w:tc>
        <w:tc>
          <w:tcPr>
            <w:tcW w:w="3887" w:type="dxa"/>
            <w:tcBorders>
              <w:top w:val="single" w:sz="4" w:space="0" w:color="auto"/>
              <w:left w:val="single" w:sz="4" w:space="0" w:color="auto"/>
              <w:bottom w:val="single" w:sz="4" w:space="0" w:color="auto"/>
              <w:right w:val="single" w:sz="4" w:space="0" w:color="auto"/>
            </w:tcBorders>
            <w:hideMark/>
          </w:tcPr>
          <w:p w:rsidR="00B23415" w:rsidRDefault="00B23415" w:rsidP="00957523">
            <w:r>
              <w:t>д.Краснознаменка</w:t>
            </w:r>
          </w:p>
        </w:tc>
        <w:tc>
          <w:tcPr>
            <w:tcW w:w="2210" w:type="dxa"/>
            <w:tcBorders>
              <w:top w:val="single" w:sz="4" w:space="0" w:color="auto"/>
              <w:left w:val="single" w:sz="4" w:space="0" w:color="auto"/>
              <w:bottom w:val="single" w:sz="4" w:space="0" w:color="auto"/>
              <w:right w:val="single" w:sz="4" w:space="0" w:color="auto"/>
            </w:tcBorders>
            <w:hideMark/>
          </w:tcPr>
          <w:p w:rsidR="00B23415" w:rsidRDefault="00B23415" w:rsidP="00957523">
            <w:pPr>
              <w:jc w:val="center"/>
            </w:pPr>
            <w:r>
              <w:t>53</w:t>
            </w:r>
          </w:p>
        </w:tc>
        <w:tc>
          <w:tcPr>
            <w:tcW w:w="2161" w:type="dxa"/>
            <w:tcBorders>
              <w:top w:val="single" w:sz="4" w:space="0" w:color="auto"/>
              <w:left w:val="single" w:sz="4" w:space="0" w:color="auto"/>
              <w:bottom w:val="single" w:sz="4" w:space="0" w:color="auto"/>
              <w:right w:val="single" w:sz="4" w:space="0" w:color="auto"/>
            </w:tcBorders>
            <w:hideMark/>
          </w:tcPr>
          <w:p w:rsidR="00B23415" w:rsidRDefault="00B23415" w:rsidP="00957523">
            <w:pPr>
              <w:jc w:val="center"/>
            </w:pPr>
            <w:r>
              <w:t>54</w:t>
            </w:r>
          </w:p>
        </w:tc>
      </w:tr>
    </w:tbl>
    <w:p w:rsidR="00B23415" w:rsidRDefault="00B23415" w:rsidP="00B23415">
      <w:pPr>
        <w:ind w:firstLine="993"/>
        <w:jc w:val="both"/>
        <w:rPr>
          <w:sz w:val="28"/>
          <w:szCs w:val="28"/>
        </w:rPr>
      </w:pPr>
    </w:p>
    <w:p w:rsidR="00B23415" w:rsidRPr="00097C19" w:rsidRDefault="00B23415" w:rsidP="00B23415">
      <w:pPr>
        <w:tabs>
          <w:tab w:val="left" w:pos="1080"/>
        </w:tabs>
        <w:ind w:firstLine="567"/>
        <w:jc w:val="both"/>
        <w:rPr>
          <w:sz w:val="28"/>
          <w:szCs w:val="28"/>
        </w:rPr>
      </w:pPr>
      <w:r w:rsidRPr="00097C19">
        <w:rPr>
          <w:sz w:val="28"/>
          <w:szCs w:val="28"/>
        </w:rPr>
        <w:t xml:space="preserve">Исходя из данной численности населения, определены основные параметры развития </w:t>
      </w:r>
      <w:r>
        <w:rPr>
          <w:sz w:val="28"/>
          <w:szCs w:val="28"/>
        </w:rPr>
        <w:t>сельского поселения</w:t>
      </w:r>
      <w:r w:rsidRPr="00097C19">
        <w:rPr>
          <w:sz w:val="28"/>
          <w:szCs w:val="28"/>
        </w:rPr>
        <w:t xml:space="preserve"> селитебная территория, объемы жилищного строительства и учреждений обслуживания, система инженерных и транспортных коммуникаций.</w:t>
      </w:r>
    </w:p>
    <w:p w:rsidR="00B23415" w:rsidRDefault="00B23415" w:rsidP="00B23415">
      <w:pPr>
        <w:ind w:firstLine="851"/>
        <w:jc w:val="both"/>
        <w:rPr>
          <w:sz w:val="28"/>
          <w:szCs w:val="28"/>
        </w:rPr>
      </w:pPr>
      <w:r>
        <w:rPr>
          <w:sz w:val="28"/>
          <w:szCs w:val="28"/>
        </w:rPr>
        <w:t>Прогноз возрастной структуры населения по этапам освоения приведен в таблице 1</w:t>
      </w:r>
      <w:r w:rsidR="00957523">
        <w:rPr>
          <w:sz w:val="28"/>
          <w:szCs w:val="28"/>
        </w:rPr>
        <w:t>3</w:t>
      </w:r>
      <w:r>
        <w:rPr>
          <w:sz w:val="28"/>
          <w:szCs w:val="28"/>
        </w:rPr>
        <w:t>.</w:t>
      </w:r>
    </w:p>
    <w:p w:rsidR="00B23415" w:rsidRDefault="00B23415" w:rsidP="00B23415">
      <w:pPr>
        <w:ind w:firstLine="851"/>
        <w:jc w:val="right"/>
        <w:rPr>
          <w:sz w:val="28"/>
          <w:szCs w:val="28"/>
        </w:rPr>
      </w:pPr>
      <w:r>
        <w:rPr>
          <w:sz w:val="28"/>
          <w:szCs w:val="28"/>
        </w:rPr>
        <w:t>Таблица 1</w:t>
      </w:r>
      <w:r w:rsidR="00957523">
        <w:rPr>
          <w:sz w:val="28"/>
          <w:szCs w:val="28"/>
        </w:rPr>
        <w:t>3</w:t>
      </w:r>
    </w:p>
    <w:p w:rsidR="00B23415" w:rsidRDefault="00B23415" w:rsidP="00B23415">
      <w:pPr>
        <w:ind w:firstLine="851"/>
        <w:jc w:val="center"/>
        <w:rPr>
          <w:sz w:val="28"/>
          <w:szCs w:val="28"/>
        </w:rPr>
      </w:pPr>
      <w:r>
        <w:rPr>
          <w:sz w:val="28"/>
          <w:szCs w:val="28"/>
        </w:rPr>
        <w:t>Возрастная структура населения</w:t>
      </w:r>
    </w:p>
    <w:p w:rsidR="00B23415" w:rsidRDefault="00B23415" w:rsidP="00B23415">
      <w:pPr>
        <w:ind w:firstLine="851"/>
        <w:jc w:val="center"/>
        <w:rPr>
          <w:sz w:val="28"/>
          <w:szCs w:val="28"/>
        </w:rPr>
      </w:pPr>
    </w:p>
    <w:tbl>
      <w:tblPr>
        <w:tblW w:w="0" w:type="auto"/>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4"/>
        <w:gridCol w:w="3299"/>
        <w:gridCol w:w="901"/>
        <w:gridCol w:w="932"/>
        <w:gridCol w:w="20"/>
        <w:gridCol w:w="905"/>
        <w:gridCol w:w="979"/>
        <w:gridCol w:w="887"/>
        <w:gridCol w:w="832"/>
      </w:tblGrid>
      <w:tr w:rsidR="00B23415" w:rsidTr="00081687">
        <w:trPr>
          <w:trHeight w:val="596"/>
        </w:trPr>
        <w:tc>
          <w:tcPr>
            <w:tcW w:w="794" w:type="dxa"/>
            <w:vMerge w:val="restart"/>
            <w:tcBorders>
              <w:top w:val="single" w:sz="4" w:space="0" w:color="auto"/>
              <w:left w:val="single" w:sz="4" w:space="0" w:color="auto"/>
              <w:bottom w:val="single" w:sz="4" w:space="0" w:color="auto"/>
              <w:right w:val="single" w:sz="4" w:space="0" w:color="auto"/>
            </w:tcBorders>
            <w:hideMark/>
          </w:tcPr>
          <w:p w:rsidR="00B23415" w:rsidRDefault="00B23415" w:rsidP="00081687">
            <w:r>
              <w:t>№п.п</w:t>
            </w:r>
          </w:p>
        </w:tc>
        <w:tc>
          <w:tcPr>
            <w:tcW w:w="3299" w:type="dxa"/>
            <w:vMerge w:val="restart"/>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Возрастные группы</w:t>
            </w:r>
          </w:p>
        </w:tc>
        <w:tc>
          <w:tcPr>
            <w:tcW w:w="1853" w:type="dxa"/>
            <w:gridSpan w:val="3"/>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 xml:space="preserve">На </w:t>
            </w:r>
          </w:p>
          <w:p w:rsidR="00B23415" w:rsidRDefault="00B23415" w:rsidP="00081687">
            <w:pPr>
              <w:jc w:val="center"/>
            </w:pPr>
            <w:r>
              <w:t>01.01.2012г.</w:t>
            </w:r>
          </w:p>
        </w:tc>
        <w:tc>
          <w:tcPr>
            <w:tcW w:w="1884" w:type="dxa"/>
            <w:gridSpan w:val="2"/>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 xml:space="preserve">Первая очередь </w:t>
            </w:r>
          </w:p>
        </w:tc>
        <w:tc>
          <w:tcPr>
            <w:tcW w:w="1719" w:type="dxa"/>
            <w:gridSpan w:val="2"/>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Расчетный срок</w:t>
            </w:r>
          </w:p>
        </w:tc>
      </w:tr>
      <w:tr w:rsidR="00B23415" w:rsidTr="00081687">
        <w:trPr>
          <w:trHeight w:val="44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23415" w:rsidRDefault="00B23415" w:rsidP="00081687"/>
        </w:tc>
        <w:tc>
          <w:tcPr>
            <w:tcW w:w="3299" w:type="dxa"/>
            <w:vMerge/>
            <w:tcBorders>
              <w:top w:val="single" w:sz="4" w:space="0" w:color="auto"/>
              <w:left w:val="single" w:sz="4" w:space="0" w:color="auto"/>
              <w:bottom w:val="single" w:sz="4" w:space="0" w:color="auto"/>
              <w:right w:val="single" w:sz="4" w:space="0" w:color="auto"/>
            </w:tcBorders>
            <w:vAlign w:val="center"/>
            <w:hideMark/>
          </w:tcPr>
          <w:p w:rsidR="00B23415" w:rsidRDefault="00B23415" w:rsidP="00081687"/>
        </w:tc>
        <w:tc>
          <w:tcPr>
            <w:tcW w:w="901" w:type="dxa"/>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чел.</w:t>
            </w:r>
          </w:p>
        </w:tc>
        <w:tc>
          <w:tcPr>
            <w:tcW w:w="952" w:type="dxa"/>
            <w:gridSpan w:val="2"/>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 к итогу</w:t>
            </w:r>
          </w:p>
        </w:tc>
        <w:tc>
          <w:tcPr>
            <w:tcW w:w="905" w:type="dxa"/>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чел.</w:t>
            </w:r>
          </w:p>
        </w:tc>
        <w:tc>
          <w:tcPr>
            <w:tcW w:w="979" w:type="dxa"/>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 к итогу</w:t>
            </w:r>
          </w:p>
        </w:tc>
        <w:tc>
          <w:tcPr>
            <w:tcW w:w="887" w:type="dxa"/>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чел.</w:t>
            </w:r>
          </w:p>
        </w:tc>
        <w:tc>
          <w:tcPr>
            <w:tcW w:w="832" w:type="dxa"/>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 к итогу</w:t>
            </w:r>
          </w:p>
        </w:tc>
      </w:tr>
      <w:tr w:rsidR="00B23415" w:rsidTr="00081687">
        <w:trPr>
          <w:trHeight w:val="442"/>
        </w:trPr>
        <w:tc>
          <w:tcPr>
            <w:tcW w:w="0" w:type="auto"/>
            <w:tcBorders>
              <w:top w:val="single" w:sz="4" w:space="0" w:color="auto"/>
              <w:left w:val="single" w:sz="4" w:space="0" w:color="auto"/>
              <w:bottom w:val="single" w:sz="4" w:space="0" w:color="auto"/>
              <w:right w:val="single" w:sz="4" w:space="0" w:color="auto"/>
            </w:tcBorders>
            <w:vAlign w:val="center"/>
            <w:hideMark/>
          </w:tcPr>
          <w:p w:rsidR="00B23415" w:rsidRDefault="00B23415" w:rsidP="00081687">
            <w:pPr>
              <w:jc w:val="center"/>
            </w:pPr>
            <w:r>
              <w:t>1</w:t>
            </w:r>
          </w:p>
        </w:tc>
        <w:tc>
          <w:tcPr>
            <w:tcW w:w="3299" w:type="dxa"/>
            <w:tcBorders>
              <w:top w:val="single" w:sz="4" w:space="0" w:color="auto"/>
              <w:left w:val="single" w:sz="4" w:space="0" w:color="auto"/>
              <w:bottom w:val="single" w:sz="4" w:space="0" w:color="auto"/>
              <w:right w:val="single" w:sz="4" w:space="0" w:color="auto"/>
            </w:tcBorders>
            <w:vAlign w:val="center"/>
            <w:hideMark/>
          </w:tcPr>
          <w:p w:rsidR="00B23415" w:rsidRDefault="00B23415" w:rsidP="00081687">
            <w:pPr>
              <w:jc w:val="center"/>
            </w:pPr>
            <w:r>
              <w:t>2</w:t>
            </w:r>
          </w:p>
        </w:tc>
        <w:tc>
          <w:tcPr>
            <w:tcW w:w="901" w:type="dxa"/>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3</w:t>
            </w:r>
          </w:p>
        </w:tc>
        <w:tc>
          <w:tcPr>
            <w:tcW w:w="952" w:type="dxa"/>
            <w:gridSpan w:val="2"/>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4</w:t>
            </w:r>
          </w:p>
        </w:tc>
        <w:tc>
          <w:tcPr>
            <w:tcW w:w="905" w:type="dxa"/>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5</w:t>
            </w:r>
          </w:p>
        </w:tc>
        <w:tc>
          <w:tcPr>
            <w:tcW w:w="979" w:type="dxa"/>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6</w:t>
            </w:r>
          </w:p>
        </w:tc>
        <w:tc>
          <w:tcPr>
            <w:tcW w:w="887" w:type="dxa"/>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7</w:t>
            </w:r>
          </w:p>
        </w:tc>
        <w:tc>
          <w:tcPr>
            <w:tcW w:w="832" w:type="dxa"/>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8</w:t>
            </w:r>
          </w:p>
        </w:tc>
      </w:tr>
      <w:tr w:rsidR="00B23415" w:rsidTr="00081687">
        <w:trPr>
          <w:trHeight w:val="629"/>
        </w:trPr>
        <w:tc>
          <w:tcPr>
            <w:tcW w:w="794"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r>
              <w:t>1.</w:t>
            </w:r>
          </w:p>
        </w:tc>
        <w:tc>
          <w:tcPr>
            <w:tcW w:w="3299"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r>
              <w:t xml:space="preserve">Моложе трудоспособного возраста, </w:t>
            </w:r>
          </w:p>
          <w:p w:rsidR="00B23415" w:rsidRDefault="00B23415" w:rsidP="00081687">
            <w:r>
              <w:t>в том числе:</w:t>
            </w:r>
          </w:p>
        </w:tc>
        <w:tc>
          <w:tcPr>
            <w:tcW w:w="901" w:type="dxa"/>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209</w:t>
            </w:r>
          </w:p>
        </w:tc>
        <w:tc>
          <w:tcPr>
            <w:tcW w:w="952" w:type="dxa"/>
            <w:gridSpan w:val="2"/>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23,2</w:t>
            </w:r>
          </w:p>
        </w:tc>
        <w:tc>
          <w:tcPr>
            <w:tcW w:w="905" w:type="dxa"/>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213</w:t>
            </w:r>
          </w:p>
        </w:tc>
        <w:tc>
          <w:tcPr>
            <w:tcW w:w="979" w:type="dxa"/>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23,2</w:t>
            </w:r>
          </w:p>
        </w:tc>
        <w:tc>
          <w:tcPr>
            <w:tcW w:w="887" w:type="dxa"/>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226</w:t>
            </w:r>
          </w:p>
        </w:tc>
        <w:tc>
          <w:tcPr>
            <w:tcW w:w="832" w:type="dxa"/>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23,3</w:t>
            </w:r>
          </w:p>
        </w:tc>
      </w:tr>
      <w:tr w:rsidR="00B23415" w:rsidTr="00630331">
        <w:trPr>
          <w:trHeight w:val="409"/>
        </w:trPr>
        <w:tc>
          <w:tcPr>
            <w:tcW w:w="794" w:type="dxa"/>
            <w:tcBorders>
              <w:top w:val="single" w:sz="4" w:space="0" w:color="auto"/>
              <w:left w:val="single" w:sz="4" w:space="0" w:color="auto"/>
              <w:bottom w:val="single" w:sz="4" w:space="0" w:color="auto"/>
              <w:right w:val="single" w:sz="4" w:space="0" w:color="auto"/>
            </w:tcBorders>
            <w:vAlign w:val="bottom"/>
          </w:tcPr>
          <w:p w:rsidR="00B23415" w:rsidRDefault="00B23415" w:rsidP="00081687"/>
        </w:tc>
        <w:tc>
          <w:tcPr>
            <w:tcW w:w="3299"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r>
              <w:t>-мужчины</w:t>
            </w:r>
          </w:p>
        </w:tc>
        <w:tc>
          <w:tcPr>
            <w:tcW w:w="901" w:type="dxa"/>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108</w:t>
            </w:r>
          </w:p>
        </w:tc>
        <w:tc>
          <w:tcPr>
            <w:tcW w:w="952" w:type="dxa"/>
            <w:gridSpan w:val="2"/>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12,0</w:t>
            </w:r>
          </w:p>
        </w:tc>
        <w:tc>
          <w:tcPr>
            <w:tcW w:w="905" w:type="dxa"/>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110</w:t>
            </w:r>
          </w:p>
        </w:tc>
        <w:tc>
          <w:tcPr>
            <w:tcW w:w="979" w:type="dxa"/>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12,0</w:t>
            </w:r>
          </w:p>
        </w:tc>
        <w:tc>
          <w:tcPr>
            <w:tcW w:w="887" w:type="dxa"/>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117</w:t>
            </w:r>
          </w:p>
        </w:tc>
        <w:tc>
          <w:tcPr>
            <w:tcW w:w="832" w:type="dxa"/>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12,1</w:t>
            </w:r>
          </w:p>
        </w:tc>
      </w:tr>
      <w:tr w:rsidR="00B23415" w:rsidTr="00630331">
        <w:trPr>
          <w:trHeight w:val="429"/>
        </w:trPr>
        <w:tc>
          <w:tcPr>
            <w:tcW w:w="794" w:type="dxa"/>
            <w:tcBorders>
              <w:top w:val="single" w:sz="4" w:space="0" w:color="auto"/>
              <w:left w:val="single" w:sz="4" w:space="0" w:color="auto"/>
              <w:bottom w:val="single" w:sz="4" w:space="0" w:color="auto"/>
              <w:right w:val="single" w:sz="4" w:space="0" w:color="auto"/>
            </w:tcBorders>
            <w:vAlign w:val="bottom"/>
          </w:tcPr>
          <w:p w:rsidR="00B23415" w:rsidRDefault="00B23415" w:rsidP="00081687"/>
        </w:tc>
        <w:tc>
          <w:tcPr>
            <w:tcW w:w="3299"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r>
              <w:t>-женщины</w:t>
            </w:r>
          </w:p>
        </w:tc>
        <w:tc>
          <w:tcPr>
            <w:tcW w:w="901" w:type="dxa"/>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101</w:t>
            </w:r>
          </w:p>
        </w:tc>
        <w:tc>
          <w:tcPr>
            <w:tcW w:w="952" w:type="dxa"/>
            <w:gridSpan w:val="2"/>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11,2</w:t>
            </w:r>
          </w:p>
        </w:tc>
        <w:tc>
          <w:tcPr>
            <w:tcW w:w="905" w:type="dxa"/>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103</w:t>
            </w:r>
          </w:p>
        </w:tc>
        <w:tc>
          <w:tcPr>
            <w:tcW w:w="979" w:type="dxa"/>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11,2</w:t>
            </w:r>
          </w:p>
        </w:tc>
        <w:tc>
          <w:tcPr>
            <w:tcW w:w="887" w:type="dxa"/>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109</w:t>
            </w:r>
          </w:p>
        </w:tc>
        <w:tc>
          <w:tcPr>
            <w:tcW w:w="832" w:type="dxa"/>
            <w:tcBorders>
              <w:top w:val="single" w:sz="4" w:space="0" w:color="auto"/>
              <w:left w:val="single" w:sz="4" w:space="0" w:color="auto"/>
              <w:bottom w:val="single" w:sz="4" w:space="0" w:color="auto"/>
              <w:right w:val="single" w:sz="4" w:space="0" w:color="auto"/>
            </w:tcBorders>
            <w:hideMark/>
          </w:tcPr>
          <w:p w:rsidR="00B23415" w:rsidRDefault="00B23415" w:rsidP="00081687">
            <w:pPr>
              <w:jc w:val="center"/>
            </w:pPr>
            <w:r>
              <w:t>11,3</w:t>
            </w:r>
          </w:p>
        </w:tc>
      </w:tr>
      <w:tr w:rsidR="00B23415" w:rsidTr="00630331">
        <w:trPr>
          <w:trHeight w:val="420"/>
        </w:trPr>
        <w:tc>
          <w:tcPr>
            <w:tcW w:w="794" w:type="dxa"/>
            <w:tcBorders>
              <w:top w:val="single" w:sz="4" w:space="0" w:color="auto"/>
              <w:left w:val="single" w:sz="4" w:space="0" w:color="auto"/>
              <w:bottom w:val="single" w:sz="4" w:space="0" w:color="auto"/>
              <w:right w:val="single" w:sz="4" w:space="0" w:color="auto"/>
            </w:tcBorders>
            <w:vAlign w:val="bottom"/>
          </w:tcPr>
          <w:p w:rsidR="00B23415" w:rsidRDefault="00B23415" w:rsidP="00081687"/>
        </w:tc>
        <w:tc>
          <w:tcPr>
            <w:tcW w:w="3299"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r>
              <w:t>0-6 лет</w:t>
            </w:r>
          </w:p>
        </w:tc>
        <w:tc>
          <w:tcPr>
            <w:tcW w:w="901"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85</w:t>
            </w:r>
          </w:p>
        </w:tc>
        <w:tc>
          <w:tcPr>
            <w:tcW w:w="932"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9,4</w:t>
            </w:r>
          </w:p>
        </w:tc>
        <w:tc>
          <w:tcPr>
            <w:tcW w:w="925" w:type="dxa"/>
            <w:gridSpan w:val="2"/>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86</w:t>
            </w:r>
          </w:p>
        </w:tc>
        <w:tc>
          <w:tcPr>
            <w:tcW w:w="979"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9,4</w:t>
            </w:r>
          </w:p>
        </w:tc>
        <w:tc>
          <w:tcPr>
            <w:tcW w:w="887"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92</w:t>
            </w:r>
          </w:p>
        </w:tc>
        <w:tc>
          <w:tcPr>
            <w:tcW w:w="832"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9,5</w:t>
            </w:r>
          </w:p>
        </w:tc>
      </w:tr>
      <w:tr w:rsidR="00B23415" w:rsidTr="00630331">
        <w:trPr>
          <w:trHeight w:val="412"/>
        </w:trPr>
        <w:tc>
          <w:tcPr>
            <w:tcW w:w="794" w:type="dxa"/>
            <w:tcBorders>
              <w:top w:val="single" w:sz="4" w:space="0" w:color="auto"/>
              <w:left w:val="single" w:sz="4" w:space="0" w:color="auto"/>
              <w:bottom w:val="single" w:sz="4" w:space="0" w:color="auto"/>
              <w:right w:val="single" w:sz="4" w:space="0" w:color="auto"/>
            </w:tcBorders>
            <w:vAlign w:val="bottom"/>
          </w:tcPr>
          <w:p w:rsidR="00B23415" w:rsidRDefault="00B23415" w:rsidP="00081687"/>
        </w:tc>
        <w:tc>
          <w:tcPr>
            <w:tcW w:w="3299"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r>
              <w:t>7-15 лет</w:t>
            </w:r>
          </w:p>
        </w:tc>
        <w:tc>
          <w:tcPr>
            <w:tcW w:w="901"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124</w:t>
            </w:r>
          </w:p>
        </w:tc>
        <w:tc>
          <w:tcPr>
            <w:tcW w:w="932"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13,8</w:t>
            </w:r>
          </w:p>
        </w:tc>
        <w:tc>
          <w:tcPr>
            <w:tcW w:w="925" w:type="dxa"/>
            <w:gridSpan w:val="2"/>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127</w:t>
            </w:r>
          </w:p>
        </w:tc>
        <w:tc>
          <w:tcPr>
            <w:tcW w:w="979"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13,8</w:t>
            </w:r>
          </w:p>
        </w:tc>
        <w:tc>
          <w:tcPr>
            <w:tcW w:w="887"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134</w:t>
            </w:r>
          </w:p>
        </w:tc>
        <w:tc>
          <w:tcPr>
            <w:tcW w:w="832"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13,8</w:t>
            </w:r>
          </w:p>
        </w:tc>
      </w:tr>
      <w:tr w:rsidR="00B23415" w:rsidTr="00630331">
        <w:trPr>
          <w:trHeight w:val="419"/>
        </w:trPr>
        <w:tc>
          <w:tcPr>
            <w:tcW w:w="794"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r>
              <w:t>2.</w:t>
            </w:r>
          </w:p>
        </w:tc>
        <w:tc>
          <w:tcPr>
            <w:tcW w:w="3299"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r>
              <w:t>Трудоспособное население</w:t>
            </w:r>
          </w:p>
        </w:tc>
        <w:tc>
          <w:tcPr>
            <w:tcW w:w="901"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541</w:t>
            </w:r>
          </w:p>
        </w:tc>
        <w:tc>
          <w:tcPr>
            <w:tcW w:w="932"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60,1</w:t>
            </w:r>
          </w:p>
        </w:tc>
        <w:tc>
          <w:tcPr>
            <w:tcW w:w="925" w:type="dxa"/>
            <w:gridSpan w:val="2"/>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550</w:t>
            </w:r>
          </w:p>
        </w:tc>
        <w:tc>
          <w:tcPr>
            <w:tcW w:w="979"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59,8</w:t>
            </w:r>
          </w:p>
        </w:tc>
        <w:tc>
          <w:tcPr>
            <w:tcW w:w="887"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575</w:t>
            </w:r>
          </w:p>
        </w:tc>
        <w:tc>
          <w:tcPr>
            <w:tcW w:w="832"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59,3</w:t>
            </w:r>
          </w:p>
        </w:tc>
      </w:tr>
      <w:tr w:rsidR="00B23415" w:rsidTr="00630331">
        <w:trPr>
          <w:trHeight w:val="411"/>
        </w:trPr>
        <w:tc>
          <w:tcPr>
            <w:tcW w:w="794" w:type="dxa"/>
            <w:tcBorders>
              <w:top w:val="single" w:sz="4" w:space="0" w:color="auto"/>
              <w:left w:val="single" w:sz="4" w:space="0" w:color="auto"/>
              <w:bottom w:val="single" w:sz="4" w:space="0" w:color="auto"/>
              <w:right w:val="single" w:sz="4" w:space="0" w:color="auto"/>
            </w:tcBorders>
            <w:vAlign w:val="bottom"/>
          </w:tcPr>
          <w:p w:rsidR="00B23415" w:rsidRDefault="00B23415" w:rsidP="00081687"/>
        </w:tc>
        <w:tc>
          <w:tcPr>
            <w:tcW w:w="3299"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r>
              <w:t>-мужчин</w:t>
            </w:r>
          </w:p>
        </w:tc>
        <w:tc>
          <w:tcPr>
            <w:tcW w:w="901"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269</w:t>
            </w:r>
          </w:p>
        </w:tc>
        <w:tc>
          <w:tcPr>
            <w:tcW w:w="932"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29,9</w:t>
            </w:r>
          </w:p>
        </w:tc>
        <w:tc>
          <w:tcPr>
            <w:tcW w:w="925" w:type="dxa"/>
            <w:gridSpan w:val="2"/>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273</w:t>
            </w:r>
          </w:p>
        </w:tc>
        <w:tc>
          <w:tcPr>
            <w:tcW w:w="979"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29,7</w:t>
            </w:r>
          </w:p>
        </w:tc>
        <w:tc>
          <w:tcPr>
            <w:tcW w:w="887"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285</w:t>
            </w:r>
          </w:p>
        </w:tc>
        <w:tc>
          <w:tcPr>
            <w:tcW w:w="832"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29,4</w:t>
            </w:r>
          </w:p>
        </w:tc>
      </w:tr>
      <w:tr w:rsidR="00015506" w:rsidTr="00630331">
        <w:trPr>
          <w:trHeight w:val="419"/>
        </w:trPr>
        <w:tc>
          <w:tcPr>
            <w:tcW w:w="794" w:type="dxa"/>
            <w:tcBorders>
              <w:top w:val="single" w:sz="4" w:space="0" w:color="auto"/>
              <w:left w:val="single" w:sz="4" w:space="0" w:color="auto"/>
              <w:bottom w:val="single" w:sz="4" w:space="0" w:color="auto"/>
              <w:right w:val="single" w:sz="4" w:space="0" w:color="auto"/>
            </w:tcBorders>
            <w:vAlign w:val="bottom"/>
          </w:tcPr>
          <w:p w:rsidR="00B23415" w:rsidRDefault="00B23415" w:rsidP="00081687"/>
        </w:tc>
        <w:tc>
          <w:tcPr>
            <w:tcW w:w="3299"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r>
              <w:t>-женщин</w:t>
            </w:r>
          </w:p>
        </w:tc>
        <w:tc>
          <w:tcPr>
            <w:tcW w:w="901"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272</w:t>
            </w:r>
          </w:p>
        </w:tc>
        <w:tc>
          <w:tcPr>
            <w:tcW w:w="932"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30,2</w:t>
            </w:r>
          </w:p>
        </w:tc>
        <w:tc>
          <w:tcPr>
            <w:tcW w:w="925" w:type="dxa"/>
            <w:gridSpan w:val="2"/>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277</w:t>
            </w:r>
          </w:p>
        </w:tc>
        <w:tc>
          <w:tcPr>
            <w:tcW w:w="979"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30,1</w:t>
            </w:r>
          </w:p>
        </w:tc>
        <w:tc>
          <w:tcPr>
            <w:tcW w:w="887"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290</w:t>
            </w:r>
          </w:p>
        </w:tc>
        <w:tc>
          <w:tcPr>
            <w:tcW w:w="832"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29,9</w:t>
            </w:r>
          </w:p>
        </w:tc>
      </w:tr>
      <w:tr w:rsidR="00015506" w:rsidTr="00081687">
        <w:trPr>
          <w:trHeight w:val="592"/>
        </w:trPr>
        <w:tc>
          <w:tcPr>
            <w:tcW w:w="794"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r>
              <w:t>3.</w:t>
            </w:r>
          </w:p>
        </w:tc>
        <w:tc>
          <w:tcPr>
            <w:tcW w:w="3299"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r>
              <w:t>Старше трудоспособного возраста</w:t>
            </w:r>
          </w:p>
        </w:tc>
        <w:tc>
          <w:tcPr>
            <w:tcW w:w="901"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150</w:t>
            </w:r>
          </w:p>
        </w:tc>
        <w:tc>
          <w:tcPr>
            <w:tcW w:w="932"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16,7</w:t>
            </w:r>
          </w:p>
        </w:tc>
        <w:tc>
          <w:tcPr>
            <w:tcW w:w="925" w:type="dxa"/>
            <w:gridSpan w:val="2"/>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157</w:t>
            </w:r>
          </w:p>
        </w:tc>
        <w:tc>
          <w:tcPr>
            <w:tcW w:w="979"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17,0</w:t>
            </w:r>
          </w:p>
        </w:tc>
        <w:tc>
          <w:tcPr>
            <w:tcW w:w="887"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169</w:t>
            </w:r>
          </w:p>
        </w:tc>
        <w:tc>
          <w:tcPr>
            <w:tcW w:w="832"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17,4</w:t>
            </w:r>
          </w:p>
        </w:tc>
      </w:tr>
      <w:tr w:rsidR="00015506" w:rsidTr="00630331">
        <w:trPr>
          <w:trHeight w:val="391"/>
        </w:trPr>
        <w:tc>
          <w:tcPr>
            <w:tcW w:w="794" w:type="dxa"/>
            <w:tcBorders>
              <w:top w:val="single" w:sz="4" w:space="0" w:color="auto"/>
              <w:left w:val="single" w:sz="4" w:space="0" w:color="auto"/>
              <w:bottom w:val="single" w:sz="4" w:space="0" w:color="auto"/>
              <w:right w:val="single" w:sz="4" w:space="0" w:color="auto"/>
            </w:tcBorders>
            <w:vAlign w:val="bottom"/>
          </w:tcPr>
          <w:p w:rsidR="00B23415" w:rsidRDefault="00B23415" w:rsidP="00081687"/>
        </w:tc>
        <w:tc>
          <w:tcPr>
            <w:tcW w:w="3299"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r>
              <w:t>-мужчины старше 60 лет</w:t>
            </w:r>
          </w:p>
        </w:tc>
        <w:tc>
          <w:tcPr>
            <w:tcW w:w="901"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63</w:t>
            </w:r>
          </w:p>
        </w:tc>
        <w:tc>
          <w:tcPr>
            <w:tcW w:w="932"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7,0</w:t>
            </w:r>
          </w:p>
        </w:tc>
        <w:tc>
          <w:tcPr>
            <w:tcW w:w="925" w:type="dxa"/>
            <w:gridSpan w:val="2"/>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65</w:t>
            </w:r>
          </w:p>
        </w:tc>
        <w:tc>
          <w:tcPr>
            <w:tcW w:w="979"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7,0</w:t>
            </w:r>
          </w:p>
        </w:tc>
        <w:tc>
          <w:tcPr>
            <w:tcW w:w="887"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70</w:t>
            </w:r>
          </w:p>
        </w:tc>
        <w:tc>
          <w:tcPr>
            <w:tcW w:w="832"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7,2</w:t>
            </w:r>
          </w:p>
        </w:tc>
      </w:tr>
      <w:tr w:rsidR="00015506" w:rsidTr="00630331">
        <w:trPr>
          <w:trHeight w:val="425"/>
        </w:trPr>
        <w:tc>
          <w:tcPr>
            <w:tcW w:w="794" w:type="dxa"/>
            <w:tcBorders>
              <w:top w:val="single" w:sz="4" w:space="0" w:color="auto"/>
              <w:left w:val="single" w:sz="4" w:space="0" w:color="auto"/>
              <w:bottom w:val="single" w:sz="4" w:space="0" w:color="auto"/>
              <w:right w:val="single" w:sz="4" w:space="0" w:color="auto"/>
            </w:tcBorders>
            <w:vAlign w:val="bottom"/>
          </w:tcPr>
          <w:p w:rsidR="00B23415" w:rsidRDefault="00B23415" w:rsidP="00081687"/>
        </w:tc>
        <w:tc>
          <w:tcPr>
            <w:tcW w:w="3299"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r>
              <w:t>-женщины старше 55 лет</w:t>
            </w:r>
          </w:p>
        </w:tc>
        <w:tc>
          <w:tcPr>
            <w:tcW w:w="901"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87</w:t>
            </w:r>
          </w:p>
        </w:tc>
        <w:tc>
          <w:tcPr>
            <w:tcW w:w="932"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9,7</w:t>
            </w:r>
          </w:p>
        </w:tc>
        <w:tc>
          <w:tcPr>
            <w:tcW w:w="925" w:type="dxa"/>
            <w:gridSpan w:val="2"/>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92</w:t>
            </w:r>
          </w:p>
        </w:tc>
        <w:tc>
          <w:tcPr>
            <w:tcW w:w="979"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10,0</w:t>
            </w:r>
          </w:p>
        </w:tc>
        <w:tc>
          <w:tcPr>
            <w:tcW w:w="887"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99</w:t>
            </w:r>
          </w:p>
        </w:tc>
        <w:tc>
          <w:tcPr>
            <w:tcW w:w="832"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10,2</w:t>
            </w:r>
          </w:p>
        </w:tc>
      </w:tr>
      <w:tr w:rsidR="00015506" w:rsidTr="00957523">
        <w:trPr>
          <w:trHeight w:val="379"/>
        </w:trPr>
        <w:tc>
          <w:tcPr>
            <w:tcW w:w="794" w:type="dxa"/>
            <w:tcBorders>
              <w:top w:val="single" w:sz="4" w:space="0" w:color="auto"/>
              <w:left w:val="single" w:sz="4" w:space="0" w:color="auto"/>
              <w:bottom w:val="single" w:sz="4" w:space="0" w:color="auto"/>
              <w:right w:val="single" w:sz="4" w:space="0" w:color="auto"/>
            </w:tcBorders>
            <w:vAlign w:val="bottom"/>
          </w:tcPr>
          <w:p w:rsidR="00B23415" w:rsidRDefault="00B23415" w:rsidP="00081687"/>
        </w:tc>
        <w:tc>
          <w:tcPr>
            <w:tcW w:w="3299"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r>
              <w:t>Всего:</w:t>
            </w:r>
          </w:p>
        </w:tc>
        <w:tc>
          <w:tcPr>
            <w:tcW w:w="901"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900</w:t>
            </w:r>
          </w:p>
        </w:tc>
        <w:tc>
          <w:tcPr>
            <w:tcW w:w="932"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100,0</w:t>
            </w:r>
          </w:p>
        </w:tc>
        <w:tc>
          <w:tcPr>
            <w:tcW w:w="925" w:type="dxa"/>
            <w:gridSpan w:val="2"/>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920</w:t>
            </w:r>
          </w:p>
        </w:tc>
        <w:tc>
          <w:tcPr>
            <w:tcW w:w="979"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100,0</w:t>
            </w:r>
          </w:p>
        </w:tc>
        <w:tc>
          <w:tcPr>
            <w:tcW w:w="887"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970</w:t>
            </w:r>
          </w:p>
        </w:tc>
        <w:tc>
          <w:tcPr>
            <w:tcW w:w="832" w:type="dxa"/>
            <w:tcBorders>
              <w:top w:val="single" w:sz="4" w:space="0" w:color="auto"/>
              <w:left w:val="single" w:sz="4" w:space="0" w:color="auto"/>
              <w:bottom w:val="single" w:sz="4" w:space="0" w:color="auto"/>
              <w:right w:val="single" w:sz="4" w:space="0" w:color="auto"/>
            </w:tcBorders>
            <w:vAlign w:val="bottom"/>
            <w:hideMark/>
          </w:tcPr>
          <w:p w:rsidR="00B23415" w:rsidRDefault="00B23415" w:rsidP="00081687">
            <w:pPr>
              <w:jc w:val="center"/>
            </w:pPr>
            <w:r>
              <w:t>100,0</w:t>
            </w:r>
          </w:p>
        </w:tc>
      </w:tr>
    </w:tbl>
    <w:p w:rsidR="00B23415" w:rsidRDefault="00B23415" w:rsidP="00B23415">
      <w:pPr>
        <w:ind w:left="-709" w:firstLine="708"/>
        <w:jc w:val="both"/>
        <w:rPr>
          <w:sz w:val="28"/>
        </w:rPr>
      </w:pPr>
      <w:r w:rsidRPr="00D20B55">
        <w:rPr>
          <w:sz w:val="28"/>
        </w:rPr>
        <w:t>В соответствие с прогнозом возрастная структура населения претерпит незначительные изменения, несколько уменьшится доля населения в трудоспособном возрасте за счет негативных демографических последствий конца 80</w:t>
      </w:r>
      <w:r w:rsidRPr="00D20B55">
        <w:rPr>
          <w:sz w:val="28"/>
          <w:vertAlign w:val="superscript"/>
        </w:rPr>
        <w:t>х</w:t>
      </w:r>
      <w:r w:rsidRPr="00D20B55">
        <w:rPr>
          <w:sz w:val="28"/>
        </w:rPr>
        <w:t xml:space="preserve"> и начала 90</w:t>
      </w:r>
      <w:r w:rsidRPr="00D20B55">
        <w:rPr>
          <w:sz w:val="28"/>
          <w:vertAlign w:val="superscript"/>
        </w:rPr>
        <w:t>х</w:t>
      </w:r>
      <w:r w:rsidRPr="00D20B55">
        <w:rPr>
          <w:sz w:val="28"/>
        </w:rPr>
        <w:t xml:space="preserve"> годов, увеличится доля детей до 15 лет, а так же возрастная группа населения старше трудоспособного возраста с </w:t>
      </w:r>
      <w:r>
        <w:rPr>
          <w:sz w:val="28"/>
        </w:rPr>
        <w:t>16,7</w:t>
      </w:r>
      <w:r w:rsidRPr="00D20B55">
        <w:rPr>
          <w:sz w:val="28"/>
        </w:rPr>
        <w:t xml:space="preserve"> до </w:t>
      </w:r>
      <w:r>
        <w:rPr>
          <w:sz w:val="28"/>
        </w:rPr>
        <w:t>17,4</w:t>
      </w:r>
      <w:r w:rsidRPr="00D20B55">
        <w:rPr>
          <w:sz w:val="28"/>
        </w:rPr>
        <w:t>%.</w:t>
      </w:r>
      <w:r>
        <w:rPr>
          <w:sz w:val="28"/>
        </w:rPr>
        <w:t xml:space="preserve"> </w:t>
      </w:r>
    </w:p>
    <w:p w:rsidR="00B23415" w:rsidRPr="00186F81" w:rsidRDefault="00B23415" w:rsidP="00186F81">
      <w:pPr>
        <w:ind w:left="-709" w:firstLine="708"/>
        <w:jc w:val="both"/>
        <w:rPr>
          <w:sz w:val="28"/>
          <w:szCs w:val="28"/>
        </w:rPr>
      </w:pPr>
      <w:r w:rsidRPr="00186F81">
        <w:rPr>
          <w:sz w:val="28"/>
          <w:szCs w:val="28"/>
        </w:rPr>
        <w:t>Сложная ситуация с занятостью населения в муниципальном образовании.</w:t>
      </w:r>
    </w:p>
    <w:p w:rsidR="00B23415" w:rsidRPr="00186F81" w:rsidRDefault="00B23415" w:rsidP="00186F81">
      <w:pPr>
        <w:pStyle w:val="210"/>
        <w:spacing w:after="100"/>
        <w:ind w:left="-709"/>
        <w:rPr>
          <w:rFonts w:ascii="Times New Roman" w:hAnsi="Times New Roman" w:cs="Times New Roman"/>
          <w:sz w:val="28"/>
          <w:szCs w:val="28"/>
        </w:rPr>
      </w:pPr>
      <w:r w:rsidRPr="00186F81">
        <w:rPr>
          <w:rFonts w:ascii="Times New Roman" w:hAnsi="Times New Roman" w:cs="Times New Roman"/>
          <w:sz w:val="28"/>
          <w:szCs w:val="28"/>
        </w:rPr>
        <w:t>Главными стратегическими целями и задачами в развитии занятости населения на ближайшую и долгосрочную перспективу следует считать:</w:t>
      </w:r>
    </w:p>
    <w:p w:rsidR="00B23415" w:rsidRPr="00186F81" w:rsidRDefault="00B23415" w:rsidP="00186F81">
      <w:pPr>
        <w:pStyle w:val="afc"/>
        <w:widowControl w:val="0"/>
        <w:numPr>
          <w:ilvl w:val="0"/>
          <w:numId w:val="12"/>
        </w:numPr>
        <w:suppressAutoHyphens/>
        <w:spacing w:after="40" w:line="240" w:lineRule="auto"/>
        <w:ind w:left="-709" w:firstLine="851"/>
        <w:jc w:val="both"/>
        <w:rPr>
          <w:rFonts w:ascii="Times New Roman" w:eastAsia="Lucida Sans Unicode" w:hAnsi="Times New Roman"/>
          <w:kern w:val="1"/>
          <w:sz w:val="28"/>
          <w:szCs w:val="28"/>
          <w:lang w:eastAsia="ar-SA"/>
        </w:rPr>
      </w:pPr>
      <w:r w:rsidRPr="00186F81">
        <w:rPr>
          <w:rFonts w:ascii="Times New Roman" w:eastAsia="Lucida Sans Unicode" w:hAnsi="Times New Roman"/>
          <w:kern w:val="1"/>
          <w:sz w:val="28"/>
          <w:szCs w:val="28"/>
          <w:lang w:eastAsia="ar-SA"/>
        </w:rPr>
        <w:t>сохранение и поддержание уровня (объективно возможного) трудового потенциала района;</w:t>
      </w:r>
    </w:p>
    <w:p w:rsidR="00B23415" w:rsidRPr="00186F81" w:rsidRDefault="00B23415" w:rsidP="00186F81">
      <w:pPr>
        <w:pStyle w:val="afc"/>
        <w:widowControl w:val="0"/>
        <w:numPr>
          <w:ilvl w:val="0"/>
          <w:numId w:val="12"/>
        </w:numPr>
        <w:suppressAutoHyphens/>
        <w:spacing w:after="40" w:line="240" w:lineRule="auto"/>
        <w:ind w:left="-709" w:firstLine="851"/>
        <w:jc w:val="both"/>
        <w:rPr>
          <w:rFonts w:ascii="Times New Roman" w:eastAsia="Lucida Sans Unicode" w:hAnsi="Times New Roman"/>
          <w:kern w:val="1"/>
          <w:sz w:val="28"/>
          <w:szCs w:val="28"/>
          <w:lang w:eastAsia="ar-SA"/>
        </w:rPr>
      </w:pPr>
      <w:r w:rsidRPr="00186F81">
        <w:rPr>
          <w:rFonts w:ascii="Times New Roman" w:eastAsia="Lucida Sans Unicode" w:hAnsi="Times New Roman"/>
          <w:kern w:val="1"/>
          <w:sz w:val="28"/>
          <w:szCs w:val="28"/>
          <w:lang w:eastAsia="ar-SA"/>
        </w:rPr>
        <w:t>обеспечение относительно высокого и стабильного уровня занятости населения, относительно низкого уровня безработицы;</w:t>
      </w:r>
    </w:p>
    <w:p w:rsidR="00B23415" w:rsidRPr="00186F81" w:rsidRDefault="00B23415" w:rsidP="00186F81">
      <w:pPr>
        <w:pStyle w:val="afc"/>
        <w:widowControl w:val="0"/>
        <w:numPr>
          <w:ilvl w:val="0"/>
          <w:numId w:val="12"/>
        </w:numPr>
        <w:suppressAutoHyphens/>
        <w:spacing w:after="40" w:line="240" w:lineRule="auto"/>
        <w:ind w:left="-709" w:firstLine="851"/>
        <w:jc w:val="both"/>
        <w:rPr>
          <w:rFonts w:ascii="Times New Roman" w:eastAsia="Lucida Sans Unicode" w:hAnsi="Times New Roman"/>
          <w:kern w:val="1"/>
          <w:sz w:val="28"/>
          <w:szCs w:val="28"/>
          <w:lang w:eastAsia="ar-SA"/>
        </w:rPr>
      </w:pPr>
      <w:r w:rsidRPr="00186F81">
        <w:rPr>
          <w:rFonts w:ascii="Times New Roman" w:eastAsia="Lucida Sans Unicode" w:hAnsi="Times New Roman"/>
          <w:kern w:val="1"/>
          <w:sz w:val="28"/>
          <w:szCs w:val="28"/>
          <w:lang w:eastAsia="ar-SA"/>
        </w:rPr>
        <w:lastRenderedPageBreak/>
        <w:t>обеспечение стабильно благоприятной ситуации на рынке труда;</w:t>
      </w:r>
    </w:p>
    <w:p w:rsidR="00B23415" w:rsidRPr="00186F81" w:rsidRDefault="00B23415" w:rsidP="00186F81">
      <w:pPr>
        <w:pStyle w:val="afc"/>
        <w:widowControl w:val="0"/>
        <w:numPr>
          <w:ilvl w:val="0"/>
          <w:numId w:val="12"/>
        </w:numPr>
        <w:suppressAutoHyphens/>
        <w:spacing w:after="40" w:line="240" w:lineRule="auto"/>
        <w:ind w:left="-709" w:firstLine="851"/>
        <w:jc w:val="both"/>
        <w:rPr>
          <w:rFonts w:ascii="Times New Roman" w:eastAsia="Lucida Sans Unicode" w:hAnsi="Times New Roman"/>
          <w:kern w:val="1"/>
          <w:sz w:val="28"/>
          <w:szCs w:val="28"/>
          <w:lang w:eastAsia="ar-SA"/>
        </w:rPr>
      </w:pPr>
      <w:r w:rsidRPr="00186F81">
        <w:rPr>
          <w:rFonts w:ascii="Times New Roman" w:eastAsia="Lucida Sans Unicode" w:hAnsi="Times New Roman"/>
          <w:kern w:val="1"/>
          <w:sz w:val="28"/>
          <w:szCs w:val="28"/>
          <w:lang w:eastAsia="ar-SA"/>
        </w:rPr>
        <w:t>преодоление структурной безработицы, достижение сбалансированности в профессиональной структуре предлагаемых на рынке труда рабочих мест и в профессиональной структуре безработного населения.</w:t>
      </w:r>
    </w:p>
    <w:p w:rsidR="00B23415" w:rsidRPr="00186F81" w:rsidRDefault="00B23415" w:rsidP="00186F81">
      <w:pPr>
        <w:pStyle w:val="a8"/>
        <w:ind w:left="-709" w:firstLine="851"/>
        <w:jc w:val="both"/>
        <w:rPr>
          <w:rFonts w:ascii="Times New Roman" w:hAnsi="Times New Roman"/>
          <w:sz w:val="28"/>
          <w:szCs w:val="28"/>
        </w:rPr>
      </w:pPr>
      <w:r w:rsidRPr="00186F81">
        <w:rPr>
          <w:rFonts w:ascii="Times New Roman" w:hAnsi="Times New Roman"/>
          <w:sz w:val="28"/>
          <w:szCs w:val="28"/>
        </w:rPr>
        <w:t>В основу оценки трудовых ресурсов положены расчеты прогнозной численности населения муниципального образования в трудоспособном возрасте. Расчеты произведены в соответствии с прогнозируемой возрастной структурой населения Новосибирской области и с учетом возрастной структуры населения муниципального образования.</w:t>
      </w:r>
    </w:p>
    <w:p w:rsidR="00B23415" w:rsidRPr="00186F81" w:rsidRDefault="00B23415" w:rsidP="00186F81">
      <w:pPr>
        <w:pStyle w:val="a8"/>
        <w:ind w:left="-709" w:firstLine="851"/>
        <w:jc w:val="both"/>
        <w:rPr>
          <w:rFonts w:ascii="Times New Roman" w:hAnsi="Times New Roman"/>
          <w:sz w:val="28"/>
          <w:szCs w:val="28"/>
        </w:rPr>
      </w:pPr>
      <w:r w:rsidRPr="00186F81">
        <w:rPr>
          <w:rFonts w:ascii="Times New Roman" w:hAnsi="Times New Roman"/>
          <w:sz w:val="28"/>
          <w:szCs w:val="28"/>
        </w:rPr>
        <w:t>В оценке трудового потенциала на перспективу учтены основные приоритеты государственной демографической политики на ближайшее десятилетие, ориентированные на преломление негативных демографических тенденций.</w:t>
      </w:r>
    </w:p>
    <w:p w:rsidR="00B23415" w:rsidRDefault="00B23415" w:rsidP="00186F81">
      <w:pPr>
        <w:pStyle w:val="310"/>
        <w:spacing w:after="120"/>
        <w:ind w:left="-709" w:firstLine="851"/>
        <w:jc w:val="both"/>
        <w:rPr>
          <w:rFonts w:ascii="Times New Roman" w:hAnsi="Times New Roman"/>
          <w:sz w:val="28"/>
        </w:rPr>
      </w:pPr>
      <w:r w:rsidRPr="00186F81">
        <w:rPr>
          <w:rFonts w:ascii="Times New Roman" w:hAnsi="Times New Roman" w:cs="Times New Roman"/>
          <w:sz w:val="28"/>
          <w:szCs w:val="28"/>
        </w:rPr>
        <w:t>Прогнозная оценка численности населения в трудоспособном возрасте</w:t>
      </w:r>
      <w:r>
        <w:rPr>
          <w:rFonts w:ascii="Times New Roman" w:hAnsi="Times New Roman"/>
          <w:sz w:val="28"/>
        </w:rPr>
        <w:t xml:space="preserve"> района дана по проектным этапам в таблице 1</w:t>
      </w:r>
      <w:r w:rsidR="00957523">
        <w:rPr>
          <w:rFonts w:ascii="Times New Roman" w:hAnsi="Times New Roman"/>
          <w:sz w:val="28"/>
        </w:rPr>
        <w:t>4</w:t>
      </w:r>
      <w:r>
        <w:rPr>
          <w:rFonts w:ascii="Times New Roman" w:hAnsi="Times New Roman"/>
          <w:sz w:val="28"/>
        </w:rPr>
        <w:t>.</w:t>
      </w:r>
    </w:p>
    <w:p w:rsidR="00B23415" w:rsidRDefault="00B23415" w:rsidP="00B23415">
      <w:pPr>
        <w:pStyle w:val="310"/>
        <w:spacing w:after="120"/>
        <w:jc w:val="right"/>
        <w:rPr>
          <w:rFonts w:ascii="Times New Roman" w:hAnsi="Times New Roman"/>
          <w:sz w:val="28"/>
        </w:rPr>
      </w:pPr>
      <w:r>
        <w:rPr>
          <w:rFonts w:ascii="Times New Roman" w:hAnsi="Times New Roman"/>
          <w:sz w:val="28"/>
        </w:rPr>
        <w:t>Таблица 1</w:t>
      </w:r>
      <w:r w:rsidR="00957523">
        <w:rPr>
          <w:rFonts w:ascii="Times New Roman" w:hAnsi="Times New Roman"/>
          <w:sz w:val="28"/>
        </w:rPr>
        <w:t>4</w:t>
      </w:r>
    </w:p>
    <w:p w:rsidR="00B23415" w:rsidRDefault="00B23415" w:rsidP="00B23415">
      <w:pPr>
        <w:pStyle w:val="310"/>
        <w:rPr>
          <w:szCs w:val="28"/>
        </w:rPr>
      </w:pPr>
      <w:r>
        <w:rPr>
          <w:rFonts w:ascii="Times New Roman" w:hAnsi="Times New Roman"/>
          <w:sz w:val="28"/>
        </w:rPr>
        <w:t xml:space="preserve">Прогноз трудовых ресурсов </w:t>
      </w:r>
    </w:p>
    <w:tbl>
      <w:tblPr>
        <w:tblW w:w="949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4252"/>
        <w:gridCol w:w="851"/>
        <w:gridCol w:w="1418"/>
        <w:gridCol w:w="991"/>
        <w:gridCol w:w="1417"/>
      </w:tblGrid>
      <w:tr w:rsidR="00B23415" w:rsidRPr="001C177E" w:rsidTr="00957523">
        <w:trPr>
          <w:trHeight w:val="420"/>
        </w:trPr>
        <w:tc>
          <w:tcPr>
            <w:tcW w:w="568" w:type="dxa"/>
            <w:vMerge w:val="restart"/>
          </w:tcPr>
          <w:p w:rsidR="00B23415" w:rsidRPr="001C177E" w:rsidRDefault="00B23415" w:rsidP="00081687">
            <w:pPr>
              <w:pStyle w:val="aff6"/>
              <w:ind w:left="0" w:firstLine="0"/>
              <w:rPr>
                <w:sz w:val="24"/>
                <w:szCs w:val="24"/>
              </w:rPr>
            </w:pPr>
            <w:r w:rsidRPr="001C177E">
              <w:rPr>
                <w:sz w:val="24"/>
                <w:szCs w:val="24"/>
              </w:rPr>
              <w:t>№п.п.</w:t>
            </w:r>
          </w:p>
        </w:tc>
        <w:tc>
          <w:tcPr>
            <w:tcW w:w="4252" w:type="dxa"/>
            <w:vMerge w:val="restart"/>
          </w:tcPr>
          <w:p w:rsidR="00B23415" w:rsidRPr="001C177E" w:rsidRDefault="00B23415" w:rsidP="00081687">
            <w:pPr>
              <w:pStyle w:val="aff6"/>
              <w:ind w:left="0" w:firstLine="0"/>
              <w:jc w:val="center"/>
              <w:rPr>
                <w:sz w:val="24"/>
                <w:szCs w:val="24"/>
              </w:rPr>
            </w:pPr>
            <w:r>
              <w:rPr>
                <w:sz w:val="24"/>
                <w:szCs w:val="24"/>
              </w:rPr>
              <w:t>Показатели</w:t>
            </w:r>
          </w:p>
        </w:tc>
        <w:tc>
          <w:tcPr>
            <w:tcW w:w="2269" w:type="dxa"/>
            <w:gridSpan w:val="2"/>
          </w:tcPr>
          <w:p w:rsidR="00B23415" w:rsidRPr="001C177E" w:rsidRDefault="00B23415" w:rsidP="00081687">
            <w:pPr>
              <w:pStyle w:val="aff6"/>
              <w:ind w:left="0" w:firstLine="0"/>
              <w:jc w:val="center"/>
              <w:rPr>
                <w:sz w:val="24"/>
                <w:szCs w:val="24"/>
              </w:rPr>
            </w:pPr>
            <w:r>
              <w:rPr>
                <w:sz w:val="24"/>
                <w:szCs w:val="24"/>
              </w:rPr>
              <w:t>Первая очередь.</w:t>
            </w:r>
          </w:p>
        </w:tc>
        <w:tc>
          <w:tcPr>
            <w:tcW w:w="2408" w:type="dxa"/>
            <w:gridSpan w:val="2"/>
          </w:tcPr>
          <w:p w:rsidR="00B23415" w:rsidRPr="001C177E" w:rsidRDefault="00B23415" w:rsidP="00081687">
            <w:pPr>
              <w:pStyle w:val="aff6"/>
              <w:ind w:left="0" w:firstLine="0"/>
              <w:jc w:val="center"/>
              <w:rPr>
                <w:sz w:val="24"/>
                <w:szCs w:val="24"/>
              </w:rPr>
            </w:pPr>
            <w:r>
              <w:rPr>
                <w:sz w:val="24"/>
                <w:szCs w:val="24"/>
              </w:rPr>
              <w:t>Расчетный срок.</w:t>
            </w:r>
          </w:p>
        </w:tc>
      </w:tr>
      <w:tr w:rsidR="00B23415" w:rsidRPr="001C177E" w:rsidTr="00957523">
        <w:trPr>
          <w:trHeight w:val="375"/>
        </w:trPr>
        <w:tc>
          <w:tcPr>
            <w:tcW w:w="568" w:type="dxa"/>
            <w:vMerge/>
          </w:tcPr>
          <w:p w:rsidR="00B23415" w:rsidRPr="001C177E" w:rsidRDefault="00B23415" w:rsidP="00081687">
            <w:pPr>
              <w:pStyle w:val="aff6"/>
              <w:ind w:left="0" w:firstLine="0"/>
              <w:rPr>
                <w:sz w:val="24"/>
                <w:szCs w:val="24"/>
              </w:rPr>
            </w:pPr>
          </w:p>
        </w:tc>
        <w:tc>
          <w:tcPr>
            <w:tcW w:w="4252" w:type="dxa"/>
            <w:vMerge/>
          </w:tcPr>
          <w:p w:rsidR="00B23415" w:rsidRPr="001C177E" w:rsidRDefault="00B23415" w:rsidP="00081687">
            <w:pPr>
              <w:pStyle w:val="aff6"/>
              <w:ind w:left="0" w:firstLine="0"/>
              <w:rPr>
                <w:sz w:val="24"/>
                <w:szCs w:val="24"/>
              </w:rPr>
            </w:pPr>
          </w:p>
        </w:tc>
        <w:tc>
          <w:tcPr>
            <w:tcW w:w="851" w:type="dxa"/>
          </w:tcPr>
          <w:p w:rsidR="00B23415" w:rsidRPr="001C177E" w:rsidRDefault="00B23415" w:rsidP="00081687">
            <w:pPr>
              <w:pStyle w:val="aff6"/>
              <w:ind w:left="0" w:firstLine="0"/>
              <w:jc w:val="center"/>
              <w:rPr>
                <w:sz w:val="24"/>
                <w:szCs w:val="24"/>
              </w:rPr>
            </w:pPr>
            <w:r>
              <w:rPr>
                <w:sz w:val="24"/>
                <w:szCs w:val="24"/>
              </w:rPr>
              <w:t>чел.</w:t>
            </w:r>
          </w:p>
        </w:tc>
        <w:tc>
          <w:tcPr>
            <w:tcW w:w="1418" w:type="dxa"/>
          </w:tcPr>
          <w:p w:rsidR="00B23415" w:rsidRDefault="00B23415" w:rsidP="00081687">
            <w:pPr>
              <w:pStyle w:val="aff6"/>
              <w:ind w:left="0" w:firstLine="0"/>
              <w:jc w:val="center"/>
              <w:rPr>
                <w:sz w:val="24"/>
                <w:szCs w:val="24"/>
              </w:rPr>
            </w:pPr>
            <w:r>
              <w:rPr>
                <w:sz w:val="24"/>
                <w:szCs w:val="24"/>
              </w:rPr>
              <w:t>% от общ.числ.</w:t>
            </w:r>
          </w:p>
          <w:p w:rsidR="00B23415" w:rsidRPr="001C177E" w:rsidRDefault="00B23415" w:rsidP="00081687">
            <w:pPr>
              <w:pStyle w:val="aff6"/>
              <w:ind w:left="0" w:firstLine="0"/>
              <w:jc w:val="center"/>
              <w:rPr>
                <w:sz w:val="24"/>
                <w:szCs w:val="24"/>
              </w:rPr>
            </w:pPr>
            <w:r>
              <w:rPr>
                <w:sz w:val="24"/>
                <w:szCs w:val="24"/>
              </w:rPr>
              <w:t>населения</w:t>
            </w:r>
          </w:p>
        </w:tc>
        <w:tc>
          <w:tcPr>
            <w:tcW w:w="991" w:type="dxa"/>
          </w:tcPr>
          <w:p w:rsidR="00B23415" w:rsidRPr="001C177E" w:rsidRDefault="00B23415" w:rsidP="00081687">
            <w:pPr>
              <w:pStyle w:val="aff6"/>
              <w:ind w:left="0" w:firstLine="0"/>
              <w:jc w:val="center"/>
              <w:rPr>
                <w:sz w:val="24"/>
                <w:szCs w:val="24"/>
              </w:rPr>
            </w:pPr>
            <w:r>
              <w:rPr>
                <w:sz w:val="24"/>
                <w:szCs w:val="24"/>
              </w:rPr>
              <w:t>чел.</w:t>
            </w:r>
          </w:p>
        </w:tc>
        <w:tc>
          <w:tcPr>
            <w:tcW w:w="1417" w:type="dxa"/>
          </w:tcPr>
          <w:p w:rsidR="00B23415" w:rsidRDefault="00B23415" w:rsidP="00081687">
            <w:pPr>
              <w:pStyle w:val="aff6"/>
              <w:ind w:left="0" w:firstLine="0"/>
              <w:jc w:val="center"/>
              <w:rPr>
                <w:sz w:val="24"/>
                <w:szCs w:val="24"/>
              </w:rPr>
            </w:pPr>
            <w:r>
              <w:rPr>
                <w:sz w:val="24"/>
                <w:szCs w:val="24"/>
              </w:rPr>
              <w:t>% от общ.числ.</w:t>
            </w:r>
          </w:p>
          <w:p w:rsidR="00B23415" w:rsidRPr="001C177E" w:rsidRDefault="00B23415" w:rsidP="00081687">
            <w:pPr>
              <w:pStyle w:val="aff6"/>
              <w:ind w:left="0" w:firstLine="0"/>
              <w:jc w:val="center"/>
              <w:rPr>
                <w:sz w:val="24"/>
                <w:szCs w:val="24"/>
              </w:rPr>
            </w:pPr>
            <w:r>
              <w:rPr>
                <w:sz w:val="24"/>
                <w:szCs w:val="24"/>
              </w:rPr>
              <w:t>населения</w:t>
            </w:r>
          </w:p>
        </w:tc>
      </w:tr>
      <w:tr w:rsidR="00B23415" w:rsidRPr="001C177E" w:rsidTr="00957523">
        <w:trPr>
          <w:trHeight w:val="306"/>
        </w:trPr>
        <w:tc>
          <w:tcPr>
            <w:tcW w:w="568" w:type="dxa"/>
          </w:tcPr>
          <w:p w:rsidR="00B23415" w:rsidRPr="001C177E" w:rsidRDefault="00B23415" w:rsidP="00081687">
            <w:pPr>
              <w:pStyle w:val="aff6"/>
              <w:ind w:left="0" w:firstLine="0"/>
              <w:rPr>
                <w:sz w:val="24"/>
                <w:szCs w:val="24"/>
              </w:rPr>
            </w:pPr>
          </w:p>
        </w:tc>
        <w:tc>
          <w:tcPr>
            <w:tcW w:w="4252" w:type="dxa"/>
          </w:tcPr>
          <w:p w:rsidR="00B23415" w:rsidRPr="00ED346B" w:rsidRDefault="00B23415" w:rsidP="00081687">
            <w:r w:rsidRPr="00ED346B">
              <w:t>Трудовые ресурсы, всего</w:t>
            </w:r>
            <w:r>
              <w:t>:</w:t>
            </w:r>
          </w:p>
        </w:tc>
        <w:tc>
          <w:tcPr>
            <w:tcW w:w="851" w:type="dxa"/>
            <w:vAlign w:val="bottom"/>
          </w:tcPr>
          <w:p w:rsidR="00B23415" w:rsidRPr="001C177E" w:rsidRDefault="00B23415" w:rsidP="00081687">
            <w:pPr>
              <w:pStyle w:val="aff6"/>
              <w:ind w:left="0" w:firstLine="0"/>
              <w:jc w:val="center"/>
              <w:rPr>
                <w:sz w:val="24"/>
                <w:szCs w:val="24"/>
              </w:rPr>
            </w:pPr>
            <w:r>
              <w:rPr>
                <w:sz w:val="24"/>
                <w:szCs w:val="24"/>
              </w:rPr>
              <w:t>560</w:t>
            </w:r>
          </w:p>
        </w:tc>
        <w:tc>
          <w:tcPr>
            <w:tcW w:w="1418" w:type="dxa"/>
            <w:vAlign w:val="bottom"/>
          </w:tcPr>
          <w:p w:rsidR="00B23415" w:rsidRPr="001C177E" w:rsidRDefault="00B23415" w:rsidP="00081687">
            <w:pPr>
              <w:pStyle w:val="aff6"/>
              <w:ind w:left="0" w:firstLine="0"/>
              <w:jc w:val="center"/>
              <w:rPr>
                <w:sz w:val="24"/>
                <w:szCs w:val="24"/>
              </w:rPr>
            </w:pPr>
            <w:r>
              <w:rPr>
                <w:sz w:val="24"/>
                <w:szCs w:val="24"/>
              </w:rPr>
              <w:t>60,9</w:t>
            </w:r>
          </w:p>
        </w:tc>
        <w:tc>
          <w:tcPr>
            <w:tcW w:w="991" w:type="dxa"/>
            <w:vAlign w:val="bottom"/>
          </w:tcPr>
          <w:p w:rsidR="00B23415" w:rsidRPr="001C177E" w:rsidRDefault="00B23415" w:rsidP="00081687">
            <w:pPr>
              <w:pStyle w:val="aff6"/>
              <w:ind w:left="0" w:firstLine="0"/>
              <w:jc w:val="center"/>
              <w:rPr>
                <w:sz w:val="24"/>
                <w:szCs w:val="24"/>
              </w:rPr>
            </w:pPr>
            <w:r>
              <w:rPr>
                <w:sz w:val="24"/>
                <w:szCs w:val="24"/>
              </w:rPr>
              <w:t>595</w:t>
            </w:r>
          </w:p>
        </w:tc>
        <w:tc>
          <w:tcPr>
            <w:tcW w:w="1417" w:type="dxa"/>
            <w:vAlign w:val="bottom"/>
          </w:tcPr>
          <w:p w:rsidR="00B23415" w:rsidRPr="001C177E" w:rsidRDefault="00B23415" w:rsidP="00081687">
            <w:pPr>
              <w:pStyle w:val="aff6"/>
              <w:ind w:left="0" w:firstLine="0"/>
              <w:jc w:val="center"/>
              <w:rPr>
                <w:sz w:val="24"/>
                <w:szCs w:val="24"/>
              </w:rPr>
            </w:pPr>
            <w:r>
              <w:rPr>
                <w:sz w:val="24"/>
                <w:szCs w:val="24"/>
              </w:rPr>
              <w:t>61,3</w:t>
            </w:r>
          </w:p>
        </w:tc>
      </w:tr>
      <w:tr w:rsidR="00B23415" w:rsidRPr="001C177E" w:rsidTr="00957523">
        <w:trPr>
          <w:trHeight w:val="283"/>
        </w:trPr>
        <w:tc>
          <w:tcPr>
            <w:tcW w:w="568" w:type="dxa"/>
          </w:tcPr>
          <w:p w:rsidR="00B23415" w:rsidRDefault="00B23415" w:rsidP="00081687">
            <w:pPr>
              <w:pStyle w:val="aff6"/>
              <w:ind w:left="0" w:firstLine="0"/>
              <w:rPr>
                <w:sz w:val="24"/>
                <w:szCs w:val="24"/>
              </w:rPr>
            </w:pPr>
          </w:p>
        </w:tc>
        <w:tc>
          <w:tcPr>
            <w:tcW w:w="4252" w:type="dxa"/>
            <w:vAlign w:val="bottom"/>
          </w:tcPr>
          <w:p w:rsidR="00B23415" w:rsidRPr="00ED346B" w:rsidRDefault="00B23415" w:rsidP="00081687">
            <w:r w:rsidRPr="00ED346B">
              <w:t>том числе</w:t>
            </w:r>
            <w:r>
              <w:t>:</w:t>
            </w:r>
          </w:p>
        </w:tc>
        <w:tc>
          <w:tcPr>
            <w:tcW w:w="851" w:type="dxa"/>
            <w:vAlign w:val="bottom"/>
          </w:tcPr>
          <w:p w:rsidR="00B23415" w:rsidRPr="001C177E" w:rsidRDefault="00B23415" w:rsidP="00081687">
            <w:pPr>
              <w:pStyle w:val="aff6"/>
              <w:ind w:left="0" w:firstLine="0"/>
              <w:jc w:val="center"/>
              <w:rPr>
                <w:sz w:val="24"/>
                <w:szCs w:val="24"/>
              </w:rPr>
            </w:pPr>
          </w:p>
        </w:tc>
        <w:tc>
          <w:tcPr>
            <w:tcW w:w="1418" w:type="dxa"/>
            <w:vAlign w:val="bottom"/>
          </w:tcPr>
          <w:p w:rsidR="00B23415" w:rsidRPr="001C177E" w:rsidRDefault="00B23415" w:rsidP="00081687">
            <w:pPr>
              <w:pStyle w:val="aff6"/>
              <w:ind w:left="0" w:firstLine="0"/>
              <w:jc w:val="center"/>
              <w:rPr>
                <w:sz w:val="24"/>
                <w:szCs w:val="24"/>
              </w:rPr>
            </w:pPr>
          </w:p>
        </w:tc>
        <w:tc>
          <w:tcPr>
            <w:tcW w:w="991" w:type="dxa"/>
            <w:vAlign w:val="bottom"/>
          </w:tcPr>
          <w:p w:rsidR="00B23415" w:rsidRPr="001C177E" w:rsidRDefault="00B23415" w:rsidP="00081687">
            <w:pPr>
              <w:pStyle w:val="aff6"/>
              <w:ind w:left="0" w:firstLine="0"/>
              <w:jc w:val="center"/>
              <w:rPr>
                <w:sz w:val="24"/>
                <w:szCs w:val="24"/>
              </w:rPr>
            </w:pPr>
          </w:p>
        </w:tc>
        <w:tc>
          <w:tcPr>
            <w:tcW w:w="1417" w:type="dxa"/>
            <w:vAlign w:val="bottom"/>
          </w:tcPr>
          <w:p w:rsidR="00B23415" w:rsidRPr="001C177E" w:rsidRDefault="00B23415" w:rsidP="00081687">
            <w:pPr>
              <w:pStyle w:val="aff6"/>
              <w:ind w:left="0" w:firstLine="0"/>
              <w:jc w:val="center"/>
              <w:rPr>
                <w:sz w:val="24"/>
                <w:szCs w:val="24"/>
              </w:rPr>
            </w:pPr>
          </w:p>
        </w:tc>
      </w:tr>
      <w:tr w:rsidR="00B23415" w:rsidRPr="001C177E" w:rsidTr="00957523">
        <w:trPr>
          <w:trHeight w:val="259"/>
        </w:trPr>
        <w:tc>
          <w:tcPr>
            <w:tcW w:w="568" w:type="dxa"/>
          </w:tcPr>
          <w:p w:rsidR="00B23415" w:rsidRDefault="00B23415" w:rsidP="00081687">
            <w:pPr>
              <w:pStyle w:val="aff6"/>
              <w:ind w:left="0" w:firstLine="0"/>
              <w:rPr>
                <w:sz w:val="24"/>
                <w:szCs w:val="24"/>
              </w:rPr>
            </w:pPr>
          </w:p>
        </w:tc>
        <w:tc>
          <w:tcPr>
            <w:tcW w:w="4252" w:type="dxa"/>
            <w:vAlign w:val="bottom"/>
          </w:tcPr>
          <w:p w:rsidR="00B23415" w:rsidRPr="00ED346B" w:rsidRDefault="00B23415" w:rsidP="00081687">
            <w:r>
              <w:t>-</w:t>
            </w:r>
            <w:r w:rsidRPr="00ED346B">
              <w:t xml:space="preserve"> население в трудоспособном</w:t>
            </w:r>
            <w:r>
              <w:t xml:space="preserve"> </w:t>
            </w:r>
            <w:r w:rsidRPr="00ED346B">
              <w:t>возрасте</w:t>
            </w:r>
          </w:p>
        </w:tc>
        <w:tc>
          <w:tcPr>
            <w:tcW w:w="851" w:type="dxa"/>
            <w:vAlign w:val="bottom"/>
          </w:tcPr>
          <w:p w:rsidR="00B23415" w:rsidRPr="001C177E" w:rsidRDefault="00B23415" w:rsidP="00081687">
            <w:pPr>
              <w:pStyle w:val="aff6"/>
              <w:ind w:left="0" w:firstLine="0"/>
              <w:jc w:val="center"/>
              <w:rPr>
                <w:sz w:val="24"/>
                <w:szCs w:val="24"/>
              </w:rPr>
            </w:pPr>
            <w:r>
              <w:rPr>
                <w:sz w:val="24"/>
                <w:szCs w:val="24"/>
              </w:rPr>
              <w:t>550</w:t>
            </w:r>
          </w:p>
        </w:tc>
        <w:tc>
          <w:tcPr>
            <w:tcW w:w="1418" w:type="dxa"/>
            <w:vAlign w:val="bottom"/>
          </w:tcPr>
          <w:p w:rsidR="00B23415" w:rsidRPr="001C177E" w:rsidRDefault="00B23415" w:rsidP="00081687">
            <w:pPr>
              <w:pStyle w:val="aff6"/>
              <w:ind w:left="0" w:firstLine="0"/>
              <w:jc w:val="center"/>
              <w:rPr>
                <w:sz w:val="24"/>
                <w:szCs w:val="24"/>
              </w:rPr>
            </w:pPr>
            <w:r>
              <w:rPr>
                <w:sz w:val="24"/>
                <w:szCs w:val="24"/>
              </w:rPr>
              <w:t>59,8</w:t>
            </w:r>
          </w:p>
        </w:tc>
        <w:tc>
          <w:tcPr>
            <w:tcW w:w="991" w:type="dxa"/>
            <w:vAlign w:val="bottom"/>
          </w:tcPr>
          <w:p w:rsidR="00B23415" w:rsidRPr="001C177E" w:rsidRDefault="00B23415" w:rsidP="00081687">
            <w:pPr>
              <w:pStyle w:val="aff6"/>
              <w:ind w:left="0" w:firstLine="0"/>
              <w:jc w:val="center"/>
              <w:rPr>
                <w:sz w:val="24"/>
                <w:szCs w:val="24"/>
              </w:rPr>
            </w:pPr>
            <w:r>
              <w:rPr>
                <w:sz w:val="24"/>
                <w:szCs w:val="24"/>
              </w:rPr>
              <w:t>575</w:t>
            </w:r>
          </w:p>
        </w:tc>
        <w:tc>
          <w:tcPr>
            <w:tcW w:w="1417" w:type="dxa"/>
            <w:vAlign w:val="bottom"/>
          </w:tcPr>
          <w:p w:rsidR="00B23415" w:rsidRPr="001C177E" w:rsidRDefault="00B23415" w:rsidP="00081687">
            <w:pPr>
              <w:pStyle w:val="aff6"/>
              <w:ind w:left="0" w:firstLine="0"/>
              <w:jc w:val="center"/>
              <w:rPr>
                <w:sz w:val="24"/>
                <w:szCs w:val="24"/>
              </w:rPr>
            </w:pPr>
            <w:r>
              <w:rPr>
                <w:sz w:val="24"/>
                <w:szCs w:val="24"/>
              </w:rPr>
              <w:t>59,3</w:t>
            </w:r>
          </w:p>
        </w:tc>
      </w:tr>
      <w:tr w:rsidR="00B23415" w:rsidRPr="001C177E" w:rsidTr="00957523">
        <w:trPr>
          <w:trHeight w:val="549"/>
        </w:trPr>
        <w:tc>
          <w:tcPr>
            <w:tcW w:w="568" w:type="dxa"/>
          </w:tcPr>
          <w:p w:rsidR="00B23415" w:rsidRDefault="00B23415" w:rsidP="00081687">
            <w:pPr>
              <w:pStyle w:val="aff6"/>
              <w:ind w:left="0" w:firstLine="0"/>
              <w:rPr>
                <w:sz w:val="24"/>
                <w:szCs w:val="24"/>
              </w:rPr>
            </w:pPr>
          </w:p>
        </w:tc>
        <w:tc>
          <w:tcPr>
            <w:tcW w:w="4252" w:type="dxa"/>
            <w:vAlign w:val="bottom"/>
          </w:tcPr>
          <w:p w:rsidR="00B23415" w:rsidRPr="00ED346B" w:rsidRDefault="00B23415" w:rsidP="00081687">
            <w:r>
              <w:t xml:space="preserve">- </w:t>
            </w:r>
            <w:r w:rsidRPr="00ED346B">
              <w:t>работающие пенсионеры (старше трудоспособного возраста)</w:t>
            </w:r>
          </w:p>
        </w:tc>
        <w:tc>
          <w:tcPr>
            <w:tcW w:w="851" w:type="dxa"/>
            <w:vAlign w:val="bottom"/>
          </w:tcPr>
          <w:p w:rsidR="00B23415" w:rsidRPr="001C177E" w:rsidRDefault="00B23415" w:rsidP="00081687">
            <w:pPr>
              <w:pStyle w:val="aff6"/>
              <w:ind w:left="0" w:firstLine="0"/>
              <w:jc w:val="center"/>
              <w:rPr>
                <w:sz w:val="24"/>
                <w:szCs w:val="24"/>
              </w:rPr>
            </w:pPr>
            <w:r>
              <w:rPr>
                <w:sz w:val="24"/>
                <w:szCs w:val="24"/>
              </w:rPr>
              <w:t>10</w:t>
            </w:r>
          </w:p>
        </w:tc>
        <w:tc>
          <w:tcPr>
            <w:tcW w:w="1418" w:type="dxa"/>
            <w:vAlign w:val="bottom"/>
          </w:tcPr>
          <w:p w:rsidR="00B23415" w:rsidRPr="001C177E" w:rsidRDefault="00B23415" w:rsidP="00081687">
            <w:pPr>
              <w:pStyle w:val="aff6"/>
              <w:ind w:left="0" w:firstLine="0"/>
              <w:jc w:val="center"/>
              <w:rPr>
                <w:sz w:val="24"/>
                <w:szCs w:val="24"/>
              </w:rPr>
            </w:pPr>
            <w:r>
              <w:rPr>
                <w:sz w:val="24"/>
                <w:szCs w:val="24"/>
              </w:rPr>
              <w:t>1,1</w:t>
            </w:r>
          </w:p>
        </w:tc>
        <w:tc>
          <w:tcPr>
            <w:tcW w:w="991" w:type="dxa"/>
            <w:vAlign w:val="bottom"/>
          </w:tcPr>
          <w:p w:rsidR="00B23415" w:rsidRPr="001C177E" w:rsidRDefault="00B23415" w:rsidP="00081687">
            <w:pPr>
              <w:pStyle w:val="aff6"/>
              <w:ind w:left="0" w:firstLine="0"/>
              <w:jc w:val="center"/>
              <w:rPr>
                <w:sz w:val="24"/>
                <w:szCs w:val="24"/>
              </w:rPr>
            </w:pPr>
            <w:r>
              <w:rPr>
                <w:sz w:val="24"/>
                <w:szCs w:val="24"/>
              </w:rPr>
              <w:t>20</w:t>
            </w:r>
          </w:p>
        </w:tc>
        <w:tc>
          <w:tcPr>
            <w:tcW w:w="1417" w:type="dxa"/>
            <w:vAlign w:val="bottom"/>
          </w:tcPr>
          <w:p w:rsidR="00B23415" w:rsidRPr="001C177E" w:rsidRDefault="00B23415" w:rsidP="00081687">
            <w:pPr>
              <w:pStyle w:val="aff6"/>
              <w:ind w:left="0" w:firstLine="0"/>
              <w:jc w:val="center"/>
              <w:rPr>
                <w:sz w:val="24"/>
                <w:szCs w:val="24"/>
              </w:rPr>
            </w:pPr>
            <w:r>
              <w:rPr>
                <w:sz w:val="24"/>
                <w:szCs w:val="24"/>
              </w:rPr>
              <w:t>2,0</w:t>
            </w:r>
          </w:p>
        </w:tc>
      </w:tr>
      <w:tr w:rsidR="00B23415" w:rsidRPr="001C177E" w:rsidTr="00957523">
        <w:trPr>
          <w:trHeight w:val="338"/>
        </w:trPr>
        <w:tc>
          <w:tcPr>
            <w:tcW w:w="568" w:type="dxa"/>
          </w:tcPr>
          <w:p w:rsidR="00B23415" w:rsidRDefault="00B23415" w:rsidP="00081687">
            <w:pPr>
              <w:pStyle w:val="aff6"/>
              <w:ind w:left="0" w:firstLine="0"/>
              <w:rPr>
                <w:sz w:val="24"/>
                <w:szCs w:val="24"/>
              </w:rPr>
            </w:pPr>
            <w:r>
              <w:rPr>
                <w:sz w:val="24"/>
                <w:szCs w:val="24"/>
              </w:rPr>
              <w:t>1.</w:t>
            </w:r>
          </w:p>
        </w:tc>
        <w:tc>
          <w:tcPr>
            <w:tcW w:w="4252" w:type="dxa"/>
            <w:vAlign w:val="bottom"/>
          </w:tcPr>
          <w:p w:rsidR="00B23415" w:rsidRPr="00ED346B" w:rsidRDefault="00B23415" w:rsidP="00081687">
            <w:r w:rsidRPr="00ED346B">
              <w:t>Занято в экономике</w:t>
            </w:r>
            <w:r>
              <w:t xml:space="preserve">, </w:t>
            </w:r>
            <w:r w:rsidRPr="00ED346B">
              <w:t>в том числе</w:t>
            </w:r>
          </w:p>
        </w:tc>
        <w:tc>
          <w:tcPr>
            <w:tcW w:w="851" w:type="dxa"/>
            <w:vAlign w:val="bottom"/>
          </w:tcPr>
          <w:p w:rsidR="00B23415" w:rsidRPr="001C177E" w:rsidRDefault="00B23415" w:rsidP="00081687">
            <w:pPr>
              <w:pStyle w:val="aff6"/>
              <w:ind w:left="0" w:firstLine="0"/>
              <w:jc w:val="center"/>
              <w:rPr>
                <w:sz w:val="24"/>
                <w:szCs w:val="24"/>
              </w:rPr>
            </w:pPr>
            <w:r>
              <w:rPr>
                <w:sz w:val="24"/>
                <w:szCs w:val="24"/>
              </w:rPr>
              <w:t>360</w:t>
            </w:r>
          </w:p>
        </w:tc>
        <w:tc>
          <w:tcPr>
            <w:tcW w:w="1418" w:type="dxa"/>
            <w:vAlign w:val="bottom"/>
          </w:tcPr>
          <w:p w:rsidR="00B23415" w:rsidRPr="001C177E" w:rsidRDefault="00B23415" w:rsidP="00081687">
            <w:pPr>
              <w:pStyle w:val="aff6"/>
              <w:ind w:left="0" w:firstLine="0"/>
              <w:jc w:val="center"/>
              <w:rPr>
                <w:sz w:val="24"/>
                <w:szCs w:val="24"/>
              </w:rPr>
            </w:pPr>
            <w:r>
              <w:rPr>
                <w:sz w:val="24"/>
                <w:szCs w:val="24"/>
              </w:rPr>
              <w:t>39,1</w:t>
            </w:r>
          </w:p>
        </w:tc>
        <w:tc>
          <w:tcPr>
            <w:tcW w:w="991" w:type="dxa"/>
            <w:vAlign w:val="bottom"/>
          </w:tcPr>
          <w:p w:rsidR="00B23415" w:rsidRPr="001C177E" w:rsidRDefault="00B23415" w:rsidP="00081687">
            <w:pPr>
              <w:pStyle w:val="aff6"/>
              <w:ind w:left="0" w:firstLine="0"/>
              <w:jc w:val="center"/>
              <w:rPr>
                <w:sz w:val="24"/>
                <w:szCs w:val="24"/>
              </w:rPr>
            </w:pPr>
            <w:r>
              <w:rPr>
                <w:sz w:val="24"/>
                <w:szCs w:val="24"/>
              </w:rPr>
              <w:t>390</w:t>
            </w:r>
          </w:p>
        </w:tc>
        <w:tc>
          <w:tcPr>
            <w:tcW w:w="1417" w:type="dxa"/>
            <w:vAlign w:val="bottom"/>
          </w:tcPr>
          <w:p w:rsidR="00B23415" w:rsidRPr="001C177E" w:rsidRDefault="00B23415" w:rsidP="00081687">
            <w:pPr>
              <w:pStyle w:val="aff6"/>
              <w:ind w:left="0" w:firstLine="0"/>
              <w:jc w:val="center"/>
              <w:rPr>
                <w:sz w:val="24"/>
                <w:szCs w:val="24"/>
              </w:rPr>
            </w:pPr>
            <w:r>
              <w:rPr>
                <w:sz w:val="24"/>
                <w:szCs w:val="24"/>
              </w:rPr>
              <w:t>40,2</w:t>
            </w:r>
          </w:p>
        </w:tc>
      </w:tr>
      <w:tr w:rsidR="00B23415" w:rsidRPr="001C177E" w:rsidTr="00957523">
        <w:trPr>
          <w:trHeight w:val="549"/>
        </w:trPr>
        <w:tc>
          <w:tcPr>
            <w:tcW w:w="568" w:type="dxa"/>
          </w:tcPr>
          <w:p w:rsidR="00B23415" w:rsidRPr="001C177E" w:rsidRDefault="00B23415" w:rsidP="00081687">
            <w:pPr>
              <w:pStyle w:val="aff6"/>
              <w:ind w:left="0" w:firstLine="0"/>
              <w:rPr>
                <w:sz w:val="24"/>
                <w:szCs w:val="24"/>
              </w:rPr>
            </w:pPr>
          </w:p>
        </w:tc>
        <w:tc>
          <w:tcPr>
            <w:tcW w:w="4252" w:type="dxa"/>
            <w:vAlign w:val="bottom"/>
          </w:tcPr>
          <w:p w:rsidR="00B23415" w:rsidRPr="00ED346B" w:rsidRDefault="00B23415" w:rsidP="00081687">
            <w:r>
              <w:t>А. На территории муниципального образования</w:t>
            </w:r>
          </w:p>
        </w:tc>
        <w:tc>
          <w:tcPr>
            <w:tcW w:w="851" w:type="dxa"/>
            <w:vAlign w:val="bottom"/>
          </w:tcPr>
          <w:p w:rsidR="00B23415" w:rsidRPr="001C177E" w:rsidRDefault="00B23415" w:rsidP="00081687">
            <w:pPr>
              <w:pStyle w:val="aff6"/>
              <w:ind w:left="0" w:firstLine="0"/>
              <w:jc w:val="center"/>
              <w:rPr>
                <w:sz w:val="24"/>
                <w:szCs w:val="24"/>
              </w:rPr>
            </w:pPr>
            <w:r>
              <w:rPr>
                <w:sz w:val="24"/>
                <w:szCs w:val="24"/>
              </w:rPr>
              <w:t>190</w:t>
            </w:r>
          </w:p>
        </w:tc>
        <w:tc>
          <w:tcPr>
            <w:tcW w:w="1418" w:type="dxa"/>
            <w:vAlign w:val="bottom"/>
          </w:tcPr>
          <w:p w:rsidR="00B23415" w:rsidRPr="001C177E" w:rsidRDefault="00B23415" w:rsidP="00081687">
            <w:pPr>
              <w:pStyle w:val="aff6"/>
              <w:ind w:left="0" w:firstLine="0"/>
              <w:jc w:val="center"/>
              <w:rPr>
                <w:sz w:val="24"/>
                <w:szCs w:val="24"/>
              </w:rPr>
            </w:pPr>
            <w:r>
              <w:rPr>
                <w:sz w:val="24"/>
                <w:szCs w:val="24"/>
              </w:rPr>
              <w:t>20,6</w:t>
            </w:r>
          </w:p>
        </w:tc>
        <w:tc>
          <w:tcPr>
            <w:tcW w:w="991" w:type="dxa"/>
            <w:vAlign w:val="bottom"/>
          </w:tcPr>
          <w:p w:rsidR="00B23415" w:rsidRPr="001C177E" w:rsidRDefault="00B23415" w:rsidP="00081687">
            <w:pPr>
              <w:pStyle w:val="aff6"/>
              <w:ind w:left="0" w:firstLine="0"/>
              <w:jc w:val="center"/>
              <w:rPr>
                <w:sz w:val="24"/>
                <w:szCs w:val="24"/>
              </w:rPr>
            </w:pPr>
            <w:r>
              <w:rPr>
                <w:sz w:val="24"/>
                <w:szCs w:val="24"/>
              </w:rPr>
              <w:t>274</w:t>
            </w:r>
          </w:p>
        </w:tc>
        <w:tc>
          <w:tcPr>
            <w:tcW w:w="1417" w:type="dxa"/>
            <w:vAlign w:val="bottom"/>
          </w:tcPr>
          <w:p w:rsidR="00B23415" w:rsidRPr="001C177E" w:rsidRDefault="00B23415" w:rsidP="00081687">
            <w:pPr>
              <w:pStyle w:val="aff6"/>
              <w:ind w:left="0" w:firstLine="0"/>
              <w:jc w:val="center"/>
              <w:rPr>
                <w:sz w:val="24"/>
                <w:szCs w:val="24"/>
              </w:rPr>
            </w:pPr>
            <w:r>
              <w:rPr>
                <w:sz w:val="24"/>
                <w:szCs w:val="24"/>
              </w:rPr>
              <w:t>28,2</w:t>
            </w:r>
          </w:p>
        </w:tc>
      </w:tr>
      <w:tr w:rsidR="00B23415" w:rsidRPr="001C177E" w:rsidTr="00957523">
        <w:trPr>
          <w:trHeight w:val="549"/>
        </w:trPr>
        <w:tc>
          <w:tcPr>
            <w:tcW w:w="568" w:type="dxa"/>
          </w:tcPr>
          <w:p w:rsidR="00B23415" w:rsidRDefault="00B23415" w:rsidP="00081687">
            <w:pPr>
              <w:pStyle w:val="aff6"/>
              <w:ind w:left="0" w:firstLine="0"/>
              <w:rPr>
                <w:sz w:val="24"/>
                <w:szCs w:val="24"/>
              </w:rPr>
            </w:pPr>
          </w:p>
        </w:tc>
        <w:tc>
          <w:tcPr>
            <w:tcW w:w="4252" w:type="dxa"/>
            <w:vAlign w:val="bottom"/>
          </w:tcPr>
          <w:p w:rsidR="00B23415" w:rsidRPr="00ED346B" w:rsidRDefault="00B23415" w:rsidP="00081687">
            <w:r w:rsidRPr="006E652A">
              <w:t>Б.</w:t>
            </w:r>
            <w:r>
              <w:t xml:space="preserve"> За пределами муниципального образования</w:t>
            </w:r>
          </w:p>
        </w:tc>
        <w:tc>
          <w:tcPr>
            <w:tcW w:w="851" w:type="dxa"/>
            <w:vAlign w:val="bottom"/>
          </w:tcPr>
          <w:p w:rsidR="00B23415" w:rsidRPr="001C177E" w:rsidRDefault="00B23415" w:rsidP="00081687">
            <w:pPr>
              <w:pStyle w:val="aff6"/>
              <w:ind w:left="0" w:firstLine="0"/>
              <w:jc w:val="center"/>
              <w:rPr>
                <w:sz w:val="24"/>
                <w:szCs w:val="24"/>
              </w:rPr>
            </w:pPr>
            <w:r>
              <w:rPr>
                <w:sz w:val="24"/>
                <w:szCs w:val="24"/>
              </w:rPr>
              <w:t>170</w:t>
            </w:r>
          </w:p>
        </w:tc>
        <w:tc>
          <w:tcPr>
            <w:tcW w:w="1418" w:type="dxa"/>
            <w:vAlign w:val="bottom"/>
          </w:tcPr>
          <w:p w:rsidR="00B23415" w:rsidRPr="001C177E" w:rsidRDefault="00B23415" w:rsidP="00081687">
            <w:pPr>
              <w:pStyle w:val="aff6"/>
              <w:ind w:left="0" w:firstLine="0"/>
              <w:jc w:val="center"/>
              <w:rPr>
                <w:sz w:val="24"/>
                <w:szCs w:val="24"/>
              </w:rPr>
            </w:pPr>
            <w:r>
              <w:rPr>
                <w:sz w:val="24"/>
                <w:szCs w:val="24"/>
              </w:rPr>
              <w:t>18,5</w:t>
            </w:r>
          </w:p>
        </w:tc>
        <w:tc>
          <w:tcPr>
            <w:tcW w:w="991" w:type="dxa"/>
            <w:vAlign w:val="bottom"/>
          </w:tcPr>
          <w:p w:rsidR="00B23415" w:rsidRPr="001C177E" w:rsidRDefault="00B23415" w:rsidP="00081687">
            <w:pPr>
              <w:pStyle w:val="aff6"/>
              <w:ind w:left="0" w:firstLine="0"/>
              <w:jc w:val="center"/>
              <w:rPr>
                <w:sz w:val="24"/>
                <w:szCs w:val="24"/>
              </w:rPr>
            </w:pPr>
            <w:r>
              <w:rPr>
                <w:sz w:val="24"/>
                <w:szCs w:val="24"/>
              </w:rPr>
              <w:t>116</w:t>
            </w:r>
          </w:p>
        </w:tc>
        <w:tc>
          <w:tcPr>
            <w:tcW w:w="1417" w:type="dxa"/>
            <w:vAlign w:val="bottom"/>
          </w:tcPr>
          <w:p w:rsidR="00B23415" w:rsidRPr="001C177E" w:rsidRDefault="00B23415" w:rsidP="00081687">
            <w:pPr>
              <w:pStyle w:val="aff6"/>
              <w:ind w:left="0" w:firstLine="0"/>
              <w:jc w:val="center"/>
              <w:rPr>
                <w:sz w:val="24"/>
                <w:szCs w:val="24"/>
              </w:rPr>
            </w:pPr>
            <w:r>
              <w:rPr>
                <w:sz w:val="24"/>
                <w:szCs w:val="24"/>
              </w:rPr>
              <w:t>12,0</w:t>
            </w:r>
          </w:p>
        </w:tc>
      </w:tr>
      <w:tr w:rsidR="00B23415" w:rsidRPr="001C177E" w:rsidTr="00957523">
        <w:trPr>
          <w:trHeight w:val="549"/>
        </w:trPr>
        <w:tc>
          <w:tcPr>
            <w:tcW w:w="568" w:type="dxa"/>
          </w:tcPr>
          <w:p w:rsidR="00B23415" w:rsidRDefault="00B23415" w:rsidP="00081687">
            <w:pPr>
              <w:pStyle w:val="aff6"/>
              <w:ind w:left="0" w:firstLine="0"/>
              <w:rPr>
                <w:sz w:val="24"/>
                <w:szCs w:val="24"/>
              </w:rPr>
            </w:pPr>
            <w:r>
              <w:rPr>
                <w:sz w:val="24"/>
                <w:szCs w:val="24"/>
              </w:rPr>
              <w:t>2.</w:t>
            </w:r>
          </w:p>
        </w:tc>
        <w:tc>
          <w:tcPr>
            <w:tcW w:w="4252" w:type="dxa"/>
            <w:vAlign w:val="bottom"/>
          </w:tcPr>
          <w:p w:rsidR="00B23415" w:rsidRDefault="00B23415" w:rsidP="00081687">
            <w:r>
              <w:t>Учащиеся 16 лет и старше, обучающиеся с отрывом от производства</w:t>
            </w:r>
          </w:p>
        </w:tc>
        <w:tc>
          <w:tcPr>
            <w:tcW w:w="851" w:type="dxa"/>
            <w:vAlign w:val="bottom"/>
          </w:tcPr>
          <w:p w:rsidR="00B23415" w:rsidRPr="001C177E" w:rsidRDefault="00B23415" w:rsidP="00081687">
            <w:pPr>
              <w:pStyle w:val="aff6"/>
              <w:ind w:left="0" w:firstLine="0"/>
              <w:jc w:val="center"/>
              <w:rPr>
                <w:sz w:val="24"/>
                <w:szCs w:val="24"/>
              </w:rPr>
            </w:pPr>
            <w:r>
              <w:rPr>
                <w:sz w:val="24"/>
                <w:szCs w:val="24"/>
              </w:rPr>
              <w:t>25</w:t>
            </w:r>
          </w:p>
        </w:tc>
        <w:tc>
          <w:tcPr>
            <w:tcW w:w="1418" w:type="dxa"/>
            <w:vAlign w:val="bottom"/>
          </w:tcPr>
          <w:p w:rsidR="00B23415" w:rsidRPr="001C177E" w:rsidRDefault="00B23415" w:rsidP="00081687">
            <w:pPr>
              <w:pStyle w:val="aff6"/>
              <w:ind w:left="0" w:firstLine="0"/>
              <w:jc w:val="center"/>
              <w:rPr>
                <w:sz w:val="24"/>
                <w:szCs w:val="24"/>
              </w:rPr>
            </w:pPr>
            <w:r>
              <w:rPr>
                <w:sz w:val="24"/>
                <w:szCs w:val="24"/>
              </w:rPr>
              <w:t>2,7</w:t>
            </w:r>
          </w:p>
        </w:tc>
        <w:tc>
          <w:tcPr>
            <w:tcW w:w="991" w:type="dxa"/>
            <w:vAlign w:val="bottom"/>
          </w:tcPr>
          <w:p w:rsidR="00B23415" w:rsidRPr="001C177E" w:rsidRDefault="00B23415" w:rsidP="00081687">
            <w:pPr>
              <w:pStyle w:val="aff6"/>
              <w:ind w:left="0" w:firstLine="0"/>
              <w:jc w:val="center"/>
              <w:rPr>
                <w:sz w:val="24"/>
                <w:szCs w:val="24"/>
              </w:rPr>
            </w:pPr>
            <w:r>
              <w:rPr>
                <w:sz w:val="24"/>
                <w:szCs w:val="24"/>
              </w:rPr>
              <w:t>27</w:t>
            </w:r>
          </w:p>
        </w:tc>
        <w:tc>
          <w:tcPr>
            <w:tcW w:w="1417" w:type="dxa"/>
            <w:vAlign w:val="bottom"/>
          </w:tcPr>
          <w:p w:rsidR="00B23415" w:rsidRPr="001C177E" w:rsidRDefault="00B23415" w:rsidP="00081687">
            <w:pPr>
              <w:pStyle w:val="aff6"/>
              <w:ind w:left="0" w:firstLine="0"/>
              <w:jc w:val="center"/>
              <w:rPr>
                <w:sz w:val="24"/>
                <w:szCs w:val="24"/>
              </w:rPr>
            </w:pPr>
            <w:r>
              <w:rPr>
                <w:sz w:val="24"/>
                <w:szCs w:val="24"/>
              </w:rPr>
              <w:t>2,8</w:t>
            </w:r>
          </w:p>
        </w:tc>
      </w:tr>
      <w:tr w:rsidR="00B23415" w:rsidRPr="001C177E" w:rsidTr="00957523">
        <w:trPr>
          <w:trHeight w:val="549"/>
        </w:trPr>
        <w:tc>
          <w:tcPr>
            <w:tcW w:w="568" w:type="dxa"/>
          </w:tcPr>
          <w:p w:rsidR="00B23415" w:rsidRDefault="00B23415" w:rsidP="00081687">
            <w:pPr>
              <w:pStyle w:val="aff6"/>
              <w:ind w:left="0" w:firstLine="0"/>
              <w:rPr>
                <w:sz w:val="24"/>
                <w:szCs w:val="24"/>
              </w:rPr>
            </w:pPr>
            <w:r>
              <w:rPr>
                <w:sz w:val="24"/>
                <w:szCs w:val="24"/>
              </w:rPr>
              <w:t>3.</w:t>
            </w:r>
          </w:p>
        </w:tc>
        <w:tc>
          <w:tcPr>
            <w:tcW w:w="4252" w:type="dxa"/>
            <w:vAlign w:val="bottom"/>
          </w:tcPr>
          <w:p w:rsidR="00B23415" w:rsidRDefault="00B23415" w:rsidP="00081687">
            <w:r>
              <w:t>Численность занятых в домашнем и личном подсобном хозяйствах в трудоспособном возрасте</w:t>
            </w:r>
          </w:p>
        </w:tc>
        <w:tc>
          <w:tcPr>
            <w:tcW w:w="851" w:type="dxa"/>
            <w:vAlign w:val="bottom"/>
          </w:tcPr>
          <w:p w:rsidR="00B23415" w:rsidRPr="001C177E" w:rsidRDefault="00B23415" w:rsidP="00081687">
            <w:pPr>
              <w:pStyle w:val="aff6"/>
              <w:ind w:left="0" w:firstLine="0"/>
              <w:jc w:val="center"/>
              <w:rPr>
                <w:sz w:val="24"/>
                <w:szCs w:val="24"/>
              </w:rPr>
            </w:pPr>
            <w:r>
              <w:rPr>
                <w:sz w:val="24"/>
                <w:szCs w:val="24"/>
              </w:rPr>
              <w:t>120</w:t>
            </w:r>
          </w:p>
        </w:tc>
        <w:tc>
          <w:tcPr>
            <w:tcW w:w="1418" w:type="dxa"/>
            <w:vAlign w:val="bottom"/>
          </w:tcPr>
          <w:p w:rsidR="00B23415" w:rsidRPr="001C177E" w:rsidRDefault="00B23415" w:rsidP="00081687">
            <w:pPr>
              <w:pStyle w:val="aff6"/>
              <w:ind w:left="0" w:firstLine="0"/>
              <w:jc w:val="center"/>
              <w:rPr>
                <w:sz w:val="24"/>
                <w:szCs w:val="24"/>
              </w:rPr>
            </w:pPr>
            <w:r>
              <w:rPr>
                <w:sz w:val="24"/>
                <w:szCs w:val="24"/>
              </w:rPr>
              <w:t>13,1</w:t>
            </w:r>
          </w:p>
        </w:tc>
        <w:tc>
          <w:tcPr>
            <w:tcW w:w="991" w:type="dxa"/>
            <w:vAlign w:val="bottom"/>
          </w:tcPr>
          <w:p w:rsidR="00B23415" w:rsidRPr="001C177E" w:rsidRDefault="00B23415" w:rsidP="00081687">
            <w:pPr>
              <w:pStyle w:val="aff6"/>
              <w:ind w:left="0" w:firstLine="0"/>
              <w:jc w:val="center"/>
              <w:rPr>
                <w:sz w:val="24"/>
                <w:szCs w:val="24"/>
              </w:rPr>
            </w:pPr>
            <w:r>
              <w:rPr>
                <w:sz w:val="24"/>
                <w:szCs w:val="24"/>
              </w:rPr>
              <w:t>130</w:t>
            </w:r>
          </w:p>
        </w:tc>
        <w:tc>
          <w:tcPr>
            <w:tcW w:w="1417" w:type="dxa"/>
            <w:vAlign w:val="bottom"/>
          </w:tcPr>
          <w:p w:rsidR="00B23415" w:rsidRPr="001C177E" w:rsidRDefault="00B23415" w:rsidP="00081687">
            <w:pPr>
              <w:pStyle w:val="aff6"/>
              <w:ind w:left="0" w:firstLine="0"/>
              <w:jc w:val="center"/>
              <w:rPr>
                <w:sz w:val="24"/>
                <w:szCs w:val="24"/>
              </w:rPr>
            </w:pPr>
            <w:r>
              <w:rPr>
                <w:sz w:val="24"/>
                <w:szCs w:val="24"/>
              </w:rPr>
              <w:t>13,4</w:t>
            </w:r>
          </w:p>
        </w:tc>
      </w:tr>
      <w:tr w:rsidR="00B23415" w:rsidRPr="001C177E" w:rsidTr="00957523">
        <w:trPr>
          <w:trHeight w:val="549"/>
        </w:trPr>
        <w:tc>
          <w:tcPr>
            <w:tcW w:w="568" w:type="dxa"/>
          </w:tcPr>
          <w:p w:rsidR="00B23415" w:rsidRDefault="00B23415" w:rsidP="00081687">
            <w:pPr>
              <w:pStyle w:val="aff6"/>
              <w:ind w:left="0" w:firstLine="0"/>
              <w:rPr>
                <w:sz w:val="24"/>
                <w:szCs w:val="24"/>
              </w:rPr>
            </w:pPr>
            <w:r>
              <w:rPr>
                <w:sz w:val="24"/>
                <w:szCs w:val="24"/>
              </w:rPr>
              <w:t>4.</w:t>
            </w:r>
          </w:p>
        </w:tc>
        <w:tc>
          <w:tcPr>
            <w:tcW w:w="4252" w:type="dxa"/>
            <w:vAlign w:val="bottom"/>
          </w:tcPr>
          <w:p w:rsidR="00B23415" w:rsidRPr="00ED346B" w:rsidRDefault="00B23415" w:rsidP="00081687">
            <w:r>
              <w:t>Лица в трудоспособном возрасте, незанятые трудовой деятельностью и учебой</w:t>
            </w:r>
          </w:p>
        </w:tc>
        <w:tc>
          <w:tcPr>
            <w:tcW w:w="851" w:type="dxa"/>
            <w:vAlign w:val="bottom"/>
          </w:tcPr>
          <w:p w:rsidR="00B23415" w:rsidRPr="001C177E" w:rsidRDefault="00B23415" w:rsidP="00081687">
            <w:pPr>
              <w:pStyle w:val="aff6"/>
              <w:ind w:left="0" w:firstLine="0"/>
              <w:jc w:val="center"/>
              <w:rPr>
                <w:sz w:val="24"/>
                <w:szCs w:val="24"/>
              </w:rPr>
            </w:pPr>
            <w:r>
              <w:rPr>
                <w:sz w:val="24"/>
                <w:szCs w:val="24"/>
              </w:rPr>
              <w:t>50</w:t>
            </w:r>
          </w:p>
        </w:tc>
        <w:tc>
          <w:tcPr>
            <w:tcW w:w="1418" w:type="dxa"/>
            <w:vAlign w:val="bottom"/>
          </w:tcPr>
          <w:p w:rsidR="00B23415" w:rsidRPr="001C177E" w:rsidRDefault="00B23415" w:rsidP="00081687">
            <w:pPr>
              <w:pStyle w:val="aff6"/>
              <w:ind w:left="0" w:firstLine="0"/>
              <w:jc w:val="center"/>
              <w:rPr>
                <w:sz w:val="24"/>
                <w:szCs w:val="24"/>
              </w:rPr>
            </w:pPr>
            <w:r>
              <w:rPr>
                <w:sz w:val="24"/>
                <w:szCs w:val="24"/>
              </w:rPr>
              <w:t>5,4</w:t>
            </w:r>
          </w:p>
        </w:tc>
        <w:tc>
          <w:tcPr>
            <w:tcW w:w="991" w:type="dxa"/>
            <w:vAlign w:val="bottom"/>
          </w:tcPr>
          <w:p w:rsidR="00B23415" w:rsidRPr="001C177E" w:rsidRDefault="00B23415" w:rsidP="00081687">
            <w:pPr>
              <w:pStyle w:val="aff6"/>
              <w:ind w:left="0" w:firstLine="0"/>
              <w:jc w:val="center"/>
              <w:rPr>
                <w:sz w:val="24"/>
                <w:szCs w:val="24"/>
              </w:rPr>
            </w:pPr>
            <w:r>
              <w:rPr>
                <w:sz w:val="24"/>
                <w:szCs w:val="24"/>
              </w:rPr>
              <w:t>45</w:t>
            </w:r>
          </w:p>
        </w:tc>
        <w:tc>
          <w:tcPr>
            <w:tcW w:w="1417" w:type="dxa"/>
            <w:vAlign w:val="bottom"/>
          </w:tcPr>
          <w:p w:rsidR="00B23415" w:rsidRPr="001C177E" w:rsidRDefault="00B23415" w:rsidP="00081687">
            <w:pPr>
              <w:pStyle w:val="aff6"/>
              <w:ind w:left="0" w:firstLine="0"/>
              <w:jc w:val="center"/>
              <w:rPr>
                <w:sz w:val="24"/>
                <w:szCs w:val="24"/>
              </w:rPr>
            </w:pPr>
            <w:r>
              <w:rPr>
                <w:sz w:val="24"/>
                <w:szCs w:val="24"/>
              </w:rPr>
              <w:t>4,6</w:t>
            </w:r>
          </w:p>
        </w:tc>
      </w:tr>
      <w:tr w:rsidR="00B23415" w:rsidRPr="001C177E" w:rsidTr="00957523">
        <w:trPr>
          <w:trHeight w:val="549"/>
        </w:trPr>
        <w:tc>
          <w:tcPr>
            <w:tcW w:w="568" w:type="dxa"/>
          </w:tcPr>
          <w:p w:rsidR="00B23415" w:rsidRDefault="00B23415" w:rsidP="00081687">
            <w:pPr>
              <w:pStyle w:val="aff6"/>
              <w:ind w:left="0" w:firstLine="0"/>
              <w:rPr>
                <w:sz w:val="24"/>
                <w:szCs w:val="24"/>
              </w:rPr>
            </w:pPr>
            <w:r>
              <w:rPr>
                <w:sz w:val="24"/>
                <w:szCs w:val="24"/>
              </w:rPr>
              <w:t>5.</w:t>
            </w:r>
          </w:p>
        </w:tc>
        <w:tc>
          <w:tcPr>
            <w:tcW w:w="4252" w:type="dxa"/>
            <w:vAlign w:val="bottom"/>
          </w:tcPr>
          <w:p w:rsidR="00B23415" w:rsidRPr="00ED346B" w:rsidRDefault="00B23415" w:rsidP="00081687">
            <w:r w:rsidRPr="00ED346B">
              <w:t>Численность безработных</w:t>
            </w:r>
            <w:r>
              <w:t>, зарегистрированных в службе занятости</w:t>
            </w:r>
          </w:p>
        </w:tc>
        <w:tc>
          <w:tcPr>
            <w:tcW w:w="851" w:type="dxa"/>
            <w:vAlign w:val="bottom"/>
          </w:tcPr>
          <w:p w:rsidR="00B23415" w:rsidRPr="001C177E" w:rsidRDefault="00B23415" w:rsidP="00081687">
            <w:pPr>
              <w:pStyle w:val="aff6"/>
              <w:ind w:left="0" w:firstLine="0"/>
              <w:jc w:val="center"/>
              <w:rPr>
                <w:sz w:val="24"/>
                <w:szCs w:val="24"/>
              </w:rPr>
            </w:pPr>
            <w:r>
              <w:rPr>
                <w:sz w:val="24"/>
                <w:szCs w:val="24"/>
              </w:rPr>
              <w:t>5</w:t>
            </w:r>
          </w:p>
        </w:tc>
        <w:tc>
          <w:tcPr>
            <w:tcW w:w="1418" w:type="dxa"/>
            <w:vAlign w:val="bottom"/>
          </w:tcPr>
          <w:p w:rsidR="00B23415" w:rsidRPr="001C177E" w:rsidRDefault="00B23415" w:rsidP="00081687">
            <w:pPr>
              <w:pStyle w:val="aff6"/>
              <w:ind w:left="0" w:firstLine="0"/>
              <w:jc w:val="center"/>
              <w:rPr>
                <w:sz w:val="24"/>
                <w:szCs w:val="24"/>
              </w:rPr>
            </w:pPr>
            <w:r>
              <w:rPr>
                <w:sz w:val="24"/>
                <w:szCs w:val="24"/>
              </w:rPr>
              <w:t>0,6</w:t>
            </w:r>
          </w:p>
        </w:tc>
        <w:tc>
          <w:tcPr>
            <w:tcW w:w="991" w:type="dxa"/>
            <w:vAlign w:val="bottom"/>
          </w:tcPr>
          <w:p w:rsidR="00B23415" w:rsidRPr="001C177E" w:rsidRDefault="00B23415" w:rsidP="00081687">
            <w:pPr>
              <w:pStyle w:val="aff6"/>
              <w:ind w:left="0" w:firstLine="0"/>
              <w:jc w:val="center"/>
              <w:rPr>
                <w:sz w:val="24"/>
                <w:szCs w:val="24"/>
              </w:rPr>
            </w:pPr>
            <w:r>
              <w:rPr>
                <w:sz w:val="24"/>
                <w:szCs w:val="24"/>
              </w:rPr>
              <w:t>3</w:t>
            </w:r>
          </w:p>
        </w:tc>
        <w:tc>
          <w:tcPr>
            <w:tcW w:w="1417" w:type="dxa"/>
            <w:vAlign w:val="bottom"/>
          </w:tcPr>
          <w:p w:rsidR="00B23415" w:rsidRPr="001C177E" w:rsidRDefault="00B23415" w:rsidP="00081687">
            <w:pPr>
              <w:pStyle w:val="aff6"/>
              <w:ind w:left="0" w:firstLine="0"/>
              <w:jc w:val="center"/>
              <w:rPr>
                <w:sz w:val="24"/>
                <w:szCs w:val="24"/>
              </w:rPr>
            </w:pPr>
            <w:r>
              <w:rPr>
                <w:sz w:val="24"/>
                <w:szCs w:val="24"/>
              </w:rPr>
              <w:t>0,3</w:t>
            </w:r>
          </w:p>
        </w:tc>
      </w:tr>
      <w:tr w:rsidR="00B23415" w:rsidRPr="001C177E" w:rsidTr="00957523">
        <w:trPr>
          <w:trHeight w:val="292"/>
        </w:trPr>
        <w:tc>
          <w:tcPr>
            <w:tcW w:w="568" w:type="dxa"/>
          </w:tcPr>
          <w:p w:rsidR="00B23415" w:rsidRDefault="00B23415" w:rsidP="00081687">
            <w:pPr>
              <w:pStyle w:val="aff6"/>
              <w:ind w:left="0" w:firstLine="0"/>
              <w:rPr>
                <w:sz w:val="24"/>
                <w:szCs w:val="24"/>
              </w:rPr>
            </w:pPr>
          </w:p>
        </w:tc>
        <w:tc>
          <w:tcPr>
            <w:tcW w:w="4252" w:type="dxa"/>
            <w:vAlign w:val="bottom"/>
          </w:tcPr>
          <w:p w:rsidR="00B23415" w:rsidRPr="00ED346B" w:rsidRDefault="00B23415" w:rsidP="00081687">
            <w:r>
              <w:t>Население, чел.</w:t>
            </w:r>
          </w:p>
        </w:tc>
        <w:tc>
          <w:tcPr>
            <w:tcW w:w="851" w:type="dxa"/>
            <w:vAlign w:val="bottom"/>
          </w:tcPr>
          <w:p w:rsidR="00B23415" w:rsidRPr="001C177E" w:rsidRDefault="00B23415" w:rsidP="00081687">
            <w:pPr>
              <w:pStyle w:val="aff6"/>
              <w:ind w:left="0" w:firstLine="0"/>
              <w:jc w:val="center"/>
              <w:rPr>
                <w:sz w:val="24"/>
                <w:szCs w:val="24"/>
              </w:rPr>
            </w:pPr>
            <w:r>
              <w:rPr>
                <w:sz w:val="24"/>
                <w:szCs w:val="24"/>
              </w:rPr>
              <w:t>920</w:t>
            </w:r>
          </w:p>
        </w:tc>
        <w:tc>
          <w:tcPr>
            <w:tcW w:w="1418" w:type="dxa"/>
            <w:vAlign w:val="bottom"/>
          </w:tcPr>
          <w:p w:rsidR="00B23415" w:rsidRPr="001C177E" w:rsidRDefault="00B23415" w:rsidP="00081687">
            <w:pPr>
              <w:pStyle w:val="aff6"/>
              <w:ind w:left="0" w:firstLine="0"/>
              <w:jc w:val="center"/>
              <w:rPr>
                <w:sz w:val="24"/>
                <w:szCs w:val="24"/>
              </w:rPr>
            </w:pPr>
            <w:r>
              <w:rPr>
                <w:sz w:val="24"/>
                <w:szCs w:val="24"/>
              </w:rPr>
              <w:t>100,0</w:t>
            </w:r>
          </w:p>
        </w:tc>
        <w:tc>
          <w:tcPr>
            <w:tcW w:w="991" w:type="dxa"/>
            <w:vAlign w:val="bottom"/>
          </w:tcPr>
          <w:p w:rsidR="00B23415" w:rsidRPr="001C177E" w:rsidRDefault="00B23415" w:rsidP="00081687">
            <w:pPr>
              <w:pStyle w:val="aff6"/>
              <w:ind w:left="0" w:firstLine="0"/>
              <w:jc w:val="center"/>
              <w:rPr>
                <w:sz w:val="24"/>
                <w:szCs w:val="24"/>
              </w:rPr>
            </w:pPr>
            <w:r>
              <w:rPr>
                <w:sz w:val="24"/>
                <w:szCs w:val="24"/>
              </w:rPr>
              <w:t>970</w:t>
            </w:r>
          </w:p>
        </w:tc>
        <w:tc>
          <w:tcPr>
            <w:tcW w:w="1417" w:type="dxa"/>
            <w:vAlign w:val="bottom"/>
          </w:tcPr>
          <w:p w:rsidR="00B23415" w:rsidRPr="001C177E" w:rsidRDefault="00B23415" w:rsidP="00081687">
            <w:pPr>
              <w:pStyle w:val="aff6"/>
              <w:ind w:left="0" w:firstLine="0"/>
              <w:jc w:val="center"/>
              <w:rPr>
                <w:sz w:val="24"/>
                <w:szCs w:val="24"/>
              </w:rPr>
            </w:pPr>
            <w:r>
              <w:rPr>
                <w:sz w:val="24"/>
                <w:szCs w:val="24"/>
              </w:rPr>
              <w:t>100,0</w:t>
            </w:r>
          </w:p>
        </w:tc>
      </w:tr>
    </w:tbl>
    <w:p w:rsidR="00B23415" w:rsidRPr="00186F81" w:rsidRDefault="00B23415" w:rsidP="00186F81">
      <w:pPr>
        <w:pStyle w:val="a8"/>
        <w:spacing w:line="240" w:lineRule="auto"/>
        <w:ind w:left="0" w:firstLine="851"/>
        <w:jc w:val="both"/>
        <w:rPr>
          <w:rFonts w:ascii="Times New Roman" w:hAnsi="Times New Roman"/>
          <w:sz w:val="28"/>
          <w:szCs w:val="28"/>
        </w:rPr>
      </w:pPr>
      <w:r w:rsidRPr="00186F81">
        <w:rPr>
          <w:rFonts w:ascii="Times New Roman" w:hAnsi="Times New Roman"/>
          <w:sz w:val="28"/>
          <w:szCs w:val="28"/>
        </w:rPr>
        <w:lastRenderedPageBreak/>
        <w:t>Таким образом, численность трудовых ресурсов по этапам реализации проекта будет находиться в пределах 60,9 – 61,3% от численности прогнозируемого населении. Большая часть трудовых ресурсов будет занята в основной отрасли экономике - сельскохозяйственном производстве. Возрастет так же занятость населения в обслуживающих отраслях - здравоохранении, образовании, культуре, торговле.</w:t>
      </w:r>
      <w:bookmarkStart w:id="0" w:name="_Toc183075417"/>
    </w:p>
    <w:p w:rsidR="00B23415" w:rsidRPr="008D4294" w:rsidRDefault="008D4294" w:rsidP="00B23415">
      <w:pPr>
        <w:jc w:val="center"/>
        <w:rPr>
          <w:b/>
          <w:sz w:val="28"/>
          <w:szCs w:val="28"/>
        </w:rPr>
      </w:pPr>
      <w:r w:rsidRPr="008D4294">
        <w:rPr>
          <w:b/>
          <w:sz w:val="28"/>
          <w:szCs w:val="28"/>
        </w:rPr>
        <w:t xml:space="preserve">Глава 6. </w:t>
      </w:r>
      <w:r w:rsidR="00B23415" w:rsidRPr="008D4294">
        <w:rPr>
          <w:b/>
          <w:sz w:val="28"/>
          <w:szCs w:val="28"/>
        </w:rPr>
        <w:t>Жилищное строительство</w:t>
      </w:r>
      <w:bookmarkEnd w:id="0"/>
    </w:p>
    <w:p w:rsidR="00B23415" w:rsidRPr="00654232" w:rsidRDefault="00B23415" w:rsidP="00B23415">
      <w:pPr>
        <w:jc w:val="center"/>
        <w:rPr>
          <w:sz w:val="28"/>
          <w:szCs w:val="28"/>
        </w:rPr>
      </w:pPr>
    </w:p>
    <w:p w:rsidR="00B23415" w:rsidRPr="00990172" w:rsidRDefault="00B23415" w:rsidP="00B23415">
      <w:pPr>
        <w:ind w:firstLine="709"/>
        <w:jc w:val="both"/>
        <w:rPr>
          <w:sz w:val="28"/>
          <w:szCs w:val="28"/>
        </w:rPr>
      </w:pPr>
      <w:r>
        <w:rPr>
          <w:sz w:val="28"/>
          <w:szCs w:val="28"/>
        </w:rPr>
        <w:t xml:space="preserve">По данным Администрации района жилой фонд сельского поселения на 01.01.2012г. составил 16,8 тыс.кв.м. общей площади, из них 12,9 тыс.кв.м. муниципальный. </w:t>
      </w:r>
    </w:p>
    <w:p w:rsidR="00B23415" w:rsidRPr="00E569DE" w:rsidRDefault="00B23415" w:rsidP="00B23415">
      <w:pPr>
        <w:ind w:firstLine="709"/>
        <w:jc w:val="both"/>
        <w:rPr>
          <w:sz w:val="28"/>
          <w:szCs w:val="28"/>
        </w:rPr>
      </w:pPr>
      <w:r>
        <w:rPr>
          <w:sz w:val="28"/>
          <w:szCs w:val="28"/>
        </w:rPr>
        <w:t>Большая часть жилого фонда находится в хорошем и удовлетворительном состоянии. Средняя обеспеченность общей площадью на 1 жителя составляет 18,7 м</w:t>
      </w:r>
      <w:r>
        <w:rPr>
          <w:sz w:val="28"/>
          <w:szCs w:val="28"/>
          <w:vertAlign w:val="superscript"/>
        </w:rPr>
        <w:t xml:space="preserve">2 </w:t>
      </w:r>
      <w:r w:rsidRPr="00E569DE">
        <w:rPr>
          <w:sz w:val="28"/>
          <w:szCs w:val="28"/>
        </w:rPr>
        <w:t xml:space="preserve">. </w:t>
      </w:r>
      <w:r w:rsidRPr="00E569DE">
        <w:rPr>
          <w:snapToGrid w:val="0"/>
          <w:sz w:val="28"/>
          <w:szCs w:val="28"/>
        </w:rPr>
        <w:t>Распределение жилого фонда и населения на 01.01.2012г. пр</w:t>
      </w:r>
      <w:r>
        <w:rPr>
          <w:snapToGrid w:val="0"/>
          <w:sz w:val="28"/>
          <w:szCs w:val="28"/>
        </w:rPr>
        <w:t>и</w:t>
      </w:r>
      <w:r w:rsidRPr="00E569DE">
        <w:rPr>
          <w:snapToGrid w:val="0"/>
          <w:sz w:val="28"/>
          <w:szCs w:val="28"/>
        </w:rPr>
        <w:t xml:space="preserve">ведено в таблице </w:t>
      </w:r>
      <w:r>
        <w:rPr>
          <w:snapToGrid w:val="0"/>
          <w:sz w:val="28"/>
          <w:szCs w:val="28"/>
        </w:rPr>
        <w:t>1</w:t>
      </w:r>
      <w:r w:rsidR="00957523">
        <w:rPr>
          <w:snapToGrid w:val="0"/>
          <w:sz w:val="28"/>
          <w:szCs w:val="28"/>
        </w:rPr>
        <w:t>5</w:t>
      </w:r>
      <w:r w:rsidRPr="00E569DE">
        <w:rPr>
          <w:snapToGrid w:val="0"/>
          <w:sz w:val="28"/>
          <w:szCs w:val="28"/>
        </w:rPr>
        <w:t xml:space="preserve"> .</w:t>
      </w:r>
    </w:p>
    <w:p w:rsidR="00B23415" w:rsidRPr="00186F81" w:rsidRDefault="00B23415" w:rsidP="00186F81">
      <w:pPr>
        <w:ind w:firstLine="709"/>
        <w:jc w:val="right"/>
        <w:rPr>
          <w:sz w:val="28"/>
          <w:szCs w:val="28"/>
        </w:rPr>
      </w:pPr>
      <w:r w:rsidRPr="00186F81">
        <w:rPr>
          <w:sz w:val="28"/>
          <w:szCs w:val="28"/>
        </w:rPr>
        <w:t>Таблица 1</w:t>
      </w:r>
      <w:r w:rsidR="00957523">
        <w:rPr>
          <w:sz w:val="28"/>
          <w:szCs w:val="28"/>
        </w:rPr>
        <w:t>5</w:t>
      </w:r>
    </w:p>
    <w:p w:rsidR="00B23415" w:rsidRPr="00186F81" w:rsidRDefault="00B23415" w:rsidP="00186F81">
      <w:pPr>
        <w:pStyle w:val="23"/>
        <w:spacing w:line="240" w:lineRule="auto"/>
        <w:ind w:firstLine="902"/>
        <w:jc w:val="center"/>
        <w:rPr>
          <w:snapToGrid w:val="0"/>
          <w:sz w:val="28"/>
          <w:szCs w:val="28"/>
        </w:rPr>
      </w:pPr>
      <w:r w:rsidRPr="00186F81">
        <w:rPr>
          <w:snapToGrid w:val="0"/>
          <w:sz w:val="28"/>
          <w:szCs w:val="28"/>
        </w:rPr>
        <w:t xml:space="preserve">Распределение жилого фонда и населения </w:t>
      </w:r>
    </w:p>
    <w:p w:rsidR="00B23415" w:rsidRPr="00186F81" w:rsidRDefault="00B23415" w:rsidP="00186F81">
      <w:pPr>
        <w:pStyle w:val="23"/>
        <w:spacing w:line="240" w:lineRule="auto"/>
        <w:ind w:firstLine="902"/>
        <w:jc w:val="center"/>
        <w:rPr>
          <w:snapToGrid w:val="0"/>
          <w:sz w:val="28"/>
          <w:szCs w:val="28"/>
        </w:rPr>
      </w:pPr>
      <w:r w:rsidRPr="00186F81">
        <w:rPr>
          <w:snapToGrid w:val="0"/>
          <w:sz w:val="28"/>
          <w:szCs w:val="28"/>
        </w:rPr>
        <w:t>на 01.01.2012г.</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691"/>
        <w:gridCol w:w="1278"/>
        <w:gridCol w:w="1141"/>
        <w:gridCol w:w="1419"/>
        <w:gridCol w:w="992"/>
      </w:tblGrid>
      <w:tr w:rsidR="00B23415" w:rsidRPr="00630331" w:rsidTr="00957523">
        <w:trPr>
          <w:trHeight w:val="1730"/>
        </w:trPr>
        <w:tc>
          <w:tcPr>
            <w:tcW w:w="2268" w:type="dxa"/>
            <w:vAlign w:val="center"/>
          </w:tcPr>
          <w:p w:rsidR="00B23415" w:rsidRPr="00630331" w:rsidRDefault="00B23415" w:rsidP="00186F81">
            <w:pPr>
              <w:pStyle w:val="23"/>
              <w:spacing w:line="240" w:lineRule="auto"/>
              <w:jc w:val="center"/>
              <w:rPr>
                <w:snapToGrid w:val="0"/>
              </w:rPr>
            </w:pPr>
            <w:r w:rsidRPr="00630331">
              <w:rPr>
                <w:snapToGrid w:val="0"/>
              </w:rPr>
              <w:t>Наименование поселений</w:t>
            </w:r>
          </w:p>
        </w:tc>
        <w:tc>
          <w:tcPr>
            <w:tcW w:w="1691" w:type="dxa"/>
            <w:vAlign w:val="center"/>
          </w:tcPr>
          <w:p w:rsidR="00B23415" w:rsidRPr="00630331" w:rsidRDefault="00B23415" w:rsidP="00186F81">
            <w:pPr>
              <w:pStyle w:val="23"/>
              <w:spacing w:line="240" w:lineRule="auto"/>
              <w:jc w:val="center"/>
              <w:rPr>
                <w:snapToGrid w:val="0"/>
              </w:rPr>
            </w:pPr>
            <w:r w:rsidRPr="00630331">
              <w:rPr>
                <w:snapToGrid w:val="0"/>
              </w:rPr>
              <w:t xml:space="preserve">Территория под жилой </w:t>
            </w:r>
          </w:p>
          <w:p w:rsidR="00B23415" w:rsidRPr="00630331" w:rsidRDefault="00B23415" w:rsidP="00186F81">
            <w:pPr>
              <w:pStyle w:val="23"/>
              <w:spacing w:line="240" w:lineRule="auto"/>
              <w:jc w:val="center"/>
              <w:rPr>
                <w:snapToGrid w:val="0"/>
              </w:rPr>
            </w:pPr>
            <w:r w:rsidRPr="00630331">
              <w:rPr>
                <w:snapToGrid w:val="0"/>
              </w:rPr>
              <w:t>застройкой</w:t>
            </w:r>
          </w:p>
          <w:p w:rsidR="00B23415" w:rsidRPr="00630331" w:rsidRDefault="00B23415" w:rsidP="00186F81">
            <w:pPr>
              <w:pStyle w:val="23"/>
              <w:spacing w:line="240" w:lineRule="auto"/>
              <w:jc w:val="center"/>
              <w:rPr>
                <w:snapToGrid w:val="0"/>
              </w:rPr>
            </w:pPr>
            <w:r w:rsidRPr="00630331">
              <w:rPr>
                <w:snapToGrid w:val="0"/>
              </w:rPr>
              <w:t>га</w:t>
            </w:r>
          </w:p>
        </w:tc>
        <w:tc>
          <w:tcPr>
            <w:tcW w:w="1278" w:type="dxa"/>
            <w:vAlign w:val="center"/>
          </w:tcPr>
          <w:p w:rsidR="00B23415" w:rsidRPr="00630331" w:rsidRDefault="00B23415" w:rsidP="00186F81">
            <w:pPr>
              <w:pStyle w:val="23"/>
              <w:spacing w:line="240" w:lineRule="auto"/>
              <w:jc w:val="center"/>
              <w:rPr>
                <w:snapToGrid w:val="0"/>
              </w:rPr>
            </w:pPr>
            <w:r w:rsidRPr="00630331">
              <w:rPr>
                <w:snapToGrid w:val="0"/>
              </w:rPr>
              <w:t>Жилой фонд</w:t>
            </w:r>
          </w:p>
          <w:p w:rsidR="00B23415" w:rsidRPr="00630331" w:rsidRDefault="00B23415" w:rsidP="00186F81">
            <w:pPr>
              <w:pStyle w:val="23"/>
              <w:spacing w:line="240" w:lineRule="auto"/>
              <w:jc w:val="center"/>
              <w:rPr>
                <w:snapToGrid w:val="0"/>
                <w:vertAlign w:val="superscript"/>
              </w:rPr>
            </w:pPr>
            <w:r w:rsidRPr="00630331">
              <w:rPr>
                <w:snapToGrid w:val="0"/>
              </w:rPr>
              <w:t>тыс.м</w:t>
            </w:r>
            <w:r w:rsidRPr="00630331">
              <w:rPr>
                <w:snapToGrid w:val="0"/>
                <w:vertAlign w:val="superscript"/>
              </w:rPr>
              <w:t>2</w:t>
            </w:r>
          </w:p>
          <w:p w:rsidR="00B23415" w:rsidRPr="00630331" w:rsidRDefault="00B23415" w:rsidP="00186F81">
            <w:pPr>
              <w:pStyle w:val="23"/>
              <w:spacing w:line="240" w:lineRule="auto"/>
              <w:jc w:val="center"/>
              <w:rPr>
                <w:snapToGrid w:val="0"/>
              </w:rPr>
            </w:pPr>
            <w:r w:rsidRPr="00630331">
              <w:rPr>
                <w:snapToGrid w:val="0"/>
              </w:rPr>
              <w:t>общей площади</w:t>
            </w:r>
          </w:p>
        </w:tc>
        <w:tc>
          <w:tcPr>
            <w:tcW w:w="1141" w:type="dxa"/>
          </w:tcPr>
          <w:p w:rsidR="00B23415" w:rsidRPr="00630331" w:rsidRDefault="00B23415" w:rsidP="00186F81">
            <w:pPr>
              <w:pStyle w:val="23"/>
              <w:spacing w:line="240" w:lineRule="auto"/>
              <w:jc w:val="center"/>
              <w:rPr>
                <w:snapToGrid w:val="0"/>
              </w:rPr>
            </w:pPr>
          </w:p>
          <w:p w:rsidR="00B23415" w:rsidRPr="00630331" w:rsidRDefault="00B23415" w:rsidP="00186F81">
            <w:pPr>
              <w:pStyle w:val="23"/>
              <w:spacing w:line="240" w:lineRule="auto"/>
              <w:jc w:val="center"/>
              <w:rPr>
                <w:snapToGrid w:val="0"/>
              </w:rPr>
            </w:pPr>
            <w:r w:rsidRPr="00630331">
              <w:rPr>
                <w:snapToGrid w:val="0"/>
              </w:rPr>
              <w:t>Количество усадеб</w:t>
            </w:r>
          </w:p>
        </w:tc>
        <w:tc>
          <w:tcPr>
            <w:tcW w:w="1419" w:type="dxa"/>
            <w:tcBorders>
              <w:right w:val="nil"/>
            </w:tcBorders>
            <w:vAlign w:val="center"/>
          </w:tcPr>
          <w:p w:rsidR="00B23415" w:rsidRPr="00630331" w:rsidRDefault="00B23415" w:rsidP="00186F81">
            <w:pPr>
              <w:pStyle w:val="23"/>
              <w:spacing w:line="240" w:lineRule="auto"/>
              <w:jc w:val="center"/>
              <w:rPr>
                <w:snapToGrid w:val="0"/>
              </w:rPr>
            </w:pPr>
            <w:r w:rsidRPr="00630331">
              <w:rPr>
                <w:snapToGrid w:val="0"/>
              </w:rPr>
              <w:t>Население,</w:t>
            </w:r>
          </w:p>
          <w:p w:rsidR="00B23415" w:rsidRPr="00630331" w:rsidRDefault="00B23415" w:rsidP="00186F81">
            <w:pPr>
              <w:pStyle w:val="23"/>
              <w:spacing w:line="240" w:lineRule="auto"/>
              <w:jc w:val="center"/>
              <w:rPr>
                <w:snapToGrid w:val="0"/>
              </w:rPr>
            </w:pPr>
            <w:r w:rsidRPr="00630331">
              <w:rPr>
                <w:snapToGrid w:val="0"/>
              </w:rPr>
              <w:t>человек</w:t>
            </w:r>
          </w:p>
        </w:tc>
        <w:tc>
          <w:tcPr>
            <w:tcW w:w="992" w:type="dxa"/>
            <w:tcBorders>
              <w:right w:val="single" w:sz="4" w:space="0" w:color="auto"/>
            </w:tcBorders>
            <w:vAlign w:val="center"/>
          </w:tcPr>
          <w:p w:rsidR="00B23415" w:rsidRPr="00630331" w:rsidRDefault="00B23415" w:rsidP="00186F81">
            <w:pPr>
              <w:pStyle w:val="23"/>
              <w:spacing w:line="240" w:lineRule="auto"/>
              <w:jc w:val="center"/>
              <w:rPr>
                <w:snapToGrid w:val="0"/>
              </w:rPr>
            </w:pPr>
            <w:r w:rsidRPr="00630331">
              <w:rPr>
                <w:snapToGrid w:val="0"/>
              </w:rPr>
              <w:t>Плотность населения</w:t>
            </w:r>
          </w:p>
          <w:p w:rsidR="00B23415" w:rsidRPr="00630331" w:rsidRDefault="00B23415" w:rsidP="00186F81">
            <w:pPr>
              <w:pStyle w:val="23"/>
              <w:spacing w:line="240" w:lineRule="auto"/>
              <w:jc w:val="center"/>
              <w:rPr>
                <w:snapToGrid w:val="0"/>
              </w:rPr>
            </w:pPr>
            <w:r w:rsidRPr="00630331">
              <w:rPr>
                <w:snapToGrid w:val="0"/>
              </w:rPr>
              <w:t>чел./га</w:t>
            </w:r>
          </w:p>
        </w:tc>
      </w:tr>
      <w:tr w:rsidR="00B23415" w:rsidRPr="00630331" w:rsidTr="00957523">
        <w:trPr>
          <w:trHeight w:val="540"/>
        </w:trPr>
        <w:tc>
          <w:tcPr>
            <w:tcW w:w="2268" w:type="dxa"/>
          </w:tcPr>
          <w:p w:rsidR="00B23415" w:rsidRPr="00630331" w:rsidRDefault="00B23415" w:rsidP="00186F81">
            <w:pPr>
              <w:jc w:val="both"/>
              <w:rPr>
                <w:b/>
                <w:bCs/>
              </w:rPr>
            </w:pPr>
            <w:r w:rsidRPr="00630331">
              <w:rPr>
                <w:b/>
                <w:bCs/>
              </w:rPr>
              <w:t>Варламовское МО</w:t>
            </w:r>
          </w:p>
        </w:tc>
        <w:tc>
          <w:tcPr>
            <w:tcW w:w="1691" w:type="dxa"/>
            <w:vAlign w:val="bottom"/>
          </w:tcPr>
          <w:p w:rsidR="00B23415" w:rsidRPr="00630331" w:rsidRDefault="00B23415" w:rsidP="00186F81">
            <w:pPr>
              <w:pStyle w:val="23"/>
              <w:spacing w:line="240" w:lineRule="auto"/>
              <w:jc w:val="center"/>
              <w:rPr>
                <w:snapToGrid w:val="0"/>
              </w:rPr>
            </w:pPr>
            <w:r w:rsidRPr="00630331">
              <w:rPr>
                <w:snapToGrid w:val="0"/>
              </w:rPr>
              <w:t>237,14</w:t>
            </w:r>
          </w:p>
        </w:tc>
        <w:tc>
          <w:tcPr>
            <w:tcW w:w="1278" w:type="dxa"/>
            <w:vAlign w:val="bottom"/>
          </w:tcPr>
          <w:p w:rsidR="00B23415" w:rsidRPr="00630331" w:rsidRDefault="00B23415" w:rsidP="00186F81">
            <w:pPr>
              <w:jc w:val="center"/>
            </w:pPr>
            <w:r w:rsidRPr="00630331">
              <w:t>16,8</w:t>
            </w:r>
          </w:p>
        </w:tc>
        <w:tc>
          <w:tcPr>
            <w:tcW w:w="1141" w:type="dxa"/>
            <w:vAlign w:val="bottom"/>
          </w:tcPr>
          <w:p w:rsidR="00B23415" w:rsidRPr="00630331" w:rsidRDefault="00B23415" w:rsidP="00186F81">
            <w:pPr>
              <w:jc w:val="center"/>
              <w:rPr>
                <w:bCs/>
              </w:rPr>
            </w:pPr>
            <w:r w:rsidRPr="00630331">
              <w:rPr>
                <w:bCs/>
              </w:rPr>
              <w:t>323</w:t>
            </w:r>
          </w:p>
        </w:tc>
        <w:tc>
          <w:tcPr>
            <w:tcW w:w="1419" w:type="dxa"/>
            <w:vAlign w:val="bottom"/>
          </w:tcPr>
          <w:p w:rsidR="00B23415" w:rsidRPr="00630331" w:rsidRDefault="00B23415" w:rsidP="00186F81">
            <w:pPr>
              <w:jc w:val="center"/>
              <w:rPr>
                <w:bCs/>
              </w:rPr>
            </w:pPr>
            <w:r w:rsidRPr="00630331">
              <w:rPr>
                <w:bCs/>
              </w:rPr>
              <w:t>900</w:t>
            </w:r>
          </w:p>
        </w:tc>
        <w:tc>
          <w:tcPr>
            <w:tcW w:w="992" w:type="dxa"/>
            <w:vAlign w:val="bottom"/>
          </w:tcPr>
          <w:p w:rsidR="00B23415" w:rsidRPr="00630331" w:rsidRDefault="00B23415" w:rsidP="00186F81">
            <w:pPr>
              <w:pStyle w:val="23"/>
              <w:spacing w:line="240" w:lineRule="auto"/>
              <w:jc w:val="center"/>
              <w:rPr>
                <w:snapToGrid w:val="0"/>
              </w:rPr>
            </w:pPr>
            <w:r w:rsidRPr="00630331">
              <w:rPr>
                <w:snapToGrid w:val="0"/>
              </w:rPr>
              <w:t>4</w:t>
            </w:r>
          </w:p>
        </w:tc>
      </w:tr>
      <w:tr w:rsidR="00B23415" w:rsidRPr="00630331" w:rsidTr="00957523">
        <w:trPr>
          <w:trHeight w:val="540"/>
        </w:trPr>
        <w:tc>
          <w:tcPr>
            <w:tcW w:w="2268" w:type="dxa"/>
          </w:tcPr>
          <w:p w:rsidR="00B23415" w:rsidRPr="00630331" w:rsidRDefault="00B23415" w:rsidP="00186F81">
            <w:r w:rsidRPr="00630331">
              <w:t>с.Варламово</w:t>
            </w:r>
          </w:p>
        </w:tc>
        <w:tc>
          <w:tcPr>
            <w:tcW w:w="1691" w:type="dxa"/>
            <w:vAlign w:val="bottom"/>
          </w:tcPr>
          <w:p w:rsidR="00B23415" w:rsidRPr="00630331" w:rsidRDefault="00B23415" w:rsidP="00186F81">
            <w:pPr>
              <w:pStyle w:val="23"/>
              <w:spacing w:line="240" w:lineRule="auto"/>
              <w:jc w:val="center"/>
              <w:rPr>
                <w:snapToGrid w:val="0"/>
              </w:rPr>
            </w:pPr>
            <w:r w:rsidRPr="00630331">
              <w:rPr>
                <w:snapToGrid w:val="0"/>
              </w:rPr>
              <w:t>77,52</w:t>
            </w:r>
          </w:p>
        </w:tc>
        <w:tc>
          <w:tcPr>
            <w:tcW w:w="1278" w:type="dxa"/>
            <w:vAlign w:val="bottom"/>
          </w:tcPr>
          <w:p w:rsidR="00B23415" w:rsidRPr="00630331" w:rsidRDefault="00B23415" w:rsidP="00186F81">
            <w:pPr>
              <w:jc w:val="center"/>
            </w:pPr>
            <w:r w:rsidRPr="00630331">
              <w:t>8,4</w:t>
            </w:r>
          </w:p>
        </w:tc>
        <w:tc>
          <w:tcPr>
            <w:tcW w:w="1141" w:type="dxa"/>
            <w:vAlign w:val="bottom"/>
          </w:tcPr>
          <w:p w:rsidR="00B23415" w:rsidRPr="00630331" w:rsidRDefault="00B23415" w:rsidP="00186F81">
            <w:pPr>
              <w:jc w:val="center"/>
            </w:pPr>
            <w:r w:rsidRPr="00630331">
              <w:t>157</w:t>
            </w:r>
          </w:p>
        </w:tc>
        <w:tc>
          <w:tcPr>
            <w:tcW w:w="1419" w:type="dxa"/>
            <w:vAlign w:val="bottom"/>
          </w:tcPr>
          <w:p w:rsidR="00B23415" w:rsidRPr="00630331" w:rsidRDefault="00B23415" w:rsidP="00186F81">
            <w:pPr>
              <w:jc w:val="center"/>
              <w:rPr>
                <w:color w:val="000000"/>
              </w:rPr>
            </w:pPr>
            <w:r w:rsidRPr="00630331">
              <w:rPr>
                <w:color w:val="000000"/>
              </w:rPr>
              <w:t>450</w:t>
            </w:r>
          </w:p>
        </w:tc>
        <w:tc>
          <w:tcPr>
            <w:tcW w:w="992" w:type="dxa"/>
            <w:vAlign w:val="bottom"/>
          </w:tcPr>
          <w:p w:rsidR="00B23415" w:rsidRPr="00630331" w:rsidRDefault="00B23415" w:rsidP="00186F81">
            <w:pPr>
              <w:pStyle w:val="23"/>
              <w:spacing w:line="240" w:lineRule="auto"/>
              <w:jc w:val="center"/>
              <w:rPr>
                <w:snapToGrid w:val="0"/>
              </w:rPr>
            </w:pPr>
            <w:r w:rsidRPr="00630331">
              <w:rPr>
                <w:snapToGrid w:val="0"/>
              </w:rPr>
              <w:t>6</w:t>
            </w:r>
          </w:p>
        </w:tc>
      </w:tr>
      <w:tr w:rsidR="00B23415" w:rsidRPr="00630331" w:rsidTr="00957523">
        <w:trPr>
          <w:trHeight w:val="540"/>
        </w:trPr>
        <w:tc>
          <w:tcPr>
            <w:tcW w:w="2268" w:type="dxa"/>
          </w:tcPr>
          <w:p w:rsidR="00B23415" w:rsidRPr="00630331" w:rsidRDefault="00B23415" w:rsidP="00186F81">
            <w:r w:rsidRPr="00630331">
              <w:t>д.Б-Черное</w:t>
            </w:r>
          </w:p>
        </w:tc>
        <w:tc>
          <w:tcPr>
            <w:tcW w:w="1691" w:type="dxa"/>
            <w:vAlign w:val="bottom"/>
          </w:tcPr>
          <w:p w:rsidR="00B23415" w:rsidRPr="00630331" w:rsidRDefault="00B23415" w:rsidP="00186F81">
            <w:pPr>
              <w:pStyle w:val="23"/>
              <w:spacing w:line="240" w:lineRule="auto"/>
              <w:jc w:val="center"/>
              <w:rPr>
                <w:snapToGrid w:val="0"/>
              </w:rPr>
            </w:pPr>
            <w:r w:rsidRPr="00630331">
              <w:rPr>
                <w:snapToGrid w:val="0"/>
              </w:rPr>
              <w:t>64,50</w:t>
            </w:r>
          </w:p>
        </w:tc>
        <w:tc>
          <w:tcPr>
            <w:tcW w:w="1278" w:type="dxa"/>
            <w:vAlign w:val="bottom"/>
          </w:tcPr>
          <w:p w:rsidR="00B23415" w:rsidRPr="00630331" w:rsidRDefault="00B23415" w:rsidP="00186F81">
            <w:pPr>
              <w:jc w:val="center"/>
            </w:pPr>
            <w:r w:rsidRPr="00630331">
              <w:t>6,7</w:t>
            </w:r>
          </w:p>
        </w:tc>
        <w:tc>
          <w:tcPr>
            <w:tcW w:w="1141" w:type="dxa"/>
          </w:tcPr>
          <w:p w:rsidR="00B23415" w:rsidRPr="00630331" w:rsidRDefault="00B23415" w:rsidP="00186F81">
            <w:pPr>
              <w:jc w:val="center"/>
            </w:pPr>
            <w:r w:rsidRPr="00630331">
              <w:t>130</w:t>
            </w:r>
          </w:p>
        </w:tc>
        <w:tc>
          <w:tcPr>
            <w:tcW w:w="1419" w:type="dxa"/>
            <w:vAlign w:val="bottom"/>
          </w:tcPr>
          <w:p w:rsidR="00B23415" w:rsidRPr="00630331" w:rsidRDefault="00B23415" w:rsidP="00186F81">
            <w:pPr>
              <w:jc w:val="center"/>
              <w:rPr>
                <w:color w:val="000000"/>
              </w:rPr>
            </w:pPr>
            <w:r w:rsidRPr="00630331">
              <w:rPr>
                <w:color w:val="000000"/>
              </w:rPr>
              <w:t>361</w:t>
            </w:r>
          </w:p>
        </w:tc>
        <w:tc>
          <w:tcPr>
            <w:tcW w:w="992" w:type="dxa"/>
            <w:vAlign w:val="bottom"/>
          </w:tcPr>
          <w:p w:rsidR="00B23415" w:rsidRPr="00630331" w:rsidRDefault="00B23415" w:rsidP="00186F81">
            <w:pPr>
              <w:pStyle w:val="23"/>
              <w:spacing w:line="240" w:lineRule="auto"/>
              <w:jc w:val="center"/>
              <w:rPr>
                <w:snapToGrid w:val="0"/>
              </w:rPr>
            </w:pPr>
            <w:r w:rsidRPr="00630331">
              <w:rPr>
                <w:snapToGrid w:val="0"/>
              </w:rPr>
              <w:t>6</w:t>
            </w:r>
          </w:p>
        </w:tc>
      </w:tr>
      <w:tr w:rsidR="00B23415" w:rsidRPr="00630331" w:rsidTr="00957523">
        <w:trPr>
          <w:trHeight w:val="383"/>
        </w:trPr>
        <w:tc>
          <w:tcPr>
            <w:tcW w:w="2268" w:type="dxa"/>
          </w:tcPr>
          <w:p w:rsidR="00B23415" w:rsidRPr="00630331" w:rsidRDefault="00B23415" w:rsidP="00186F81">
            <w:r w:rsidRPr="00630331">
              <w:t>д.Кандереп</w:t>
            </w:r>
          </w:p>
        </w:tc>
        <w:tc>
          <w:tcPr>
            <w:tcW w:w="1691" w:type="dxa"/>
            <w:vAlign w:val="bottom"/>
          </w:tcPr>
          <w:p w:rsidR="00B23415" w:rsidRPr="00630331" w:rsidRDefault="00B23415" w:rsidP="00186F81">
            <w:pPr>
              <w:pStyle w:val="23"/>
              <w:spacing w:line="240" w:lineRule="auto"/>
              <w:jc w:val="center"/>
              <w:rPr>
                <w:snapToGrid w:val="0"/>
              </w:rPr>
            </w:pPr>
            <w:r w:rsidRPr="00630331">
              <w:rPr>
                <w:snapToGrid w:val="0"/>
              </w:rPr>
              <w:t>35,87</w:t>
            </w:r>
          </w:p>
        </w:tc>
        <w:tc>
          <w:tcPr>
            <w:tcW w:w="1278" w:type="dxa"/>
            <w:vAlign w:val="bottom"/>
          </w:tcPr>
          <w:p w:rsidR="00B23415" w:rsidRPr="00630331" w:rsidRDefault="00B23415" w:rsidP="00186F81">
            <w:pPr>
              <w:jc w:val="center"/>
            </w:pPr>
            <w:r w:rsidRPr="00630331">
              <w:t>0,6</w:t>
            </w:r>
          </w:p>
        </w:tc>
        <w:tc>
          <w:tcPr>
            <w:tcW w:w="1141" w:type="dxa"/>
          </w:tcPr>
          <w:p w:rsidR="00B23415" w:rsidRPr="00630331" w:rsidRDefault="00B23415" w:rsidP="00186F81">
            <w:pPr>
              <w:jc w:val="center"/>
            </w:pPr>
            <w:r w:rsidRPr="00630331">
              <w:t>16</w:t>
            </w:r>
          </w:p>
        </w:tc>
        <w:tc>
          <w:tcPr>
            <w:tcW w:w="1419" w:type="dxa"/>
            <w:vAlign w:val="bottom"/>
          </w:tcPr>
          <w:p w:rsidR="00B23415" w:rsidRPr="00630331" w:rsidRDefault="00B23415" w:rsidP="00186F81">
            <w:pPr>
              <w:jc w:val="center"/>
              <w:rPr>
                <w:color w:val="000000"/>
              </w:rPr>
            </w:pPr>
            <w:r w:rsidRPr="00630331">
              <w:rPr>
                <w:color w:val="000000"/>
              </w:rPr>
              <w:t>36</w:t>
            </w:r>
          </w:p>
        </w:tc>
        <w:tc>
          <w:tcPr>
            <w:tcW w:w="992" w:type="dxa"/>
            <w:vAlign w:val="bottom"/>
          </w:tcPr>
          <w:p w:rsidR="00B23415" w:rsidRPr="00630331" w:rsidRDefault="00B23415" w:rsidP="00186F81">
            <w:pPr>
              <w:pStyle w:val="23"/>
              <w:spacing w:line="240" w:lineRule="auto"/>
              <w:jc w:val="center"/>
              <w:rPr>
                <w:snapToGrid w:val="0"/>
              </w:rPr>
            </w:pPr>
            <w:r w:rsidRPr="00630331">
              <w:rPr>
                <w:snapToGrid w:val="0"/>
              </w:rPr>
              <w:t>1</w:t>
            </w:r>
          </w:p>
        </w:tc>
      </w:tr>
      <w:tr w:rsidR="00B23415" w:rsidRPr="00630331" w:rsidTr="00957523">
        <w:trPr>
          <w:trHeight w:val="383"/>
        </w:trPr>
        <w:tc>
          <w:tcPr>
            <w:tcW w:w="2268" w:type="dxa"/>
          </w:tcPr>
          <w:p w:rsidR="00B23415" w:rsidRPr="00630331" w:rsidRDefault="00B23415" w:rsidP="00186F81">
            <w:r w:rsidRPr="00630331">
              <w:t>д.Краснознаменка</w:t>
            </w:r>
          </w:p>
        </w:tc>
        <w:tc>
          <w:tcPr>
            <w:tcW w:w="1691" w:type="dxa"/>
            <w:vAlign w:val="bottom"/>
          </w:tcPr>
          <w:p w:rsidR="00B23415" w:rsidRPr="00630331" w:rsidRDefault="00B23415" w:rsidP="00186F81">
            <w:pPr>
              <w:pStyle w:val="23"/>
              <w:spacing w:line="240" w:lineRule="auto"/>
              <w:jc w:val="center"/>
              <w:rPr>
                <w:snapToGrid w:val="0"/>
              </w:rPr>
            </w:pPr>
            <w:r w:rsidRPr="00630331">
              <w:rPr>
                <w:snapToGrid w:val="0"/>
              </w:rPr>
              <w:t>59,25</w:t>
            </w:r>
          </w:p>
        </w:tc>
        <w:tc>
          <w:tcPr>
            <w:tcW w:w="1278" w:type="dxa"/>
            <w:vAlign w:val="bottom"/>
          </w:tcPr>
          <w:p w:rsidR="00B23415" w:rsidRPr="00630331" w:rsidRDefault="00B23415" w:rsidP="00186F81">
            <w:pPr>
              <w:jc w:val="center"/>
            </w:pPr>
            <w:r w:rsidRPr="00630331">
              <w:t>1,1</w:t>
            </w:r>
          </w:p>
        </w:tc>
        <w:tc>
          <w:tcPr>
            <w:tcW w:w="1141" w:type="dxa"/>
          </w:tcPr>
          <w:p w:rsidR="00B23415" w:rsidRPr="00630331" w:rsidRDefault="00B23415" w:rsidP="00186F81">
            <w:pPr>
              <w:jc w:val="center"/>
            </w:pPr>
            <w:r w:rsidRPr="00630331">
              <w:t>20</w:t>
            </w:r>
          </w:p>
        </w:tc>
        <w:tc>
          <w:tcPr>
            <w:tcW w:w="1419" w:type="dxa"/>
            <w:vAlign w:val="bottom"/>
          </w:tcPr>
          <w:p w:rsidR="00B23415" w:rsidRPr="00630331" w:rsidRDefault="00B23415" w:rsidP="00186F81">
            <w:pPr>
              <w:jc w:val="center"/>
              <w:rPr>
                <w:color w:val="000000"/>
              </w:rPr>
            </w:pPr>
            <w:r w:rsidRPr="00630331">
              <w:rPr>
                <w:color w:val="000000"/>
              </w:rPr>
              <w:t>53</w:t>
            </w:r>
          </w:p>
        </w:tc>
        <w:tc>
          <w:tcPr>
            <w:tcW w:w="992" w:type="dxa"/>
            <w:vAlign w:val="bottom"/>
          </w:tcPr>
          <w:p w:rsidR="00B23415" w:rsidRPr="00630331" w:rsidRDefault="00B23415" w:rsidP="00186F81">
            <w:pPr>
              <w:pStyle w:val="23"/>
              <w:spacing w:line="240" w:lineRule="auto"/>
              <w:jc w:val="center"/>
              <w:rPr>
                <w:snapToGrid w:val="0"/>
              </w:rPr>
            </w:pPr>
            <w:r w:rsidRPr="00630331">
              <w:rPr>
                <w:snapToGrid w:val="0"/>
              </w:rPr>
              <w:t>1</w:t>
            </w:r>
          </w:p>
        </w:tc>
      </w:tr>
    </w:tbl>
    <w:p w:rsidR="00B23415" w:rsidRPr="00990172" w:rsidRDefault="00B23415" w:rsidP="00B23415">
      <w:pPr>
        <w:ind w:firstLine="709"/>
        <w:jc w:val="both"/>
        <w:rPr>
          <w:sz w:val="28"/>
          <w:szCs w:val="28"/>
        </w:rPr>
      </w:pPr>
      <w:r w:rsidRPr="00990172">
        <w:rPr>
          <w:sz w:val="28"/>
          <w:szCs w:val="28"/>
        </w:rPr>
        <w:t xml:space="preserve">Объем нового жилищного строительства, с учетом реконструируемых кварталов, определен исходя из расчетной численности населения и жилищной обеспеченности. Расчетная жилищная обеспеченность условно принята </w:t>
      </w:r>
      <w:smartTag w:uri="urn:schemas-microsoft-com:office:smarttags" w:element="metricconverter">
        <w:smartTagPr>
          <w:attr w:name="ProductID" w:val="25,0 м2"/>
        </w:smartTagPr>
        <w:r w:rsidRPr="00990172">
          <w:rPr>
            <w:sz w:val="28"/>
            <w:szCs w:val="28"/>
          </w:rPr>
          <w:t>25,0 м</w:t>
        </w:r>
        <w:r w:rsidRPr="00990172">
          <w:rPr>
            <w:sz w:val="28"/>
            <w:szCs w:val="28"/>
            <w:vertAlign w:val="superscript"/>
          </w:rPr>
          <w:t>2</w:t>
        </w:r>
      </w:smartTag>
      <w:r w:rsidRPr="00990172">
        <w:rPr>
          <w:sz w:val="28"/>
          <w:szCs w:val="28"/>
        </w:rPr>
        <w:t xml:space="preserve"> общей площади на 1 человека (исходя из обеспеченности отдельной квартирой или усадебным домом каждой семьи).</w:t>
      </w:r>
    </w:p>
    <w:p w:rsidR="00B23415" w:rsidRPr="00FA523F" w:rsidRDefault="00B23415" w:rsidP="00B23415">
      <w:pPr>
        <w:ind w:firstLine="709"/>
        <w:jc w:val="both"/>
        <w:rPr>
          <w:sz w:val="28"/>
          <w:szCs w:val="28"/>
        </w:rPr>
      </w:pPr>
      <w:r w:rsidRPr="00990172">
        <w:rPr>
          <w:sz w:val="28"/>
          <w:szCs w:val="28"/>
        </w:rPr>
        <w:t>Жилой фонд на конец расчетного срока (</w:t>
      </w:r>
      <w:smartTag w:uri="urn:schemas-microsoft-com:office:smarttags" w:element="metricconverter">
        <w:smartTagPr>
          <w:attr w:name="ProductID" w:val="2032 г"/>
        </w:smartTagPr>
        <w:r w:rsidRPr="00990172">
          <w:rPr>
            <w:sz w:val="28"/>
            <w:szCs w:val="28"/>
          </w:rPr>
          <w:t>2032 г</w:t>
        </w:r>
      </w:smartTag>
      <w:r w:rsidRPr="00990172">
        <w:rPr>
          <w:sz w:val="28"/>
          <w:szCs w:val="28"/>
        </w:rPr>
        <w:t xml:space="preserve">.) должен составить </w:t>
      </w:r>
      <w:r>
        <w:rPr>
          <w:sz w:val="28"/>
          <w:szCs w:val="28"/>
        </w:rPr>
        <w:t>24,2</w:t>
      </w:r>
      <w:r w:rsidRPr="00990172">
        <w:rPr>
          <w:sz w:val="28"/>
          <w:szCs w:val="28"/>
        </w:rPr>
        <w:t xml:space="preserve"> тыс.м</w:t>
      </w:r>
      <w:r w:rsidRPr="00990172">
        <w:rPr>
          <w:sz w:val="28"/>
          <w:szCs w:val="28"/>
          <w:vertAlign w:val="superscript"/>
        </w:rPr>
        <w:t>2</w:t>
      </w:r>
      <w:r w:rsidRPr="00990172">
        <w:rPr>
          <w:sz w:val="28"/>
          <w:szCs w:val="28"/>
        </w:rPr>
        <w:t xml:space="preserve"> общей площади </w:t>
      </w:r>
      <w:r w:rsidRPr="0048362A">
        <w:rPr>
          <w:sz w:val="28"/>
          <w:szCs w:val="28"/>
        </w:rPr>
        <w:t xml:space="preserve">или </w:t>
      </w:r>
      <w:r>
        <w:rPr>
          <w:sz w:val="28"/>
          <w:szCs w:val="28"/>
        </w:rPr>
        <w:t>358</w:t>
      </w:r>
      <w:r w:rsidRPr="00FA523F">
        <w:rPr>
          <w:sz w:val="28"/>
          <w:szCs w:val="28"/>
        </w:rPr>
        <w:t>квартир (с учетом</w:t>
      </w:r>
      <w:r w:rsidRPr="00990172">
        <w:rPr>
          <w:sz w:val="28"/>
          <w:szCs w:val="28"/>
        </w:rPr>
        <w:t xml:space="preserve"> обеспечения существующего населения нормативной жилой площадью</w:t>
      </w:r>
      <w:r>
        <w:rPr>
          <w:sz w:val="28"/>
          <w:szCs w:val="28"/>
        </w:rPr>
        <w:t xml:space="preserve">). </w:t>
      </w:r>
      <w:r w:rsidRPr="00990172">
        <w:rPr>
          <w:sz w:val="28"/>
          <w:szCs w:val="28"/>
        </w:rPr>
        <w:t>Жилой фонд на первую очередь (</w:t>
      </w:r>
      <w:smartTag w:uri="urn:schemas-microsoft-com:office:smarttags" w:element="metricconverter">
        <w:smartTagPr>
          <w:attr w:name="ProductID" w:val="2022 г"/>
        </w:smartTagPr>
        <w:r w:rsidRPr="00990172">
          <w:rPr>
            <w:sz w:val="28"/>
            <w:szCs w:val="28"/>
          </w:rPr>
          <w:t>2022 г</w:t>
        </w:r>
      </w:smartTag>
      <w:r w:rsidRPr="00990172">
        <w:rPr>
          <w:sz w:val="28"/>
          <w:szCs w:val="28"/>
        </w:rPr>
        <w:t xml:space="preserve">.) должен составить </w:t>
      </w:r>
      <w:r>
        <w:rPr>
          <w:sz w:val="28"/>
          <w:szCs w:val="28"/>
        </w:rPr>
        <w:t>20,2</w:t>
      </w:r>
      <w:r w:rsidRPr="00845AC6">
        <w:rPr>
          <w:color w:val="FF0000"/>
          <w:sz w:val="28"/>
          <w:szCs w:val="28"/>
        </w:rPr>
        <w:t xml:space="preserve"> </w:t>
      </w:r>
      <w:r w:rsidRPr="00FA523F">
        <w:rPr>
          <w:sz w:val="28"/>
          <w:szCs w:val="28"/>
        </w:rPr>
        <w:t>тыс.м</w:t>
      </w:r>
      <w:r w:rsidRPr="00FA523F">
        <w:rPr>
          <w:sz w:val="28"/>
          <w:szCs w:val="28"/>
          <w:vertAlign w:val="superscript"/>
        </w:rPr>
        <w:t>2</w:t>
      </w:r>
      <w:r w:rsidRPr="00FA523F">
        <w:rPr>
          <w:sz w:val="28"/>
          <w:szCs w:val="28"/>
        </w:rPr>
        <w:t xml:space="preserve"> общей площади или </w:t>
      </w:r>
      <w:r>
        <w:rPr>
          <w:sz w:val="28"/>
          <w:szCs w:val="28"/>
        </w:rPr>
        <w:t>338</w:t>
      </w:r>
      <w:r w:rsidRPr="00FA523F">
        <w:rPr>
          <w:sz w:val="28"/>
          <w:szCs w:val="28"/>
        </w:rPr>
        <w:t>квартиры.</w:t>
      </w:r>
    </w:p>
    <w:p w:rsidR="00B23415" w:rsidRPr="00186F81" w:rsidRDefault="00B23415" w:rsidP="00186F81">
      <w:pPr>
        <w:pStyle w:val="23"/>
        <w:spacing w:line="240" w:lineRule="auto"/>
        <w:ind w:firstLine="709"/>
        <w:rPr>
          <w:snapToGrid w:val="0"/>
          <w:sz w:val="28"/>
          <w:szCs w:val="28"/>
        </w:rPr>
      </w:pPr>
      <w:r w:rsidRPr="00186F81">
        <w:rPr>
          <w:snapToGrid w:val="0"/>
          <w:sz w:val="28"/>
          <w:szCs w:val="28"/>
        </w:rPr>
        <w:lastRenderedPageBreak/>
        <w:t>Таким образом, к концу расчетного срока норма обеспеченности общей площади на 1 человека увеличится с 18,7</w:t>
      </w:r>
      <w:r w:rsidRPr="00186F81">
        <w:rPr>
          <w:snapToGrid w:val="0"/>
          <w:sz w:val="28"/>
          <w:szCs w:val="28"/>
          <w:vertAlign w:val="superscript"/>
        </w:rPr>
        <w:t xml:space="preserve"> </w:t>
      </w:r>
      <w:r w:rsidRPr="00186F81">
        <w:rPr>
          <w:snapToGrid w:val="0"/>
          <w:sz w:val="28"/>
          <w:szCs w:val="28"/>
        </w:rPr>
        <w:t>до 25,0 м</w:t>
      </w:r>
      <w:r w:rsidRPr="00186F81">
        <w:rPr>
          <w:snapToGrid w:val="0"/>
          <w:sz w:val="28"/>
          <w:szCs w:val="28"/>
          <w:vertAlign w:val="superscript"/>
        </w:rPr>
        <w:t xml:space="preserve">2 </w:t>
      </w:r>
      <w:r w:rsidRPr="00186F81">
        <w:rPr>
          <w:snapToGrid w:val="0"/>
          <w:sz w:val="28"/>
          <w:szCs w:val="28"/>
        </w:rPr>
        <w:t>.</w:t>
      </w:r>
    </w:p>
    <w:p w:rsidR="00B23415" w:rsidRPr="00186F81" w:rsidRDefault="00B23415" w:rsidP="00186F81">
      <w:pPr>
        <w:pStyle w:val="23"/>
        <w:spacing w:line="240" w:lineRule="auto"/>
        <w:ind w:firstLine="709"/>
        <w:rPr>
          <w:snapToGrid w:val="0"/>
          <w:sz w:val="28"/>
          <w:szCs w:val="28"/>
        </w:rPr>
      </w:pPr>
      <w:r w:rsidRPr="00186F81">
        <w:rPr>
          <w:snapToGrid w:val="0"/>
          <w:sz w:val="28"/>
          <w:szCs w:val="28"/>
        </w:rPr>
        <w:t>Новое жилищное строительство на расчетный срок предусматривается в объеме 7,4тыс. м</w:t>
      </w:r>
      <w:r w:rsidRPr="00186F81">
        <w:rPr>
          <w:snapToGrid w:val="0"/>
          <w:sz w:val="28"/>
          <w:szCs w:val="28"/>
          <w:vertAlign w:val="superscript"/>
        </w:rPr>
        <w:t xml:space="preserve">2 </w:t>
      </w:r>
      <w:r w:rsidRPr="00186F81">
        <w:rPr>
          <w:snapToGrid w:val="0"/>
          <w:sz w:val="28"/>
          <w:szCs w:val="28"/>
        </w:rPr>
        <w:t>общей площади, из них на свободной территории</w:t>
      </w:r>
    </w:p>
    <w:p w:rsidR="00B23415" w:rsidRPr="00186F81" w:rsidRDefault="00B23415" w:rsidP="00186F81">
      <w:pPr>
        <w:pStyle w:val="23"/>
        <w:spacing w:line="240" w:lineRule="auto"/>
        <w:rPr>
          <w:snapToGrid w:val="0"/>
          <w:sz w:val="28"/>
          <w:szCs w:val="28"/>
        </w:rPr>
      </w:pPr>
      <w:r w:rsidRPr="00186F81">
        <w:rPr>
          <w:snapToGrid w:val="0"/>
          <w:sz w:val="28"/>
          <w:szCs w:val="28"/>
        </w:rPr>
        <w:t xml:space="preserve"> – 3,0 тыс. м</w:t>
      </w:r>
      <w:r w:rsidRPr="00186F81">
        <w:rPr>
          <w:snapToGrid w:val="0"/>
          <w:sz w:val="28"/>
          <w:szCs w:val="28"/>
          <w:vertAlign w:val="superscript"/>
        </w:rPr>
        <w:t>2</w:t>
      </w:r>
    </w:p>
    <w:p w:rsidR="00B23415" w:rsidRPr="00186F81" w:rsidRDefault="00B23415" w:rsidP="00186F81">
      <w:pPr>
        <w:pStyle w:val="23"/>
        <w:spacing w:line="240" w:lineRule="auto"/>
        <w:ind w:firstLine="709"/>
        <w:rPr>
          <w:snapToGrid w:val="0"/>
          <w:sz w:val="28"/>
          <w:szCs w:val="28"/>
        </w:rPr>
      </w:pPr>
      <w:r w:rsidRPr="00186F81">
        <w:rPr>
          <w:snapToGrid w:val="0"/>
          <w:sz w:val="28"/>
          <w:szCs w:val="28"/>
        </w:rPr>
        <w:t>Площадь приусадебных участков принята от 15 до 20 соток в зависимости от конкретной планировочной ситуации.</w:t>
      </w:r>
    </w:p>
    <w:p w:rsidR="00B23415" w:rsidRPr="00186F81" w:rsidRDefault="00B23415" w:rsidP="00186F81">
      <w:pPr>
        <w:pStyle w:val="23"/>
        <w:spacing w:line="240" w:lineRule="auto"/>
        <w:ind w:firstLine="709"/>
        <w:rPr>
          <w:snapToGrid w:val="0"/>
          <w:sz w:val="28"/>
          <w:szCs w:val="28"/>
        </w:rPr>
      </w:pPr>
      <w:r w:rsidRPr="00186F81">
        <w:rPr>
          <w:snapToGrid w:val="0"/>
          <w:sz w:val="28"/>
          <w:szCs w:val="28"/>
        </w:rPr>
        <w:t>Проектом предусматривается, что во всех существующих кварталах с малоэтажной усадебной застройкой будет осуществляться реконструкция ветхого жилого фонда.</w:t>
      </w:r>
    </w:p>
    <w:p w:rsidR="00B23415" w:rsidRPr="00186F81" w:rsidRDefault="00B23415" w:rsidP="00186F81">
      <w:pPr>
        <w:pStyle w:val="23"/>
        <w:spacing w:line="240" w:lineRule="auto"/>
        <w:ind w:firstLine="709"/>
        <w:rPr>
          <w:snapToGrid w:val="0"/>
          <w:sz w:val="28"/>
          <w:szCs w:val="28"/>
        </w:rPr>
      </w:pPr>
      <w:r w:rsidRPr="00186F81">
        <w:rPr>
          <w:snapToGrid w:val="0"/>
          <w:sz w:val="28"/>
          <w:szCs w:val="28"/>
        </w:rPr>
        <w:t>Распределение жилого фонда и населения на расчетный срок приведены в таблице 1</w:t>
      </w:r>
      <w:r w:rsidR="00957523">
        <w:rPr>
          <w:snapToGrid w:val="0"/>
          <w:sz w:val="28"/>
          <w:szCs w:val="28"/>
        </w:rPr>
        <w:t>6</w:t>
      </w:r>
      <w:r w:rsidRPr="00186F81">
        <w:rPr>
          <w:snapToGrid w:val="0"/>
          <w:sz w:val="28"/>
          <w:szCs w:val="28"/>
        </w:rPr>
        <w:t>.</w:t>
      </w:r>
    </w:p>
    <w:p w:rsidR="00B23415" w:rsidRPr="00186F81" w:rsidRDefault="00B23415" w:rsidP="00186F81">
      <w:pPr>
        <w:pStyle w:val="23"/>
        <w:spacing w:line="240" w:lineRule="auto"/>
        <w:ind w:firstLine="900"/>
        <w:jc w:val="right"/>
        <w:rPr>
          <w:snapToGrid w:val="0"/>
          <w:sz w:val="28"/>
          <w:szCs w:val="28"/>
        </w:rPr>
      </w:pPr>
      <w:r w:rsidRPr="00186F81">
        <w:rPr>
          <w:snapToGrid w:val="0"/>
          <w:sz w:val="28"/>
          <w:szCs w:val="28"/>
        </w:rPr>
        <w:t>Таблица 1</w:t>
      </w:r>
      <w:r w:rsidR="00957523">
        <w:rPr>
          <w:snapToGrid w:val="0"/>
          <w:sz w:val="28"/>
          <w:szCs w:val="28"/>
        </w:rPr>
        <w:t>6</w:t>
      </w:r>
    </w:p>
    <w:p w:rsidR="00B23415" w:rsidRPr="00186F81" w:rsidRDefault="00B23415" w:rsidP="00186F81">
      <w:pPr>
        <w:pStyle w:val="23"/>
        <w:spacing w:line="240" w:lineRule="auto"/>
        <w:ind w:firstLine="902"/>
        <w:jc w:val="center"/>
        <w:rPr>
          <w:snapToGrid w:val="0"/>
          <w:sz w:val="28"/>
          <w:szCs w:val="28"/>
        </w:rPr>
      </w:pPr>
      <w:r w:rsidRPr="00186F81">
        <w:rPr>
          <w:snapToGrid w:val="0"/>
          <w:sz w:val="28"/>
          <w:szCs w:val="28"/>
        </w:rPr>
        <w:t xml:space="preserve">Распределение жилого фонда и населения </w:t>
      </w:r>
    </w:p>
    <w:p w:rsidR="00B23415" w:rsidRPr="00186F81" w:rsidRDefault="00B23415" w:rsidP="00186F81">
      <w:pPr>
        <w:pStyle w:val="23"/>
        <w:spacing w:line="240" w:lineRule="auto"/>
        <w:ind w:firstLine="902"/>
        <w:jc w:val="center"/>
        <w:rPr>
          <w:snapToGrid w:val="0"/>
          <w:sz w:val="28"/>
          <w:szCs w:val="28"/>
        </w:rPr>
      </w:pPr>
      <w:r w:rsidRPr="00186F81">
        <w:rPr>
          <w:snapToGrid w:val="0"/>
          <w:sz w:val="28"/>
          <w:szCs w:val="28"/>
        </w:rPr>
        <w:t>на расчетный срок</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1417"/>
        <w:gridCol w:w="1418"/>
        <w:gridCol w:w="1134"/>
        <w:gridCol w:w="1701"/>
        <w:gridCol w:w="1417"/>
      </w:tblGrid>
      <w:tr w:rsidR="00B23415" w:rsidRPr="00630331" w:rsidTr="00081687">
        <w:trPr>
          <w:trHeight w:val="1730"/>
        </w:trPr>
        <w:tc>
          <w:tcPr>
            <w:tcW w:w="2127" w:type="dxa"/>
            <w:vAlign w:val="center"/>
          </w:tcPr>
          <w:p w:rsidR="00B23415" w:rsidRPr="00630331" w:rsidRDefault="00B23415" w:rsidP="00186F81">
            <w:pPr>
              <w:pStyle w:val="23"/>
              <w:spacing w:line="240" w:lineRule="auto"/>
              <w:jc w:val="center"/>
              <w:rPr>
                <w:snapToGrid w:val="0"/>
              </w:rPr>
            </w:pPr>
            <w:r w:rsidRPr="00630331">
              <w:rPr>
                <w:snapToGrid w:val="0"/>
              </w:rPr>
              <w:t>Наименование поселений</w:t>
            </w:r>
          </w:p>
        </w:tc>
        <w:tc>
          <w:tcPr>
            <w:tcW w:w="1417" w:type="dxa"/>
            <w:vAlign w:val="center"/>
          </w:tcPr>
          <w:p w:rsidR="00B23415" w:rsidRPr="00630331" w:rsidRDefault="00B23415" w:rsidP="00186F81">
            <w:pPr>
              <w:pStyle w:val="23"/>
              <w:spacing w:line="240" w:lineRule="auto"/>
              <w:jc w:val="center"/>
              <w:rPr>
                <w:snapToGrid w:val="0"/>
              </w:rPr>
            </w:pPr>
            <w:r w:rsidRPr="00630331">
              <w:rPr>
                <w:snapToGrid w:val="0"/>
              </w:rPr>
              <w:t xml:space="preserve">Территория под жилой </w:t>
            </w:r>
          </w:p>
          <w:p w:rsidR="00B23415" w:rsidRPr="00630331" w:rsidRDefault="00B23415" w:rsidP="00186F81">
            <w:pPr>
              <w:pStyle w:val="23"/>
              <w:spacing w:line="240" w:lineRule="auto"/>
              <w:jc w:val="center"/>
              <w:rPr>
                <w:snapToGrid w:val="0"/>
              </w:rPr>
            </w:pPr>
            <w:r w:rsidRPr="00630331">
              <w:rPr>
                <w:snapToGrid w:val="0"/>
              </w:rPr>
              <w:t>застройкой,</w:t>
            </w:r>
          </w:p>
          <w:p w:rsidR="00B23415" w:rsidRPr="00630331" w:rsidRDefault="00B23415" w:rsidP="00186F81">
            <w:pPr>
              <w:pStyle w:val="23"/>
              <w:spacing w:line="240" w:lineRule="auto"/>
              <w:jc w:val="center"/>
              <w:rPr>
                <w:snapToGrid w:val="0"/>
              </w:rPr>
            </w:pPr>
            <w:r w:rsidRPr="00630331">
              <w:rPr>
                <w:snapToGrid w:val="0"/>
              </w:rPr>
              <w:t>га</w:t>
            </w:r>
          </w:p>
        </w:tc>
        <w:tc>
          <w:tcPr>
            <w:tcW w:w="1418" w:type="dxa"/>
            <w:vAlign w:val="center"/>
          </w:tcPr>
          <w:p w:rsidR="00B23415" w:rsidRPr="00630331" w:rsidRDefault="00B23415" w:rsidP="00186F81">
            <w:pPr>
              <w:pStyle w:val="23"/>
              <w:spacing w:line="240" w:lineRule="auto"/>
              <w:jc w:val="center"/>
              <w:rPr>
                <w:snapToGrid w:val="0"/>
              </w:rPr>
            </w:pPr>
            <w:r w:rsidRPr="00630331">
              <w:rPr>
                <w:snapToGrid w:val="0"/>
              </w:rPr>
              <w:t>Жилой фонд,</w:t>
            </w:r>
          </w:p>
          <w:p w:rsidR="00B23415" w:rsidRPr="00630331" w:rsidRDefault="00B23415" w:rsidP="00186F81">
            <w:pPr>
              <w:pStyle w:val="23"/>
              <w:spacing w:line="240" w:lineRule="auto"/>
              <w:jc w:val="center"/>
              <w:rPr>
                <w:snapToGrid w:val="0"/>
                <w:vertAlign w:val="superscript"/>
              </w:rPr>
            </w:pPr>
            <w:r w:rsidRPr="00630331">
              <w:rPr>
                <w:snapToGrid w:val="0"/>
              </w:rPr>
              <w:t>тыс.м</w:t>
            </w:r>
            <w:r w:rsidRPr="00630331">
              <w:rPr>
                <w:snapToGrid w:val="0"/>
                <w:vertAlign w:val="superscript"/>
              </w:rPr>
              <w:t>2</w:t>
            </w:r>
          </w:p>
          <w:p w:rsidR="00B23415" w:rsidRPr="00630331" w:rsidRDefault="00B23415" w:rsidP="00186F81">
            <w:pPr>
              <w:pStyle w:val="23"/>
              <w:spacing w:line="240" w:lineRule="auto"/>
              <w:jc w:val="center"/>
              <w:rPr>
                <w:snapToGrid w:val="0"/>
              </w:rPr>
            </w:pPr>
            <w:r w:rsidRPr="00630331">
              <w:rPr>
                <w:snapToGrid w:val="0"/>
              </w:rPr>
              <w:t>общей площади</w:t>
            </w:r>
          </w:p>
        </w:tc>
        <w:tc>
          <w:tcPr>
            <w:tcW w:w="1134" w:type="dxa"/>
          </w:tcPr>
          <w:p w:rsidR="00B23415" w:rsidRPr="00630331" w:rsidRDefault="00B23415" w:rsidP="00186F81">
            <w:pPr>
              <w:pStyle w:val="23"/>
              <w:spacing w:line="240" w:lineRule="auto"/>
              <w:jc w:val="center"/>
              <w:rPr>
                <w:snapToGrid w:val="0"/>
              </w:rPr>
            </w:pPr>
          </w:p>
          <w:p w:rsidR="00B23415" w:rsidRPr="00630331" w:rsidRDefault="00B23415" w:rsidP="00186F81">
            <w:pPr>
              <w:pStyle w:val="23"/>
              <w:spacing w:line="240" w:lineRule="auto"/>
              <w:jc w:val="center"/>
              <w:rPr>
                <w:snapToGrid w:val="0"/>
              </w:rPr>
            </w:pPr>
            <w:r w:rsidRPr="00630331">
              <w:rPr>
                <w:snapToGrid w:val="0"/>
              </w:rPr>
              <w:t>Количество усадеб</w:t>
            </w:r>
          </w:p>
        </w:tc>
        <w:tc>
          <w:tcPr>
            <w:tcW w:w="1701" w:type="dxa"/>
            <w:tcBorders>
              <w:right w:val="nil"/>
            </w:tcBorders>
            <w:vAlign w:val="center"/>
          </w:tcPr>
          <w:p w:rsidR="00B23415" w:rsidRPr="00630331" w:rsidRDefault="00B23415" w:rsidP="00186F81">
            <w:pPr>
              <w:pStyle w:val="23"/>
              <w:spacing w:line="240" w:lineRule="auto"/>
              <w:jc w:val="center"/>
              <w:rPr>
                <w:snapToGrid w:val="0"/>
              </w:rPr>
            </w:pPr>
            <w:r w:rsidRPr="00630331">
              <w:rPr>
                <w:snapToGrid w:val="0"/>
              </w:rPr>
              <w:t>Население,</w:t>
            </w:r>
          </w:p>
          <w:p w:rsidR="00B23415" w:rsidRPr="00630331" w:rsidRDefault="00B23415" w:rsidP="00186F81">
            <w:pPr>
              <w:pStyle w:val="23"/>
              <w:spacing w:line="240" w:lineRule="auto"/>
              <w:jc w:val="center"/>
              <w:rPr>
                <w:snapToGrid w:val="0"/>
              </w:rPr>
            </w:pPr>
            <w:r w:rsidRPr="00630331">
              <w:rPr>
                <w:snapToGrid w:val="0"/>
              </w:rPr>
              <w:t>человек</w:t>
            </w:r>
          </w:p>
        </w:tc>
        <w:tc>
          <w:tcPr>
            <w:tcW w:w="1417" w:type="dxa"/>
            <w:tcBorders>
              <w:right w:val="single" w:sz="4" w:space="0" w:color="auto"/>
            </w:tcBorders>
            <w:vAlign w:val="center"/>
          </w:tcPr>
          <w:p w:rsidR="00B23415" w:rsidRPr="00630331" w:rsidRDefault="00B23415" w:rsidP="00186F81">
            <w:pPr>
              <w:pStyle w:val="23"/>
              <w:spacing w:line="240" w:lineRule="auto"/>
              <w:jc w:val="center"/>
              <w:rPr>
                <w:snapToGrid w:val="0"/>
              </w:rPr>
            </w:pPr>
            <w:r w:rsidRPr="00630331">
              <w:rPr>
                <w:snapToGrid w:val="0"/>
              </w:rPr>
              <w:t>Плотность населения,</w:t>
            </w:r>
          </w:p>
          <w:p w:rsidR="00B23415" w:rsidRPr="00630331" w:rsidRDefault="00B23415" w:rsidP="00186F81">
            <w:pPr>
              <w:pStyle w:val="23"/>
              <w:spacing w:line="240" w:lineRule="auto"/>
              <w:jc w:val="center"/>
              <w:rPr>
                <w:snapToGrid w:val="0"/>
              </w:rPr>
            </w:pPr>
            <w:r w:rsidRPr="00630331">
              <w:rPr>
                <w:snapToGrid w:val="0"/>
              </w:rPr>
              <w:t>чел./га</w:t>
            </w:r>
          </w:p>
        </w:tc>
      </w:tr>
      <w:tr w:rsidR="00B23415" w:rsidRPr="00630331" w:rsidTr="00081687">
        <w:trPr>
          <w:trHeight w:val="540"/>
        </w:trPr>
        <w:tc>
          <w:tcPr>
            <w:tcW w:w="2127" w:type="dxa"/>
          </w:tcPr>
          <w:p w:rsidR="00B23415" w:rsidRPr="00630331" w:rsidRDefault="00B23415" w:rsidP="00186F81">
            <w:pPr>
              <w:jc w:val="both"/>
              <w:rPr>
                <w:b/>
                <w:bCs/>
              </w:rPr>
            </w:pPr>
            <w:r w:rsidRPr="00630331">
              <w:rPr>
                <w:b/>
                <w:bCs/>
              </w:rPr>
              <w:t>Варламовское МО</w:t>
            </w:r>
          </w:p>
        </w:tc>
        <w:tc>
          <w:tcPr>
            <w:tcW w:w="1417" w:type="dxa"/>
            <w:vAlign w:val="bottom"/>
          </w:tcPr>
          <w:p w:rsidR="00B23415" w:rsidRPr="00630331" w:rsidRDefault="00B23415" w:rsidP="00186F81">
            <w:pPr>
              <w:pStyle w:val="23"/>
              <w:spacing w:line="240" w:lineRule="auto"/>
              <w:jc w:val="center"/>
              <w:rPr>
                <w:snapToGrid w:val="0"/>
              </w:rPr>
            </w:pPr>
            <w:r w:rsidRPr="00630331">
              <w:rPr>
                <w:snapToGrid w:val="0"/>
              </w:rPr>
              <w:t>243,74</w:t>
            </w:r>
          </w:p>
        </w:tc>
        <w:tc>
          <w:tcPr>
            <w:tcW w:w="1418" w:type="dxa"/>
            <w:vAlign w:val="bottom"/>
          </w:tcPr>
          <w:p w:rsidR="00B23415" w:rsidRPr="00630331" w:rsidRDefault="00B23415" w:rsidP="00186F81">
            <w:pPr>
              <w:pStyle w:val="23"/>
              <w:spacing w:line="240" w:lineRule="auto"/>
              <w:jc w:val="center"/>
              <w:rPr>
                <w:snapToGrid w:val="0"/>
              </w:rPr>
            </w:pPr>
            <w:r w:rsidRPr="00630331">
              <w:rPr>
                <w:snapToGrid w:val="0"/>
              </w:rPr>
              <w:t>24,2</w:t>
            </w:r>
          </w:p>
        </w:tc>
        <w:tc>
          <w:tcPr>
            <w:tcW w:w="1134" w:type="dxa"/>
            <w:vAlign w:val="bottom"/>
          </w:tcPr>
          <w:p w:rsidR="00B23415" w:rsidRPr="00630331" w:rsidRDefault="00B23415" w:rsidP="00186F81">
            <w:pPr>
              <w:pStyle w:val="23"/>
              <w:spacing w:line="240" w:lineRule="auto"/>
              <w:jc w:val="center"/>
              <w:rPr>
                <w:snapToGrid w:val="0"/>
              </w:rPr>
            </w:pPr>
            <w:r w:rsidRPr="00630331">
              <w:rPr>
                <w:snapToGrid w:val="0"/>
              </w:rPr>
              <w:t>358</w:t>
            </w:r>
          </w:p>
        </w:tc>
        <w:tc>
          <w:tcPr>
            <w:tcW w:w="1701" w:type="dxa"/>
            <w:vAlign w:val="bottom"/>
          </w:tcPr>
          <w:p w:rsidR="00B23415" w:rsidRPr="00630331" w:rsidRDefault="00B23415" w:rsidP="00186F81">
            <w:pPr>
              <w:jc w:val="center"/>
            </w:pPr>
            <w:r w:rsidRPr="00630331">
              <w:t>970</w:t>
            </w:r>
          </w:p>
        </w:tc>
        <w:tc>
          <w:tcPr>
            <w:tcW w:w="1417" w:type="dxa"/>
            <w:vAlign w:val="bottom"/>
          </w:tcPr>
          <w:p w:rsidR="00B23415" w:rsidRPr="00630331" w:rsidRDefault="00B23415" w:rsidP="00186F81">
            <w:pPr>
              <w:pStyle w:val="23"/>
              <w:spacing w:line="240" w:lineRule="auto"/>
              <w:jc w:val="center"/>
              <w:rPr>
                <w:snapToGrid w:val="0"/>
              </w:rPr>
            </w:pPr>
            <w:r w:rsidRPr="00630331">
              <w:rPr>
                <w:snapToGrid w:val="0"/>
              </w:rPr>
              <w:t>4</w:t>
            </w:r>
          </w:p>
        </w:tc>
      </w:tr>
      <w:tr w:rsidR="00B23415" w:rsidRPr="00630331" w:rsidTr="00081687">
        <w:trPr>
          <w:trHeight w:val="540"/>
        </w:trPr>
        <w:tc>
          <w:tcPr>
            <w:tcW w:w="2127" w:type="dxa"/>
          </w:tcPr>
          <w:p w:rsidR="00B23415" w:rsidRPr="00630331" w:rsidRDefault="00B23415" w:rsidP="00186F81">
            <w:r w:rsidRPr="00630331">
              <w:t>с.Варламово</w:t>
            </w:r>
          </w:p>
        </w:tc>
        <w:tc>
          <w:tcPr>
            <w:tcW w:w="1417" w:type="dxa"/>
            <w:vAlign w:val="bottom"/>
          </w:tcPr>
          <w:p w:rsidR="00B23415" w:rsidRPr="00630331" w:rsidRDefault="00B23415" w:rsidP="00186F81">
            <w:pPr>
              <w:pStyle w:val="23"/>
              <w:spacing w:line="240" w:lineRule="auto"/>
              <w:jc w:val="center"/>
              <w:rPr>
                <w:snapToGrid w:val="0"/>
              </w:rPr>
            </w:pPr>
            <w:r w:rsidRPr="00630331">
              <w:rPr>
                <w:snapToGrid w:val="0"/>
              </w:rPr>
              <w:t>83,12</w:t>
            </w:r>
          </w:p>
        </w:tc>
        <w:tc>
          <w:tcPr>
            <w:tcW w:w="1418" w:type="dxa"/>
            <w:vAlign w:val="bottom"/>
          </w:tcPr>
          <w:p w:rsidR="00B23415" w:rsidRPr="00630331" w:rsidRDefault="00B23415" w:rsidP="00186F81">
            <w:pPr>
              <w:pStyle w:val="23"/>
              <w:spacing w:line="240" w:lineRule="auto"/>
              <w:jc w:val="center"/>
              <w:rPr>
                <w:snapToGrid w:val="0"/>
              </w:rPr>
            </w:pPr>
            <w:r w:rsidRPr="00630331">
              <w:rPr>
                <w:snapToGrid w:val="0"/>
              </w:rPr>
              <w:t>12,5</w:t>
            </w:r>
          </w:p>
        </w:tc>
        <w:tc>
          <w:tcPr>
            <w:tcW w:w="1134" w:type="dxa"/>
            <w:vAlign w:val="bottom"/>
          </w:tcPr>
          <w:p w:rsidR="00B23415" w:rsidRPr="00630331" w:rsidRDefault="00B23415" w:rsidP="00186F81">
            <w:pPr>
              <w:pStyle w:val="23"/>
              <w:spacing w:line="240" w:lineRule="auto"/>
              <w:jc w:val="center"/>
              <w:rPr>
                <w:snapToGrid w:val="0"/>
              </w:rPr>
            </w:pPr>
            <w:r w:rsidRPr="00630331">
              <w:rPr>
                <w:snapToGrid w:val="0"/>
              </w:rPr>
              <w:t>185</w:t>
            </w:r>
          </w:p>
        </w:tc>
        <w:tc>
          <w:tcPr>
            <w:tcW w:w="1701" w:type="dxa"/>
            <w:vAlign w:val="bottom"/>
          </w:tcPr>
          <w:p w:rsidR="00B23415" w:rsidRPr="00630331" w:rsidRDefault="00B23415" w:rsidP="00186F81">
            <w:pPr>
              <w:jc w:val="center"/>
            </w:pPr>
            <w:r w:rsidRPr="00630331">
              <w:t>500</w:t>
            </w:r>
          </w:p>
        </w:tc>
        <w:tc>
          <w:tcPr>
            <w:tcW w:w="1417" w:type="dxa"/>
            <w:vAlign w:val="bottom"/>
          </w:tcPr>
          <w:p w:rsidR="00B23415" w:rsidRPr="00630331" w:rsidRDefault="00B23415" w:rsidP="00186F81">
            <w:pPr>
              <w:pStyle w:val="23"/>
              <w:spacing w:line="240" w:lineRule="auto"/>
              <w:jc w:val="center"/>
              <w:rPr>
                <w:snapToGrid w:val="0"/>
              </w:rPr>
            </w:pPr>
            <w:r w:rsidRPr="00630331">
              <w:rPr>
                <w:snapToGrid w:val="0"/>
              </w:rPr>
              <w:t>6</w:t>
            </w:r>
          </w:p>
        </w:tc>
      </w:tr>
      <w:tr w:rsidR="00B23415" w:rsidRPr="00630331" w:rsidTr="00081687">
        <w:trPr>
          <w:trHeight w:val="540"/>
        </w:trPr>
        <w:tc>
          <w:tcPr>
            <w:tcW w:w="2127" w:type="dxa"/>
          </w:tcPr>
          <w:p w:rsidR="00B23415" w:rsidRPr="00630331" w:rsidRDefault="00B23415" w:rsidP="00186F81">
            <w:r w:rsidRPr="00630331">
              <w:t>д.Б-Черное</w:t>
            </w:r>
          </w:p>
        </w:tc>
        <w:tc>
          <w:tcPr>
            <w:tcW w:w="1417" w:type="dxa"/>
            <w:vAlign w:val="bottom"/>
          </w:tcPr>
          <w:p w:rsidR="00B23415" w:rsidRPr="00630331" w:rsidRDefault="00B23415" w:rsidP="00186F81">
            <w:pPr>
              <w:pStyle w:val="23"/>
              <w:spacing w:line="240" w:lineRule="auto"/>
              <w:jc w:val="center"/>
              <w:rPr>
                <w:snapToGrid w:val="0"/>
              </w:rPr>
            </w:pPr>
            <w:r w:rsidRPr="00630331">
              <w:rPr>
                <w:snapToGrid w:val="0"/>
              </w:rPr>
              <w:t>65,50</w:t>
            </w:r>
          </w:p>
        </w:tc>
        <w:tc>
          <w:tcPr>
            <w:tcW w:w="1418" w:type="dxa"/>
            <w:vAlign w:val="bottom"/>
          </w:tcPr>
          <w:p w:rsidR="00B23415" w:rsidRPr="00630331" w:rsidRDefault="00B23415" w:rsidP="00186F81">
            <w:pPr>
              <w:pStyle w:val="23"/>
              <w:spacing w:line="240" w:lineRule="auto"/>
              <w:jc w:val="center"/>
              <w:rPr>
                <w:snapToGrid w:val="0"/>
              </w:rPr>
            </w:pPr>
            <w:r w:rsidRPr="00630331">
              <w:rPr>
                <w:snapToGrid w:val="0"/>
              </w:rPr>
              <w:t>9,5</w:t>
            </w:r>
          </w:p>
        </w:tc>
        <w:tc>
          <w:tcPr>
            <w:tcW w:w="1134" w:type="dxa"/>
            <w:vAlign w:val="bottom"/>
          </w:tcPr>
          <w:p w:rsidR="00B23415" w:rsidRPr="00630331" w:rsidRDefault="00B23415" w:rsidP="00186F81">
            <w:pPr>
              <w:pStyle w:val="23"/>
              <w:spacing w:line="240" w:lineRule="auto"/>
              <w:jc w:val="center"/>
              <w:rPr>
                <w:snapToGrid w:val="0"/>
              </w:rPr>
            </w:pPr>
            <w:r w:rsidRPr="00630331">
              <w:rPr>
                <w:snapToGrid w:val="0"/>
              </w:rPr>
              <w:t>137</w:t>
            </w:r>
          </w:p>
        </w:tc>
        <w:tc>
          <w:tcPr>
            <w:tcW w:w="1701" w:type="dxa"/>
          </w:tcPr>
          <w:p w:rsidR="00B23415" w:rsidRPr="00630331" w:rsidRDefault="00B23415" w:rsidP="00186F81">
            <w:pPr>
              <w:jc w:val="center"/>
            </w:pPr>
            <w:r w:rsidRPr="00630331">
              <w:t>380</w:t>
            </w:r>
          </w:p>
        </w:tc>
        <w:tc>
          <w:tcPr>
            <w:tcW w:w="1417" w:type="dxa"/>
            <w:vAlign w:val="bottom"/>
          </w:tcPr>
          <w:p w:rsidR="00B23415" w:rsidRPr="00630331" w:rsidRDefault="00B23415" w:rsidP="00186F81">
            <w:pPr>
              <w:pStyle w:val="23"/>
              <w:spacing w:line="240" w:lineRule="auto"/>
              <w:jc w:val="center"/>
              <w:rPr>
                <w:snapToGrid w:val="0"/>
              </w:rPr>
            </w:pPr>
            <w:r w:rsidRPr="00630331">
              <w:rPr>
                <w:snapToGrid w:val="0"/>
              </w:rPr>
              <w:t>6</w:t>
            </w:r>
          </w:p>
        </w:tc>
      </w:tr>
      <w:tr w:rsidR="00B23415" w:rsidRPr="00630331" w:rsidTr="00081687">
        <w:trPr>
          <w:trHeight w:val="383"/>
        </w:trPr>
        <w:tc>
          <w:tcPr>
            <w:tcW w:w="2127" w:type="dxa"/>
          </w:tcPr>
          <w:p w:rsidR="00B23415" w:rsidRPr="00630331" w:rsidRDefault="00B23415" w:rsidP="00186F81">
            <w:r w:rsidRPr="00630331">
              <w:t>д.Кандереп</w:t>
            </w:r>
          </w:p>
        </w:tc>
        <w:tc>
          <w:tcPr>
            <w:tcW w:w="1417" w:type="dxa"/>
            <w:vAlign w:val="bottom"/>
          </w:tcPr>
          <w:p w:rsidR="00B23415" w:rsidRPr="00630331" w:rsidRDefault="00B23415" w:rsidP="00186F81">
            <w:pPr>
              <w:pStyle w:val="23"/>
              <w:spacing w:line="240" w:lineRule="auto"/>
              <w:jc w:val="center"/>
              <w:rPr>
                <w:snapToGrid w:val="0"/>
              </w:rPr>
            </w:pPr>
            <w:r w:rsidRPr="00630331">
              <w:rPr>
                <w:snapToGrid w:val="0"/>
              </w:rPr>
              <w:t>35,87</w:t>
            </w:r>
          </w:p>
        </w:tc>
        <w:tc>
          <w:tcPr>
            <w:tcW w:w="1418" w:type="dxa"/>
            <w:vAlign w:val="bottom"/>
          </w:tcPr>
          <w:p w:rsidR="00B23415" w:rsidRPr="00630331" w:rsidRDefault="00B23415" w:rsidP="00186F81">
            <w:pPr>
              <w:pStyle w:val="23"/>
              <w:spacing w:line="240" w:lineRule="auto"/>
              <w:jc w:val="center"/>
              <w:rPr>
                <w:snapToGrid w:val="0"/>
              </w:rPr>
            </w:pPr>
            <w:r w:rsidRPr="00630331">
              <w:rPr>
                <w:snapToGrid w:val="0"/>
              </w:rPr>
              <w:t>0,9</w:t>
            </w:r>
          </w:p>
        </w:tc>
        <w:tc>
          <w:tcPr>
            <w:tcW w:w="1134" w:type="dxa"/>
            <w:vAlign w:val="bottom"/>
          </w:tcPr>
          <w:p w:rsidR="00B23415" w:rsidRPr="00630331" w:rsidRDefault="00B23415" w:rsidP="00186F81">
            <w:pPr>
              <w:pStyle w:val="23"/>
              <w:spacing w:line="240" w:lineRule="auto"/>
              <w:jc w:val="center"/>
              <w:rPr>
                <w:snapToGrid w:val="0"/>
              </w:rPr>
            </w:pPr>
            <w:r w:rsidRPr="00630331">
              <w:rPr>
                <w:snapToGrid w:val="0"/>
              </w:rPr>
              <w:t>16</w:t>
            </w:r>
          </w:p>
        </w:tc>
        <w:tc>
          <w:tcPr>
            <w:tcW w:w="1701" w:type="dxa"/>
          </w:tcPr>
          <w:p w:rsidR="00B23415" w:rsidRPr="00630331" w:rsidRDefault="00B23415" w:rsidP="00186F81">
            <w:pPr>
              <w:jc w:val="center"/>
            </w:pPr>
            <w:r w:rsidRPr="00630331">
              <w:t>36</w:t>
            </w:r>
          </w:p>
        </w:tc>
        <w:tc>
          <w:tcPr>
            <w:tcW w:w="1417" w:type="dxa"/>
            <w:vAlign w:val="bottom"/>
          </w:tcPr>
          <w:p w:rsidR="00B23415" w:rsidRPr="00630331" w:rsidRDefault="00B23415" w:rsidP="00186F81">
            <w:pPr>
              <w:pStyle w:val="23"/>
              <w:spacing w:line="240" w:lineRule="auto"/>
              <w:jc w:val="center"/>
              <w:rPr>
                <w:snapToGrid w:val="0"/>
              </w:rPr>
            </w:pPr>
            <w:r w:rsidRPr="00630331">
              <w:rPr>
                <w:snapToGrid w:val="0"/>
              </w:rPr>
              <w:t>1</w:t>
            </w:r>
          </w:p>
        </w:tc>
      </w:tr>
      <w:tr w:rsidR="00B23415" w:rsidRPr="00630331" w:rsidTr="00081687">
        <w:trPr>
          <w:trHeight w:val="383"/>
        </w:trPr>
        <w:tc>
          <w:tcPr>
            <w:tcW w:w="2127" w:type="dxa"/>
          </w:tcPr>
          <w:p w:rsidR="00B23415" w:rsidRPr="00630331" w:rsidRDefault="00B23415" w:rsidP="00186F81">
            <w:r w:rsidRPr="00630331">
              <w:t>д.Краснознаменка</w:t>
            </w:r>
          </w:p>
        </w:tc>
        <w:tc>
          <w:tcPr>
            <w:tcW w:w="1417" w:type="dxa"/>
            <w:vAlign w:val="bottom"/>
          </w:tcPr>
          <w:p w:rsidR="00B23415" w:rsidRPr="00630331" w:rsidRDefault="00B23415" w:rsidP="00186F81">
            <w:pPr>
              <w:pStyle w:val="23"/>
              <w:spacing w:line="240" w:lineRule="auto"/>
              <w:jc w:val="center"/>
              <w:rPr>
                <w:snapToGrid w:val="0"/>
              </w:rPr>
            </w:pPr>
            <w:r w:rsidRPr="00630331">
              <w:rPr>
                <w:snapToGrid w:val="0"/>
              </w:rPr>
              <w:t>59,25</w:t>
            </w:r>
          </w:p>
        </w:tc>
        <w:tc>
          <w:tcPr>
            <w:tcW w:w="1418" w:type="dxa"/>
            <w:vAlign w:val="bottom"/>
          </w:tcPr>
          <w:p w:rsidR="00B23415" w:rsidRPr="00630331" w:rsidRDefault="00B23415" w:rsidP="00186F81">
            <w:pPr>
              <w:pStyle w:val="23"/>
              <w:spacing w:line="240" w:lineRule="auto"/>
              <w:jc w:val="center"/>
              <w:rPr>
                <w:snapToGrid w:val="0"/>
              </w:rPr>
            </w:pPr>
            <w:r w:rsidRPr="00630331">
              <w:rPr>
                <w:snapToGrid w:val="0"/>
              </w:rPr>
              <w:t>1,3</w:t>
            </w:r>
          </w:p>
        </w:tc>
        <w:tc>
          <w:tcPr>
            <w:tcW w:w="1134" w:type="dxa"/>
            <w:vAlign w:val="bottom"/>
          </w:tcPr>
          <w:p w:rsidR="00B23415" w:rsidRPr="00630331" w:rsidRDefault="00B23415" w:rsidP="00186F81">
            <w:pPr>
              <w:pStyle w:val="23"/>
              <w:spacing w:line="240" w:lineRule="auto"/>
              <w:jc w:val="center"/>
              <w:rPr>
                <w:snapToGrid w:val="0"/>
              </w:rPr>
            </w:pPr>
            <w:r w:rsidRPr="00630331">
              <w:rPr>
                <w:snapToGrid w:val="0"/>
              </w:rPr>
              <w:t>20</w:t>
            </w:r>
          </w:p>
        </w:tc>
        <w:tc>
          <w:tcPr>
            <w:tcW w:w="1701" w:type="dxa"/>
          </w:tcPr>
          <w:p w:rsidR="00B23415" w:rsidRPr="00630331" w:rsidRDefault="00B23415" w:rsidP="00186F81">
            <w:pPr>
              <w:jc w:val="center"/>
            </w:pPr>
            <w:r w:rsidRPr="00630331">
              <w:t>54</w:t>
            </w:r>
          </w:p>
        </w:tc>
        <w:tc>
          <w:tcPr>
            <w:tcW w:w="1417" w:type="dxa"/>
            <w:vAlign w:val="bottom"/>
          </w:tcPr>
          <w:p w:rsidR="00B23415" w:rsidRPr="00630331" w:rsidRDefault="00B23415" w:rsidP="00186F81">
            <w:pPr>
              <w:pStyle w:val="23"/>
              <w:spacing w:line="240" w:lineRule="auto"/>
              <w:jc w:val="center"/>
              <w:rPr>
                <w:snapToGrid w:val="0"/>
              </w:rPr>
            </w:pPr>
            <w:r w:rsidRPr="00630331">
              <w:rPr>
                <w:snapToGrid w:val="0"/>
              </w:rPr>
              <w:t>1</w:t>
            </w:r>
          </w:p>
        </w:tc>
      </w:tr>
    </w:tbl>
    <w:p w:rsidR="00B23415" w:rsidRPr="00186F81" w:rsidRDefault="00B23415" w:rsidP="00186F81">
      <w:pPr>
        <w:pStyle w:val="23"/>
        <w:spacing w:line="240" w:lineRule="auto"/>
        <w:ind w:firstLine="900"/>
        <w:rPr>
          <w:snapToGrid w:val="0"/>
          <w:sz w:val="28"/>
          <w:szCs w:val="28"/>
        </w:rPr>
      </w:pPr>
    </w:p>
    <w:p w:rsidR="00B23415" w:rsidRPr="008D4294" w:rsidRDefault="008D4294" w:rsidP="00186F81">
      <w:pPr>
        <w:pStyle w:val="23"/>
        <w:spacing w:line="240" w:lineRule="auto"/>
        <w:ind w:firstLine="900"/>
        <w:jc w:val="center"/>
        <w:rPr>
          <w:b/>
          <w:snapToGrid w:val="0"/>
          <w:sz w:val="28"/>
          <w:szCs w:val="28"/>
        </w:rPr>
      </w:pPr>
      <w:r w:rsidRPr="008D4294">
        <w:rPr>
          <w:b/>
          <w:snapToGrid w:val="0"/>
          <w:sz w:val="28"/>
          <w:szCs w:val="28"/>
        </w:rPr>
        <w:t xml:space="preserve">Глава 7. </w:t>
      </w:r>
      <w:r w:rsidR="00B23415" w:rsidRPr="008D4294">
        <w:rPr>
          <w:b/>
          <w:snapToGrid w:val="0"/>
          <w:sz w:val="28"/>
          <w:szCs w:val="28"/>
        </w:rPr>
        <w:t>Учреждения обслуживания</w:t>
      </w:r>
    </w:p>
    <w:p w:rsidR="00B23415" w:rsidRPr="00186F81" w:rsidRDefault="00B23415" w:rsidP="00186F81">
      <w:pPr>
        <w:ind w:firstLine="709"/>
        <w:jc w:val="both"/>
        <w:rPr>
          <w:sz w:val="28"/>
          <w:szCs w:val="28"/>
        </w:rPr>
      </w:pPr>
      <w:r w:rsidRPr="00186F81">
        <w:rPr>
          <w:sz w:val="28"/>
          <w:szCs w:val="28"/>
        </w:rPr>
        <w:t>Среди параметров, определяющих уровень развития культурно-бытового обслуживания можно выделить три основных:</w:t>
      </w:r>
    </w:p>
    <w:p w:rsidR="00B23415" w:rsidRDefault="00B23415" w:rsidP="00B23415">
      <w:pPr>
        <w:numPr>
          <w:ilvl w:val="0"/>
          <w:numId w:val="11"/>
        </w:numPr>
        <w:tabs>
          <w:tab w:val="clear" w:pos="360"/>
          <w:tab w:val="num" w:pos="1260"/>
        </w:tabs>
        <w:ind w:left="1260"/>
        <w:jc w:val="both"/>
        <w:rPr>
          <w:sz w:val="28"/>
        </w:rPr>
      </w:pPr>
      <w:r>
        <w:rPr>
          <w:sz w:val="28"/>
        </w:rPr>
        <w:t>обеспеченность населения предприятиями и учреждениями обслуживания;</w:t>
      </w:r>
    </w:p>
    <w:p w:rsidR="00B23415" w:rsidRDefault="00B23415" w:rsidP="00B23415">
      <w:pPr>
        <w:numPr>
          <w:ilvl w:val="0"/>
          <w:numId w:val="11"/>
        </w:numPr>
        <w:tabs>
          <w:tab w:val="clear" w:pos="360"/>
          <w:tab w:val="num" w:pos="1260"/>
        </w:tabs>
        <w:ind w:left="1260"/>
        <w:jc w:val="both"/>
        <w:rPr>
          <w:sz w:val="28"/>
        </w:rPr>
      </w:pPr>
      <w:r>
        <w:rPr>
          <w:sz w:val="28"/>
        </w:rPr>
        <w:t>эффективность использования основных фондов;</w:t>
      </w:r>
    </w:p>
    <w:p w:rsidR="00B23415" w:rsidRDefault="00B23415" w:rsidP="00B23415">
      <w:pPr>
        <w:numPr>
          <w:ilvl w:val="0"/>
          <w:numId w:val="11"/>
        </w:numPr>
        <w:tabs>
          <w:tab w:val="clear" w:pos="360"/>
          <w:tab w:val="num" w:pos="1260"/>
        </w:tabs>
        <w:ind w:left="1260"/>
        <w:jc w:val="both"/>
        <w:rPr>
          <w:sz w:val="28"/>
        </w:rPr>
      </w:pPr>
      <w:r>
        <w:rPr>
          <w:sz w:val="28"/>
        </w:rPr>
        <w:t>территориальная доступность.</w:t>
      </w:r>
    </w:p>
    <w:p w:rsidR="00B23415" w:rsidRDefault="00B23415" w:rsidP="00B23415">
      <w:pPr>
        <w:ind w:firstLine="709"/>
        <w:jc w:val="both"/>
        <w:rPr>
          <w:sz w:val="28"/>
        </w:rPr>
      </w:pPr>
      <w:r>
        <w:rPr>
          <w:sz w:val="28"/>
        </w:rPr>
        <w:t>Современная обеспеченность населения по отдельным видам обслуживания значительно отстает от нормативных показателей.</w:t>
      </w:r>
    </w:p>
    <w:p w:rsidR="00B23415" w:rsidRDefault="00B23415" w:rsidP="00B23415">
      <w:pPr>
        <w:ind w:firstLine="709"/>
        <w:jc w:val="both"/>
        <w:rPr>
          <w:sz w:val="28"/>
          <w:szCs w:val="28"/>
        </w:rPr>
      </w:pPr>
      <w:r>
        <w:rPr>
          <w:sz w:val="28"/>
          <w:szCs w:val="28"/>
        </w:rPr>
        <w:lastRenderedPageBreak/>
        <w:t>Некоторые</w:t>
      </w:r>
      <w:r w:rsidRPr="00C44405">
        <w:rPr>
          <w:sz w:val="28"/>
          <w:szCs w:val="28"/>
        </w:rPr>
        <w:t xml:space="preserve"> учреждения культурно-бытового обслуживания не отвечают требованиям территориальной доступности</w:t>
      </w:r>
    </w:p>
    <w:p w:rsidR="00B23415" w:rsidRPr="00AB3FB0" w:rsidRDefault="00B23415" w:rsidP="00B23415">
      <w:pPr>
        <w:ind w:firstLine="709"/>
        <w:jc w:val="both"/>
        <w:rPr>
          <w:sz w:val="28"/>
          <w:szCs w:val="28"/>
        </w:rPr>
      </w:pPr>
      <w:r w:rsidRPr="00AB3FB0">
        <w:rPr>
          <w:sz w:val="28"/>
          <w:szCs w:val="28"/>
        </w:rPr>
        <w:t>В системе образования поселения на 01.01.201</w:t>
      </w:r>
      <w:r>
        <w:rPr>
          <w:sz w:val="28"/>
          <w:szCs w:val="28"/>
        </w:rPr>
        <w:t>2</w:t>
      </w:r>
      <w:r w:rsidRPr="00AB3FB0">
        <w:rPr>
          <w:sz w:val="28"/>
          <w:szCs w:val="28"/>
        </w:rPr>
        <w:t xml:space="preserve"> функционирует </w:t>
      </w:r>
      <w:r>
        <w:rPr>
          <w:sz w:val="28"/>
          <w:szCs w:val="28"/>
        </w:rPr>
        <w:t>детский сад на 25 мест (с. Варламово), две общеобразовательные школы на 303места в с.Варламово и 110 мест в д.Б-Черное. Из д.Кандереп, д.Краснознаменка организован подвоз учащихся к Ворламовской школе на специализированном транспорте.</w:t>
      </w:r>
    </w:p>
    <w:p w:rsidR="00B23415" w:rsidRPr="00A52C50" w:rsidRDefault="00B23415" w:rsidP="00B23415">
      <w:pPr>
        <w:pStyle w:val="110"/>
        <w:ind w:firstLine="720"/>
        <w:jc w:val="both"/>
      </w:pPr>
      <w:r>
        <w:t xml:space="preserve">Медицинское обслуживание жителей Варламовского сельского поселения осуществляют два фельдшерско-акушерский пункт (с.Варламово, д.Б-Черное). Здания </w:t>
      </w:r>
      <w:r w:rsidRPr="00A52C50">
        <w:t>фельдшерско-акушерск</w:t>
      </w:r>
      <w:r>
        <w:t>ого</w:t>
      </w:r>
      <w:r w:rsidRPr="00A52C50">
        <w:t xml:space="preserve"> пункта </w:t>
      </w:r>
      <w:r>
        <w:t>требует капитального ремонта.</w:t>
      </w:r>
    </w:p>
    <w:p w:rsidR="00B23415" w:rsidRPr="00186F81" w:rsidRDefault="00B23415" w:rsidP="00186F81">
      <w:pPr>
        <w:pStyle w:val="210"/>
        <w:rPr>
          <w:rFonts w:ascii="Times New Roman" w:hAnsi="Times New Roman" w:cs="Times New Roman"/>
          <w:sz w:val="28"/>
          <w:szCs w:val="28"/>
        </w:rPr>
      </w:pPr>
      <w:r w:rsidRPr="00186F81">
        <w:rPr>
          <w:rFonts w:ascii="Times New Roman" w:hAnsi="Times New Roman" w:cs="Times New Roman"/>
          <w:sz w:val="28"/>
          <w:szCs w:val="28"/>
        </w:rPr>
        <w:t xml:space="preserve">За последние годы в сфере культуры поселения удалось сохранить сеть учреждений. В поселении работают дом культуры на 250 мест в с. Варламово, клуб на 150 мест в д.Б-Черное. Имеется две муниципальные библиотеки с книжным фондом 19,37 тыс.книг. </w:t>
      </w:r>
    </w:p>
    <w:p w:rsidR="00B23415" w:rsidRPr="004D1501" w:rsidRDefault="00B23415" w:rsidP="004D1501">
      <w:pPr>
        <w:pStyle w:val="ab"/>
        <w:spacing w:line="240" w:lineRule="auto"/>
        <w:ind w:firstLine="851"/>
        <w:jc w:val="both"/>
        <w:rPr>
          <w:rFonts w:ascii="Times New Roman" w:hAnsi="Times New Roman" w:cs="Times New Roman"/>
          <w:b w:val="0"/>
          <w:sz w:val="28"/>
          <w:szCs w:val="28"/>
          <w:lang w:val="ru-RU"/>
        </w:rPr>
      </w:pPr>
      <w:r w:rsidRPr="004D1501">
        <w:rPr>
          <w:rFonts w:ascii="Times New Roman" w:hAnsi="Times New Roman" w:cs="Times New Roman"/>
          <w:b w:val="0"/>
          <w:sz w:val="28"/>
          <w:szCs w:val="28"/>
          <w:lang w:val="ru-RU"/>
        </w:rPr>
        <w:t>По состоянию на 01.01.2012 года на территории сельского поселения зарегистрировано 5 предприятий торговли общей площадью 402 м.кв. (166 м.кв.торговой площади).</w:t>
      </w:r>
    </w:p>
    <w:p w:rsidR="00B23415" w:rsidRPr="004D1501" w:rsidRDefault="00B23415" w:rsidP="004D1501">
      <w:pPr>
        <w:pStyle w:val="ab"/>
        <w:spacing w:line="240" w:lineRule="auto"/>
        <w:ind w:firstLine="851"/>
        <w:jc w:val="both"/>
        <w:rPr>
          <w:rFonts w:ascii="Times New Roman" w:hAnsi="Times New Roman" w:cs="Times New Roman"/>
          <w:b w:val="0"/>
          <w:sz w:val="28"/>
          <w:szCs w:val="28"/>
          <w:lang w:val="ru-RU"/>
        </w:rPr>
      </w:pPr>
      <w:r w:rsidRPr="004D1501">
        <w:rPr>
          <w:rFonts w:ascii="Times New Roman" w:hAnsi="Times New Roman" w:cs="Times New Roman"/>
          <w:b w:val="0"/>
          <w:sz w:val="28"/>
          <w:szCs w:val="28"/>
          <w:lang w:val="ru-RU"/>
        </w:rPr>
        <w:t xml:space="preserve">Расчет учреждений обслуживания (табл. 14) приведен согласно СП 42.13330.2011 «Градостроительство. Планировка и застройка городских и сельских поселений. (Актуализированная редакция СНиП 2.07.01-89*)», а так же с учетом радиусов зон обслуживания. </w:t>
      </w:r>
    </w:p>
    <w:p w:rsidR="00B23415" w:rsidRPr="004D1501" w:rsidRDefault="00B23415" w:rsidP="004D1501">
      <w:pPr>
        <w:pStyle w:val="ab"/>
        <w:spacing w:line="240" w:lineRule="auto"/>
        <w:ind w:firstLine="851"/>
        <w:jc w:val="both"/>
        <w:rPr>
          <w:rFonts w:ascii="Times New Roman" w:hAnsi="Times New Roman" w:cs="Times New Roman"/>
          <w:b w:val="0"/>
          <w:sz w:val="28"/>
          <w:szCs w:val="28"/>
          <w:lang w:val="ru-RU"/>
        </w:rPr>
      </w:pPr>
      <w:r w:rsidRPr="004D1501">
        <w:rPr>
          <w:rFonts w:ascii="Times New Roman" w:hAnsi="Times New Roman" w:cs="Times New Roman"/>
          <w:b w:val="0"/>
          <w:sz w:val="28"/>
          <w:szCs w:val="28"/>
          <w:lang w:val="ru-RU"/>
        </w:rPr>
        <w:t xml:space="preserve">Потребность в составе и вместимости учреждений и предприятий обслуживания определена в соответствии с проектной численностью населения муниципального образования Варламовское (970 человек) и населения прилегающих поселений. </w:t>
      </w:r>
    </w:p>
    <w:p w:rsidR="00186F81" w:rsidRDefault="00B23415" w:rsidP="00186F81">
      <w:pPr>
        <w:pStyle w:val="26"/>
        <w:spacing w:line="240" w:lineRule="auto"/>
        <w:ind w:left="0" w:firstLine="851"/>
        <w:jc w:val="both"/>
        <w:rPr>
          <w:sz w:val="28"/>
          <w:szCs w:val="28"/>
        </w:rPr>
      </w:pPr>
      <w:r w:rsidRPr="00186F81">
        <w:rPr>
          <w:sz w:val="28"/>
          <w:szCs w:val="28"/>
        </w:rPr>
        <w:t>В настоящее время основной промышленный, социальный и интеллектуальный потенциал сконцентрирован в районном центре. Для более равномерного развития всей территории района предлагается, согласно схемы территориального планирования, в дополнении к основному центру района формирование двух подцентров (с.Светлая Поляна, с.Варламово). В связи с этим, проектом предусмотрено строительство в с.Варламово врачебной амбулатории, спортивного сооружения, детского центра дополнительного образования, центра досуга.</w:t>
      </w:r>
    </w:p>
    <w:p w:rsidR="00B23415" w:rsidRPr="00186F81" w:rsidRDefault="00B23415" w:rsidP="00186F81">
      <w:pPr>
        <w:pStyle w:val="26"/>
        <w:spacing w:line="240" w:lineRule="auto"/>
        <w:ind w:left="0" w:firstLine="851"/>
        <w:jc w:val="both"/>
        <w:rPr>
          <w:sz w:val="28"/>
          <w:szCs w:val="28"/>
        </w:rPr>
      </w:pPr>
      <w:r w:rsidRPr="00186F81">
        <w:rPr>
          <w:sz w:val="28"/>
          <w:szCs w:val="28"/>
        </w:rPr>
        <w:t xml:space="preserve">Основными принципами организации системы социально-культурного обслуживания населения являются: </w:t>
      </w:r>
    </w:p>
    <w:p w:rsidR="00B23415" w:rsidRPr="00A97361" w:rsidRDefault="00B23415" w:rsidP="00186F81">
      <w:pPr>
        <w:pStyle w:val="ab"/>
        <w:spacing w:line="240" w:lineRule="auto"/>
        <w:ind w:firstLine="851"/>
        <w:rPr>
          <w:rFonts w:ascii="Times New Roman" w:hAnsi="Times New Roman" w:cs="Times New Roman"/>
          <w:b w:val="0"/>
          <w:sz w:val="28"/>
          <w:szCs w:val="28"/>
          <w:lang w:val="ru-RU"/>
        </w:rPr>
      </w:pPr>
      <w:r w:rsidRPr="00A97361">
        <w:rPr>
          <w:rFonts w:ascii="Times New Roman" w:hAnsi="Times New Roman" w:cs="Times New Roman"/>
          <w:b w:val="0"/>
          <w:sz w:val="28"/>
          <w:szCs w:val="28"/>
          <w:lang w:val="ru-RU"/>
        </w:rPr>
        <w:t>•</w:t>
      </w:r>
      <w:r w:rsidRPr="00A97361">
        <w:rPr>
          <w:rFonts w:ascii="Times New Roman" w:hAnsi="Times New Roman" w:cs="Times New Roman"/>
          <w:b w:val="0"/>
          <w:sz w:val="28"/>
          <w:szCs w:val="28"/>
          <w:lang w:val="ru-RU"/>
        </w:rPr>
        <w:tab/>
        <w:t>высокий уровень повседневного обслуживания населения;</w:t>
      </w:r>
    </w:p>
    <w:p w:rsidR="00B23415" w:rsidRPr="00A97361" w:rsidRDefault="00B23415" w:rsidP="00186F81">
      <w:pPr>
        <w:pStyle w:val="ab"/>
        <w:spacing w:line="240" w:lineRule="auto"/>
        <w:ind w:firstLine="851"/>
        <w:rPr>
          <w:rFonts w:ascii="Times New Roman" w:hAnsi="Times New Roman" w:cs="Times New Roman"/>
          <w:b w:val="0"/>
          <w:sz w:val="28"/>
          <w:szCs w:val="28"/>
          <w:lang w:val="ru-RU"/>
        </w:rPr>
      </w:pPr>
      <w:r w:rsidRPr="00A97361">
        <w:rPr>
          <w:rFonts w:ascii="Times New Roman" w:hAnsi="Times New Roman" w:cs="Times New Roman"/>
          <w:b w:val="0"/>
          <w:sz w:val="28"/>
          <w:szCs w:val="28"/>
          <w:lang w:val="ru-RU"/>
        </w:rPr>
        <w:t>•</w:t>
      </w:r>
      <w:r w:rsidRPr="00A97361">
        <w:rPr>
          <w:rFonts w:ascii="Times New Roman" w:hAnsi="Times New Roman" w:cs="Times New Roman"/>
          <w:b w:val="0"/>
          <w:sz w:val="28"/>
          <w:szCs w:val="28"/>
          <w:lang w:val="ru-RU"/>
        </w:rPr>
        <w:tab/>
        <w:t>минимальные затраты времени на передвижения от жилья до учреждений обслуживания;</w:t>
      </w:r>
    </w:p>
    <w:p w:rsidR="00B23415" w:rsidRPr="00A97361" w:rsidRDefault="00B23415" w:rsidP="00186F81">
      <w:pPr>
        <w:pStyle w:val="ab"/>
        <w:spacing w:line="240" w:lineRule="auto"/>
        <w:ind w:firstLine="851"/>
        <w:rPr>
          <w:rFonts w:ascii="Times New Roman" w:hAnsi="Times New Roman" w:cs="Times New Roman"/>
          <w:b w:val="0"/>
          <w:sz w:val="28"/>
          <w:szCs w:val="28"/>
          <w:lang w:val="ru-RU"/>
        </w:rPr>
      </w:pPr>
      <w:r w:rsidRPr="00A97361">
        <w:rPr>
          <w:rFonts w:ascii="Times New Roman" w:hAnsi="Times New Roman" w:cs="Times New Roman"/>
          <w:b w:val="0"/>
          <w:sz w:val="28"/>
          <w:szCs w:val="28"/>
          <w:lang w:val="ru-RU"/>
        </w:rPr>
        <w:t>•</w:t>
      </w:r>
      <w:r w:rsidRPr="00A97361">
        <w:rPr>
          <w:rFonts w:ascii="Times New Roman" w:hAnsi="Times New Roman" w:cs="Times New Roman"/>
          <w:b w:val="0"/>
          <w:sz w:val="28"/>
          <w:szCs w:val="28"/>
          <w:lang w:val="ru-RU"/>
        </w:rPr>
        <w:tab/>
        <w:t xml:space="preserve">комплексность обслуживания </w:t>
      </w:r>
    </w:p>
    <w:p w:rsidR="00B23415" w:rsidRPr="00AB2F7F" w:rsidRDefault="00B23415" w:rsidP="00B23415">
      <w:pPr>
        <w:ind w:firstLine="180"/>
        <w:jc w:val="both"/>
        <w:rPr>
          <w:color w:val="008080"/>
        </w:rPr>
        <w:sectPr w:rsidR="00B23415" w:rsidRPr="00AB2F7F" w:rsidSect="00B23415">
          <w:headerReference w:type="even" r:id="rId13"/>
          <w:headerReference w:type="default" r:id="rId14"/>
          <w:footerReference w:type="even" r:id="rId15"/>
          <w:footerReference w:type="default" r:id="rId16"/>
          <w:pgSz w:w="11906" w:h="16838" w:code="9"/>
          <w:pgMar w:top="851" w:right="907" w:bottom="851" w:left="1985" w:header="709" w:footer="709" w:gutter="0"/>
          <w:pgNumType w:start="1"/>
          <w:cols w:space="708"/>
          <w:titlePg/>
          <w:docGrid w:linePitch="360"/>
        </w:sectPr>
      </w:pPr>
    </w:p>
    <w:p w:rsidR="00B23415" w:rsidRPr="00A26BF7" w:rsidRDefault="00B23415" w:rsidP="00B23415">
      <w:pPr>
        <w:ind w:firstLine="180"/>
        <w:jc w:val="right"/>
        <w:rPr>
          <w:sz w:val="28"/>
          <w:szCs w:val="28"/>
        </w:rPr>
      </w:pPr>
      <w:bookmarkStart w:id="1" w:name="_Toc183075418"/>
      <w:r w:rsidRPr="00A26BF7">
        <w:rPr>
          <w:sz w:val="28"/>
          <w:szCs w:val="28"/>
        </w:rPr>
        <w:lastRenderedPageBreak/>
        <w:t xml:space="preserve">Таблица </w:t>
      </w:r>
      <w:r>
        <w:rPr>
          <w:sz w:val="28"/>
          <w:szCs w:val="28"/>
        </w:rPr>
        <w:t>1</w:t>
      </w:r>
      <w:r w:rsidR="00957523">
        <w:rPr>
          <w:sz w:val="28"/>
          <w:szCs w:val="28"/>
        </w:rPr>
        <w:t>7</w:t>
      </w:r>
    </w:p>
    <w:p w:rsidR="00B23415" w:rsidRDefault="00B23415" w:rsidP="00B23415">
      <w:pPr>
        <w:pStyle w:val="36"/>
        <w:ind w:left="900"/>
        <w:rPr>
          <w:rFonts w:ascii="Times New Roman" w:hAnsi="Times New Roman" w:cs="Times New Roman"/>
          <w:b w:val="0"/>
          <w:sz w:val="28"/>
          <w:szCs w:val="28"/>
          <w:u w:val="none"/>
        </w:rPr>
      </w:pPr>
      <w:r w:rsidRPr="0006755A">
        <w:rPr>
          <w:rFonts w:ascii="Times New Roman" w:hAnsi="Times New Roman" w:cs="Times New Roman"/>
          <w:b w:val="0"/>
          <w:bCs w:val="0"/>
          <w:sz w:val="28"/>
          <w:szCs w:val="28"/>
          <w:u w:val="none"/>
        </w:rPr>
        <w:t>Расчет</w:t>
      </w:r>
      <w:r w:rsidRPr="0006755A">
        <w:rPr>
          <w:rFonts w:ascii="Times New Roman" w:hAnsi="Times New Roman" w:cs="Times New Roman"/>
          <w:b w:val="0"/>
          <w:sz w:val="28"/>
          <w:szCs w:val="28"/>
          <w:u w:val="none"/>
        </w:rPr>
        <w:t xml:space="preserve"> </w:t>
      </w:r>
      <w:r>
        <w:rPr>
          <w:rFonts w:ascii="Times New Roman" w:hAnsi="Times New Roman" w:cs="Times New Roman"/>
          <w:b w:val="0"/>
          <w:sz w:val="28"/>
          <w:szCs w:val="28"/>
          <w:u w:val="none"/>
        </w:rPr>
        <w:t>к</w:t>
      </w:r>
      <w:r w:rsidRPr="0006755A">
        <w:rPr>
          <w:rFonts w:ascii="Times New Roman" w:hAnsi="Times New Roman" w:cs="Times New Roman"/>
          <w:b w:val="0"/>
          <w:sz w:val="28"/>
          <w:szCs w:val="28"/>
          <w:u w:val="none"/>
        </w:rPr>
        <w:t>ультурно-бытово</w:t>
      </w:r>
      <w:r>
        <w:rPr>
          <w:rFonts w:ascii="Times New Roman" w:hAnsi="Times New Roman" w:cs="Times New Roman"/>
          <w:b w:val="0"/>
          <w:sz w:val="28"/>
          <w:szCs w:val="28"/>
          <w:u w:val="none"/>
        </w:rPr>
        <w:t>го</w:t>
      </w:r>
      <w:r w:rsidRPr="0006755A">
        <w:rPr>
          <w:rFonts w:ascii="Times New Roman" w:hAnsi="Times New Roman" w:cs="Times New Roman"/>
          <w:b w:val="0"/>
          <w:sz w:val="28"/>
          <w:szCs w:val="28"/>
          <w:u w:val="none"/>
        </w:rPr>
        <w:t xml:space="preserve"> обслуживани</w:t>
      </w:r>
      <w:r>
        <w:rPr>
          <w:rFonts w:ascii="Times New Roman" w:hAnsi="Times New Roman" w:cs="Times New Roman"/>
          <w:b w:val="0"/>
          <w:sz w:val="28"/>
          <w:szCs w:val="28"/>
          <w:u w:val="none"/>
        </w:rPr>
        <w:t>я</w:t>
      </w:r>
      <w:bookmarkEnd w:id="1"/>
    </w:p>
    <w:p w:rsidR="00B23415" w:rsidRDefault="00B23415" w:rsidP="00B23415">
      <w:pPr>
        <w:pStyle w:val="36"/>
        <w:ind w:left="900"/>
        <w:rPr>
          <w:rFonts w:ascii="Times New Roman" w:hAnsi="Times New Roman" w:cs="Times New Roman"/>
          <w:b w:val="0"/>
          <w:sz w:val="28"/>
          <w:szCs w:val="28"/>
          <w:u w:val="none"/>
        </w:rPr>
      </w:pPr>
    </w:p>
    <w:tbl>
      <w:tblPr>
        <w:tblW w:w="14034" w:type="dxa"/>
        <w:tblInd w:w="-176" w:type="dxa"/>
        <w:tblLayout w:type="fixed"/>
        <w:tblLook w:val="0000"/>
      </w:tblPr>
      <w:tblGrid>
        <w:gridCol w:w="851"/>
        <w:gridCol w:w="3686"/>
        <w:gridCol w:w="1134"/>
        <w:gridCol w:w="1559"/>
        <w:gridCol w:w="1134"/>
        <w:gridCol w:w="1134"/>
        <w:gridCol w:w="851"/>
        <w:gridCol w:w="1134"/>
        <w:gridCol w:w="2551"/>
      </w:tblGrid>
      <w:tr w:rsidR="00B23415" w:rsidRPr="0006755A" w:rsidTr="00081687">
        <w:trPr>
          <w:cantSplit/>
          <w:trHeight w:val="1160"/>
        </w:trPr>
        <w:tc>
          <w:tcPr>
            <w:tcW w:w="851" w:type="dxa"/>
            <w:vMerge w:val="restart"/>
            <w:tcBorders>
              <w:top w:val="single" w:sz="6" w:space="0" w:color="auto"/>
              <w:left w:val="single" w:sz="6" w:space="0" w:color="auto"/>
              <w:bottom w:val="nil"/>
              <w:right w:val="single" w:sz="6" w:space="0" w:color="auto"/>
            </w:tcBorders>
          </w:tcPr>
          <w:p w:rsidR="00B23415" w:rsidRPr="0006755A" w:rsidRDefault="00B23415" w:rsidP="00081687">
            <w:pPr>
              <w:jc w:val="center"/>
            </w:pPr>
            <w:r w:rsidRPr="0006755A">
              <w:t>№п.п.</w:t>
            </w:r>
          </w:p>
        </w:tc>
        <w:tc>
          <w:tcPr>
            <w:tcW w:w="3686" w:type="dxa"/>
            <w:vMerge w:val="restart"/>
            <w:tcBorders>
              <w:top w:val="single" w:sz="6" w:space="0" w:color="auto"/>
              <w:left w:val="single" w:sz="6" w:space="0" w:color="auto"/>
              <w:bottom w:val="nil"/>
              <w:right w:val="single" w:sz="6" w:space="0" w:color="auto"/>
            </w:tcBorders>
          </w:tcPr>
          <w:p w:rsidR="00B23415" w:rsidRPr="0006755A" w:rsidRDefault="00B23415" w:rsidP="00081687">
            <w:pPr>
              <w:jc w:val="center"/>
            </w:pPr>
          </w:p>
          <w:p w:rsidR="00B23415" w:rsidRPr="0006755A" w:rsidRDefault="00B23415" w:rsidP="00081687">
            <w:pPr>
              <w:jc w:val="center"/>
            </w:pPr>
          </w:p>
          <w:p w:rsidR="00B23415" w:rsidRPr="0006755A" w:rsidRDefault="00B23415" w:rsidP="00081687">
            <w:pPr>
              <w:jc w:val="center"/>
            </w:pPr>
            <w:r w:rsidRPr="0006755A">
              <w:t>Наименование</w:t>
            </w:r>
            <w:r>
              <w:t xml:space="preserve"> учреждений</w:t>
            </w:r>
          </w:p>
        </w:tc>
        <w:tc>
          <w:tcPr>
            <w:tcW w:w="1134" w:type="dxa"/>
            <w:vMerge w:val="restart"/>
            <w:tcBorders>
              <w:top w:val="single" w:sz="6" w:space="0" w:color="auto"/>
              <w:left w:val="single" w:sz="6" w:space="0" w:color="auto"/>
              <w:bottom w:val="nil"/>
              <w:right w:val="single" w:sz="6" w:space="0" w:color="auto"/>
            </w:tcBorders>
          </w:tcPr>
          <w:p w:rsidR="00B23415" w:rsidRPr="0006755A" w:rsidRDefault="00B23415" w:rsidP="00081687">
            <w:pPr>
              <w:jc w:val="center"/>
            </w:pPr>
          </w:p>
          <w:p w:rsidR="00B23415" w:rsidRPr="0006755A" w:rsidRDefault="00B23415" w:rsidP="00081687">
            <w:pPr>
              <w:jc w:val="center"/>
            </w:pPr>
          </w:p>
          <w:p w:rsidR="00B23415" w:rsidRPr="0006755A" w:rsidRDefault="00B23415" w:rsidP="00081687">
            <w:pPr>
              <w:jc w:val="center"/>
            </w:pPr>
            <w:r w:rsidRPr="0006755A">
              <w:t>Ед.</w:t>
            </w:r>
          </w:p>
          <w:p w:rsidR="00B23415" w:rsidRPr="0006755A" w:rsidRDefault="00B23415" w:rsidP="00081687">
            <w:pPr>
              <w:jc w:val="center"/>
            </w:pPr>
            <w:r w:rsidRPr="0006755A">
              <w:t>изме-рения</w:t>
            </w:r>
          </w:p>
        </w:tc>
        <w:tc>
          <w:tcPr>
            <w:tcW w:w="1559" w:type="dxa"/>
            <w:vMerge w:val="restart"/>
            <w:tcBorders>
              <w:top w:val="single" w:sz="6" w:space="0" w:color="auto"/>
              <w:left w:val="single" w:sz="6" w:space="0" w:color="auto"/>
              <w:bottom w:val="nil"/>
              <w:right w:val="single" w:sz="6" w:space="0" w:color="auto"/>
            </w:tcBorders>
          </w:tcPr>
          <w:p w:rsidR="00B23415" w:rsidRPr="0006755A" w:rsidRDefault="00B23415" w:rsidP="00081687">
            <w:pPr>
              <w:jc w:val="center"/>
            </w:pPr>
          </w:p>
          <w:p w:rsidR="00B23415" w:rsidRPr="0006755A" w:rsidRDefault="00B23415" w:rsidP="00081687">
            <w:pPr>
              <w:jc w:val="center"/>
            </w:pPr>
          </w:p>
          <w:p w:rsidR="00B23415" w:rsidRPr="0006755A" w:rsidRDefault="00B23415" w:rsidP="00081687">
            <w:pPr>
              <w:jc w:val="center"/>
            </w:pPr>
            <w:r w:rsidRPr="0006755A">
              <w:t>Норма</w:t>
            </w:r>
          </w:p>
          <w:p w:rsidR="00B23415" w:rsidRPr="0006755A" w:rsidRDefault="00B23415" w:rsidP="00081687">
            <w:pPr>
              <w:jc w:val="center"/>
            </w:pPr>
            <w:r w:rsidRPr="0006755A">
              <w:t>СН</w:t>
            </w:r>
            <w:r>
              <w:t>и</w:t>
            </w:r>
            <w:r w:rsidRPr="0006755A">
              <w:t>П</w:t>
            </w:r>
          </w:p>
          <w:p w:rsidR="00B23415" w:rsidRPr="0006755A" w:rsidRDefault="00B23415" w:rsidP="00081687">
            <w:pPr>
              <w:jc w:val="center"/>
            </w:pPr>
            <w:r w:rsidRPr="0006755A">
              <w:t>на 1000</w:t>
            </w:r>
            <w:r>
              <w:t xml:space="preserve"> </w:t>
            </w:r>
            <w:r w:rsidRPr="0006755A">
              <w:t>жит</w:t>
            </w:r>
            <w:r>
              <w:t>елей</w:t>
            </w:r>
          </w:p>
        </w:tc>
        <w:tc>
          <w:tcPr>
            <w:tcW w:w="1134" w:type="dxa"/>
            <w:vMerge w:val="restart"/>
            <w:tcBorders>
              <w:top w:val="single" w:sz="6" w:space="0" w:color="auto"/>
              <w:left w:val="single" w:sz="6" w:space="0" w:color="auto"/>
              <w:bottom w:val="nil"/>
              <w:right w:val="single" w:sz="6" w:space="0" w:color="auto"/>
            </w:tcBorders>
          </w:tcPr>
          <w:p w:rsidR="00B23415" w:rsidRPr="0006755A" w:rsidRDefault="00B23415" w:rsidP="00081687">
            <w:pPr>
              <w:jc w:val="center"/>
            </w:pPr>
          </w:p>
          <w:p w:rsidR="00B23415" w:rsidRPr="0006755A" w:rsidRDefault="00B23415" w:rsidP="00081687">
            <w:pPr>
              <w:jc w:val="center"/>
            </w:pPr>
          </w:p>
          <w:p w:rsidR="00B23415" w:rsidRPr="0006755A" w:rsidRDefault="00B23415" w:rsidP="00081687">
            <w:pPr>
              <w:jc w:val="center"/>
            </w:pPr>
            <w:r w:rsidRPr="0006755A">
              <w:t xml:space="preserve">Тре-буется </w:t>
            </w:r>
          </w:p>
          <w:p w:rsidR="00B23415" w:rsidRPr="0006755A" w:rsidRDefault="00B23415" w:rsidP="00081687">
            <w:pPr>
              <w:jc w:val="center"/>
            </w:pPr>
            <w:r w:rsidRPr="0006755A">
              <w:t>по норме</w:t>
            </w:r>
          </w:p>
        </w:tc>
        <w:tc>
          <w:tcPr>
            <w:tcW w:w="1134" w:type="dxa"/>
            <w:vMerge w:val="restart"/>
            <w:tcBorders>
              <w:top w:val="single" w:sz="6" w:space="0" w:color="auto"/>
              <w:left w:val="single" w:sz="6" w:space="0" w:color="auto"/>
              <w:bottom w:val="nil"/>
              <w:right w:val="single" w:sz="6" w:space="0" w:color="auto"/>
            </w:tcBorders>
          </w:tcPr>
          <w:p w:rsidR="00B23415" w:rsidRPr="0006755A" w:rsidRDefault="00B23415" w:rsidP="00081687">
            <w:pPr>
              <w:jc w:val="center"/>
            </w:pPr>
          </w:p>
          <w:p w:rsidR="00B23415" w:rsidRPr="0006755A" w:rsidRDefault="00B23415" w:rsidP="00081687">
            <w:pPr>
              <w:jc w:val="center"/>
            </w:pPr>
          </w:p>
          <w:p w:rsidR="00B23415" w:rsidRPr="0006755A" w:rsidRDefault="00B23415" w:rsidP="00081687">
            <w:pPr>
              <w:jc w:val="center"/>
            </w:pPr>
            <w:r w:rsidRPr="0006755A">
              <w:t>Принято в проекте</w:t>
            </w:r>
            <w:r>
              <w:t>,</w:t>
            </w:r>
            <w:r w:rsidRPr="0006755A">
              <w:t xml:space="preserve"> </w:t>
            </w:r>
          </w:p>
          <w:p w:rsidR="00B23415" w:rsidRPr="0006755A" w:rsidRDefault="00B23415" w:rsidP="00081687">
            <w:pPr>
              <w:jc w:val="center"/>
            </w:pPr>
            <w:r w:rsidRPr="0006755A">
              <w:t>всего</w:t>
            </w:r>
          </w:p>
        </w:tc>
        <w:tc>
          <w:tcPr>
            <w:tcW w:w="1985" w:type="dxa"/>
            <w:gridSpan w:val="2"/>
            <w:tcBorders>
              <w:top w:val="single" w:sz="6" w:space="0" w:color="auto"/>
              <w:left w:val="single" w:sz="6" w:space="0" w:color="auto"/>
              <w:bottom w:val="single" w:sz="4" w:space="0" w:color="auto"/>
              <w:right w:val="single" w:sz="6" w:space="0" w:color="auto"/>
            </w:tcBorders>
          </w:tcPr>
          <w:p w:rsidR="00B23415" w:rsidRPr="0006755A" w:rsidRDefault="00B23415" w:rsidP="00081687">
            <w:pPr>
              <w:jc w:val="center"/>
            </w:pPr>
          </w:p>
          <w:p w:rsidR="00B23415" w:rsidRPr="0006755A" w:rsidRDefault="00B23415" w:rsidP="00081687">
            <w:pPr>
              <w:jc w:val="center"/>
            </w:pPr>
            <w:r w:rsidRPr="0006755A">
              <w:t>в том числе</w:t>
            </w:r>
          </w:p>
          <w:p w:rsidR="00B23415" w:rsidRPr="0006755A" w:rsidRDefault="00B23415" w:rsidP="00081687">
            <w:pPr>
              <w:jc w:val="center"/>
            </w:pPr>
          </w:p>
          <w:p w:rsidR="00B23415" w:rsidRPr="0006755A" w:rsidRDefault="00B23415" w:rsidP="00081687"/>
        </w:tc>
        <w:tc>
          <w:tcPr>
            <w:tcW w:w="2551" w:type="dxa"/>
            <w:vMerge w:val="restart"/>
            <w:tcBorders>
              <w:top w:val="single" w:sz="6" w:space="0" w:color="auto"/>
              <w:left w:val="single" w:sz="6" w:space="0" w:color="auto"/>
              <w:right w:val="single" w:sz="6" w:space="0" w:color="auto"/>
            </w:tcBorders>
          </w:tcPr>
          <w:p w:rsidR="00B23415" w:rsidRDefault="00B23415" w:rsidP="00081687">
            <w:pPr>
              <w:jc w:val="center"/>
            </w:pPr>
          </w:p>
          <w:p w:rsidR="00B23415" w:rsidRDefault="00B23415" w:rsidP="00081687">
            <w:pPr>
              <w:jc w:val="center"/>
            </w:pPr>
          </w:p>
          <w:p w:rsidR="00B23415" w:rsidRPr="0006755A" w:rsidRDefault="00B23415" w:rsidP="00081687">
            <w:pPr>
              <w:jc w:val="center"/>
            </w:pPr>
            <w:r>
              <w:t>Примечание</w:t>
            </w:r>
          </w:p>
        </w:tc>
      </w:tr>
      <w:tr w:rsidR="00B23415" w:rsidRPr="0006755A" w:rsidTr="00081687">
        <w:trPr>
          <w:cantSplit/>
          <w:trHeight w:val="1400"/>
        </w:trPr>
        <w:tc>
          <w:tcPr>
            <w:tcW w:w="851" w:type="dxa"/>
            <w:vMerge/>
            <w:tcBorders>
              <w:top w:val="nil"/>
              <w:left w:val="single" w:sz="6" w:space="0" w:color="auto"/>
              <w:bottom w:val="single" w:sz="6" w:space="0" w:color="auto"/>
              <w:right w:val="single" w:sz="6" w:space="0" w:color="auto"/>
            </w:tcBorders>
          </w:tcPr>
          <w:p w:rsidR="00B23415" w:rsidRPr="0006755A" w:rsidRDefault="00B23415" w:rsidP="00081687">
            <w:pPr>
              <w:jc w:val="center"/>
            </w:pPr>
          </w:p>
        </w:tc>
        <w:tc>
          <w:tcPr>
            <w:tcW w:w="3686" w:type="dxa"/>
            <w:vMerge/>
            <w:tcBorders>
              <w:top w:val="nil"/>
              <w:left w:val="single" w:sz="6" w:space="0" w:color="auto"/>
              <w:bottom w:val="single" w:sz="6" w:space="0" w:color="auto"/>
              <w:right w:val="single" w:sz="6" w:space="0" w:color="auto"/>
            </w:tcBorders>
          </w:tcPr>
          <w:p w:rsidR="00B23415" w:rsidRPr="0006755A" w:rsidRDefault="00B23415" w:rsidP="00081687">
            <w:pPr>
              <w:jc w:val="center"/>
            </w:pPr>
          </w:p>
        </w:tc>
        <w:tc>
          <w:tcPr>
            <w:tcW w:w="1134" w:type="dxa"/>
            <w:vMerge/>
            <w:tcBorders>
              <w:top w:val="nil"/>
              <w:left w:val="single" w:sz="6" w:space="0" w:color="auto"/>
              <w:bottom w:val="single" w:sz="6" w:space="0" w:color="auto"/>
              <w:right w:val="single" w:sz="6" w:space="0" w:color="auto"/>
            </w:tcBorders>
          </w:tcPr>
          <w:p w:rsidR="00B23415" w:rsidRPr="0006755A" w:rsidRDefault="00B23415" w:rsidP="00081687">
            <w:pPr>
              <w:jc w:val="center"/>
            </w:pPr>
          </w:p>
        </w:tc>
        <w:tc>
          <w:tcPr>
            <w:tcW w:w="1559" w:type="dxa"/>
            <w:vMerge/>
            <w:tcBorders>
              <w:top w:val="nil"/>
              <w:left w:val="single" w:sz="6" w:space="0" w:color="auto"/>
              <w:bottom w:val="single" w:sz="6" w:space="0" w:color="auto"/>
              <w:right w:val="single" w:sz="6" w:space="0" w:color="auto"/>
            </w:tcBorders>
          </w:tcPr>
          <w:p w:rsidR="00B23415" w:rsidRPr="0006755A" w:rsidRDefault="00B23415" w:rsidP="00081687">
            <w:pPr>
              <w:jc w:val="center"/>
            </w:pPr>
          </w:p>
        </w:tc>
        <w:tc>
          <w:tcPr>
            <w:tcW w:w="1134" w:type="dxa"/>
            <w:vMerge/>
            <w:tcBorders>
              <w:top w:val="nil"/>
              <w:left w:val="single" w:sz="6" w:space="0" w:color="auto"/>
              <w:bottom w:val="single" w:sz="6" w:space="0" w:color="auto"/>
              <w:right w:val="single" w:sz="6" w:space="0" w:color="auto"/>
            </w:tcBorders>
          </w:tcPr>
          <w:p w:rsidR="00B23415" w:rsidRPr="0006755A" w:rsidRDefault="00B23415" w:rsidP="00081687">
            <w:pPr>
              <w:jc w:val="center"/>
            </w:pPr>
          </w:p>
        </w:tc>
        <w:tc>
          <w:tcPr>
            <w:tcW w:w="1134" w:type="dxa"/>
            <w:vMerge/>
            <w:tcBorders>
              <w:top w:val="nil"/>
              <w:left w:val="single" w:sz="6" w:space="0" w:color="auto"/>
              <w:bottom w:val="single" w:sz="6" w:space="0" w:color="auto"/>
              <w:right w:val="single" w:sz="6" w:space="0" w:color="auto"/>
            </w:tcBorders>
          </w:tcPr>
          <w:p w:rsidR="00B23415" w:rsidRPr="0006755A" w:rsidRDefault="00B23415" w:rsidP="00081687">
            <w:pPr>
              <w:jc w:val="center"/>
            </w:pPr>
          </w:p>
        </w:tc>
        <w:tc>
          <w:tcPr>
            <w:tcW w:w="851" w:type="dxa"/>
            <w:tcBorders>
              <w:top w:val="single" w:sz="4" w:space="0" w:color="auto"/>
              <w:left w:val="single" w:sz="6" w:space="0" w:color="auto"/>
              <w:bottom w:val="single" w:sz="6" w:space="0" w:color="auto"/>
              <w:right w:val="single" w:sz="4" w:space="0" w:color="auto"/>
            </w:tcBorders>
          </w:tcPr>
          <w:p w:rsidR="00B23415" w:rsidRPr="0006755A" w:rsidRDefault="00B23415" w:rsidP="00081687">
            <w:pPr>
              <w:jc w:val="center"/>
            </w:pPr>
            <w:r>
              <w:t>сохраняемые</w:t>
            </w:r>
          </w:p>
        </w:tc>
        <w:tc>
          <w:tcPr>
            <w:tcW w:w="1134" w:type="dxa"/>
            <w:tcBorders>
              <w:top w:val="single" w:sz="4" w:space="0" w:color="auto"/>
              <w:left w:val="single" w:sz="4" w:space="0" w:color="auto"/>
              <w:bottom w:val="single" w:sz="6" w:space="0" w:color="auto"/>
              <w:right w:val="single" w:sz="6" w:space="0" w:color="auto"/>
            </w:tcBorders>
          </w:tcPr>
          <w:p w:rsidR="00B23415" w:rsidRPr="0006755A" w:rsidRDefault="00B23415" w:rsidP="00081687">
            <w:pPr>
              <w:jc w:val="center"/>
            </w:pPr>
            <w:r>
              <w:t>н</w:t>
            </w:r>
            <w:r w:rsidRPr="0006755A">
              <w:t>овое</w:t>
            </w:r>
            <w:r>
              <w:t xml:space="preserve"> стро-ительство</w:t>
            </w:r>
          </w:p>
        </w:tc>
        <w:tc>
          <w:tcPr>
            <w:tcW w:w="2551" w:type="dxa"/>
            <w:vMerge/>
            <w:tcBorders>
              <w:left w:val="single" w:sz="6" w:space="0" w:color="auto"/>
              <w:bottom w:val="single" w:sz="6" w:space="0" w:color="auto"/>
              <w:right w:val="single" w:sz="6" w:space="0" w:color="auto"/>
            </w:tcBorders>
          </w:tcPr>
          <w:p w:rsidR="00B23415" w:rsidRPr="0006755A" w:rsidRDefault="00B23415" w:rsidP="00081687">
            <w:pPr>
              <w:jc w:val="center"/>
            </w:pPr>
          </w:p>
        </w:tc>
      </w:tr>
      <w:tr w:rsidR="00B23415" w:rsidRPr="0006755A" w:rsidTr="00081687">
        <w:tblPrEx>
          <w:tblCellMar>
            <w:left w:w="107" w:type="dxa"/>
            <w:right w:w="107" w:type="dxa"/>
          </w:tblCellMar>
        </w:tblPrEx>
        <w:trPr>
          <w:cantSplit/>
        </w:trPr>
        <w:tc>
          <w:tcPr>
            <w:tcW w:w="851" w:type="dxa"/>
            <w:tcBorders>
              <w:top w:val="single" w:sz="6" w:space="0" w:color="auto"/>
              <w:left w:val="single" w:sz="6" w:space="0" w:color="auto"/>
              <w:bottom w:val="single" w:sz="6" w:space="0" w:color="auto"/>
              <w:right w:val="single" w:sz="6" w:space="0" w:color="auto"/>
            </w:tcBorders>
          </w:tcPr>
          <w:p w:rsidR="00B23415" w:rsidRPr="0006755A" w:rsidRDefault="00B23415" w:rsidP="00081687">
            <w:pPr>
              <w:jc w:val="center"/>
            </w:pPr>
            <w:r w:rsidRPr="0006755A">
              <w:t>1</w:t>
            </w:r>
          </w:p>
        </w:tc>
        <w:tc>
          <w:tcPr>
            <w:tcW w:w="3686" w:type="dxa"/>
            <w:tcBorders>
              <w:top w:val="single" w:sz="6" w:space="0" w:color="auto"/>
              <w:left w:val="single" w:sz="6" w:space="0" w:color="auto"/>
              <w:bottom w:val="single" w:sz="6" w:space="0" w:color="auto"/>
              <w:right w:val="single" w:sz="6" w:space="0" w:color="auto"/>
            </w:tcBorders>
          </w:tcPr>
          <w:p w:rsidR="00B23415" w:rsidRPr="0006755A" w:rsidRDefault="00B23415" w:rsidP="00081687">
            <w:pPr>
              <w:jc w:val="center"/>
            </w:pPr>
            <w:r w:rsidRPr="0006755A">
              <w:t>2</w:t>
            </w:r>
          </w:p>
        </w:tc>
        <w:tc>
          <w:tcPr>
            <w:tcW w:w="1134" w:type="dxa"/>
            <w:tcBorders>
              <w:top w:val="single" w:sz="6" w:space="0" w:color="auto"/>
              <w:left w:val="single" w:sz="6" w:space="0" w:color="auto"/>
              <w:bottom w:val="single" w:sz="6" w:space="0" w:color="auto"/>
              <w:right w:val="single" w:sz="6" w:space="0" w:color="auto"/>
            </w:tcBorders>
          </w:tcPr>
          <w:p w:rsidR="00B23415" w:rsidRPr="0006755A" w:rsidRDefault="00B23415" w:rsidP="00081687">
            <w:pPr>
              <w:jc w:val="center"/>
            </w:pPr>
            <w:r w:rsidRPr="0006755A">
              <w:t>3</w:t>
            </w:r>
          </w:p>
        </w:tc>
        <w:tc>
          <w:tcPr>
            <w:tcW w:w="1559" w:type="dxa"/>
            <w:tcBorders>
              <w:top w:val="single" w:sz="6" w:space="0" w:color="auto"/>
              <w:left w:val="single" w:sz="6" w:space="0" w:color="auto"/>
              <w:bottom w:val="single" w:sz="6" w:space="0" w:color="auto"/>
              <w:right w:val="single" w:sz="6" w:space="0" w:color="auto"/>
            </w:tcBorders>
          </w:tcPr>
          <w:p w:rsidR="00B23415" w:rsidRPr="0006755A" w:rsidRDefault="00B23415" w:rsidP="00081687">
            <w:pPr>
              <w:jc w:val="center"/>
            </w:pPr>
            <w:r w:rsidRPr="0006755A">
              <w:t>4</w:t>
            </w:r>
          </w:p>
        </w:tc>
        <w:tc>
          <w:tcPr>
            <w:tcW w:w="1134" w:type="dxa"/>
            <w:tcBorders>
              <w:top w:val="single" w:sz="6" w:space="0" w:color="auto"/>
              <w:left w:val="single" w:sz="6" w:space="0" w:color="auto"/>
              <w:bottom w:val="single" w:sz="6" w:space="0" w:color="auto"/>
              <w:right w:val="single" w:sz="6" w:space="0" w:color="auto"/>
            </w:tcBorders>
          </w:tcPr>
          <w:p w:rsidR="00B23415" w:rsidRPr="0006755A" w:rsidRDefault="00B23415" w:rsidP="00081687">
            <w:pPr>
              <w:jc w:val="center"/>
            </w:pPr>
            <w:r w:rsidRPr="0006755A">
              <w:t>5</w:t>
            </w:r>
          </w:p>
        </w:tc>
        <w:tc>
          <w:tcPr>
            <w:tcW w:w="1134" w:type="dxa"/>
            <w:tcBorders>
              <w:top w:val="single" w:sz="6" w:space="0" w:color="auto"/>
              <w:left w:val="single" w:sz="6" w:space="0" w:color="auto"/>
              <w:bottom w:val="single" w:sz="6" w:space="0" w:color="auto"/>
              <w:right w:val="single" w:sz="6" w:space="0" w:color="auto"/>
            </w:tcBorders>
          </w:tcPr>
          <w:p w:rsidR="00B23415" w:rsidRPr="0006755A" w:rsidRDefault="00B23415" w:rsidP="00081687">
            <w:pPr>
              <w:jc w:val="center"/>
            </w:pPr>
            <w:r w:rsidRPr="0006755A">
              <w:t>6</w:t>
            </w:r>
          </w:p>
        </w:tc>
        <w:tc>
          <w:tcPr>
            <w:tcW w:w="851" w:type="dxa"/>
            <w:tcBorders>
              <w:top w:val="single" w:sz="6" w:space="0" w:color="auto"/>
              <w:left w:val="single" w:sz="6" w:space="0" w:color="auto"/>
              <w:bottom w:val="single" w:sz="6" w:space="0" w:color="auto"/>
              <w:right w:val="single" w:sz="4" w:space="0" w:color="auto"/>
            </w:tcBorders>
          </w:tcPr>
          <w:p w:rsidR="00B23415" w:rsidRPr="0006755A" w:rsidRDefault="00B23415" w:rsidP="00081687">
            <w:pPr>
              <w:jc w:val="center"/>
            </w:pPr>
            <w:r w:rsidRPr="0006755A">
              <w:t>7</w:t>
            </w:r>
          </w:p>
        </w:tc>
        <w:tc>
          <w:tcPr>
            <w:tcW w:w="1134" w:type="dxa"/>
            <w:tcBorders>
              <w:top w:val="single" w:sz="6" w:space="0" w:color="auto"/>
              <w:left w:val="single" w:sz="4" w:space="0" w:color="auto"/>
              <w:bottom w:val="single" w:sz="6" w:space="0" w:color="auto"/>
              <w:right w:val="single" w:sz="6" w:space="0" w:color="auto"/>
            </w:tcBorders>
          </w:tcPr>
          <w:p w:rsidR="00B23415" w:rsidRPr="0006755A" w:rsidRDefault="00B23415" w:rsidP="00081687">
            <w:pPr>
              <w:jc w:val="center"/>
            </w:pPr>
            <w:r w:rsidRPr="0006755A">
              <w:t>8</w:t>
            </w:r>
          </w:p>
        </w:tc>
        <w:tc>
          <w:tcPr>
            <w:tcW w:w="2551" w:type="dxa"/>
            <w:tcBorders>
              <w:top w:val="single" w:sz="6" w:space="0" w:color="auto"/>
              <w:left w:val="single" w:sz="4" w:space="0" w:color="auto"/>
              <w:bottom w:val="single" w:sz="6" w:space="0" w:color="auto"/>
              <w:right w:val="single" w:sz="6" w:space="0" w:color="auto"/>
            </w:tcBorders>
          </w:tcPr>
          <w:p w:rsidR="00B23415" w:rsidRPr="0006755A" w:rsidRDefault="00B23415" w:rsidP="00081687">
            <w:pPr>
              <w:jc w:val="center"/>
            </w:pPr>
            <w:r>
              <w:t>9</w:t>
            </w:r>
          </w:p>
        </w:tc>
      </w:tr>
      <w:tr w:rsidR="00B23415" w:rsidRPr="0006755A" w:rsidTr="00081687">
        <w:tblPrEx>
          <w:tblCellMar>
            <w:left w:w="107" w:type="dxa"/>
            <w:right w:w="107" w:type="dxa"/>
          </w:tblCellMar>
        </w:tblPrEx>
        <w:trPr>
          <w:cantSplit/>
        </w:trPr>
        <w:tc>
          <w:tcPr>
            <w:tcW w:w="14034" w:type="dxa"/>
            <w:gridSpan w:val="9"/>
            <w:tcBorders>
              <w:top w:val="single" w:sz="6" w:space="0" w:color="auto"/>
              <w:left w:val="single" w:sz="6" w:space="0" w:color="auto"/>
              <w:bottom w:val="single" w:sz="6" w:space="0" w:color="auto"/>
              <w:right w:val="single" w:sz="6" w:space="0" w:color="auto"/>
            </w:tcBorders>
          </w:tcPr>
          <w:p w:rsidR="00B23415" w:rsidRPr="0006755A" w:rsidRDefault="00B23415" w:rsidP="00081687">
            <w:pPr>
              <w:jc w:val="center"/>
            </w:pPr>
            <w:r>
              <w:t>Учреждения образования</w:t>
            </w:r>
          </w:p>
        </w:tc>
      </w:tr>
      <w:tr w:rsidR="00B23415" w:rsidRPr="0006755A" w:rsidTr="00081687">
        <w:tblPrEx>
          <w:tblCellMar>
            <w:left w:w="107" w:type="dxa"/>
            <w:right w:w="107" w:type="dxa"/>
          </w:tblCellMar>
        </w:tblPrEx>
        <w:trPr>
          <w:cantSplit/>
        </w:trPr>
        <w:tc>
          <w:tcPr>
            <w:tcW w:w="851" w:type="dxa"/>
            <w:tcBorders>
              <w:top w:val="single" w:sz="6" w:space="0" w:color="auto"/>
              <w:left w:val="single" w:sz="6" w:space="0" w:color="auto"/>
              <w:bottom w:val="single" w:sz="6" w:space="0" w:color="auto"/>
              <w:right w:val="single" w:sz="6" w:space="0" w:color="auto"/>
            </w:tcBorders>
          </w:tcPr>
          <w:p w:rsidR="00B23415" w:rsidRPr="0006755A" w:rsidRDefault="00B23415" w:rsidP="00081687">
            <w:pPr>
              <w:tabs>
                <w:tab w:val="left" w:pos="360"/>
              </w:tabs>
            </w:pPr>
            <w:r>
              <w:t>1.</w:t>
            </w:r>
          </w:p>
        </w:tc>
        <w:tc>
          <w:tcPr>
            <w:tcW w:w="3686" w:type="dxa"/>
            <w:tcBorders>
              <w:top w:val="single" w:sz="6" w:space="0" w:color="auto"/>
              <w:left w:val="single" w:sz="6" w:space="0" w:color="auto"/>
              <w:bottom w:val="single" w:sz="6" w:space="0" w:color="auto"/>
              <w:right w:val="single" w:sz="6" w:space="0" w:color="auto"/>
            </w:tcBorders>
          </w:tcPr>
          <w:p w:rsidR="00B23415" w:rsidRPr="0006755A" w:rsidRDefault="00B23415" w:rsidP="00081687">
            <w:r>
              <w:t>Детские дошкольные учреждения</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мест</w:t>
            </w:r>
          </w:p>
        </w:tc>
        <w:tc>
          <w:tcPr>
            <w:tcW w:w="1559" w:type="dxa"/>
            <w:tcBorders>
              <w:top w:val="single" w:sz="6" w:space="0" w:color="auto"/>
              <w:left w:val="single" w:sz="6" w:space="0" w:color="auto"/>
              <w:bottom w:val="single" w:sz="6" w:space="0" w:color="auto"/>
              <w:right w:val="single" w:sz="6" w:space="0" w:color="auto"/>
            </w:tcBorders>
          </w:tcPr>
          <w:p w:rsidR="00B23415" w:rsidRPr="00DE65B3" w:rsidRDefault="00B23415" w:rsidP="00081687">
            <w:pPr>
              <w:jc w:val="center"/>
            </w:pPr>
            <w:r w:rsidRPr="00DE65B3">
              <w:t>85% от детей дош.воз.</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75</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75</w:t>
            </w:r>
          </w:p>
        </w:tc>
        <w:tc>
          <w:tcPr>
            <w:tcW w:w="851"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25</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50</w:t>
            </w:r>
          </w:p>
        </w:tc>
        <w:tc>
          <w:tcPr>
            <w:tcW w:w="2551" w:type="dxa"/>
            <w:tcBorders>
              <w:top w:val="single" w:sz="6" w:space="0" w:color="auto"/>
              <w:left w:val="single" w:sz="6" w:space="0" w:color="auto"/>
              <w:bottom w:val="single" w:sz="6" w:space="0" w:color="auto"/>
              <w:right w:val="single" w:sz="6" w:space="0" w:color="auto"/>
            </w:tcBorders>
            <w:vAlign w:val="bottom"/>
          </w:tcPr>
          <w:p w:rsidR="00B23415" w:rsidRDefault="00B23415" w:rsidP="00081687">
            <w:r>
              <w:t>45мест-с.Варламово</w:t>
            </w:r>
          </w:p>
          <w:p w:rsidR="00B23415" w:rsidRDefault="00B23415" w:rsidP="00081687">
            <w:r>
              <w:t>30мест-д.Б-Черное</w:t>
            </w:r>
          </w:p>
          <w:p w:rsidR="00B23415" w:rsidRPr="0006755A" w:rsidRDefault="00B23415" w:rsidP="00081687"/>
        </w:tc>
      </w:tr>
      <w:tr w:rsidR="00B23415" w:rsidRPr="0006755A" w:rsidTr="00081687">
        <w:tblPrEx>
          <w:tblCellMar>
            <w:left w:w="107" w:type="dxa"/>
            <w:right w:w="107" w:type="dxa"/>
          </w:tblCellMar>
        </w:tblPrEx>
        <w:trPr>
          <w:cantSplit/>
        </w:trPr>
        <w:tc>
          <w:tcPr>
            <w:tcW w:w="851" w:type="dxa"/>
            <w:tcBorders>
              <w:top w:val="single" w:sz="6" w:space="0" w:color="auto"/>
              <w:left w:val="single" w:sz="6" w:space="0" w:color="auto"/>
              <w:bottom w:val="single" w:sz="6" w:space="0" w:color="auto"/>
              <w:right w:val="single" w:sz="6" w:space="0" w:color="auto"/>
            </w:tcBorders>
          </w:tcPr>
          <w:p w:rsidR="00B23415" w:rsidRPr="0006755A" w:rsidRDefault="00B23415" w:rsidP="00081687">
            <w:pPr>
              <w:tabs>
                <w:tab w:val="left" w:pos="360"/>
              </w:tabs>
            </w:pPr>
            <w:r>
              <w:t>2.</w:t>
            </w:r>
          </w:p>
        </w:tc>
        <w:tc>
          <w:tcPr>
            <w:tcW w:w="3686" w:type="dxa"/>
            <w:tcBorders>
              <w:top w:val="single" w:sz="6" w:space="0" w:color="auto"/>
              <w:left w:val="single" w:sz="6" w:space="0" w:color="auto"/>
              <w:bottom w:val="single" w:sz="6" w:space="0" w:color="auto"/>
              <w:right w:val="single" w:sz="6" w:space="0" w:color="auto"/>
            </w:tcBorders>
          </w:tcPr>
          <w:p w:rsidR="00B23415" w:rsidRPr="0006755A" w:rsidRDefault="00B23415" w:rsidP="00081687">
            <w:r>
              <w:t>Общеобразовательная школа</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Default="00B23415" w:rsidP="00081687">
            <w:pPr>
              <w:jc w:val="center"/>
            </w:pPr>
            <w:r>
              <w:t>мест</w:t>
            </w:r>
          </w:p>
          <w:p w:rsidR="00B23415" w:rsidRPr="0006755A" w:rsidRDefault="00B23415" w:rsidP="00081687">
            <w:pPr>
              <w:jc w:val="center"/>
            </w:pPr>
          </w:p>
        </w:tc>
        <w:tc>
          <w:tcPr>
            <w:tcW w:w="1559" w:type="dxa"/>
            <w:tcBorders>
              <w:top w:val="single" w:sz="6" w:space="0" w:color="auto"/>
              <w:left w:val="single" w:sz="6" w:space="0" w:color="auto"/>
              <w:bottom w:val="single" w:sz="6" w:space="0" w:color="auto"/>
              <w:right w:val="single" w:sz="6" w:space="0" w:color="auto"/>
            </w:tcBorders>
          </w:tcPr>
          <w:p w:rsidR="00B23415" w:rsidRPr="00DE65B3" w:rsidRDefault="00B23415" w:rsidP="00081687">
            <w:pPr>
              <w:jc w:val="center"/>
            </w:pPr>
            <w:r w:rsidRPr="00DE65B3">
              <w:t>по демографии</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413</w:t>
            </w:r>
          </w:p>
        </w:tc>
        <w:tc>
          <w:tcPr>
            <w:tcW w:w="851"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413</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w:t>
            </w:r>
          </w:p>
        </w:tc>
        <w:tc>
          <w:tcPr>
            <w:tcW w:w="2551" w:type="dxa"/>
            <w:tcBorders>
              <w:top w:val="single" w:sz="6" w:space="0" w:color="auto"/>
              <w:left w:val="single" w:sz="6" w:space="0" w:color="auto"/>
              <w:bottom w:val="single" w:sz="6" w:space="0" w:color="auto"/>
              <w:right w:val="single" w:sz="6" w:space="0" w:color="auto"/>
            </w:tcBorders>
            <w:vAlign w:val="bottom"/>
          </w:tcPr>
          <w:p w:rsidR="00B23415" w:rsidRDefault="00B23415" w:rsidP="00081687">
            <w:r>
              <w:t>303мест-с.Варламово</w:t>
            </w:r>
          </w:p>
          <w:p w:rsidR="00B23415" w:rsidRPr="0006755A" w:rsidRDefault="00B23415" w:rsidP="00081687">
            <w:r>
              <w:t>110мест-д.Б-Черное</w:t>
            </w:r>
          </w:p>
        </w:tc>
      </w:tr>
      <w:tr w:rsidR="00B23415" w:rsidRPr="0006755A" w:rsidTr="00081687">
        <w:tblPrEx>
          <w:tblCellMar>
            <w:left w:w="107" w:type="dxa"/>
            <w:right w:w="107" w:type="dxa"/>
          </w:tblCellMar>
        </w:tblPrEx>
        <w:trPr>
          <w:cantSplit/>
        </w:trPr>
        <w:tc>
          <w:tcPr>
            <w:tcW w:w="14034" w:type="dxa"/>
            <w:gridSpan w:val="9"/>
            <w:tcBorders>
              <w:top w:val="single" w:sz="6" w:space="0" w:color="auto"/>
              <w:left w:val="single" w:sz="6" w:space="0" w:color="auto"/>
              <w:bottom w:val="single" w:sz="6" w:space="0" w:color="auto"/>
              <w:right w:val="single" w:sz="6" w:space="0" w:color="auto"/>
            </w:tcBorders>
          </w:tcPr>
          <w:p w:rsidR="00B23415" w:rsidRPr="0006755A" w:rsidRDefault="00B23415" w:rsidP="00081687">
            <w:pPr>
              <w:jc w:val="center"/>
            </w:pPr>
            <w:r>
              <w:t>Учреждения здравоохранения</w:t>
            </w:r>
          </w:p>
        </w:tc>
      </w:tr>
      <w:tr w:rsidR="00B23415" w:rsidRPr="0006755A" w:rsidTr="00081687">
        <w:tblPrEx>
          <w:tblCellMar>
            <w:left w:w="107" w:type="dxa"/>
            <w:right w:w="107" w:type="dxa"/>
          </w:tblCellMar>
        </w:tblPrEx>
        <w:trPr>
          <w:cantSplit/>
        </w:trPr>
        <w:tc>
          <w:tcPr>
            <w:tcW w:w="851" w:type="dxa"/>
            <w:tcBorders>
              <w:top w:val="single" w:sz="6" w:space="0" w:color="auto"/>
              <w:left w:val="single" w:sz="6" w:space="0" w:color="auto"/>
              <w:bottom w:val="single" w:sz="6" w:space="0" w:color="auto"/>
              <w:right w:val="single" w:sz="6" w:space="0" w:color="auto"/>
            </w:tcBorders>
          </w:tcPr>
          <w:p w:rsidR="00B23415" w:rsidRPr="0006755A" w:rsidRDefault="00B23415" w:rsidP="00081687">
            <w:pPr>
              <w:tabs>
                <w:tab w:val="left" w:pos="360"/>
              </w:tabs>
            </w:pPr>
            <w:r>
              <w:t>3.</w:t>
            </w:r>
          </w:p>
        </w:tc>
        <w:tc>
          <w:tcPr>
            <w:tcW w:w="3686" w:type="dxa"/>
            <w:tcBorders>
              <w:top w:val="single" w:sz="6" w:space="0" w:color="auto"/>
              <w:left w:val="single" w:sz="6" w:space="0" w:color="auto"/>
              <w:bottom w:val="single" w:sz="6" w:space="0" w:color="auto"/>
              <w:right w:val="single" w:sz="6" w:space="0" w:color="auto"/>
            </w:tcBorders>
          </w:tcPr>
          <w:p w:rsidR="00B23415" w:rsidRPr="0006755A" w:rsidRDefault="00B23415" w:rsidP="00081687">
            <w:r>
              <w:t>Фельдшерско-акушерский пункт</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объект</w:t>
            </w:r>
          </w:p>
        </w:tc>
        <w:tc>
          <w:tcPr>
            <w:tcW w:w="1559" w:type="dxa"/>
            <w:tcBorders>
              <w:top w:val="single" w:sz="6" w:space="0" w:color="auto"/>
              <w:left w:val="single" w:sz="6" w:space="0" w:color="auto"/>
              <w:bottom w:val="single" w:sz="6" w:space="0" w:color="auto"/>
              <w:right w:val="single" w:sz="6" w:space="0" w:color="auto"/>
            </w:tcBorders>
          </w:tcPr>
          <w:p w:rsidR="00B23415" w:rsidRPr="0006755A" w:rsidRDefault="00B23415" w:rsidP="00081687">
            <w:pPr>
              <w:jc w:val="center"/>
            </w:pPr>
            <w:r>
              <w:t>по заданию на проектирование</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4</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4</w:t>
            </w:r>
          </w:p>
        </w:tc>
        <w:tc>
          <w:tcPr>
            <w:tcW w:w="851"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2</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2</w:t>
            </w:r>
          </w:p>
        </w:tc>
        <w:tc>
          <w:tcPr>
            <w:tcW w:w="2551" w:type="dxa"/>
            <w:tcBorders>
              <w:top w:val="single" w:sz="6" w:space="0" w:color="auto"/>
              <w:left w:val="single" w:sz="6" w:space="0" w:color="auto"/>
              <w:bottom w:val="single" w:sz="6" w:space="0" w:color="auto"/>
              <w:right w:val="single" w:sz="6" w:space="0" w:color="auto"/>
            </w:tcBorders>
            <w:vAlign w:val="bottom"/>
          </w:tcPr>
          <w:p w:rsidR="00B23415" w:rsidRDefault="00B23415" w:rsidP="00081687">
            <w:r>
              <w:t>Новое строительство</w:t>
            </w:r>
          </w:p>
          <w:p w:rsidR="00B23415" w:rsidRPr="0006755A" w:rsidRDefault="00B23415" w:rsidP="00081687">
            <w:r>
              <w:t>д.Кандереп, д. Краснознаменка</w:t>
            </w:r>
          </w:p>
        </w:tc>
      </w:tr>
      <w:tr w:rsidR="00B23415" w:rsidRPr="0006755A" w:rsidTr="00081687">
        <w:tblPrEx>
          <w:tblCellMar>
            <w:left w:w="107" w:type="dxa"/>
            <w:right w:w="107" w:type="dxa"/>
          </w:tblCellMar>
        </w:tblPrEx>
        <w:trPr>
          <w:cantSplit/>
        </w:trPr>
        <w:tc>
          <w:tcPr>
            <w:tcW w:w="851" w:type="dxa"/>
            <w:tcBorders>
              <w:top w:val="single" w:sz="6" w:space="0" w:color="auto"/>
              <w:left w:val="single" w:sz="6" w:space="0" w:color="auto"/>
              <w:bottom w:val="single" w:sz="6" w:space="0" w:color="auto"/>
              <w:right w:val="single" w:sz="6" w:space="0" w:color="auto"/>
            </w:tcBorders>
          </w:tcPr>
          <w:p w:rsidR="00B23415" w:rsidRPr="0006755A" w:rsidRDefault="00B23415" w:rsidP="00081687">
            <w:pPr>
              <w:tabs>
                <w:tab w:val="left" w:pos="360"/>
              </w:tabs>
            </w:pPr>
            <w:r>
              <w:t>4.</w:t>
            </w:r>
          </w:p>
        </w:tc>
        <w:tc>
          <w:tcPr>
            <w:tcW w:w="3686" w:type="dxa"/>
            <w:tcBorders>
              <w:top w:val="single" w:sz="6" w:space="0" w:color="auto"/>
              <w:left w:val="single" w:sz="6" w:space="0" w:color="auto"/>
              <w:bottom w:val="single" w:sz="6" w:space="0" w:color="auto"/>
              <w:right w:val="single" w:sz="6" w:space="0" w:color="auto"/>
            </w:tcBorders>
          </w:tcPr>
          <w:p w:rsidR="00B23415" w:rsidRDefault="00B23415" w:rsidP="00081687">
            <w:r>
              <w:t>Врачебная амбулатория</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Default="00B23415" w:rsidP="00081687">
            <w:pPr>
              <w:jc w:val="center"/>
            </w:pPr>
            <w:r>
              <w:t>пос./см.</w:t>
            </w:r>
          </w:p>
        </w:tc>
        <w:tc>
          <w:tcPr>
            <w:tcW w:w="1559" w:type="dxa"/>
            <w:tcBorders>
              <w:top w:val="single" w:sz="6" w:space="0" w:color="auto"/>
              <w:left w:val="single" w:sz="6" w:space="0" w:color="auto"/>
              <w:bottom w:val="single" w:sz="6" w:space="0" w:color="auto"/>
              <w:right w:val="single" w:sz="6" w:space="0" w:color="auto"/>
            </w:tcBorders>
          </w:tcPr>
          <w:p w:rsidR="00B23415" w:rsidRDefault="00B23415" w:rsidP="00081687">
            <w:pPr>
              <w:jc w:val="center"/>
            </w:pPr>
          </w:p>
        </w:tc>
        <w:tc>
          <w:tcPr>
            <w:tcW w:w="1134" w:type="dxa"/>
            <w:tcBorders>
              <w:top w:val="single" w:sz="6" w:space="0" w:color="auto"/>
              <w:left w:val="single" w:sz="6" w:space="0" w:color="auto"/>
              <w:bottom w:val="single" w:sz="6" w:space="0" w:color="auto"/>
              <w:right w:val="single" w:sz="6" w:space="0" w:color="auto"/>
            </w:tcBorders>
            <w:vAlign w:val="bottom"/>
          </w:tcPr>
          <w:p w:rsidR="00B23415" w:rsidRDefault="00B23415" w:rsidP="00081687">
            <w:pPr>
              <w:jc w:val="center"/>
            </w:pPr>
            <w:r>
              <w:t>30</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Default="00B23415" w:rsidP="00081687">
            <w:pPr>
              <w:jc w:val="center"/>
            </w:pPr>
            <w:r>
              <w:t>30</w:t>
            </w:r>
          </w:p>
        </w:tc>
        <w:tc>
          <w:tcPr>
            <w:tcW w:w="851" w:type="dxa"/>
            <w:tcBorders>
              <w:top w:val="single" w:sz="6" w:space="0" w:color="auto"/>
              <w:left w:val="single" w:sz="6" w:space="0" w:color="auto"/>
              <w:bottom w:val="single" w:sz="6" w:space="0" w:color="auto"/>
              <w:right w:val="single" w:sz="6" w:space="0" w:color="auto"/>
            </w:tcBorders>
            <w:vAlign w:val="bottom"/>
          </w:tcPr>
          <w:p w:rsidR="00B23415" w:rsidRDefault="00B23415" w:rsidP="00081687">
            <w:pPr>
              <w:jc w:val="center"/>
            </w:pPr>
          </w:p>
        </w:tc>
        <w:tc>
          <w:tcPr>
            <w:tcW w:w="1134" w:type="dxa"/>
            <w:tcBorders>
              <w:top w:val="single" w:sz="6" w:space="0" w:color="auto"/>
              <w:left w:val="single" w:sz="6" w:space="0" w:color="auto"/>
              <w:bottom w:val="single" w:sz="6" w:space="0" w:color="auto"/>
              <w:right w:val="single" w:sz="6" w:space="0" w:color="auto"/>
            </w:tcBorders>
            <w:vAlign w:val="bottom"/>
          </w:tcPr>
          <w:p w:rsidR="00B23415" w:rsidRDefault="00B23415" w:rsidP="00081687">
            <w:pPr>
              <w:jc w:val="center"/>
            </w:pPr>
            <w:r>
              <w:t>30</w:t>
            </w:r>
          </w:p>
        </w:tc>
        <w:tc>
          <w:tcPr>
            <w:tcW w:w="2551"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r>
              <w:t>с.Варламово</w:t>
            </w:r>
          </w:p>
        </w:tc>
      </w:tr>
      <w:tr w:rsidR="00B23415" w:rsidRPr="0006755A" w:rsidTr="00081687">
        <w:tblPrEx>
          <w:tblCellMar>
            <w:left w:w="107" w:type="dxa"/>
            <w:right w:w="107" w:type="dxa"/>
          </w:tblCellMar>
        </w:tblPrEx>
        <w:trPr>
          <w:cantSplit/>
        </w:trPr>
        <w:tc>
          <w:tcPr>
            <w:tcW w:w="14034" w:type="dxa"/>
            <w:gridSpan w:val="9"/>
            <w:tcBorders>
              <w:top w:val="single" w:sz="6" w:space="0" w:color="auto"/>
              <w:left w:val="single" w:sz="6" w:space="0" w:color="auto"/>
              <w:bottom w:val="single" w:sz="6" w:space="0" w:color="auto"/>
              <w:right w:val="single" w:sz="6" w:space="0" w:color="auto"/>
            </w:tcBorders>
          </w:tcPr>
          <w:p w:rsidR="00B23415" w:rsidRPr="0006755A" w:rsidRDefault="00B23415" w:rsidP="00081687">
            <w:pPr>
              <w:jc w:val="center"/>
            </w:pPr>
            <w:r>
              <w:t>Учреждения культуры</w:t>
            </w:r>
          </w:p>
        </w:tc>
      </w:tr>
      <w:tr w:rsidR="00B23415" w:rsidRPr="0006755A" w:rsidTr="00081687">
        <w:tblPrEx>
          <w:tblCellMar>
            <w:left w:w="107" w:type="dxa"/>
            <w:right w:w="107" w:type="dxa"/>
          </w:tblCellMar>
        </w:tblPrEx>
        <w:trPr>
          <w:cantSplit/>
        </w:trPr>
        <w:tc>
          <w:tcPr>
            <w:tcW w:w="851" w:type="dxa"/>
            <w:tcBorders>
              <w:top w:val="single" w:sz="6" w:space="0" w:color="auto"/>
              <w:left w:val="single" w:sz="6" w:space="0" w:color="auto"/>
              <w:bottom w:val="single" w:sz="6" w:space="0" w:color="auto"/>
              <w:right w:val="single" w:sz="6" w:space="0" w:color="auto"/>
            </w:tcBorders>
          </w:tcPr>
          <w:p w:rsidR="00B23415" w:rsidRPr="0006755A" w:rsidRDefault="00B23415" w:rsidP="00081687">
            <w:pPr>
              <w:tabs>
                <w:tab w:val="left" w:pos="360"/>
              </w:tabs>
            </w:pPr>
            <w:r>
              <w:t>5.</w:t>
            </w:r>
          </w:p>
        </w:tc>
        <w:tc>
          <w:tcPr>
            <w:tcW w:w="3686" w:type="dxa"/>
            <w:tcBorders>
              <w:top w:val="single" w:sz="6" w:space="0" w:color="auto"/>
              <w:left w:val="single" w:sz="6" w:space="0" w:color="auto"/>
              <w:bottom w:val="single" w:sz="6" w:space="0" w:color="auto"/>
              <w:right w:val="single" w:sz="6" w:space="0" w:color="auto"/>
            </w:tcBorders>
          </w:tcPr>
          <w:p w:rsidR="00B23415" w:rsidRPr="0006755A" w:rsidRDefault="00B23415" w:rsidP="00081687">
            <w:r>
              <w:t>Дом культуры</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Default="00B23415" w:rsidP="00081687">
            <w:pPr>
              <w:jc w:val="center"/>
            </w:pPr>
            <w:r>
              <w:t>мест</w:t>
            </w:r>
          </w:p>
          <w:p w:rsidR="00B23415" w:rsidRPr="0006755A" w:rsidRDefault="00B23415" w:rsidP="00081687">
            <w:pPr>
              <w:jc w:val="center"/>
            </w:pPr>
          </w:p>
        </w:tc>
        <w:tc>
          <w:tcPr>
            <w:tcW w:w="1559" w:type="dxa"/>
            <w:tcBorders>
              <w:top w:val="single" w:sz="6" w:space="0" w:color="auto"/>
              <w:left w:val="single" w:sz="6" w:space="0" w:color="auto"/>
              <w:bottom w:val="single" w:sz="6" w:space="0" w:color="auto"/>
              <w:right w:val="single" w:sz="6" w:space="0" w:color="auto"/>
            </w:tcBorders>
          </w:tcPr>
          <w:p w:rsidR="00B23415" w:rsidRPr="0006755A" w:rsidRDefault="00B23415" w:rsidP="00081687">
            <w:pPr>
              <w:jc w:val="center"/>
            </w:pPr>
            <w:r>
              <w:t>по заданию на проектирование</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250</w:t>
            </w:r>
          </w:p>
        </w:tc>
        <w:tc>
          <w:tcPr>
            <w:tcW w:w="851"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250</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w:t>
            </w:r>
          </w:p>
        </w:tc>
        <w:tc>
          <w:tcPr>
            <w:tcW w:w="2551"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r>
              <w:t>с..Варламово</w:t>
            </w:r>
          </w:p>
        </w:tc>
      </w:tr>
      <w:tr w:rsidR="00B23415" w:rsidRPr="0006755A" w:rsidTr="00081687">
        <w:tblPrEx>
          <w:tblCellMar>
            <w:left w:w="107" w:type="dxa"/>
            <w:right w:w="107" w:type="dxa"/>
          </w:tblCellMar>
        </w:tblPrEx>
        <w:trPr>
          <w:cantSplit/>
        </w:trPr>
        <w:tc>
          <w:tcPr>
            <w:tcW w:w="851" w:type="dxa"/>
            <w:tcBorders>
              <w:top w:val="single" w:sz="6" w:space="0" w:color="auto"/>
              <w:left w:val="single" w:sz="6" w:space="0" w:color="auto"/>
              <w:bottom w:val="single" w:sz="6" w:space="0" w:color="auto"/>
              <w:right w:val="single" w:sz="6" w:space="0" w:color="auto"/>
            </w:tcBorders>
          </w:tcPr>
          <w:p w:rsidR="00B23415" w:rsidRPr="0006755A" w:rsidRDefault="00B23415" w:rsidP="00081687">
            <w:r>
              <w:t>6.</w:t>
            </w:r>
          </w:p>
        </w:tc>
        <w:tc>
          <w:tcPr>
            <w:tcW w:w="3686" w:type="dxa"/>
            <w:tcBorders>
              <w:top w:val="single" w:sz="6" w:space="0" w:color="auto"/>
              <w:left w:val="single" w:sz="6" w:space="0" w:color="auto"/>
              <w:bottom w:val="single" w:sz="6" w:space="0" w:color="auto"/>
              <w:right w:val="single" w:sz="6" w:space="0" w:color="auto"/>
            </w:tcBorders>
          </w:tcPr>
          <w:p w:rsidR="00B23415" w:rsidRPr="0006755A" w:rsidRDefault="00B23415" w:rsidP="00081687">
            <w:r>
              <w:t>Клуб</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Default="00B23415" w:rsidP="00081687">
            <w:pPr>
              <w:jc w:val="center"/>
            </w:pPr>
            <w:r>
              <w:t>мест</w:t>
            </w:r>
          </w:p>
          <w:p w:rsidR="00B23415" w:rsidRPr="0006755A" w:rsidRDefault="00B23415" w:rsidP="00081687">
            <w:pPr>
              <w:jc w:val="center"/>
            </w:pPr>
          </w:p>
        </w:tc>
        <w:tc>
          <w:tcPr>
            <w:tcW w:w="1559" w:type="dxa"/>
            <w:tcBorders>
              <w:top w:val="single" w:sz="6" w:space="0" w:color="auto"/>
              <w:left w:val="single" w:sz="6" w:space="0" w:color="auto"/>
              <w:bottom w:val="single" w:sz="6" w:space="0" w:color="auto"/>
              <w:right w:val="single" w:sz="6" w:space="0" w:color="auto"/>
            </w:tcBorders>
          </w:tcPr>
          <w:p w:rsidR="00B23415" w:rsidRDefault="00B23415" w:rsidP="00081687">
            <w:pPr>
              <w:jc w:val="center"/>
            </w:pPr>
            <w:r>
              <w:t>по заданию на проектирование</w:t>
            </w:r>
          </w:p>
          <w:p w:rsidR="00B23415" w:rsidRPr="0006755A" w:rsidRDefault="00B23415" w:rsidP="00081687">
            <w:pPr>
              <w:jc w:val="center"/>
            </w:pP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150</w:t>
            </w:r>
          </w:p>
        </w:tc>
        <w:tc>
          <w:tcPr>
            <w:tcW w:w="851"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150</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w:t>
            </w:r>
          </w:p>
        </w:tc>
        <w:tc>
          <w:tcPr>
            <w:tcW w:w="2551" w:type="dxa"/>
            <w:tcBorders>
              <w:top w:val="single" w:sz="6" w:space="0" w:color="auto"/>
              <w:left w:val="single" w:sz="6" w:space="0" w:color="auto"/>
              <w:bottom w:val="single" w:sz="6" w:space="0" w:color="auto"/>
              <w:right w:val="single" w:sz="6" w:space="0" w:color="auto"/>
            </w:tcBorders>
            <w:vAlign w:val="bottom"/>
          </w:tcPr>
          <w:p w:rsidR="00B23415" w:rsidRDefault="00B23415" w:rsidP="00081687">
            <w:r>
              <w:t>д.Б-Черное</w:t>
            </w:r>
          </w:p>
          <w:p w:rsidR="00B23415" w:rsidRPr="0006755A" w:rsidRDefault="00B23415" w:rsidP="00081687">
            <w:r>
              <w:t>-</w:t>
            </w:r>
          </w:p>
        </w:tc>
      </w:tr>
    </w:tbl>
    <w:p w:rsidR="00B23415" w:rsidRPr="00CD5320" w:rsidRDefault="00B23415" w:rsidP="00630331">
      <w:pPr>
        <w:rPr>
          <w:sz w:val="28"/>
          <w:szCs w:val="28"/>
        </w:rPr>
      </w:pPr>
      <w:r>
        <w:br w:type="page"/>
      </w:r>
      <w:r w:rsidRPr="00CD5320">
        <w:rPr>
          <w:sz w:val="28"/>
          <w:szCs w:val="28"/>
        </w:rPr>
        <w:lastRenderedPageBreak/>
        <w:t>Окончание таблицы 14</w:t>
      </w:r>
    </w:p>
    <w:tbl>
      <w:tblPr>
        <w:tblW w:w="14034" w:type="dxa"/>
        <w:tblInd w:w="-177" w:type="dxa"/>
        <w:tblLayout w:type="fixed"/>
        <w:tblCellMar>
          <w:left w:w="107" w:type="dxa"/>
          <w:right w:w="107" w:type="dxa"/>
        </w:tblCellMar>
        <w:tblLook w:val="0000"/>
      </w:tblPr>
      <w:tblGrid>
        <w:gridCol w:w="851"/>
        <w:gridCol w:w="3686"/>
        <w:gridCol w:w="1134"/>
        <w:gridCol w:w="1559"/>
        <w:gridCol w:w="1134"/>
        <w:gridCol w:w="1134"/>
        <w:gridCol w:w="851"/>
        <w:gridCol w:w="1134"/>
        <w:gridCol w:w="2551"/>
      </w:tblGrid>
      <w:tr w:rsidR="00B23415" w:rsidRPr="0006755A" w:rsidTr="00081687">
        <w:trPr>
          <w:cantSplit/>
        </w:trPr>
        <w:tc>
          <w:tcPr>
            <w:tcW w:w="851" w:type="dxa"/>
            <w:tcBorders>
              <w:top w:val="single" w:sz="6" w:space="0" w:color="auto"/>
              <w:left w:val="single" w:sz="6" w:space="0" w:color="auto"/>
              <w:bottom w:val="single" w:sz="6" w:space="0" w:color="auto"/>
              <w:right w:val="single" w:sz="6" w:space="0" w:color="auto"/>
            </w:tcBorders>
          </w:tcPr>
          <w:p w:rsidR="00B23415" w:rsidRPr="0006755A" w:rsidRDefault="00B23415" w:rsidP="00081687">
            <w:pPr>
              <w:jc w:val="center"/>
            </w:pPr>
            <w:r w:rsidRPr="0006755A">
              <w:t>1</w:t>
            </w:r>
          </w:p>
        </w:tc>
        <w:tc>
          <w:tcPr>
            <w:tcW w:w="3686" w:type="dxa"/>
            <w:tcBorders>
              <w:top w:val="single" w:sz="6" w:space="0" w:color="auto"/>
              <w:left w:val="single" w:sz="6" w:space="0" w:color="auto"/>
              <w:bottom w:val="single" w:sz="6" w:space="0" w:color="auto"/>
              <w:right w:val="single" w:sz="6" w:space="0" w:color="auto"/>
            </w:tcBorders>
          </w:tcPr>
          <w:p w:rsidR="00B23415" w:rsidRPr="0006755A" w:rsidRDefault="00B23415" w:rsidP="00081687">
            <w:pPr>
              <w:jc w:val="center"/>
            </w:pPr>
            <w:r w:rsidRPr="0006755A">
              <w:t>2</w:t>
            </w:r>
          </w:p>
        </w:tc>
        <w:tc>
          <w:tcPr>
            <w:tcW w:w="1134" w:type="dxa"/>
            <w:tcBorders>
              <w:top w:val="single" w:sz="6" w:space="0" w:color="auto"/>
              <w:left w:val="single" w:sz="6" w:space="0" w:color="auto"/>
              <w:bottom w:val="single" w:sz="6" w:space="0" w:color="auto"/>
              <w:right w:val="single" w:sz="6" w:space="0" w:color="auto"/>
            </w:tcBorders>
          </w:tcPr>
          <w:p w:rsidR="00B23415" w:rsidRPr="0006755A" w:rsidRDefault="00B23415" w:rsidP="00081687">
            <w:pPr>
              <w:jc w:val="center"/>
            </w:pPr>
            <w:r w:rsidRPr="0006755A">
              <w:t>3</w:t>
            </w:r>
          </w:p>
        </w:tc>
        <w:tc>
          <w:tcPr>
            <w:tcW w:w="1559" w:type="dxa"/>
            <w:tcBorders>
              <w:top w:val="single" w:sz="6" w:space="0" w:color="auto"/>
              <w:left w:val="single" w:sz="6" w:space="0" w:color="auto"/>
              <w:bottom w:val="single" w:sz="6" w:space="0" w:color="auto"/>
              <w:right w:val="single" w:sz="6" w:space="0" w:color="auto"/>
            </w:tcBorders>
          </w:tcPr>
          <w:p w:rsidR="00B23415" w:rsidRPr="0006755A" w:rsidRDefault="00B23415" w:rsidP="00081687">
            <w:pPr>
              <w:jc w:val="center"/>
            </w:pPr>
            <w:r w:rsidRPr="0006755A">
              <w:t>4</w:t>
            </w:r>
          </w:p>
        </w:tc>
        <w:tc>
          <w:tcPr>
            <w:tcW w:w="1134" w:type="dxa"/>
            <w:tcBorders>
              <w:top w:val="single" w:sz="6" w:space="0" w:color="auto"/>
              <w:left w:val="single" w:sz="6" w:space="0" w:color="auto"/>
              <w:bottom w:val="single" w:sz="6" w:space="0" w:color="auto"/>
              <w:right w:val="single" w:sz="6" w:space="0" w:color="auto"/>
            </w:tcBorders>
          </w:tcPr>
          <w:p w:rsidR="00B23415" w:rsidRPr="0006755A" w:rsidRDefault="00B23415" w:rsidP="00081687">
            <w:pPr>
              <w:jc w:val="center"/>
            </w:pPr>
            <w:r w:rsidRPr="0006755A">
              <w:t>5</w:t>
            </w:r>
          </w:p>
        </w:tc>
        <w:tc>
          <w:tcPr>
            <w:tcW w:w="1134" w:type="dxa"/>
            <w:tcBorders>
              <w:top w:val="single" w:sz="6" w:space="0" w:color="auto"/>
              <w:left w:val="single" w:sz="6" w:space="0" w:color="auto"/>
              <w:bottom w:val="single" w:sz="6" w:space="0" w:color="auto"/>
              <w:right w:val="single" w:sz="6" w:space="0" w:color="auto"/>
            </w:tcBorders>
          </w:tcPr>
          <w:p w:rsidR="00B23415" w:rsidRPr="0006755A" w:rsidRDefault="00B23415" w:rsidP="00081687">
            <w:pPr>
              <w:jc w:val="center"/>
            </w:pPr>
            <w:r w:rsidRPr="0006755A">
              <w:t>6</w:t>
            </w:r>
          </w:p>
        </w:tc>
        <w:tc>
          <w:tcPr>
            <w:tcW w:w="851" w:type="dxa"/>
            <w:tcBorders>
              <w:top w:val="single" w:sz="6" w:space="0" w:color="auto"/>
              <w:left w:val="single" w:sz="6" w:space="0" w:color="auto"/>
              <w:bottom w:val="single" w:sz="6" w:space="0" w:color="auto"/>
              <w:right w:val="single" w:sz="4" w:space="0" w:color="auto"/>
            </w:tcBorders>
          </w:tcPr>
          <w:p w:rsidR="00B23415" w:rsidRPr="0006755A" w:rsidRDefault="00B23415" w:rsidP="00081687">
            <w:pPr>
              <w:jc w:val="center"/>
            </w:pPr>
            <w:r w:rsidRPr="0006755A">
              <w:t>7</w:t>
            </w:r>
          </w:p>
        </w:tc>
        <w:tc>
          <w:tcPr>
            <w:tcW w:w="1134" w:type="dxa"/>
            <w:tcBorders>
              <w:top w:val="single" w:sz="6" w:space="0" w:color="auto"/>
              <w:left w:val="single" w:sz="4" w:space="0" w:color="auto"/>
              <w:bottom w:val="single" w:sz="6" w:space="0" w:color="auto"/>
              <w:right w:val="single" w:sz="6" w:space="0" w:color="auto"/>
            </w:tcBorders>
          </w:tcPr>
          <w:p w:rsidR="00B23415" w:rsidRPr="0006755A" w:rsidRDefault="00B23415" w:rsidP="00081687">
            <w:pPr>
              <w:jc w:val="center"/>
            </w:pPr>
            <w:r w:rsidRPr="0006755A">
              <w:t>8</w:t>
            </w:r>
          </w:p>
        </w:tc>
        <w:tc>
          <w:tcPr>
            <w:tcW w:w="2551" w:type="dxa"/>
            <w:tcBorders>
              <w:top w:val="single" w:sz="6" w:space="0" w:color="auto"/>
              <w:left w:val="single" w:sz="4" w:space="0" w:color="auto"/>
              <w:bottom w:val="single" w:sz="6" w:space="0" w:color="auto"/>
              <w:right w:val="single" w:sz="6" w:space="0" w:color="auto"/>
            </w:tcBorders>
          </w:tcPr>
          <w:p w:rsidR="00B23415" w:rsidRPr="0006755A" w:rsidRDefault="00B23415" w:rsidP="00081687">
            <w:pPr>
              <w:jc w:val="center"/>
            </w:pPr>
            <w:r>
              <w:t>9</w:t>
            </w:r>
          </w:p>
        </w:tc>
      </w:tr>
      <w:tr w:rsidR="00B23415" w:rsidRPr="0006755A" w:rsidTr="00081687">
        <w:trPr>
          <w:cantSplit/>
          <w:trHeight w:val="841"/>
        </w:trPr>
        <w:tc>
          <w:tcPr>
            <w:tcW w:w="851" w:type="dxa"/>
            <w:tcBorders>
              <w:top w:val="single" w:sz="6" w:space="0" w:color="auto"/>
              <w:left w:val="single" w:sz="6" w:space="0" w:color="auto"/>
              <w:bottom w:val="single" w:sz="6" w:space="0" w:color="auto"/>
              <w:right w:val="single" w:sz="6" w:space="0" w:color="auto"/>
            </w:tcBorders>
          </w:tcPr>
          <w:p w:rsidR="00B23415" w:rsidRPr="0006755A" w:rsidRDefault="00B23415" w:rsidP="00081687">
            <w:pPr>
              <w:tabs>
                <w:tab w:val="left" w:pos="360"/>
              </w:tabs>
            </w:pPr>
            <w:r>
              <w:t>7.</w:t>
            </w:r>
          </w:p>
        </w:tc>
        <w:tc>
          <w:tcPr>
            <w:tcW w:w="3686" w:type="dxa"/>
            <w:tcBorders>
              <w:top w:val="single" w:sz="6" w:space="0" w:color="auto"/>
              <w:left w:val="single" w:sz="6" w:space="0" w:color="auto"/>
              <w:bottom w:val="single" w:sz="6" w:space="0" w:color="auto"/>
              <w:right w:val="single" w:sz="6" w:space="0" w:color="auto"/>
            </w:tcBorders>
          </w:tcPr>
          <w:p w:rsidR="00B23415" w:rsidRPr="0006755A" w:rsidRDefault="00B23415" w:rsidP="00081687">
            <w:r>
              <w:t>Библиотека</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тыс.книг</w:t>
            </w:r>
          </w:p>
        </w:tc>
        <w:tc>
          <w:tcPr>
            <w:tcW w:w="1559" w:type="dxa"/>
            <w:tcBorders>
              <w:top w:val="single" w:sz="6" w:space="0" w:color="auto"/>
              <w:left w:val="single" w:sz="6" w:space="0" w:color="auto"/>
              <w:bottom w:val="single" w:sz="6" w:space="0" w:color="auto"/>
              <w:right w:val="single" w:sz="6" w:space="0" w:color="auto"/>
            </w:tcBorders>
          </w:tcPr>
          <w:p w:rsidR="00B23415" w:rsidRPr="0006755A" w:rsidRDefault="00B23415" w:rsidP="00081687">
            <w:pPr>
              <w:jc w:val="center"/>
            </w:pPr>
            <w:r>
              <w:t>4,5</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19,37</w:t>
            </w:r>
          </w:p>
        </w:tc>
        <w:tc>
          <w:tcPr>
            <w:tcW w:w="851"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19,37</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p>
        </w:tc>
        <w:tc>
          <w:tcPr>
            <w:tcW w:w="2551" w:type="dxa"/>
            <w:tcBorders>
              <w:top w:val="single" w:sz="6" w:space="0" w:color="auto"/>
              <w:left w:val="single" w:sz="6" w:space="0" w:color="auto"/>
              <w:bottom w:val="single" w:sz="6" w:space="0" w:color="auto"/>
              <w:right w:val="single" w:sz="6" w:space="0" w:color="auto"/>
            </w:tcBorders>
            <w:vAlign w:val="bottom"/>
          </w:tcPr>
          <w:p w:rsidR="00B23415" w:rsidRDefault="00B23415" w:rsidP="00081687">
            <w:r>
              <w:t>с.Варламово</w:t>
            </w:r>
          </w:p>
          <w:p w:rsidR="00B23415" w:rsidRPr="0006755A" w:rsidRDefault="00B23415" w:rsidP="00081687">
            <w:r>
              <w:t>, д.Б-Черное</w:t>
            </w:r>
          </w:p>
        </w:tc>
      </w:tr>
      <w:tr w:rsidR="00B23415" w:rsidRPr="0006755A" w:rsidTr="00081687">
        <w:trPr>
          <w:cantSplit/>
          <w:trHeight w:val="841"/>
        </w:trPr>
        <w:tc>
          <w:tcPr>
            <w:tcW w:w="851" w:type="dxa"/>
            <w:tcBorders>
              <w:top w:val="single" w:sz="6" w:space="0" w:color="auto"/>
              <w:left w:val="single" w:sz="6" w:space="0" w:color="auto"/>
              <w:bottom w:val="single" w:sz="6" w:space="0" w:color="auto"/>
              <w:right w:val="single" w:sz="6" w:space="0" w:color="auto"/>
            </w:tcBorders>
          </w:tcPr>
          <w:p w:rsidR="00B23415" w:rsidRPr="0006755A" w:rsidRDefault="00B23415" w:rsidP="00081687">
            <w:pPr>
              <w:tabs>
                <w:tab w:val="left" w:pos="360"/>
              </w:tabs>
            </w:pPr>
            <w:r>
              <w:t>8.</w:t>
            </w:r>
          </w:p>
        </w:tc>
        <w:tc>
          <w:tcPr>
            <w:tcW w:w="3686" w:type="dxa"/>
            <w:tcBorders>
              <w:top w:val="single" w:sz="6" w:space="0" w:color="auto"/>
              <w:left w:val="single" w:sz="6" w:space="0" w:color="auto"/>
              <w:bottom w:val="single" w:sz="6" w:space="0" w:color="auto"/>
              <w:right w:val="single" w:sz="6" w:space="0" w:color="auto"/>
            </w:tcBorders>
          </w:tcPr>
          <w:p w:rsidR="00B23415" w:rsidRDefault="00B23415" w:rsidP="00081687">
            <w:r>
              <w:t>Спортивное сооружение</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Default="00B23415" w:rsidP="00081687">
            <w:pPr>
              <w:jc w:val="center"/>
            </w:pPr>
            <w:r>
              <w:t>м</w:t>
            </w:r>
            <w:r>
              <w:rPr>
                <w:vertAlign w:val="superscript"/>
              </w:rPr>
              <w:t>2</w:t>
            </w:r>
            <w:r>
              <w:t>.площ.пола</w:t>
            </w:r>
          </w:p>
        </w:tc>
        <w:tc>
          <w:tcPr>
            <w:tcW w:w="1559" w:type="dxa"/>
            <w:tcBorders>
              <w:top w:val="single" w:sz="6" w:space="0" w:color="auto"/>
              <w:left w:val="single" w:sz="6" w:space="0" w:color="auto"/>
              <w:bottom w:val="single" w:sz="6" w:space="0" w:color="auto"/>
              <w:right w:val="single" w:sz="6" w:space="0" w:color="auto"/>
            </w:tcBorders>
          </w:tcPr>
          <w:p w:rsidR="00B23415" w:rsidRDefault="00B23415" w:rsidP="00081687">
            <w:pPr>
              <w:jc w:val="center"/>
            </w:pP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200</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Default="00B23415" w:rsidP="00081687">
            <w:pPr>
              <w:jc w:val="center"/>
            </w:pPr>
            <w:r>
              <w:t>200</w:t>
            </w:r>
          </w:p>
        </w:tc>
        <w:tc>
          <w:tcPr>
            <w:tcW w:w="851" w:type="dxa"/>
            <w:tcBorders>
              <w:top w:val="single" w:sz="6" w:space="0" w:color="auto"/>
              <w:left w:val="single" w:sz="6" w:space="0" w:color="auto"/>
              <w:bottom w:val="single" w:sz="6" w:space="0" w:color="auto"/>
              <w:right w:val="single" w:sz="6" w:space="0" w:color="auto"/>
            </w:tcBorders>
            <w:vAlign w:val="bottom"/>
          </w:tcPr>
          <w:p w:rsidR="00B23415" w:rsidRDefault="00B23415" w:rsidP="00081687">
            <w:pPr>
              <w:jc w:val="center"/>
            </w:pPr>
            <w:r>
              <w:t>-</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200</w:t>
            </w:r>
          </w:p>
        </w:tc>
        <w:tc>
          <w:tcPr>
            <w:tcW w:w="2551" w:type="dxa"/>
            <w:tcBorders>
              <w:top w:val="single" w:sz="6" w:space="0" w:color="auto"/>
              <w:left w:val="single" w:sz="6" w:space="0" w:color="auto"/>
              <w:bottom w:val="single" w:sz="6" w:space="0" w:color="auto"/>
              <w:right w:val="single" w:sz="6" w:space="0" w:color="auto"/>
            </w:tcBorders>
            <w:vAlign w:val="bottom"/>
          </w:tcPr>
          <w:p w:rsidR="00186F81" w:rsidRDefault="00186F81" w:rsidP="00186F81">
            <w:r>
              <w:t>с.Варламово</w:t>
            </w:r>
          </w:p>
          <w:p w:rsidR="00B23415" w:rsidRDefault="00186F81" w:rsidP="00186F81">
            <w:r>
              <w:t>, д.Б-Черное</w:t>
            </w:r>
          </w:p>
        </w:tc>
      </w:tr>
      <w:tr w:rsidR="00B23415" w:rsidRPr="0006755A" w:rsidTr="00081687">
        <w:trPr>
          <w:cantSplit/>
        </w:trPr>
        <w:tc>
          <w:tcPr>
            <w:tcW w:w="14034" w:type="dxa"/>
            <w:gridSpan w:val="9"/>
            <w:tcBorders>
              <w:top w:val="single" w:sz="6" w:space="0" w:color="auto"/>
              <w:left w:val="single" w:sz="6" w:space="0" w:color="auto"/>
              <w:bottom w:val="single" w:sz="6" w:space="0" w:color="auto"/>
              <w:right w:val="single" w:sz="6" w:space="0" w:color="auto"/>
            </w:tcBorders>
          </w:tcPr>
          <w:p w:rsidR="00B23415" w:rsidRPr="0006755A" w:rsidRDefault="00B23415" w:rsidP="00081687">
            <w:pPr>
              <w:jc w:val="center"/>
            </w:pPr>
            <w:r>
              <w:t>Предприятия торговли, общественного питания, бытового обслуживания</w:t>
            </w:r>
          </w:p>
        </w:tc>
      </w:tr>
      <w:tr w:rsidR="00B23415" w:rsidRPr="0006755A" w:rsidTr="00081687">
        <w:trPr>
          <w:cantSplit/>
        </w:trPr>
        <w:tc>
          <w:tcPr>
            <w:tcW w:w="851" w:type="dxa"/>
            <w:tcBorders>
              <w:top w:val="single" w:sz="6" w:space="0" w:color="auto"/>
              <w:left w:val="single" w:sz="6" w:space="0" w:color="auto"/>
              <w:bottom w:val="single" w:sz="6" w:space="0" w:color="auto"/>
              <w:right w:val="single" w:sz="6" w:space="0" w:color="auto"/>
            </w:tcBorders>
          </w:tcPr>
          <w:p w:rsidR="00B23415" w:rsidRPr="0006755A" w:rsidRDefault="00B23415" w:rsidP="00081687">
            <w:pPr>
              <w:tabs>
                <w:tab w:val="left" w:pos="360"/>
              </w:tabs>
            </w:pPr>
            <w:r>
              <w:t>9.</w:t>
            </w:r>
          </w:p>
        </w:tc>
        <w:tc>
          <w:tcPr>
            <w:tcW w:w="3686" w:type="dxa"/>
            <w:tcBorders>
              <w:top w:val="single" w:sz="6" w:space="0" w:color="auto"/>
              <w:left w:val="single" w:sz="6" w:space="0" w:color="auto"/>
              <w:bottom w:val="single" w:sz="6" w:space="0" w:color="auto"/>
              <w:right w:val="single" w:sz="6" w:space="0" w:color="auto"/>
            </w:tcBorders>
          </w:tcPr>
          <w:p w:rsidR="00B23415" w:rsidRPr="0006755A" w:rsidRDefault="00B23415" w:rsidP="00081687">
            <w:r>
              <w:t>Магазины продовольственных и непродовольственных товаров</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E16245" w:rsidRDefault="00B23415" w:rsidP="00081687">
            <w:pPr>
              <w:jc w:val="center"/>
            </w:pPr>
            <w:r>
              <w:t>м</w:t>
            </w:r>
            <w:r>
              <w:rPr>
                <w:vertAlign w:val="superscript"/>
              </w:rPr>
              <w:t xml:space="preserve">2 </w:t>
            </w:r>
            <w:r>
              <w:t>торг.площади</w:t>
            </w:r>
          </w:p>
        </w:tc>
        <w:tc>
          <w:tcPr>
            <w:tcW w:w="1559"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100</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97</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316</w:t>
            </w:r>
          </w:p>
        </w:tc>
        <w:tc>
          <w:tcPr>
            <w:tcW w:w="851"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166</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150</w:t>
            </w:r>
          </w:p>
        </w:tc>
        <w:tc>
          <w:tcPr>
            <w:tcW w:w="2551" w:type="dxa"/>
            <w:tcBorders>
              <w:top w:val="single" w:sz="6" w:space="0" w:color="auto"/>
              <w:left w:val="single" w:sz="6" w:space="0" w:color="auto"/>
              <w:bottom w:val="single" w:sz="6" w:space="0" w:color="auto"/>
              <w:right w:val="single" w:sz="6" w:space="0" w:color="auto"/>
            </w:tcBorders>
            <w:vAlign w:val="bottom"/>
          </w:tcPr>
          <w:p w:rsidR="00186F81" w:rsidRDefault="00186F81" w:rsidP="00186F81">
            <w:r>
              <w:t>с.Варламово</w:t>
            </w:r>
          </w:p>
          <w:p w:rsidR="00B23415" w:rsidRPr="0006755A" w:rsidRDefault="00186F81" w:rsidP="00186F81">
            <w:r>
              <w:t>, д.Б-Черное</w:t>
            </w:r>
          </w:p>
        </w:tc>
      </w:tr>
      <w:tr w:rsidR="00B23415" w:rsidRPr="0006755A" w:rsidTr="00081687">
        <w:trPr>
          <w:cantSplit/>
        </w:trPr>
        <w:tc>
          <w:tcPr>
            <w:tcW w:w="851" w:type="dxa"/>
            <w:tcBorders>
              <w:top w:val="single" w:sz="6" w:space="0" w:color="auto"/>
              <w:left w:val="single" w:sz="6" w:space="0" w:color="auto"/>
              <w:bottom w:val="single" w:sz="6" w:space="0" w:color="auto"/>
              <w:right w:val="single" w:sz="6" w:space="0" w:color="auto"/>
            </w:tcBorders>
          </w:tcPr>
          <w:p w:rsidR="00B23415" w:rsidRPr="0006755A" w:rsidRDefault="00B23415" w:rsidP="00081687">
            <w:pPr>
              <w:tabs>
                <w:tab w:val="left" w:pos="360"/>
              </w:tabs>
            </w:pPr>
            <w:r>
              <w:t>10</w:t>
            </w:r>
          </w:p>
        </w:tc>
        <w:tc>
          <w:tcPr>
            <w:tcW w:w="3686" w:type="dxa"/>
            <w:tcBorders>
              <w:top w:val="single" w:sz="6" w:space="0" w:color="auto"/>
              <w:left w:val="single" w:sz="6" w:space="0" w:color="auto"/>
              <w:bottom w:val="single" w:sz="6" w:space="0" w:color="auto"/>
              <w:right w:val="single" w:sz="6" w:space="0" w:color="auto"/>
            </w:tcBorders>
          </w:tcPr>
          <w:p w:rsidR="00B23415" w:rsidRPr="0006755A" w:rsidRDefault="00B23415" w:rsidP="00081687">
            <w:r>
              <w:t>Предприятия общественного питания</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посадочных мест</w:t>
            </w:r>
          </w:p>
        </w:tc>
        <w:tc>
          <w:tcPr>
            <w:tcW w:w="1559"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40</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39</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50</w:t>
            </w:r>
          </w:p>
        </w:tc>
        <w:tc>
          <w:tcPr>
            <w:tcW w:w="851"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50</w:t>
            </w:r>
          </w:p>
        </w:tc>
        <w:tc>
          <w:tcPr>
            <w:tcW w:w="2551" w:type="dxa"/>
            <w:tcBorders>
              <w:top w:val="single" w:sz="6" w:space="0" w:color="auto"/>
              <w:left w:val="single" w:sz="6" w:space="0" w:color="auto"/>
              <w:bottom w:val="single" w:sz="6" w:space="0" w:color="auto"/>
              <w:right w:val="single" w:sz="6" w:space="0" w:color="auto"/>
            </w:tcBorders>
            <w:vAlign w:val="bottom"/>
          </w:tcPr>
          <w:p w:rsidR="00186F81" w:rsidRDefault="00186F81" w:rsidP="00186F81">
            <w:r>
              <w:t>с.Варламово</w:t>
            </w:r>
          </w:p>
          <w:p w:rsidR="00B23415" w:rsidRPr="0006755A" w:rsidRDefault="00186F81" w:rsidP="00186F81">
            <w:r>
              <w:t>, д.Б-Черное</w:t>
            </w:r>
          </w:p>
        </w:tc>
      </w:tr>
      <w:tr w:rsidR="00B23415" w:rsidRPr="0006755A" w:rsidTr="00081687">
        <w:trPr>
          <w:cantSplit/>
        </w:trPr>
        <w:tc>
          <w:tcPr>
            <w:tcW w:w="851" w:type="dxa"/>
            <w:tcBorders>
              <w:top w:val="single" w:sz="6" w:space="0" w:color="auto"/>
              <w:left w:val="single" w:sz="6" w:space="0" w:color="auto"/>
              <w:bottom w:val="single" w:sz="6" w:space="0" w:color="auto"/>
              <w:right w:val="single" w:sz="6" w:space="0" w:color="auto"/>
            </w:tcBorders>
          </w:tcPr>
          <w:p w:rsidR="00B23415" w:rsidRPr="0006755A" w:rsidRDefault="00B23415" w:rsidP="00081687">
            <w:pPr>
              <w:tabs>
                <w:tab w:val="left" w:pos="360"/>
              </w:tabs>
            </w:pPr>
            <w:r>
              <w:t>11.</w:t>
            </w:r>
          </w:p>
        </w:tc>
        <w:tc>
          <w:tcPr>
            <w:tcW w:w="3686" w:type="dxa"/>
            <w:tcBorders>
              <w:top w:val="single" w:sz="6" w:space="0" w:color="auto"/>
              <w:left w:val="single" w:sz="6" w:space="0" w:color="auto"/>
              <w:bottom w:val="single" w:sz="6" w:space="0" w:color="auto"/>
              <w:right w:val="single" w:sz="6" w:space="0" w:color="auto"/>
            </w:tcBorders>
          </w:tcPr>
          <w:p w:rsidR="00B23415" w:rsidRPr="0006755A" w:rsidRDefault="00B23415" w:rsidP="00081687">
            <w:r>
              <w:t>Предприятия бытового обслуживания</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раб.мест</w:t>
            </w:r>
          </w:p>
        </w:tc>
        <w:tc>
          <w:tcPr>
            <w:tcW w:w="1559"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7</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7</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10</w:t>
            </w:r>
          </w:p>
        </w:tc>
        <w:tc>
          <w:tcPr>
            <w:tcW w:w="851"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10</w:t>
            </w:r>
          </w:p>
        </w:tc>
        <w:tc>
          <w:tcPr>
            <w:tcW w:w="2551" w:type="dxa"/>
            <w:tcBorders>
              <w:top w:val="single" w:sz="6" w:space="0" w:color="auto"/>
              <w:left w:val="single" w:sz="6" w:space="0" w:color="auto"/>
              <w:bottom w:val="single" w:sz="6" w:space="0" w:color="auto"/>
              <w:right w:val="single" w:sz="6" w:space="0" w:color="auto"/>
            </w:tcBorders>
            <w:vAlign w:val="bottom"/>
          </w:tcPr>
          <w:p w:rsidR="00186F81" w:rsidRDefault="00186F81" w:rsidP="00186F81">
            <w:r>
              <w:t>с.Варламово</w:t>
            </w:r>
          </w:p>
          <w:p w:rsidR="00B23415" w:rsidRPr="0006755A" w:rsidRDefault="00186F81" w:rsidP="00186F81">
            <w:r>
              <w:t>, д.Б-Черное</w:t>
            </w:r>
          </w:p>
        </w:tc>
      </w:tr>
      <w:tr w:rsidR="00B23415" w:rsidRPr="0006755A" w:rsidTr="00081687">
        <w:trPr>
          <w:cantSplit/>
        </w:trPr>
        <w:tc>
          <w:tcPr>
            <w:tcW w:w="14034" w:type="dxa"/>
            <w:gridSpan w:val="9"/>
            <w:tcBorders>
              <w:top w:val="single" w:sz="6" w:space="0" w:color="auto"/>
              <w:left w:val="single" w:sz="6" w:space="0" w:color="auto"/>
              <w:bottom w:val="single" w:sz="6" w:space="0" w:color="auto"/>
              <w:right w:val="single" w:sz="6" w:space="0" w:color="auto"/>
            </w:tcBorders>
          </w:tcPr>
          <w:p w:rsidR="00B23415" w:rsidRPr="0006755A" w:rsidRDefault="00B23415" w:rsidP="00081687">
            <w:pPr>
              <w:jc w:val="center"/>
            </w:pPr>
            <w:r>
              <w:t>Предприятия связи</w:t>
            </w:r>
          </w:p>
        </w:tc>
      </w:tr>
      <w:tr w:rsidR="00B23415" w:rsidRPr="0006755A" w:rsidTr="00081687">
        <w:trPr>
          <w:cantSplit/>
        </w:trPr>
        <w:tc>
          <w:tcPr>
            <w:tcW w:w="851" w:type="dxa"/>
            <w:tcBorders>
              <w:top w:val="single" w:sz="6" w:space="0" w:color="auto"/>
              <w:left w:val="single" w:sz="6" w:space="0" w:color="auto"/>
              <w:bottom w:val="single" w:sz="6" w:space="0" w:color="auto"/>
              <w:right w:val="single" w:sz="6" w:space="0" w:color="auto"/>
            </w:tcBorders>
          </w:tcPr>
          <w:p w:rsidR="00B23415" w:rsidRPr="0006755A" w:rsidRDefault="00B23415" w:rsidP="00081687">
            <w:pPr>
              <w:tabs>
                <w:tab w:val="left" w:pos="360"/>
              </w:tabs>
            </w:pPr>
            <w:r>
              <w:t>12.</w:t>
            </w:r>
          </w:p>
        </w:tc>
        <w:tc>
          <w:tcPr>
            <w:tcW w:w="3686" w:type="dxa"/>
            <w:tcBorders>
              <w:top w:val="single" w:sz="6" w:space="0" w:color="auto"/>
              <w:left w:val="single" w:sz="6" w:space="0" w:color="auto"/>
              <w:bottom w:val="single" w:sz="6" w:space="0" w:color="auto"/>
              <w:right w:val="single" w:sz="6" w:space="0" w:color="auto"/>
            </w:tcBorders>
          </w:tcPr>
          <w:p w:rsidR="00B23415" w:rsidRPr="0006755A" w:rsidRDefault="00B23415" w:rsidP="00081687">
            <w:r>
              <w:t>Отделение связи</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объект</w:t>
            </w:r>
          </w:p>
        </w:tc>
        <w:tc>
          <w:tcPr>
            <w:tcW w:w="1559"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 xml:space="preserve">1 </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2</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2</w:t>
            </w:r>
          </w:p>
        </w:tc>
        <w:tc>
          <w:tcPr>
            <w:tcW w:w="851"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2</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w:t>
            </w:r>
          </w:p>
        </w:tc>
        <w:tc>
          <w:tcPr>
            <w:tcW w:w="2551"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tc>
      </w:tr>
      <w:tr w:rsidR="00B23415" w:rsidRPr="0006755A" w:rsidTr="00081687">
        <w:trPr>
          <w:cantSplit/>
        </w:trPr>
        <w:tc>
          <w:tcPr>
            <w:tcW w:w="14034" w:type="dxa"/>
            <w:gridSpan w:val="9"/>
            <w:tcBorders>
              <w:top w:val="single" w:sz="6" w:space="0" w:color="auto"/>
              <w:left w:val="single" w:sz="6" w:space="0" w:color="auto"/>
              <w:bottom w:val="single" w:sz="6" w:space="0" w:color="auto"/>
              <w:right w:val="single" w:sz="6" w:space="0" w:color="auto"/>
            </w:tcBorders>
          </w:tcPr>
          <w:p w:rsidR="00B23415" w:rsidRPr="0006755A" w:rsidRDefault="00B23415" w:rsidP="00081687">
            <w:pPr>
              <w:jc w:val="center"/>
            </w:pPr>
            <w:r>
              <w:t>Учреждения коммунального хозяйства</w:t>
            </w:r>
          </w:p>
        </w:tc>
      </w:tr>
      <w:tr w:rsidR="00B23415" w:rsidRPr="0006755A" w:rsidTr="00081687">
        <w:trPr>
          <w:cantSplit/>
        </w:trPr>
        <w:tc>
          <w:tcPr>
            <w:tcW w:w="851" w:type="dxa"/>
            <w:tcBorders>
              <w:top w:val="single" w:sz="6" w:space="0" w:color="auto"/>
              <w:left w:val="single" w:sz="6" w:space="0" w:color="auto"/>
              <w:bottom w:val="single" w:sz="6" w:space="0" w:color="auto"/>
              <w:right w:val="single" w:sz="6" w:space="0" w:color="auto"/>
            </w:tcBorders>
          </w:tcPr>
          <w:p w:rsidR="00B23415" w:rsidRPr="0006755A" w:rsidRDefault="00B23415" w:rsidP="00081687">
            <w:pPr>
              <w:tabs>
                <w:tab w:val="left" w:pos="360"/>
              </w:tabs>
            </w:pPr>
            <w:r>
              <w:t>13.</w:t>
            </w:r>
          </w:p>
        </w:tc>
        <w:tc>
          <w:tcPr>
            <w:tcW w:w="3686" w:type="dxa"/>
            <w:tcBorders>
              <w:top w:val="single" w:sz="6" w:space="0" w:color="auto"/>
              <w:left w:val="single" w:sz="6" w:space="0" w:color="auto"/>
              <w:bottom w:val="single" w:sz="6" w:space="0" w:color="auto"/>
              <w:right w:val="single" w:sz="6" w:space="0" w:color="auto"/>
            </w:tcBorders>
          </w:tcPr>
          <w:p w:rsidR="00B23415" w:rsidRPr="00186F81" w:rsidRDefault="00B23415" w:rsidP="00081687">
            <w:r w:rsidRPr="00186F81">
              <w:t>Пожарное депо</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186F81" w:rsidRDefault="00B23415" w:rsidP="00081687">
            <w:pPr>
              <w:jc w:val="center"/>
            </w:pPr>
            <w:r w:rsidRPr="00186F81">
              <w:t>объект</w:t>
            </w:r>
          </w:p>
        </w:tc>
        <w:tc>
          <w:tcPr>
            <w:tcW w:w="1559" w:type="dxa"/>
            <w:tcBorders>
              <w:top w:val="single" w:sz="6" w:space="0" w:color="auto"/>
              <w:left w:val="single" w:sz="6" w:space="0" w:color="auto"/>
              <w:bottom w:val="single" w:sz="6" w:space="0" w:color="auto"/>
              <w:right w:val="single" w:sz="6" w:space="0" w:color="auto"/>
            </w:tcBorders>
            <w:vAlign w:val="bottom"/>
          </w:tcPr>
          <w:p w:rsidR="00B23415" w:rsidRPr="00186F81" w:rsidRDefault="00B23415" w:rsidP="00081687">
            <w:pPr>
              <w:jc w:val="center"/>
            </w:pPr>
            <w:r w:rsidRPr="00186F81">
              <w:t>1</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p>
        </w:tc>
        <w:tc>
          <w:tcPr>
            <w:tcW w:w="851"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p>
        </w:tc>
        <w:tc>
          <w:tcPr>
            <w:tcW w:w="2551" w:type="dxa"/>
            <w:tcBorders>
              <w:top w:val="single" w:sz="6" w:space="0" w:color="auto"/>
              <w:left w:val="single" w:sz="6" w:space="0" w:color="auto"/>
              <w:bottom w:val="single" w:sz="6" w:space="0" w:color="auto"/>
              <w:right w:val="single" w:sz="6" w:space="0" w:color="auto"/>
            </w:tcBorders>
          </w:tcPr>
          <w:p w:rsidR="00186F81" w:rsidRDefault="00186F81" w:rsidP="00186F81">
            <w:r>
              <w:t>с.Варламово</w:t>
            </w:r>
          </w:p>
          <w:p w:rsidR="00B23415" w:rsidRPr="0006755A" w:rsidRDefault="00B23415" w:rsidP="00081687">
            <w:pPr>
              <w:jc w:val="center"/>
            </w:pPr>
          </w:p>
        </w:tc>
      </w:tr>
      <w:tr w:rsidR="00B23415" w:rsidRPr="0006755A" w:rsidTr="00081687">
        <w:trPr>
          <w:cantSplit/>
        </w:trPr>
        <w:tc>
          <w:tcPr>
            <w:tcW w:w="851" w:type="dxa"/>
            <w:tcBorders>
              <w:top w:val="single" w:sz="6" w:space="0" w:color="auto"/>
              <w:left w:val="single" w:sz="6" w:space="0" w:color="auto"/>
              <w:bottom w:val="single" w:sz="6" w:space="0" w:color="auto"/>
              <w:right w:val="single" w:sz="6" w:space="0" w:color="auto"/>
            </w:tcBorders>
          </w:tcPr>
          <w:p w:rsidR="00B23415" w:rsidRPr="0006755A" w:rsidRDefault="00B23415" w:rsidP="00081687">
            <w:pPr>
              <w:tabs>
                <w:tab w:val="left" w:pos="360"/>
              </w:tabs>
            </w:pPr>
            <w:r>
              <w:t>14</w:t>
            </w:r>
          </w:p>
        </w:tc>
        <w:tc>
          <w:tcPr>
            <w:tcW w:w="3686" w:type="dxa"/>
            <w:tcBorders>
              <w:top w:val="single" w:sz="6" w:space="0" w:color="auto"/>
              <w:left w:val="single" w:sz="6" w:space="0" w:color="auto"/>
              <w:bottom w:val="single" w:sz="6" w:space="0" w:color="auto"/>
              <w:right w:val="single" w:sz="6" w:space="0" w:color="auto"/>
            </w:tcBorders>
          </w:tcPr>
          <w:p w:rsidR="00B23415" w:rsidRPr="00186F81" w:rsidRDefault="00B23415" w:rsidP="00081687">
            <w:r w:rsidRPr="00186F81">
              <w:t>Кладбище</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га</w:t>
            </w:r>
          </w:p>
        </w:tc>
        <w:tc>
          <w:tcPr>
            <w:tcW w:w="1559"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0,24</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r>
              <w:t>0,23</w:t>
            </w: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p>
        </w:tc>
        <w:tc>
          <w:tcPr>
            <w:tcW w:w="851"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p>
        </w:tc>
        <w:tc>
          <w:tcPr>
            <w:tcW w:w="1134" w:type="dxa"/>
            <w:tcBorders>
              <w:top w:val="single" w:sz="6" w:space="0" w:color="auto"/>
              <w:left w:val="single" w:sz="6" w:space="0" w:color="auto"/>
              <w:bottom w:val="single" w:sz="6" w:space="0" w:color="auto"/>
              <w:right w:val="single" w:sz="6" w:space="0" w:color="auto"/>
            </w:tcBorders>
            <w:vAlign w:val="bottom"/>
          </w:tcPr>
          <w:p w:rsidR="00B23415" w:rsidRPr="0006755A" w:rsidRDefault="00B23415" w:rsidP="00081687">
            <w:pPr>
              <w:jc w:val="center"/>
            </w:pPr>
          </w:p>
        </w:tc>
        <w:tc>
          <w:tcPr>
            <w:tcW w:w="2551" w:type="dxa"/>
            <w:tcBorders>
              <w:top w:val="single" w:sz="6" w:space="0" w:color="auto"/>
              <w:left w:val="single" w:sz="6" w:space="0" w:color="auto"/>
              <w:bottom w:val="single" w:sz="6" w:space="0" w:color="auto"/>
              <w:right w:val="single" w:sz="6" w:space="0" w:color="auto"/>
            </w:tcBorders>
          </w:tcPr>
          <w:p w:rsidR="00B23415" w:rsidRPr="0006755A" w:rsidRDefault="00B23415" w:rsidP="00081687">
            <w:pPr>
              <w:jc w:val="center"/>
            </w:pPr>
          </w:p>
        </w:tc>
      </w:tr>
    </w:tbl>
    <w:p w:rsidR="00B23415" w:rsidRDefault="00B23415" w:rsidP="00B23415">
      <w:pPr>
        <w:ind w:firstLine="993"/>
        <w:jc w:val="both"/>
        <w:rPr>
          <w:sz w:val="28"/>
          <w:szCs w:val="28"/>
        </w:rPr>
        <w:sectPr w:rsidR="00B23415" w:rsidSect="00081687">
          <w:headerReference w:type="even" r:id="rId17"/>
          <w:headerReference w:type="default" r:id="rId18"/>
          <w:type w:val="nextColumn"/>
          <w:pgSz w:w="16838" w:h="11906" w:orient="landscape"/>
          <w:pgMar w:top="851" w:right="907" w:bottom="851" w:left="1985" w:header="720" w:footer="720" w:gutter="0"/>
          <w:cols w:space="720"/>
          <w:titlePg/>
        </w:sectPr>
      </w:pPr>
    </w:p>
    <w:p w:rsidR="00B23415" w:rsidRDefault="00B23415" w:rsidP="00B23415">
      <w:pPr>
        <w:ind w:firstLine="993"/>
        <w:jc w:val="both"/>
        <w:rPr>
          <w:sz w:val="28"/>
          <w:szCs w:val="28"/>
        </w:rPr>
      </w:pPr>
    </w:p>
    <w:p w:rsidR="00CD6519" w:rsidRDefault="008D4294" w:rsidP="000F1D9B">
      <w:pPr>
        <w:tabs>
          <w:tab w:val="left" w:leader="dot" w:pos="9000"/>
        </w:tabs>
        <w:jc w:val="center"/>
        <w:rPr>
          <w:b/>
          <w:sz w:val="28"/>
          <w:szCs w:val="28"/>
        </w:rPr>
      </w:pPr>
      <w:r>
        <w:rPr>
          <w:b/>
          <w:sz w:val="28"/>
          <w:szCs w:val="28"/>
        </w:rPr>
        <w:t>Часть 4</w:t>
      </w:r>
      <w:r w:rsidR="00CD6519" w:rsidRPr="00A2081A">
        <w:rPr>
          <w:b/>
          <w:sz w:val="28"/>
          <w:szCs w:val="28"/>
        </w:rPr>
        <w:t>. Пространственная организация территории</w:t>
      </w:r>
    </w:p>
    <w:p w:rsidR="00CD6519" w:rsidRDefault="00CD6519" w:rsidP="000F1D9B">
      <w:pPr>
        <w:tabs>
          <w:tab w:val="left" w:leader="dot" w:pos="9000"/>
        </w:tabs>
        <w:ind w:firstLine="709"/>
        <w:jc w:val="center"/>
        <w:rPr>
          <w:b/>
          <w:sz w:val="28"/>
          <w:szCs w:val="28"/>
        </w:rPr>
      </w:pPr>
    </w:p>
    <w:p w:rsidR="00CD6519" w:rsidRPr="008D4294" w:rsidRDefault="008D4294" w:rsidP="000F1D9B">
      <w:pPr>
        <w:tabs>
          <w:tab w:val="left" w:leader="dot" w:pos="9000"/>
        </w:tabs>
        <w:ind w:firstLine="709"/>
        <w:jc w:val="center"/>
        <w:rPr>
          <w:b/>
          <w:sz w:val="28"/>
          <w:szCs w:val="28"/>
        </w:rPr>
      </w:pPr>
      <w:r w:rsidRPr="008D4294">
        <w:rPr>
          <w:b/>
          <w:sz w:val="28"/>
          <w:szCs w:val="28"/>
        </w:rPr>
        <w:t xml:space="preserve">Глава </w:t>
      </w:r>
      <w:r w:rsidR="00CD6519" w:rsidRPr="008D4294">
        <w:rPr>
          <w:b/>
          <w:sz w:val="28"/>
          <w:szCs w:val="28"/>
        </w:rPr>
        <w:t>8</w:t>
      </w:r>
      <w:r w:rsidRPr="008D4294">
        <w:rPr>
          <w:b/>
          <w:sz w:val="28"/>
          <w:szCs w:val="28"/>
        </w:rPr>
        <w:t>.</w:t>
      </w:r>
      <w:r w:rsidR="00CD6519" w:rsidRPr="008D4294">
        <w:rPr>
          <w:b/>
          <w:sz w:val="28"/>
          <w:szCs w:val="28"/>
        </w:rPr>
        <w:t xml:space="preserve"> Планировочная структура территории и планировочная организация территории. Функциональное зонирование</w:t>
      </w:r>
    </w:p>
    <w:p w:rsidR="00CD6519" w:rsidRPr="008D4294" w:rsidRDefault="00CD6519" w:rsidP="000F1D9B">
      <w:pPr>
        <w:ind w:firstLine="709"/>
        <w:jc w:val="both"/>
        <w:rPr>
          <w:sz w:val="28"/>
          <w:szCs w:val="28"/>
        </w:rPr>
      </w:pPr>
    </w:p>
    <w:p w:rsidR="00CD6519" w:rsidRPr="008D4294" w:rsidRDefault="00CD6519" w:rsidP="000F1D9B">
      <w:pPr>
        <w:ind w:firstLine="709"/>
        <w:jc w:val="both"/>
        <w:rPr>
          <w:sz w:val="28"/>
          <w:szCs w:val="28"/>
        </w:rPr>
      </w:pPr>
      <w:r w:rsidRPr="008D4294">
        <w:rPr>
          <w:sz w:val="28"/>
          <w:szCs w:val="28"/>
        </w:rPr>
        <w:t xml:space="preserve"> Организующая основа планировочной структуры – это природно-ландшафтный и урбанизированный каркас территории области, который создается на основе анализа существующей планировочной структуры с учетом результатов оценки территории.</w:t>
      </w:r>
    </w:p>
    <w:p w:rsidR="00CD6519" w:rsidRDefault="00CD6519" w:rsidP="000F1D9B">
      <w:pPr>
        <w:ind w:firstLine="709"/>
        <w:jc w:val="both"/>
        <w:rPr>
          <w:bCs/>
          <w:sz w:val="28"/>
          <w:szCs w:val="28"/>
        </w:rPr>
      </w:pPr>
      <w:r w:rsidRPr="008D4294">
        <w:rPr>
          <w:sz w:val="28"/>
          <w:szCs w:val="28"/>
        </w:rPr>
        <w:t>Проектном предполагается решение главной проблемы – создание</w:t>
      </w:r>
      <w:r w:rsidRPr="00E87E1D">
        <w:rPr>
          <w:sz w:val="28"/>
          <w:szCs w:val="28"/>
        </w:rPr>
        <w:t xml:space="preserve"> территориально-планировочных предпосылок для преодоления растущего контраста между</w:t>
      </w:r>
      <w:r w:rsidRPr="00E87E1D">
        <w:rPr>
          <w:bCs/>
          <w:sz w:val="28"/>
          <w:szCs w:val="28"/>
        </w:rPr>
        <w:t xml:space="preserve"> </w:t>
      </w:r>
      <w:r>
        <w:rPr>
          <w:bCs/>
          <w:sz w:val="28"/>
          <w:szCs w:val="28"/>
        </w:rPr>
        <w:t>г. Болотное</w:t>
      </w:r>
      <w:r w:rsidRPr="00E87E1D">
        <w:rPr>
          <w:bCs/>
          <w:sz w:val="28"/>
          <w:szCs w:val="28"/>
        </w:rPr>
        <w:t xml:space="preserve"> – урбанизированным центром муниципального района и зоной его влияния в </w:t>
      </w:r>
      <w:r>
        <w:rPr>
          <w:bCs/>
          <w:sz w:val="28"/>
          <w:szCs w:val="28"/>
        </w:rPr>
        <w:t>централь</w:t>
      </w:r>
      <w:r w:rsidRPr="00E87E1D">
        <w:rPr>
          <w:bCs/>
          <w:sz w:val="28"/>
          <w:szCs w:val="28"/>
        </w:rPr>
        <w:t>ной части района и остальной, преимущественно сельскохозяйственной неурбанизированной территорией на востоке</w:t>
      </w:r>
      <w:r>
        <w:rPr>
          <w:bCs/>
          <w:sz w:val="28"/>
          <w:szCs w:val="28"/>
        </w:rPr>
        <w:t>, западе, юге</w:t>
      </w:r>
      <w:r w:rsidRPr="00E87E1D">
        <w:rPr>
          <w:bCs/>
          <w:sz w:val="28"/>
          <w:szCs w:val="28"/>
        </w:rPr>
        <w:t xml:space="preserve"> и севере района.</w:t>
      </w:r>
    </w:p>
    <w:p w:rsidR="00CD6519" w:rsidRDefault="00CD6519" w:rsidP="000F1D9B">
      <w:pPr>
        <w:ind w:firstLine="709"/>
        <w:jc w:val="both"/>
        <w:rPr>
          <w:bCs/>
          <w:sz w:val="28"/>
          <w:szCs w:val="28"/>
        </w:rPr>
      </w:pPr>
      <w:r>
        <w:rPr>
          <w:bCs/>
          <w:sz w:val="28"/>
          <w:szCs w:val="28"/>
        </w:rPr>
        <w:t>СТП Болотнинского района предусматривает, кроме административно-территориального делении территории планировочное деление на подрайоны по степени обустройства территории и доступности районного и областного центра.</w:t>
      </w:r>
    </w:p>
    <w:p w:rsidR="00CD6519" w:rsidRPr="005E5A9D" w:rsidRDefault="00B078AC" w:rsidP="000F1D9B">
      <w:pPr>
        <w:ind w:firstLine="709"/>
        <w:jc w:val="both"/>
        <w:rPr>
          <w:color w:val="000000"/>
          <w:sz w:val="28"/>
          <w:szCs w:val="28"/>
        </w:rPr>
      </w:pPr>
      <w:r w:rsidRPr="00B078AC">
        <w:rPr>
          <w:sz w:val="28"/>
          <w:szCs w:val="28"/>
        </w:rPr>
        <w:t>Варламовск</w:t>
      </w:r>
      <w:r>
        <w:rPr>
          <w:sz w:val="28"/>
          <w:szCs w:val="28"/>
        </w:rPr>
        <w:t>ий</w:t>
      </w:r>
      <w:r w:rsidR="00CD6519">
        <w:rPr>
          <w:color w:val="000000"/>
          <w:sz w:val="28"/>
          <w:szCs w:val="28"/>
        </w:rPr>
        <w:t xml:space="preserve"> сельсовет  расположен в</w:t>
      </w:r>
      <w:r>
        <w:rPr>
          <w:color w:val="000000"/>
          <w:sz w:val="28"/>
          <w:szCs w:val="28"/>
        </w:rPr>
        <w:t xml:space="preserve"> третьем</w:t>
      </w:r>
      <w:r w:rsidR="00CD6519">
        <w:rPr>
          <w:color w:val="000000"/>
          <w:sz w:val="28"/>
          <w:szCs w:val="28"/>
        </w:rPr>
        <w:t xml:space="preserve"> </w:t>
      </w:r>
      <w:r>
        <w:rPr>
          <w:color w:val="000000"/>
          <w:sz w:val="28"/>
          <w:szCs w:val="28"/>
        </w:rPr>
        <w:t>«Северном»</w:t>
      </w:r>
      <w:r w:rsidR="00B322B2">
        <w:rPr>
          <w:color w:val="000000"/>
          <w:sz w:val="28"/>
          <w:szCs w:val="28"/>
        </w:rPr>
        <w:t xml:space="preserve"> подрайоне</w:t>
      </w:r>
      <w:r w:rsidR="00CD6519" w:rsidRPr="005E5A9D">
        <w:rPr>
          <w:color w:val="000000"/>
          <w:sz w:val="28"/>
          <w:szCs w:val="28"/>
        </w:rPr>
        <w:t>. В него входит:</w:t>
      </w:r>
    </w:p>
    <w:p w:rsidR="00CD6519" w:rsidRPr="005E5A9D" w:rsidRDefault="00CD6519" w:rsidP="00713573">
      <w:pPr>
        <w:ind w:firstLine="709"/>
        <w:jc w:val="both"/>
        <w:rPr>
          <w:color w:val="000000"/>
          <w:sz w:val="28"/>
          <w:szCs w:val="28"/>
        </w:rPr>
      </w:pPr>
      <w:r w:rsidRPr="005E5A9D">
        <w:rPr>
          <w:color w:val="000000"/>
          <w:sz w:val="28"/>
          <w:szCs w:val="28"/>
        </w:rPr>
        <w:t xml:space="preserve">- МО </w:t>
      </w:r>
      <w:r w:rsidR="00B078AC" w:rsidRPr="00B078AC">
        <w:rPr>
          <w:sz w:val="28"/>
          <w:szCs w:val="28"/>
        </w:rPr>
        <w:t>Варламовск</w:t>
      </w:r>
      <w:r w:rsidR="00B078AC">
        <w:rPr>
          <w:sz w:val="28"/>
          <w:szCs w:val="28"/>
        </w:rPr>
        <w:t>ий</w:t>
      </w:r>
      <w:r w:rsidR="00B078AC" w:rsidRPr="005E5A9D">
        <w:rPr>
          <w:color w:val="000000"/>
          <w:sz w:val="28"/>
          <w:szCs w:val="28"/>
        </w:rPr>
        <w:t xml:space="preserve"> </w:t>
      </w:r>
      <w:r w:rsidR="00B322B2" w:rsidRPr="005E5A9D">
        <w:rPr>
          <w:color w:val="000000"/>
          <w:sz w:val="28"/>
          <w:szCs w:val="28"/>
        </w:rPr>
        <w:t>сельсовет</w:t>
      </w:r>
      <w:r w:rsidRPr="005E5A9D">
        <w:rPr>
          <w:color w:val="000000"/>
          <w:sz w:val="28"/>
          <w:szCs w:val="28"/>
        </w:rPr>
        <w:t>,</w:t>
      </w:r>
    </w:p>
    <w:p w:rsidR="00CD6519" w:rsidRPr="005E5A9D" w:rsidRDefault="00CD6519" w:rsidP="00713573">
      <w:pPr>
        <w:ind w:firstLine="709"/>
        <w:jc w:val="both"/>
        <w:rPr>
          <w:color w:val="000000"/>
          <w:sz w:val="28"/>
          <w:szCs w:val="28"/>
        </w:rPr>
      </w:pPr>
      <w:r w:rsidRPr="005E5A9D">
        <w:rPr>
          <w:color w:val="000000"/>
          <w:sz w:val="28"/>
          <w:szCs w:val="28"/>
        </w:rPr>
        <w:t xml:space="preserve">- МО </w:t>
      </w:r>
      <w:r w:rsidR="002E5243">
        <w:rPr>
          <w:color w:val="000000"/>
          <w:sz w:val="28"/>
          <w:szCs w:val="28"/>
        </w:rPr>
        <w:t>Кунчурукский</w:t>
      </w:r>
      <w:r w:rsidRPr="005E5A9D">
        <w:rPr>
          <w:color w:val="000000"/>
          <w:sz w:val="28"/>
          <w:szCs w:val="28"/>
        </w:rPr>
        <w:t xml:space="preserve"> сельсовет,</w:t>
      </w:r>
    </w:p>
    <w:p w:rsidR="00CD6519" w:rsidRPr="005E5A9D" w:rsidRDefault="00CD6519" w:rsidP="00713573">
      <w:pPr>
        <w:ind w:firstLine="709"/>
        <w:jc w:val="both"/>
        <w:rPr>
          <w:color w:val="000000"/>
          <w:sz w:val="28"/>
          <w:szCs w:val="28"/>
        </w:rPr>
      </w:pPr>
      <w:r w:rsidRPr="005E5A9D">
        <w:rPr>
          <w:color w:val="000000"/>
          <w:sz w:val="28"/>
          <w:szCs w:val="28"/>
        </w:rPr>
        <w:t xml:space="preserve">- МО </w:t>
      </w:r>
      <w:r w:rsidR="002E5243">
        <w:rPr>
          <w:color w:val="000000"/>
          <w:sz w:val="28"/>
          <w:szCs w:val="28"/>
        </w:rPr>
        <w:t>Зудовский сельсовет.</w:t>
      </w:r>
    </w:p>
    <w:p w:rsidR="00CD6519" w:rsidRPr="00616A90" w:rsidRDefault="002E5243" w:rsidP="000F1D9B">
      <w:pPr>
        <w:ind w:firstLine="709"/>
        <w:jc w:val="both"/>
        <w:rPr>
          <w:sz w:val="28"/>
          <w:szCs w:val="28"/>
        </w:rPr>
      </w:pPr>
      <w:r>
        <w:rPr>
          <w:sz w:val="28"/>
          <w:szCs w:val="28"/>
        </w:rPr>
        <w:t>Север</w:t>
      </w:r>
      <w:r w:rsidR="00CD6519">
        <w:rPr>
          <w:sz w:val="28"/>
          <w:szCs w:val="28"/>
        </w:rPr>
        <w:t>ный и Центральный</w:t>
      </w:r>
      <w:r w:rsidR="00CD6519" w:rsidRPr="00E87E1D">
        <w:rPr>
          <w:sz w:val="28"/>
          <w:szCs w:val="28"/>
        </w:rPr>
        <w:t xml:space="preserve"> подрайоны связаны между собой авто</w:t>
      </w:r>
      <w:r w:rsidR="00CD6519">
        <w:rPr>
          <w:sz w:val="28"/>
          <w:szCs w:val="28"/>
        </w:rPr>
        <w:t>магистралью Р-255 «Сибирь» и Транссибом</w:t>
      </w:r>
      <w:r w:rsidR="00CD6519" w:rsidRPr="00E87E1D">
        <w:rPr>
          <w:sz w:val="28"/>
          <w:szCs w:val="28"/>
        </w:rPr>
        <w:t>й</w:t>
      </w:r>
      <w:r w:rsidR="00CD6519">
        <w:rPr>
          <w:sz w:val="28"/>
          <w:szCs w:val="28"/>
        </w:rPr>
        <w:t>, соединяющим</w:t>
      </w:r>
      <w:r w:rsidR="00CD6519" w:rsidRPr="00E87E1D">
        <w:rPr>
          <w:sz w:val="28"/>
          <w:szCs w:val="28"/>
        </w:rPr>
        <w:t xml:space="preserve"> главный центр </w:t>
      </w:r>
      <w:r w:rsidR="00CD6519" w:rsidRPr="00E87E1D">
        <w:rPr>
          <w:sz w:val="28"/>
          <w:szCs w:val="28"/>
          <w:lang w:val="en-US"/>
        </w:rPr>
        <w:t>I</w:t>
      </w:r>
      <w:r w:rsidR="00CD6519" w:rsidRPr="00E87E1D">
        <w:rPr>
          <w:sz w:val="28"/>
          <w:szCs w:val="28"/>
        </w:rPr>
        <w:t xml:space="preserve"> ранга </w:t>
      </w:r>
      <w:r w:rsidR="00CD6519">
        <w:rPr>
          <w:sz w:val="28"/>
          <w:szCs w:val="28"/>
        </w:rPr>
        <w:t>Болотни</w:t>
      </w:r>
      <w:r w:rsidR="00CD6519" w:rsidRPr="00E87E1D">
        <w:rPr>
          <w:sz w:val="28"/>
          <w:szCs w:val="28"/>
        </w:rPr>
        <w:t xml:space="preserve">нского района </w:t>
      </w:r>
      <w:r w:rsidR="00CD6519">
        <w:rPr>
          <w:sz w:val="28"/>
          <w:szCs w:val="28"/>
        </w:rPr>
        <w:t xml:space="preserve">г. Болотное с </w:t>
      </w:r>
      <w:r w:rsidR="00626A6E">
        <w:rPr>
          <w:sz w:val="28"/>
          <w:szCs w:val="28"/>
        </w:rPr>
        <w:t xml:space="preserve">с. </w:t>
      </w:r>
      <w:r w:rsidR="00B078AC" w:rsidRPr="00B078AC">
        <w:rPr>
          <w:sz w:val="28"/>
          <w:szCs w:val="28"/>
        </w:rPr>
        <w:t>Варламовск</w:t>
      </w:r>
      <w:r w:rsidR="00B078AC">
        <w:rPr>
          <w:sz w:val="28"/>
          <w:szCs w:val="28"/>
        </w:rPr>
        <w:t>ий</w:t>
      </w:r>
      <w:r w:rsidR="00626A6E">
        <w:rPr>
          <w:sz w:val="28"/>
          <w:szCs w:val="28"/>
        </w:rPr>
        <w:t>,</w:t>
      </w:r>
      <w:r w:rsidR="00CD6519">
        <w:rPr>
          <w:sz w:val="28"/>
          <w:szCs w:val="28"/>
        </w:rPr>
        <w:t xml:space="preserve"> центром 2 ранга планировочного подрайона</w:t>
      </w:r>
      <w:r>
        <w:rPr>
          <w:sz w:val="28"/>
          <w:szCs w:val="28"/>
        </w:rPr>
        <w:t xml:space="preserve"> и центром сельсовета</w:t>
      </w:r>
      <w:r w:rsidR="00CD6519">
        <w:rPr>
          <w:sz w:val="28"/>
          <w:szCs w:val="28"/>
        </w:rPr>
        <w:t xml:space="preserve">. </w:t>
      </w:r>
      <w:r w:rsidR="00CD6519" w:rsidRPr="00616A90">
        <w:rPr>
          <w:sz w:val="28"/>
          <w:szCs w:val="28"/>
        </w:rPr>
        <w:t xml:space="preserve">Основу урбанизированного каркаса составляют планировочные оси различного порядка и система планировочных центров различных категорий. </w:t>
      </w:r>
    </w:p>
    <w:p w:rsidR="00CD6519" w:rsidRPr="00616A90" w:rsidRDefault="00CD6519" w:rsidP="000F1D9B">
      <w:pPr>
        <w:tabs>
          <w:tab w:val="left" w:leader="dot" w:pos="9000"/>
        </w:tabs>
        <w:ind w:firstLine="709"/>
        <w:jc w:val="both"/>
        <w:rPr>
          <w:sz w:val="28"/>
          <w:szCs w:val="28"/>
        </w:rPr>
      </w:pPr>
      <w:r>
        <w:rPr>
          <w:sz w:val="28"/>
          <w:szCs w:val="28"/>
        </w:rPr>
        <w:t>Планировочная коммуникационная ось</w:t>
      </w:r>
      <w:r w:rsidRPr="00616A90">
        <w:rPr>
          <w:sz w:val="28"/>
          <w:szCs w:val="28"/>
        </w:rPr>
        <w:t xml:space="preserve"> </w:t>
      </w:r>
      <w:r>
        <w:rPr>
          <w:sz w:val="28"/>
          <w:szCs w:val="28"/>
        </w:rPr>
        <w:t>перво</w:t>
      </w:r>
      <w:r w:rsidRPr="00616A90">
        <w:rPr>
          <w:sz w:val="28"/>
          <w:szCs w:val="28"/>
        </w:rPr>
        <w:t>го порядка</w:t>
      </w:r>
      <w:r>
        <w:rPr>
          <w:sz w:val="28"/>
          <w:szCs w:val="28"/>
        </w:rPr>
        <w:t xml:space="preserve"> Новосибирской области и Болотнинского района проходит </w:t>
      </w:r>
      <w:r w:rsidR="00423A72">
        <w:rPr>
          <w:sz w:val="28"/>
          <w:szCs w:val="28"/>
        </w:rPr>
        <w:t xml:space="preserve">через г. Болотное </w:t>
      </w:r>
      <w:r>
        <w:rPr>
          <w:sz w:val="28"/>
          <w:szCs w:val="28"/>
        </w:rPr>
        <w:t xml:space="preserve">южнее </w:t>
      </w:r>
      <w:r w:rsidR="00B078AC" w:rsidRPr="00B078AC">
        <w:rPr>
          <w:sz w:val="28"/>
          <w:szCs w:val="28"/>
        </w:rPr>
        <w:t>Варламовск</w:t>
      </w:r>
      <w:r w:rsidR="00B078AC">
        <w:rPr>
          <w:sz w:val="28"/>
          <w:szCs w:val="28"/>
        </w:rPr>
        <w:t>ий</w:t>
      </w:r>
      <w:r>
        <w:rPr>
          <w:sz w:val="28"/>
          <w:szCs w:val="28"/>
        </w:rPr>
        <w:t xml:space="preserve"> сельсовета вдоль железнодорожной магистрали Транссиба и федеральной автомагистрали Р-255»Сибирь»(М-53)</w:t>
      </w:r>
      <w:r w:rsidRPr="00616A90">
        <w:rPr>
          <w:sz w:val="28"/>
          <w:szCs w:val="28"/>
        </w:rPr>
        <w:t xml:space="preserve"> – это транспортное направление, проходящее </w:t>
      </w:r>
      <w:r>
        <w:rPr>
          <w:sz w:val="28"/>
          <w:szCs w:val="28"/>
        </w:rPr>
        <w:t>от Новосибирска на Томск и Кемерово</w:t>
      </w:r>
      <w:r w:rsidRPr="00616A90">
        <w:rPr>
          <w:sz w:val="28"/>
          <w:szCs w:val="28"/>
        </w:rPr>
        <w:t>.</w:t>
      </w:r>
    </w:p>
    <w:p w:rsidR="00CD6519" w:rsidRPr="00616A90" w:rsidRDefault="00CD6519" w:rsidP="000F1D9B">
      <w:pPr>
        <w:ind w:firstLine="709"/>
        <w:jc w:val="both"/>
        <w:rPr>
          <w:sz w:val="28"/>
          <w:szCs w:val="28"/>
        </w:rPr>
      </w:pPr>
      <w:r>
        <w:rPr>
          <w:sz w:val="28"/>
          <w:szCs w:val="28"/>
        </w:rPr>
        <w:t>У</w:t>
      </w:r>
      <w:r w:rsidRPr="00616A90">
        <w:rPr>
          <w:sz w:val="28"/>
          <w:szCs w:val="28"/>
        </w:rPr>
        <w:t xml:space="preserve">рбанизированный каркас </w:t>
      </w:r>
      <w:r w:rsidR="002E5243">
        <w:rPr>
          <w:sz w:val="28"/>
          <w:szCs w:val="28"/>
        </w:rPr>
        <w:t>в направлении г. Болотное – с</w:t>
      </w:r>
      <w:r>
        <w:rPr>
          <w:sz w:val="28"/>
          <w:szCs w:val="28"/>
        </w:rPr>
        <w:t xml:space="preserve">. </w:t>
      </w:r>
      <w:r w:rsidR="00B078AC" w:rsidRPr="00B078AC">
        <w:rPr>
          <w:sz w:val="28"/>
          <w:szCs w:val="28"/>
        </w:rPr>
        <w:t>Варламов</w:t>
      </w:r>
      <w:r w:rsidR="00B078AC">
        <w:rPr>
          <w:sz w:val="28"/>
          <w:szCs w:val="28"/>
        </w:rPr>
        <w:t xml:space="preserve">о </w:t>
      </w:r>
      <w:r w:rsidR="00423A72">
        <w:rPr>
          <w:sz w:val="28"/>
          <w:szCs w:val="28"/>
        </w:rPr>
        <w:t>пред</w:t>
      </w:r>
      <w:r>
        <w:rPr>
          <w:sz w:val="28"/>
          <w:szCs w:val="28"/>
        </w:rPr>
        <w:t>ставляет коммуникационная ось (</w:t>
      </w:r>
      <w:r w:rsidR="00B078AC">
        <w:rPr>
          <w:sz w:val="28"/>
          <w:szCs w:val="28"/>
        </w:rPr>
        <w:t>местная</w:t>
      </w:r>
      <w:r>
        <w:rPr>
          <w:sz w:val="28"/>
          <w:szCs w:val="28"/>
        </w:rPr>
        <w:t xml:space="preserve"> автодорога)</w:t>
      </w:r>
      <w:r w:rsidRPr="00616A90">
        <w:rPr>
          <w:sz w:val="28"/>
          <w:szCs w:val="28"/>
        </w:rPr>
        <w:t xml:space="preserve"> на </w:t>
      </w:r>
      <w:r w:rsidR="002E5243">
        <w:rPr>
          <w:sz w:val="28"/>
          <w:szCs w:val="28"/>
        </w:rPr>
        <w:t xml:space="preserve">д. </w:t>
      </w:r>
      <w:r w:rsidR="00B078AC">
        <w:rPr>
          <w:sz w:val="28"/>
          <w:szCs w:val="28"/>
        </w:rPr>
        <w:t>Большая Чёрная</w:t>
      </w:r>
      <w:r>
        <w:rPr>
          <w:sz w:val="28"/>
          <w:szCs w:val="28"/>
        </w:rPr>
        <w:t xml:space="preserve"> </w:t>
      </w:r>
      <w:r w:rsidRPr="00616A90">
        <w:rPr>
          <w:sz w:val="28"/>
          <w:szCs w:val="28"/>
        </w:rPr>
        <w:t>.</w:t>
      </w:r>
    </w:p>
    <w:p w:rsidR="00CD6519" w:rsidRPr="00616A90" w:rsidRDefault="00CD6519" w:rsidP="000F1D9B">
      <w:pPr>
        <w:ind w:firstLine="709"/>
        <w:jc w:val="both"/>
        <w:rPr>
          <w:sz w:val="28"/>
          <w:szCs w:val="28"/>
        </w:rPr>
      </w:pPr>
      <w:r w:rsidRPr="00616A90">
        <w:rPr>
          <w:sz w:val="28"/>
          <w:szCs w:val="28"/>
        </w:rPr>
        <w:t xml:space="preserve">Кроме планировочных осей на «Схеме» показана система планировочных центров, ранжированных по значимости и функциям. </w:t>
      </w:r>
    </w:p>
    <w:p w:rsidR="00CD6519" w:rsidRDefault="00CD6519" w:rsidP="000F1D9B">
      <w:pPr>
        <w:ind w:firstLine="709"/>
        <w:jc w:val="both"/>
        <w:rPr>
          <w:sz w:val="28"/>
          <w:szCs w:val="28"/>
        </w:rPr>
      </w:pPr>
      <w:r w:rsidRPr="00616A90">
        <w:rPr>
          <w:sz w:val="28"/>
          <w:szCs w:val="28"/>
        </w:rPr>
        <w:t xml:space="preserve">В данном генеральном плане </w:t>
      </w:r>
      <w:r w:rsidR="00626A6E">
        <w:rPr>
          <w:sz w:val="28"/>
          <w:szCs w:val="28"/>
        </w:rPr>
        <w:t xml:space="preserve">с. </w:t>
      </w:r>
      <w:r w:rsidR="002E5243" w:rsidRPr="00B078AC">
        <w:rPr>
          <w:sz w:val="28"/>
          <w:szCs w:val="28"/>
        </w:rPr>
        <w:t>Варламов</w:t>
      </w:r>
      <w:r w:rsidR="002E5243">
        <w:rPr>
          <w:sz w:val="28"/>
          <w:szCs w:val="28"/>
        </w:rPr>
        <w:t>о</w:t>
      </w:r>
      <w:r w:rsidRPr="00616A90">
        <w:rPr>
          <w:sz w:val="28"/>
          <w:szCs w:val="28"/>
        </w:rPr>
        <w:t xml:space="preserve"> определён</w:t>
      </w:r>
      <w:r w:rsidR="00626A6E">
        <w:rPr>
          <w:sz w:val="28"/>
          <w:szCs w:val="28"/>
        </w:rPr>
        <w:t>о</w:t>
      </w:r>
      <w:r w:rsidRPr="00616A90">
        <w:rPr>
          <w:sz w:val="28"/>
          <w:szCs w:val="28"/>
        </w:rPr>
        <w:t xml:space="preserve">, как </w:t>
      </w:r>
      <w:r>
        <w:rPr>
          <w:sz w:val="28"/>
          <w:szCs w:val="28"/>
        </w:rPr>
        <w:t xml:space="preserve">планировочный центр </w:t>
      </w:r>
      <w:r w:rsidR="002E5243">
        <w:rPr>
          <w:sz w:val="28"/>
          <w:szCs w:val="28"/>
        </w:rPr>
        <w:t>2</w:t>
      </w:r>
      <w:r w:rsidRPr="002F6D9D">
        <w:rPr>
          <w:sz w:val="28"/>
          <w:szCs w:val="28"/>
        </w:rPr>
        <w:t xml:space="preserve"> </w:t>
      </w:r>
      <w:r>
        <w:rPr>
          <w:sz w:val="28"/>
          <w:szCs w:val="28"/>
        </w:rPr>
        <w:t>ранга</w:t>
      </w:r>
      <w:r w:rsidR="00F207EE">
        <w:rPr>
          <w:sz w:val="28"/>
          <w:szCs w:val="28"/>
        </w:rPr>
        <w:t xml:space="preserve"> Болотнинского района</w:t>
      </w:r>
      <w:r w:rsidRPr="00616A90">
        <w:rPr>
          <w:sz w:val="28"/>
          <w:szCs w:val="28"/>
        </w:rPr>
        <w:t xml:space="preserve"> и </w:t>
      </w:r>
      <w:r>
        <w:rPr>
          <w:sz w:val="28"/>
          <w:szCs w:val="28"/>
        </w:rPr>
        <w:t xml:space="preserve">опорный </w:t>
      </w:r>
      <w:r w:rsidRPr="00616A90">
        <w:rPr>
          <w:sz w:val="28"/>
          <w:szCs w:val="28"/>
        </w:rPr>
        <w:t>центр межселенного социального и культурно-бытового обслуживания</w:t>
      </w:r>
      <w:r w:rsidR="002E5243" w:rsidRPr="002E5243">
        <w:rPr>
          <w:sz w:val="28"/>
          <w:szCs w:val="28"/>
        </w:rPr>
        <w:t xml:space="preserve"> </w:t>
      </w:r>
      <w:r w:rsidR="002E5243">
        <w:rPr>
          <w:sz w:val="28"/>
          <w:szCs w:val="28"/>
          <w:lang w:val="en-US"/>
        </w:rPr>
        <w:t>III</w:t>
      </w:r>
      <w:r w:rsidR="002E5243">
        <w:rPr>
          <w:sz w:val="28"/>
          <w:szCs w:val="28"/>
        </w:rPr>
        <w:t xml:space="preserve"> подрайона</w:t>
      </w:r>
      <w:r w:rsidRPr="00616A90">
        <w:rPr>
          <w:sz w:val="28"/>
          <w:szCs w:val="28"/>
        </w:rPr>
        <w:t>.</w:t>
      </w:r>
    </w:p>
    <w:p w:rsidR="00CD6519" w:rsidRDefault="00CD6519" w:rsidP="000F1D9B">
      <w:pPr>
        <w:pStyle w:val="a8"/>
        <w:spacing w:line="240" w:lineRule="auto"/>
        <w:ind w:firstLine="426"/>
        <w:jc w:val="both"/>
        <w:rPr>
          <w:rFonts w:ascii="Times New Roman" w:hAnsi="Times New Roman"/>
          <w:sz w:val="28"/>
          <w:szCs w:val="28"/>
        </w:rPr>
      </w:pPr>
      <w:r w:rsidRPr="00D643BD">
        <w:rPr>
          <w:rFonts w:ascii="Times New Roman" w:hAnsi="Times New Roman"/>
          <w:sz w:val="28"/>
          <w:szCs w:val="28"/>
        </w:rPr>
        <w:t>Развитие опорных центров и коммуникаций сети – линейных и узловых элементов пространственного каркаса, является базовым, необходимым условием развития экономики территорий</w:t>
      </w:r>
      <w:r>
        <w:rPr>
          <w:rFonts w:ascii="Times New Roman" w:hAnsi="Times New Roman"/>
          <w:sz w:val="28"/>
          <w:szCs w:val="28"/>
        </w:rPr>
        <w:t xml:space="preserve">. </w:t>
      </w:r>
    </w:p>
    <w:p w:rsidR="00CD6519" w:rsidRPr="00A14C1D" w:rsidRDefault="00CD6519" w:rsidP="000F1D9B">
      <w:pPr>
        <w:pStyle w:val="a8"/>
        <w:spacing w:line="240" w:lineRule="auto"/>
        <w:ind w:firstLine="426"/>
        <w:jc w:val="both"/>
        <w:rPr>
          <w:rFonts w:ascii="Times New Roman" w:hAnsi="Times New Roman"/>
          <w:sz w:val="28"/>
          <w:szCs w:val="28"/>
        </w:rPr>
      </w:pPr>
      <w:r w:rsidRPr="00A14C1D">
        <w:rPr>
          <w:rFonts w:ascii="Times New Roman" w:hAnsi="Times New Roman"/>
          <w:sz w:val="28"/>
          <w:szCs w:val="28"/>
        </w:rPr>
        <w:lastRenderedPageBreak/>
        <w:t>Современная планировочная организация территории и функциональное зонирование основаны на воздействии природного и социального факторов:</w:t>
      </w:r>
    </w:p>
    <w:p w:rsidR="00CD6519" w:rsidRPr="00616A90" w:rsidRDefault="00CD6519" w:rsidP="001B7F80">
      <w:pPr>
        <w:numPr>
          <w:ilvl w:val="0"/>
          <w:numId w:val="3"/>
        </w:numPr>
        <w:tabs>
          <w:tab w:val="clear" w:pos="1710"/>
          <w:tab w:val="num" w:pos="1260"/>
        </w:tabs>
        <w:ind w:left="720" w:firstLine="0"/>
        <w:jc w:val="both"/>
        <w:rPr>
          <w:sz w:val="28"/>
          <w:szCs w:val="28"/>
        </w:rPr>
      </w:pPr>
      <w:r w:rsidRPr="00616A90">
        <w:rPr>
          <w:sz w:val="28"/>
          <w:szCs w:val="28"/>
        </w:rPr>
        <w:t>экономико-географического положения территории поселения;</w:t>
      </w:r>
    </w:p>
    <w:p w:rsidR="00CD6519" w:rsidRPr="00616A90" w:rsidRDefault="00CD6519" w:rsidP="001B7F80">
      <w:pPr>
        <w:numPr>
          <w:ilvl w:val="0"/>
          <w:numId w:val="3"/>
        </w:numPr>
        <w:tabs>
          <w:tab w:val="clear" w:pos="1710"/>
          <w:tab w:val="num" w:pos="1260"/>
        </w:tabs>
        <w:ind w:left="720" w:firstLine="0"/>
        <w:jc w:val="both"/>
        <w:rPr>
          <w:sz w:val="28"/>
          <w:szCs w:val="28"/>
        </w:rPr>
      </w:pPr>
      <w:r w:rsidRPr="00616A90">
        <w:rPr>
          <w:sz w:val="28"/>
          <w:szCs w:val="28"/>
        </w:rPr>
        <w:t>природных, промышленных, демографических ресурсов;</w:t>
      </w:r>
    </w:p>
    <w:p w:rsidR="00CD6519" w:rsidRPr="00616A90" w:rsidRDefault="00CD6519" w:rsidP="001B7F80">
      <w:pPr>
        <w:numPr>
          <w:ilvl w:val="0"/>
          <w:numId w:val="3"/>
        </w:numPr>
        <w:tabs>
          <w:tab w:val="clear" w:pos="1710"/>
          <w:tab w:val="num" w:pos="1260"/>
        </w:tabs>
        <w:ind w:left="720" w:firstLine="0"/>
        <w:jc w:val="both"/>
        <w:rPr>
          <w:sz w:val="28"/>
          <w:szCs w:val="28"/>
        </w:rPr>
      </w:pPr>
      <w:r w:rsidRPr="00616A90">
        <w:rPr>
          <w:sz w:val="28"/>
          <w:szCs w:val="28"/>
        </w:rPr>
        <w:t>агропромышленного, лесного комплексов;</w:t>
      </w:r>
    </w:p>
    <w:p w:rsidR="00CD6519" w:rsidRDefault="00CD6519" w:rsidP="001B7F80">
      <w:pPr>
        <w:numPr>
          <w:ilvl w:val="0"/>
          <w:numId w:val="3"/>
        </w:numPr>
        <w:tabs>
          <w:tab w:val="clear" w:pos="1710"/>
          <w:tab w:val="num" w:pos="1260"/>
        </w:tabs>
        <w:ind w:left="720" w:firstLine="0"/>
        <w:jc w:val="both"/>
        <w:rPr>
          <w:sz w:val="28"/>
          <w:szCs w:val="28"/>
        </w:rPr>
      </w:pPr>
      <w:r w:rsidRPr="00F9515A">
        <w:rPr>
          <w:sz w:val="28"/>
          <w:szCs w:val="28"/>
        </w:rPr>
        <w:t>экологического состояния и прочих факторов</w:t>
      </w:r>
      <w:r>
        <w:rPr>
          <w:sz w:val="28"/>
          <w:szCs w:val="28"/>
        </w:rPr>
        <w:t>;</w:t>
      </w:r>
    </w:p>
    <w:p w:rsidR="00CD6519" w:rsidRDefault="00CD6519" w:rsidP="001B7F80">
      <w:pPr>
        <w:numPr>
          <w:ilvl w:val="0"/>
          <w:numId w:val="3"/>
        </w:numPr>
        <w:tabs>
          <w:tab w:val="clear" w:pos="1710"/>
          <w:tab w:val="num" w:pos="1260"/>
        </w:tabs>
        <w:ind w:left="720" w:firstLine="0"/>
        <w:jc w:val="both"/>
        <w:rPr>
          <w:sz w:val="28"/>
          <w:szCs w:val="28"/>
        </w:rPr>
      </w:pPr>
      <w:r>
        <w:rPr>
          <w:sz w:val="28"/>
          <w:szCs w:val="28"/>
        </w:rPr>
        <w:t>функциональном использовании территорий различных категорий и форм собственности.</w:t>
      </w:r>
    </w:p>
    <w:p w:rsidR="00CD6519" w:rsidRPr="00A10A2B" w:rsidRDefault="00CD6519" w:rsidP="001B7F80">
      <w:pPr>
        <w:numPr>
          <w:ilvl w:val="0"/>
          <w:numId w:val="24"/>
        </w:numPr>
        <w:jc w:val="center"/>
        <w:rPr>
          <w:sz w:val="28"/>
          <w:szCs w:val="28"/>
        </w:rPr>
      </w:pPr>
      <w:r w:rsidRPr="00A10A2B">
        <w:rPr>
          <w:sz w:val="28"/>
          <w:szCs w:val="28"/>
        </w:rPr>
        <w:t>Планировочная структура территории</w:t>
      </w:r>
    </w:p>
    <w:p w:rsidR="00CD6519" w:rsidRPr="00A10A2B" w:rsidRDefault="00CD6519" w:rsidP="000F1D9B">
      <w:pPr>
        <w:ind w:firstLine="709"/>
        <w:jc w:val="both"/>
        <w:rPr>
          <w:sz w:val="28"/>
          <w:szCs w:val="28"/>
        </w:rPr>
      </w:pPr>
      <w:r w:rsidRPr="00A10A2B">
        <w:rPr>
          <w:sz w:val="28"/>
          <w:szCs w:val="28"/>
        </w:rPr>
        <w:t xml:space="preserve">Планировочные оси  </w:t>
      </w:r>
      <w:r w:rsidR="002E5243" w:rsidRPr="00B078AC">
        <w:rPr>
          <w:sz w:val="28"/>
          <w:szCs w:val="28"/>
        </w:rPr>
        <w:t>Варламовск</w:t>
      </w:r>
      <w:r w:rsidR="002E5243">
        <w:rPr>
          <w:sz w:val="28"/>
          <w:szCs w:val="28"/>
        </w:rPr>
        <w:t>ий</w:t>
      </w:r>
      <w:r w:rsidR="00F63A61">
        <w:rPr>
          <w:sz w:val="28"/>
          <w:szCs w:val="28"/>
        </w:rPr>
        <w:t xml:space="preserve"> сельсовета</w:t>
      </w:r>
      <w:r>
        <w:rPr>
          <w:sz w:val="28"/>
          <w:szCs w:val="28"/>
        </w:rPr>
        <w:t>:</w:t>
      </w:r>
    </w:p>
    <w:p w:rsidR="00CD6519" w:rsidRDefault="00CD6519" w:rsidP="000F1D9B">
      <w:pPr>
        <w:ind w:firstLine="709"/>
        <w:jc w:val="both"/>
        <w:rPr>
          <w:sz w:val="28"/>
          <w:szCs w:val="28"/>
        </w:rPr>
      </w:pPr>
      <w:r>
        <w:rPr>
          <w:sz w:val="28"/>
          <w:szCs w:val="28"/>
        </w:rPr>
        <w:t>г</w:t>
      </w:r>
      <w:r w:rsidRPr="00A10A2B">
        <w:rPr>
          <w:sz w:val="28"/>
          <w:szCs w:val="28"/>
        </w:rPr>
        <w:t xml:space="preserve">лавная планировочная ось – </w:t>
      </w:r>
      <w:r>
        <w:rPr>
          <w:sz w:val="28"/>
          <w:szCs w:val="28"/>
        </w:rPr>
        <w:t xml:space="preserve">радиальная по автодороге Болотное – </w:t>
      </w:r>
      <w:r w:rsidR="00025F1F">
        <w:rPr>
          <w:sz w:val="28"/>
          <w:szCs w:val="28"/>
        </w:rPr>
        <w:t xml:space="preserve"> </w:t>
      </w:r>
      <w:r w:rsidR="002E5243" w:rsidRPr="00B078AC">
        <w:rPr>
          <w:sz w:val="28"/>
          <w:szCs w:val="28"/>
        </w:rPr>
        <w:t>Варламов</w:t>
      </w:r>
      <w:r w:rsidR="002E5243">
        <w:rPr>
          <w:sz w:val="28"/>
          <w:szCs w:val="28"/>
        </w:rPr>
        <w:t>о</w:t>
      </w:r>
      <w:r>
        <w:rPr>
          <w:sz w:val="28"/>
          <w:szCs w:val="28"/>
        </w:rPr>
        <w:t>;</w:t>
      </w:r>
      <w:r w:rsidRPr="00A10A2B">
        <w:rPr>
          <w:sz w:val="28"/>
          <w:szCs w:val="28"/>
        </w:rPr>
        <w:t xml:space="preserve"> </w:t>
      </w:r>
    </w:p>
    <w:p w:rsidR="00CD6519" w:rsidRPr="00A10A2B" w:rsidRDefault="00CD6519" w:rsidP="000F1D9B">
      <w:pPr>
        <w:ind w:firstLine="709"/>
        <w:jc w:val="both"/>
        <w:rPr>
          <w:sz w:val="28"/>
          <w:szCs w:val="28"/>
        </w:rPr>
      </w:pPr>
      <w:r>
        <w:rPr>
          <w:sz w:val="28"/>
          <w:szCs w:val="28"/>
        </w:rPr>
        <w:t>п</w:t>
      </w:r>
      <w:r w:rsidRPr="00A10A2B">
        <w:rPr>
          <w:sz w:val="28"/>
          <w:szCs w:val="28"/>
        </w:rPr>
        <w:t xml:space="preserve">ланировочный центр – </w:t>
      </w:r>
      <w:r w:rsidR="00626A6E">
        <w:rPr>
          <w:sz w:val="28"/>
          <w:szCs w:val="28"/>
        </w:rPr>
        <w:t xml:space="preserve">с. </w:t>
      </w:r>
      <w:r w:rsidR="002E5243">
        <w:rPr>
          <w:sz w:val="28"/>
          <w:szCs w:val="28"/>
        </w:rPr>
        <w:t>Варламово</w:t>
      </w:r>
      <w:r>
        <w:rPr>
          <w:sz w:val="28"/>
          <w:szCs w:val="28"/>
        </w:rPr>
        <w:t>.</w:t>
      </w:r>
    </w:p>
    <w:p w:rsidR="00CD6519" w:rsidRDefault="00CD6519" w:rsidP="000F1D9B">
      <w:pPr>
        <w:ind w:firstLine="709"/>
        <w:jc w:val="both"/>
        <w:rPr>
          <w:sz w:val="28"/>
          <w:szCs w:val="28"/>
        </w:rPr>
      </w:pPr>
      <w:r w:rsidRPr="00E87E1D">
        <w:rPr>
          <w:sz w:val="28"/>
          <w:szCs w:val="28"/>
        </w:rPr>
        <w:t xml:space="preserve">Определяющая роль в стратегии пространственного развития района в проекте отводится проблеме усиления, совершенствования транспортной системы, являющейся базовой коммуникационной основой пространственного каркаса и расширения внешних связей района, и развития узловых элементов каркаса. Они – центры сельсоветов, сёла и деревни - опорная сеть </w:t>
      </w:r>
      <w:r>
        <w:rPr>
          <w:sz w:val="28"/>
          <w:szCs w:val="28"/>
        </w:rPr>
        <w:t xml:space="preserve">системы </w:t>
      </w:r>
      <w:r w:rsidRPr="00E87E1D">
        <w:rPr>
          <w:sz w:val="28"/>
          <w:szCs w:val="28"/>
        </w:rPr>
        <w:t>расселения, развития экономики и обслуживания района в соответствии с планировочным районированием его территории.</w:t>
      </w:r>
    </w:p>
    <w:p w:rsidR="00CD6519" w:rsidRPr="00A10A2B" w:rsidRDefault="00CD6519" w:rsidP="000F1D9B">
      <w:pPr>
        <w:ind w:firstLine="709"/>
        <w:jc w:val="both"/>
        <w:rPr>
          <w:sz w:val="28"/>
          <w:szCs w:val="28"/>
        </w:rPr>
      </w:pPr>
      <w:r w:rsidRPr="00E87E1D">
        <w:rPr>
          <w:sz w:val="28"/>
          <w:szCs w:val="28"/>
        </w:rPr>
        <w:t xml:space="preserve">Исходным положением концепции </w:t>
      </w:r>
      <w:r>
        <w:rPr>
          <w:sz w:val="28"/>
          <w:szCs w:val="28"/>
        </w:rPr>
        <w:t xml:space="preserve">проекта </w:t>
      </w:r>
      <w:r w:rsidRPr="00E87E1D">
        <w:rPr>
          <w:sz w:val="28"/>
          <w:szCs w:val="28"/>
        </w:rPr>
        <w:t>является сохранение</w:t>
      </w:r>
      <w:r>
        <w:rPr>
          <w:sz w:val="28"/>
          <w:szCs w:val="28"/>
        </w:rPr>
        <w:t xml:space="preserve"> и развитие</w:t>
      </w:r>
      <w:r w:rsidRPr="00E87E1D">
        <w:rPr>
          <w:sz w:val="28"/>
          <w:szCs w:val="28"/>
        </w:rPr>
        <w:t xml:space="preserve"> исторически сложившейся сети сёл и деревень</w:t>
      </w:r>
      <w:r w:rsidRPr="000177D6">
        <w:rPr>
          <w:sz w:val="28"/>
          <w:szCs w:val="28"/>
        </w:rPr>
        <w:t xml:space="preserve"> </w:t>
      </w:r>
      <w:r w:rsidR="00045EB9" w:rsidRPr="00A10A2B">
        <w:rPr>
          <w:sz w:val="28"/>
          <w:szCs w:val="28"/>
        </w:rPr>
        <w:t>ориентированн</w:t>
      </w:r>
      <w:r w:rsidR="00045EB9">
        <w:rPr>
          <w:sz w:val="28"/>
          <w:szCs w:val="28"/>
        </w:rPr>
        <w:t>ое</w:t>
      </w:r>
      <w:r w:rsidRPr="00A10A2B">
        <w:rPr>
          <w:sz w:val="28"/>
          <w:szCs w:val="28"/>
        </w:rPr>
        <w:t xml:space="preserve"> в основном на </w:t>
      </w:r>
      <w:r w:rsidRPr="00A10A2B">
        <w:rPr>
          <w:b/>
          <w:sz w:val="28"/>
          <w:szCs w:val="28"/>
        </w:rPr>
        <w:t xml:space="preserve">комплексную реконструкцию уже освоенных территорий и центральных частей </w:t>
      </w:r>
      <w:r w:rsidR="00626A6E">
        <w:rPr>
          <w:b/>
          <w:sz w:val="28"/>
          <w:szCs w:val="28"/>
        </w:rPr>
        <w:t xml:space="preserve">с. </w:t>
      </w:r>
      <w:r w:rsidR="002E5243" w:rsidRPr="002E5243">
        <w:rPr>
          <w:b/>
          <w:sz w:val="28"/>
          <w:szCs w:val="28"/>
        </w:rPr>
        <w:t>Варламово</w:t>
      </w:r>
      <w:r w:rsidRPr="00A10A2B">
        <w:rPr>
          <w:b/>
          <w:sz w:val="28"/>
          <w:szCs w:val="28"/>
        </w:rPr>
        <w:t xml:space="preserve"> и дерев</w:t>
      </w:r>
      <w:r w:rsidR="00626A6E">
        <w:rPr>
          <w:b/>
          <w:sz w:val="28"/>
          <w:szCs w:val="28"/>
        </w:rPr>
        <w:t>ень</w:t>
      </w:r>
      <w:r>
        <w:rPr>
          <w:b/>
          <w:sz w:val="28"/>
          <w:szCs w:val="28"/>
        </w:rPr>
        <w:t xml:space="preserve"> </w:t>
      </w:r>
      <w:r w:rsidR="002E5243">
        <w:rPr>
          <w:b/>
          <w:sz w:val="28"/>
          <w:szCs w:val="28"/>
        </w:rPr>
        <w:t>Большая Чёрная</w:t>
      </w:r>
      <w:r w:rsidRPr="00E87E1D">
        <w:rPr>
          <w:sz w:val="28"/>
          <w:szCs w:val="28"/>
        </w:rPr>
        <w:t>,</w:t>
      </w:r>
      <w:r w:rsidR="002E5243">
        <w:rPr>
          <w:sz w:val="28"/>
          <w:szCs w:val="28"/>
        </w:rPr>
        <w:t xml:space="preserve"> </w:t>
      </w:r>
      <w:r w:rsidR="002E5243" w:rsidRPr="002E5243">
        <w:rPr>
          <w:b/>
          <w:sz w:val="28"/>
          <w:szCs w:val="28"/>
        </w:rPr>
        <w:t>Краснознаменка, Кандереп</w:t>
      </w:r>
      <w:r w:rsidRPr="00E87E1D">
        <w:rPr>
          <w:sz w:val="28"/>
          <w:szCs w:val="28"/>
        </w:rPr>
        <w:t xml:space="preserve"> с выявлением точек роста и предложениями их развития</w:t>
      </w:r>
      <w:r w:rsidRPr="00A10A2B">
        <w:rPr>
          <w:sz w:val="28"/>
          <w:szCs w:val="28"/>
        </w:rPr>
        <w:t>:</w:t>
      </w:r>
    </w:p>
    <w:p w:rsidR="00CD6519" w:rsidRPr="00A10A2B" w:rsidRDefault="00CD6519" w:rsidP="001B7F80">
      <w:pPr>
        <w:numPr>
          <w:ilvl w:val="0"/>
          <w:numId w:val="4"/>
        </w:numPr>
        <w:tabs>
          <w:tab w:val="clear" w:pos="1655"/>
          <w:tab w:val="num" w:pos="1309"/>
          <w:tab w:val="num" w:pos="4330"/>
        </w:tabs>
        <w:ind w:left="561" w:firstLine="374"/>
        <w:jc w:val="both"/>
        <w:rPr>
          <w:sz w:val="28"/>
          <w:szCs w:val="28"/>
        </w:rPr>
      </w:pPr>
      <w:r w:rsidRPr="00A10A2B">
        <w:rPr>
          <w:sz w:val="28"/>
          <w:szCs w:val="28"/>
        </w:rPr>
        <w:t xml:space="preserve">усовершенствование планировочной структуры и функционального зонирования территории </w:t>
      </w:r>
      <w:r>
        <w:rPr>
          <w:sz w:val="28"/>
          <w:szCs w:val="28"/>
        </w:rPr>
        <w:t>сельсовета</w:t>
      </w:r>
      <w:r w:rsidRPr="00A10A2B">
        <w:rPr>
          <w:sz w:val="28"/>
          <w:szCs w:val="28"/>
        </w:rPr>
        <w:t>, что способствует дальнейшему развитию отраслей хозяйства, на основе сложившегося экономического потенциала и новых экономических факторов в условиях рыночных отношений.</w:t>
      </w:r>
    </w:p>
    <w:p w:rsidR="00CD6519" w:rsidRPr="00A10A2B" w:rsidRDefault="00CD6519" w:rsidP="001B7F80">
      <w:pPr>
        <w:numPr>
          <w:ilvl w:val="0"/>
          <w:numId w:val="4"/>
        </w:numPr>
        <w:tabs>
          <w:tab w:val="clear" w:pos="1655"/>
          <w:tab w:val="num" w:pos="1309"/>
          <w:tab w:val="num" w:pos="4330"/>
        </w:tabs>
        <w:ind w:left="561" w:firstLine="374"/>
        <w:jc w:val="both"/>
        <w:rPr>
          <w:sz w:val="28"/>
          <w:szCs w:val="28"/>
        </w:rPr>
      </w:pPr>
      <w:r w:rsidRPr="00A10A2B">
        <w:rPr>
          <w:sz w:val="28"/>
          <w:szCs w:val="28"/>
        </w:rPr>
        <w:t xml:space="preserve">  формирование </w:t>
      </w:r>
      <w:r>
        <w:rPr>
          <w:sz w:val="28"/>
          <w:szCs w:val="28"/>
        </w:rPr>
        <w:t>второстепенного</w:t>
      </w:r>
      <w:r w:rsidRPr="00A10A2B">
        <w:rPr>
          <w:sz w:val="28"/>
          <w:szCs w:val="28"/>
        </w:rPr>
        <w:t xml:space="preserve"> опорного центра </w:t>
      </w:r>
      <w:r w:rsidR="00B322B2">
        <w:rPr>
          <w:sz w:val="28"/>
          <w:szCs w:val="28"/>
        </w:rPr>
        <w:t xml:space="preserve">с. </w:t>
      </w:r>
      <w:r w:rsidR="00711590">
        <w:rPr>
          <w:sz w:val="28"/>
          <w:szCs w:val="28"/>
        </w:rPr>
        <w:t xml:space="preserve">Варламово </w:t>
      </w:r>
      <w:r>
        <w:rPr>
          <w:sz w:val="28"/>
          <w:szCs w:val="28"/>
        </w:rPr>
        <w:t>который</w:t>
      </w:r>
      <w:r w:rsidRPr="00A10A2B">
        <w:rPr>
          <w:sz w:val="28"/>
          <w:szCs w:val="28"/>
        </w:rPr>
        <w:t xml:space="preserve"> послужит организующим узлом развития прилегающих к нему территорий.</w:t>
      </w:r>
    </w:p>
    <w:p w:rsidR="00CD6519" w:rsidRPr="00A10A2B" w:rsidRDefault="00CD6519" w:rsidP="001B7F80">
      <w:pPr>
        <w:numPr>
          <w:ilvl w:val="0"/>
          <w:numId w:val="4"/>
        </w:numPr>
        <w:tabs>
          <w:tab w:val="clear" w:pos="1655"/>
          <w:tab w:val="num" w:pos="1309"/>
          <w:tab w:val="num" w:pos="4330"/>
        </w:tabs>
        <w:ind w:left="561" w:firstLine="374"/>
        <w:jc w:val="both"/>
        <w:rPr>
          <w:sz w:val="28"/>
          <w:szCs w:val="28"/>
        </w:rPr>
      </w:pPr>
      <w:r w:rsidRPr="00A10A2B">
        <w:rPr>
          <w:sz w:val="28"/>
          <w:szCs w:val="28"/>
        </w:rPr>
        <w:t>определение зон планируемого размещения объектов капитального строительства местного значения, что в градостроительном отношении означает создание на этих территориях современных стандартов организации жилой, производственной, рекреационной среды.</w:t>
      </w:r>
    </w:p>
    <w:p w:rsidR="00CD6519" w:rsidRPr="00A10A2B" w:rsidRDefault="00CD6519" w:rsidP="001B7F80">
      <w:pPr>
        <w:numPr>
          <w:ilvl w:val="0"/>
          <w:numId w:val="4"/>
        </w:numPr>
        <w:tabs>
          <w:tab w:val="clear" w:pos="1655"/>
          <w:tab w:val="num" w:pos="1309"/>
          <w:tab w:val="num" w:pos="4330"/>
        </w:tabs>
        <w:ind w:left="561" w:firstLine="374"/>
        <w:jc w:val="both"/>
        <w:rPr>
          <w:sz w:val="28"/>
          <w:szCs w:val="28"/>
        </w:rPr>
      </w:pPr>
      <w:r w:rsidRPr="00A10A2B">
        <w:rPr>
          <w:sz w:val="28"/>
          <w:szCs w:val="28"/>
        </w:rPr>
        <w:t>совершенствование системы сельского расселения, при условии сохранения всех существующих деревень, укрепление их позиции на основе развития рекреации, ведения фермерского хозяйства и пр.;</w:t>
      </w:r>
    </w:p>
    <w:p w:rsidR="00CD6519" w:rsidRPr="00A10A2B" w:rsidRDefault="00CD6519" w:rsidP="001B7F80">
      <w:pPr>
        <w:numPr>
          <w:ilvl w:val="0"/>
          <w:numId w:val="4"/>
        </w:numPr>
        <w:tabs>
          <w:tab w:val="clear" w:pos="1655"/>
          <w:tab w:val="num" w:pos="1309"/>
          <w:tab w:val="num" w:pos="4330"/>
        </w:tabs>
        <w:ind w:left="561" w:firstLine="374"/>
        <w:jc w:val="both"/>
        <w:rPr>
          <w:sz w:val="28"/>
          <w:szCs w:val="28"/>
        </w:rPr>
      </w:pPr>
      <w:r w:rsidRPr="00A10A2B">
        <w:rPr>
          <w:sz w:val="28"/>
          <w:szCs w:val="28"/>
        </w:rPr>
        <w:t xml:space="preserve">повышение архитектурно-эстетических качеств застройки </w:t>
      </w:r>
      <w:r w:rsidR="00626A6E">
        <w:rPr>
          <w:sz w:val="28"/>
          <w:szCs w:val="28"/>
        </w:rPr>
        <w:t xml:space="preserve">села </w:t>
      </w:r>
      <w:r w:rsidR="00711590">
        <w:rPr>
          <w:sz w:val="28"/>
          <w:szCs w:val="28"/>
        </w:rPr>
        <w:t>Варламово</w:t>
      </w:r>
      <w:r w:rsidR="00626A6E">
        <w:rPr>
          <w:sz w:val="28"/>
          <w:szCs w:val="28"/>
        </w:rPr>
        <w:t xml:space="preserve"> и деревень</w:t>
      </w:r>
      <w:r w:rsidRPr="00A10A2B">
        <w:rPr>
          <w:sz w:val="28"/>
          <w:szCs w:val="28"/>
        </w:rPr>
        <w:t xml:space="preserve">, применение малоэтажных домов более </w:t>
      </w:r>
      <w:r w:rsidRPr="00A10A2B">
        <w:rPr>
          <w:sz w:val="28"/>
          <w:szCs w:val="28"/>
        </w:rPr>
        <w:lastRenderedPageBreak/>
        <w:t>разнообразной типологии, включая усадебную, коттеджную, высокоплотную малоэтажную застройку.</w:t>
      </w:r>
    </w:p>
    <w:p w:rsidR="00CD6519" w:rsidRPr="00A10A2B" w:rsidRDefault="00CD6519" w:rsidP="000F1D9B">
      <w:pPr>
        <w:ind w:left="567" w:firstLine="567"/>
        <w:jc w:val="both"/>
        <w:rPr>
          <w:sz w:val="28"/>
          <w:szCs w:val="28"/>
        </w:rPr>
      </w:pPr>
      <w:r w:rsidRPr="00A10A2B">
        <w:rPr>
          <w:sz w:val="28"/>
          <w:szCs w:val="28"/>
        </w:rPr>
        <w:t xml:space="preserve">Проектная планировочная структура сформирована планировочными осями разного порядка, в основе которых приняты трассы основных автомобильных дорог, связанных с транспортным каркасом прилегающих </w:t>
      </w:r>
      <w:r>
        <w:rPr>
          <w:sz w:val="28"/>
          <w:szCs w:val="28"/>
        </w:rPr>
        <w:t>к сельсовету</w:t>
      </w:r>
      <w:r w:rsidRPr="00A10A2B">
        <w:rPr>
          <w:sz w:val="28"/>
          <w:szCs w:val="28"/>
        </w:rPr>
        <w:t xml:space="preserve"> территорий.</w:t>
      </w:r>
    </w:p>
    <w:p w:rsidR="00CD6519" w:rsidRPr="00A10A2B" w:rsidRDefault="00CD6519" w:rsidP="000F1D9B">
      <w:pPr>
        <w:ind w:left="567" w:firstLine="567"/>
        <w:jc w:val="both"/>
        <w:rPr>
          <w:sz w:val="28"/>
          <w:szCs w:val="28"/>
        </w:rPr>
      </w:pPr>
      <w:r w:rsidRPr="00A10A2B">
        <w:rPr>
          <w:sz w:val="28"/>
          <w:szCs w:val="28"/>
        </w:rPr>
        <w:t>Усовершенствование планировочной структуры предполагает дальнейшее ее развитие за счет повышения уже сложившихся осей, присвоения ряду из них более высокого порядка, и также за счет перевода части дорог в более высокую  техническую категорию</w:t>
      </w:r>
    </w:p>
    <w:p w:rsidR="00CD6519" w:rsidRDefault="00CD6519" w:rsidP="00A0799A">
      <w:pPr>
        <w:ind w:firstLine="709"/>
        <w:jc w:val="both"/>
        <w:rPr>
          <w:sz w:val="28"/>
          <w:szCs w:val="28"/>
        </w:rPr>
      </w:pPr>
      <w:r>
        <w:rPr>
          <w:sz w:val="28"/>
          <w:szCs w:val="28"/>
        </w:rPr>
        <w:t xml:space="preserve">      Т</w:t>
      </w:r>
      <w:r w:rsidRPr="00A10A2B">
        <w:rPr>
          <w:sz w:val="28"/>
          <w:szCs w:val="28"/>
        </w:rPr>
        <w:t xml:space="preserve">ерритории для жилищного </w:t>
      </w:r>
      <w:r>
        <w:rPr>
          <w:sz w:val="28"/>
          <w:szCs w:val="28"/>
        </w:rPr>
        <w:t xml:space="preserve">и культурно-бытового </w:t>
      </w:r>
      <w:r w:rsidRPr="00A10A2B">
        <w:rPr>
          <w:sz w:val="28"/>
          <w:szCs w:val="28"/>
        </w:rPr>
        <w:t xml:space="preserve">строительства внутри черты </w:t>
      </w:r>
      <w:r w:rsidR="00304E04">
        <w:rPr>
          <w:sz w:val="28"/>
          <w:szCs w:val="28"/>
        </w:rPr>
        <w:t xml:space="preserve">с. </w:t>
      </w:r>
      <w:r w:rsidR="00711590">
        <w:rPr>
          <w:sz w:val="28"/>
          <w:szCs w:val="28"/>
        </w:rPr>
        <w:t>Варламово</w:t>
      </w:r>
      <w:r>
        <w:rPr>
          <w:sz w:val="28"/>
          <w:szCs w:val="28"/>
        </w:rPr>
        <w:t xml:space="preserve"> и дерев</w:t>
      </w:r>
      <w:r w:rsidR="00304E04">
        <w:rPr>
          <w:sz w:val="28"/>
          <w:szCs w:val="28"/>
        </w:rPr>
        <w:t>ень</w:t>
      </w:r>
      <w:r>
        <w:rPr>
          <w:sz w:val="28"/>
          <w:szCs w:val="28"/>
        </w:rPr>
        <w:t xml:space="preserve"> </w:t>
      </w:r>
      <w:r w:rsidR="00711590" w:rsidRPr="00711590">
        <w:rPr>
          <w:sz w:val="28"/>
          <w:szCs w:val="28"/>
        </w:rPr>
        <w:t>Большая Чёрная, Краснознаменка, Кандереп</w:t>
      </w:r>
      <w:r w:rsidR="00711590" w:rsidRPr="00E87E1D">
        <w:rPr>
          <w:sz w:val="28"/>
          <w:szCs w:val="28"/>
        </w:rPr>
        <w:t xml:space="preserve"> </w:t>
      </w:r>
      <w:r>
        <w:rPr>
          <w:sz w:val="28"/>
          <w:szCs w:val="28"/>
        </w:rPr>
        <w:t>достаточно</w:t>
      </w:r>
      <w:r w:rsidR="0028171D">
        <w:rPr>
          <w:sz w:val="28"/>
          <w:szCs w:val="28"/>
        </w:rPr>
        <w:t xml:space="preserve"> на первую очередь строительства (а при больших объёмах строительства потребуется их расширение)</w:t>
      </w:r>
      <w:r>
        <w:rPr>
          <w:sz w:val="28"/>
          <w:szCs w:val="28"/>
        </w:rPr>
        <w:t>, но требуется корректировка их планировки</w:t>
      </w:r>
      <w:r w:rsidRPr="00811DAA">
        <w:rPr>
          <w:sz w:val="28"/>
          <w:szCs w:val="28"/>
        </w:rPr>
        <w:t xml:space="preserve"> </w:t>
      </w:r>
      <w:r w:rsidRPr="00A10A2B">
        <w:rPr>
          <w:sz w:val="28"/>
          <w:szCs w:val="28"/>
        </w:rPr>
        <w:t xml:space="preserve">на основании проработок генеральных планов и проектов планировок таких поселений. Проектная документация в надлежащем масштабе 1:5000 на эти поселения должна быть выполнена в первоочередном порядке. </w:t>
      </w:r>
    </w:p>
    <w:p w:rsidR="00A0799A" w:rsidRDefault="00A0799A" w:rsidP="00A0799A">
      <w:pPr>
        <w:ind w:firstLine="709"/>
        <w:jc w:val="both"/>
        <w:rPr>
          <w:sz w:val="28"/>
          <w:szCs w:val="28"/>
        </w:rPr>
      </w:pPr>
    </w:p>
    <w:p w:rsidR="00CD6519" w:rsidRPr="00A10A2B" w:rsidRDefault="00CD6519" w:rsidP="000F1D9B">
      <w:pPr>
        <w:ind w:firstLine="709"/>
        <w:jc w:val="both"/>
        <w:rPr>
          <w:sz w:val="28"/>
          <w:szCs w:val="28"/>
        </w:rPr>
      </w:pPr>
      <w:r>
        <w:rPr>
          <w:sz w:val="28"/>
          <w:szCs w:val="28"/>
          <w:lang w:val="en-US"/>
        </w:rPr>
        <w:t>II</w:t>
      </w:r>
      <w:r w:rsidRPr="00BE6A87">
        <w:rPr>
          <w:sz w:val="28"/>
          <w:szCs w:val="28"/>
        </w:rPr>
        <w:t xml:space="preserve">. </w:t>
      </w:r>
      <w:r w:rsidRPr="00A10A2B">
        <w:rPr>
          <w:sz w:val="28"/>
          <w:szCs w:val="28"/>
        </w:rPr>
        <w:t>Важная составляющая планировочного развития территории – это функциональное зонирование. Оно содержит планировочные рекомендации по территориальному размещению различных функциональных зон сельского расселения, территорий основных зон хозяйственного освоения для сельского хозяйства и для лесопромышленного освоения, зон отдыха и т.д.</w:t>
      </w:r>
    </w:p>
    <w:p w:rsidR="00CD6519" w:rsidRPr="00E87E1D" w:rsidRDefault="00CD6519" w:rsidP="000F1D9B">
      <w:pPr>
        <w:pStyle w:val="26"/>
        <w:spacing w:after="0" w:line="240" w:lineRule="auto"/>
        <w:ind w:left="0" w:firstLine="709"/>
        <w:jc w:val="both"/>
        <w:rPr>
          <w:color w:val="000000"/>
          <w:sz w:val="28"/>
          <w:szCs w:val="28"/>
        </w:rPr>
      </w:pPr>
      <w:r w:rsidRPr="00E87E1D">
        <w:rPr>
          <w:color w:val="000000"/>
          <w:sz w:val="28"/>
          <w:szCs w:val="28"/>
        </w:rPr>
        <w:t xml:space="preserve">В основе перспективной функциональной организации территории района следующие основные типы </w:t>
      </w:r>
      <w:r>
        <w:rPr>
          <w:color w:val="000000"/>
          <w:sz w:val="28"/>
          <w:szCs w:val="28"/>
        </w:rPr>
        <w:t xml:space="preserve">функциональных </w:t>
      </w:r>
      <w:r w:rsidRPr="00E87E1D">
        <w:rPr>
          <w:color w:val="000000"/>
          <w:sz w:val="28"/>
          <w:szCs w:val="28"/>
        </w:rPr>
        <w:t>зон:</w:t>
      </w:r>
    </w:p>
    <w:p w:rsidR="00CD6519" w:rsidRPr="00E87E1D" w:rsidRDefault="00CD6519" w:rsidP="000F1D9B">
      <w:pPr>
        <w:pStyle w:val="26"/>
        <w:spacing w:after="0" w:line="240" w:lineRule="auto"/>
        <w:ind w:left="0" w:firstLine="709"/>
        <w:jc w:val="both"/>
        <w:rPr>
          <w:color w:val="000000"/>
          <w:sz w:val="28"/>
          <w:szCs w:val="28"/>
        </w:rPr>
      </w:pPr>
      <w:r w:rsidRPr="00E87E1D">
        <w:rPr>
          <w:color w:val="000000"/>
          <w:sz w:val="28"/>
          <w:szCs w:val="28"/>
        </w:rPr>
        <w:t>-ресурсно-рекреационного направления;</w:t>
      </w:r>
    </w:p>
    <w:p w:rsidR="00CD6519" w:rsidRDefault="00CD6519" w:rsidP="000F1D9B">
      <w:pPr>
        <w:pStyle w:val="26"/>
        <w:spacing w:after="0" w:line="240" w:lineRule="auto"/>
        <w:ind w:left="0" w:firstLine="709"/>
        <w:jc w:val="both"/>
        <w:rPr>
          <w:color w:val="000000"/>
          <w:sz w:val="28"/>
          <w:szCs w:val="28"/>
        </w:rPr>
      </w:pPr>
      <w:r w:rsidRPr="00E87E1D">
        <w:rPr>
          <w:color w:val="000000"/>
          <w:sz w:val="28"/>
          <w:szCs w:val="28"/>
        </w:rPr>
        <w:t>-лесохозяйственные;</w:t>
      </w:r>
    </w:p>
    <w:p w:rsidR="00CD6519" w:rsidRPr="00E87E1D" w:rsidRDefault="00CD6519" w:rsidP="000F1D9B">
      <w:pPr>
        <w:pStyle w:val="26"/>
        <w:spacing w:after="0" w:line="240" w:lineRule="auto"/>
        <w:ind w:left="0" w:firstLine="709"/>
        <w:jc w:val="both"/>
        <w:rPr>
          <w:color w:val="000000"/>
          <w:sz w:val="28"/>
          <w:szCs w:val="28"/>
        </w:rPr>
      </w:pPr>
      <w:r>
        <w:rPr>
          <w:color w:val="000000"/>
          <w:sz w:val="28"/>
          <w:szCs w:val="28"/>
        </w:rPr>
        <w:t>- сельскохозяйственного использования;</w:t>
      </w:r>
    </w:p>
    <w:p w:rsidR="00CD6519" w:rsidRPr="00E87E1D" w:rsidRDefault="00CD6519" w:rsidP="000F1D9B">
      <w:pPr>
        <w:pStyle w:val="26"/>
        <w:spacing w:after="0" w:line="240" w:lineRule="auto"/>
        <w:jc w:val="both"/>
        <w:rPr>
          <w:color w:val="000000"/>
          <w:sz w:val="28"/>
          <w:szCs w:val="28"/>
        </w:rPr>
      </w:pPr>
      <w:r>
        <w:rPr>
          <w:color w:val="000000"/>
          <w:sz w:val="28"/>
          <w:szCs w:val="28"/>
        </w:rPr>
        <w:t xml:space="preserve">     </w:t>
      </w:r>
      <w:r w:rsidRPr="00E87E1D">
        <w:rPr>
          <w:color w:val="000000"/>
          <w:sz w:val="28"/>
          <w:szCs w:val="28"/>
        </w:rPr>
        <w:t xml:space="preserve"> -промышленного освоения;</w:t>
      </w:r>
    </w:p>
    <w:p w:rsidR="00CD6519" w:rsidRDefault="00CD6519" w:rsidP="000F1D9B">
      <w:pPr>
        <w:pStyle w:val="26"/>
        <w:spacing w:after="0" w:line="240" w:lineRule="auto"/>
        <w:ind w:left="0" w:firstLine="709"/>
        <w:jc w:val="both"/>
        <w:rPr>
          <w:color w:val="000000"/>
          <w:sz w:val="28"/>
          <w:szCs w:val="28"/>
        </w:rPr>
      </w:pPr>
      <w:r w:rsidRPr="00E87E1D">
        <w:rPr>
          <w:color w:val="000000"/>
          <w:sz w:val="28"/>
          <w:szCs w:val="28"/>
        </w:rPr>
        <w:t>-градостроительного развития (жилищного строительства)</w:t>
      </w:r>
    </w:p>
    <w:p w:rsidR="00CD6519" w:rsidRDefault="00CD6519" w:rsidP="000F1D9B">
      <w:pPr>
        <w:ind w:firstLine="720"/>
        <w:jc w:val="both"/>
        <w:rPr>
          <w:sz w:val="28"/>
          <w:szCs w:val="28"/>
        </w:rPr>
      </w:pPr>
      <w:r>
        <w:rPr>
          <w:sz w:val="28"/>
          <w:szCs w:val="28"/>
        </w:rPr>
        <w:t xml:space="preserve">Таким образом, в результате анализа современного использования территории и перспектив экономического развития на территории </w:t>
      </w:r>
      <w:r w:rsidR="0028171D" w:rsidRPr="00B078AC">
        <w:rPr>
          <w:sz w:val="28"/>
          <w:szCs w:val="28"/>
        </w:rPr>
        <w:t>Варламовск</w:t>
      </w:r>
      <w:r w:rsidR="0028171D">
        <w:rPr>
          <w:sz w:val="28"/>
          <w:szCs w:val="28"/>
        </w:rPr>
        <w:t xml:space="preserve">ого </w:t>
      </w:r>
      <w:r>
        <w:rPr>
          <w:sz w:val="28"/>
          <w:szCs w:val="28"/>
        </w:rPr>
        <w:t>сельсовета определены следующие функциональные зоны:</w:t>
      </w:r>
    </w:p>
    <w:p w:rsidR="00CD6519" w:rsidRDefault="00CD6519" w:rsidP="000F1D9B">
      <w:pPr>
        <w:ind w:firstLine="720"/>
        <w:jc w:val="both"/>
        <w:rPr>
          <w:sz w:val="28"/>
          <w:szCs w:val="28"/>
        </w:rPr>
      </w:pPr>
      <w:r>
        <w:rPr>
          <w:sz w:val="28"/>
          <w:szCs w:val="28"/>
        </w:rPr>
        <w:t>1. Зона градостроительного использования.</w:t>
      </w:r>
    </w:p>
    <w:p w:rsidR="00CD6519" w:rsidRDefault="00CD6519" w:rsidP="000F1D9B">
      <w:pPr>
        <w:ind w:firstLine="720"/>
        <w:jc w:val="both"/>
        <w:rPr>
          <w:sz w:val="28"/>
          <w:szCs w:val="28"/>
        </w:rPr>
      </w:pPr>
      <w:r>
        <w:rPr>
          <w:sz w:val="28"/>
          <w:szCs w:val="28"/>
        </w:rPr>
        <w:t>2. Зона производственного использования.</w:t>
      </w:r>
    </w:p>
    <w:p w:rsidR="00CD6519" w:rsidRDefault="00CD6519" w:rsidP="000F1D9B">
      <w:pPr>
        <w:ind w:firstLine="720"/>
        <w:jc w:val="both"/>
        <w:rPr>
          <w:sz w:val="28"/>
          <w:szCs w:val="28"/>
        </w:rPr>
      </w:pPr>
      <w:r>
        <w:rPr>
          <w:sz w:val="28"/>
          <w:szCs w:val="28"/>
        </w:rPr>
        <w:t>3. Зона инженерной и транспортной инфраструктуры.</w:t>
      </w:r>
    </w:p>
    <w:p w:rsidR="00CD6519" w:rsidRDefault="00CD6519" w:rsidP="000F1D9B">
      <w:pPr>
        <w:ind w:firstLine="720"/>
        <w:jc w:val="both"/>
        <w:rPr>
          <w:sz w:val="28"/>
          <w:szCs w:val="28"/>
        </w:rPr>
      </w:pPr>
      <w:r>
        <w:rPr>
          <w:sz w:val="28"/>
          <w:szCs w:val="28"/>
        </w:rPr>
        <w:t>4. Зона сельскохозяйственного использования.</w:t>
      </w:r>
    </w:p>
    <w:p w:rsidR="00CD6519" w:rsidRDefault="00CD6519" w:rsidP="000F1D9B">
      <w:pPr>
        <w:ind w:firstLine="720"/>
        <w:jc w:val="both"/>
        <w:rPr>
          <w:sz w:val="28"/>
          <w:szCs w:val="28"/>
        </w:rPr>
      </w:pPr>
      <w:r>
        <w:rPr>
          <w:sz w:val="28"/>
          <w:szCs w:val="28"/>
        </w:rPr>
        <w:t>5. Зона рекреационного назначения.</w:t>
      </w:r>
    </w:p>
    <w:p w:rsidR="00CD6519" w:rsidRPr="004B4766" w:rsidRDefault="00CD6519" w:rsidP="000F1D9B">
      <w:pPr>
        <w:ind w:firstLine="720"/>
        <w:jc w:val="both"/>
        <w:rPr>
          <w:sz w:val="28"/>
          <w:szCs w:val="28"/>
        </w:rPr>
      </w:pPr>
      <w:r>
        <w:rPr>
          <w:sz w:val="28"/>
          <w:szCs w:val="28"/>
        </w:rPr>
        <w:t>6. Зона с особыми условиями использования.</w:t>
      </w:r>
    </w:p>
    <w:p w:rsidR="00CD6519" w:rsidRPr="00D506C9" w:rsidRDefault="00CD6519" w:rsidP="000F1D9B">
      <w:pPr>
        <w:tabs>
          <w:tab w:val="left" w:pos="1122"/>
        </w:tabs>
        <w:ind w:left="1080"/>
        <w:rPr>
          <w:sz w:val="28"/>
          <w:szCs w:val="28"/>
        </w:rPr>
      </w:pPr>
      <w:r>
        <w:rPr>
          <w:sz w:val="28"/>
          <w:szCs w:val="28"/>
        </w:rPr>
        <w:t>1.</w:t>
      </w:r>
      <w:r w:rsidRPr="00D506C9">
        <w:rPr>
          <w:sz w:val="28"/>
          <w:szCs w:val="28"/>
        </w:rPr>
        <w:t>Зона интенсивного градостроительного освоения.</w:t>
      </w:r>
    </w:p>
    <w:p w:rsidR="00CD6519" w:rsidRPr="00A10A2B" w:rsidRDefault="00CD6519" w:rsidP="000F1D9B">
      <w:pPr>
        <w:tabs>
          <w:tab w:val="left" w:pos="1122"/>
        </w:tabs>
        <w:ind w:firstLine="709"/>
        <w:jc w:val="both"/>
        <w:rPr>
          <w:sz w:val="28"/>
          <w:szCs w:val="28"/>
        </w:rPr>
      </w:pPr>
      <w:r w:rsidRPr="00A10A2B">
        <w:rPr>
          <w:sz w:val="28"/>
          <w:szCs w:val="28"/>
        </w:rPr>
        <w:t xml:space="preserve">К этой зоне, прежде всего, относится территория </w:t>
      </w:r>
      <w:r w:rsidR="00304E04">
        <w:rPr>
          <w:sz w:val="28"/>
          <w:szCs w:val="28"/>
        </w:rPr>
        <w:t xml:space="preserve">села </w:t>
      </w:r>
      <w:r w:rsidR="0028171D">
        <w:rPr>
          <w:sz w:val="28"/>
          <w:szCs w:val="28"/>
        </w:rPr>
        <w:t>Варламово</w:t>
      </w:r>
      <w:r w:rsidR="00B54913">
        <w:rPr>
          <w:sz w:val="28"/>
          <w:szCs w:val="28"/>
        </w:rPr>
        <w:t xml:space="preserve"> и деревен</w:t>
      </w:r>
      <w:r w:rsidR="00304E04">
        <w:rPr>
          <w:sz w:val="28"/>
          <w:szCs w:val="28"/>
        </w:rPr>
        <w:t>ь</w:t>
      </w:r>
      <w:r w:rsidR="00B54913">
        <w:rPr>
          <w:sz w:val="28"/>
          <w:szCs w:val="28"/>
        </w:rPr>
        <w:t xml:space="preserve"> </w:t>
      </w:r>
      <w:r w:rsidR="0028171D" w:rsidRPr="00711590">
        <w:rPr>
          <w:sz w:val="28"/>
          <w:szCs w:val="28"/>
        </w:rPr>
        <w:t>Большая Чёрная, Краснознаменка, Кандереп</w:t>
      </w:r>
      <w:r>
        <w:rPr>
          <w:sz w:val="28"/>
          <w:szCs w:val="28"/>
        </w:rPr>
        <w:t>.</w:t>
      </w:r>
      <w:r w:rsidRPr="00A10A2B">
        <w:rPr>
          <w:sz w:val="28"/>
          <w:szCs w:val="28"/>
        </w:rPr>
        <w:t xml:space="preserve"> </w:t>
      </w:r>
      <w:r w:rsidR="0028171D">
        <w:rPr>
          <w:sz w:val="28"/>
          <w:szCs w:val="28"/>
        </w:rPr>
        <w:t>Село</w:t>
      </w:r>
      <w:r w:rsidR="00304E04">
        <w:rPr>
          <w:sz w:val="28"/>
          <w:szCs w:val="28"/>
        </w:rPr>
        <w:t xml:space="preserve"> Новобибеево</w:t>
      </w:r>
      <w:r w:rsidR="0028171D">
        <w:rPr>
          <w:sz w:val="28"/>
          <w:szCs w:val="28"/>
        </w:rPr>
        <w:t xml:space="preserve">  определенно</w:t>
      </w:r>
      <w:r w:rsidRPr="00A10A2B">
        <w:rPr>
          <w:sz w:val="28"/>
          <w:szCs w:val="28"/>
        </w:rPr>
        <w:t xml:space="preserve"> в планировочной структуре, как центр</w:t>
      </w:r>
      <w:r w:rsidR="0028171D">
        <w:rPr>
          <w:sz w:val="28"/>
          <w:szCs w:val="28"/>
        </w:rPr>
        <w:t>2</w:t>
      </w:r>
      <w:r w:rsidRPr="00B91AFC">
        <w:rPr>
          <w:sz w:val="28"/>
          <w:szCs w:val="28"/>
        </w:rPr>
        <w:t xml:space="preserve"> </w:t>
      </w:r>
      <w:r>
        <w:rPr>
          <w:sz w:val="28"/>
          <w:szCs w:val="28"/>
        </w:rPr>
        <w:t xml:space="preserve">ранга (главный центр системы расселения </w:t>
      </w:r>
      <w:r>
        <w:rPr>
          <w:sz w:val="28"/>
          <w:szCs w:val="28"/>
          <w:lang w:val="en-US"/>
        </w:rPr>
        <w:t>I</w:t>
      </w:r>
      <w:r w:rsidRPr="00B91AFC">
        <w:rPr>
          <w:sz w:val="28"/>
          <w:szCs w:val="28"/>
        </w:rPr>
        <w:t xml:space="preserve"> </w:t>
      </w:r>
      <w:r>
        <w:rPr>
          <w:sz w:val="28"/>
          <w:szCs w:val="28"/>
        </w:rPr>
        <w:t xml:space="preserve">ранга - город Болотное) </w:t>
      </w:r>
      <w:r w:rsidRPr="00A10A2B">
        <w:rPr>
          <w:sz w:val="28"/>
          <w:szCs w:val="28"/>
        </w:rPr>
        <w:t>в систем</w:t>
      </w:r>
      <w:r>
        <w:rPr>
          <w:sz w:val="28"/>
          <w:szCs w:val="28"/>
        </w:rPr>
        <w:t>е</w:t>
      </w:r>
      <w:r w:rsidRPr="00A10A2B">
        <w:rPr>
          <w:sz w:val="28"/>
          <w:szCs w:val="28"/>
        </w:rPr>
        <w:t xml:space="preserve"> расселения</w:t>
      </w:r>
      <w:r w:rsidR="00304E04">
        <w:rPr>
          <w:sz w:val="28"/>
          <w:szCs w:val="28"/>
        </w:rPr>
        <w:t xml:space="preserve"> </w:t>
      </w:r>
      <w:r w:rsidR="00304E04">
        <w:rPr>
          <w:sz w:val="28"/>
          <w:szCs w:val="28"/>
        </w:rPr>
        <w:lastRenderedPageBreak/>
        <w:t>Болотнинского района</w:t>
      </w:r>
      <w:r w:rsidRPr="00A10A2B">
        <w:rPr>
          <w:sz w:val="28"/>
          <w:szCs w:val="28"/>
        </w:rPr>
        <w:t xml:space="preserve"> </w:t>
      </w:r>
      <w:r w:rsidR="00304E04">
        <w:rPr>
          <w:sz w:val="28"/>
          <w:szCs w:val="28"/>
        </w:rPr>
        <w:t>и</w:t>
      </w:r>
      <w:r w:rsidRPr="00A10A2B">
        <w:rPr>
          <w:sz w:val="28"/>
          <w:szCs w:val="28"/>
        </w:rPr>
        <w:t xml:space="preserve"> </w:t>
      </w:r>
      <w:r w:rsidRPr="00EC5402">
        <w:rPr>
          <w:b/>
          <w:sz w:val="28"/>
          <w:szCs w:val="28"/>
        </w:rPr>
        <w:t>потенциальный центр стабилизации и развития экономики сельсовета</w:t>
      </w:r>
      <w:r w:rsidR="0028171D">
        <w:rPr>
          <w:b/>
          <w:sz w:val="28"/>
          <w:szCs w:val="28"/>
        </w:rPr>
        <w:t xml:space="preserve"> и всего </w:t>
      </w:r>
      <w:r w:rsidR="0028171D">
        <w:rPr>
          <w:b/>
          <w:sz w:val="28"/>
          <w:szCs w:val="28"/>
          <w:lang w:val="en-US"/>
        </w:rPr>
        <w:t>III</w:t>
      </w:r>
      <w:r w:rsidR="0028171D">
        <w:rPr>
          <w:b/>
          <w:sz w:val="28"/>
          <w:szCs w:val="28"/>
        </w:rPr>
        <w:t xml:space="preserve"> подрайона</w:t>
      </w:r>
      <w:r w:rsidRPr="00A10A2B">
        <w:rPr>
          <w:sz w:val="28"/>
          <w:szCs w:val="28"/>
        </w:rPr>
        <w:t>. Эт</w:t>
      </w:r>
      <w:r w:rsidR="00304E04">
        <w:rPr>
          <w:sz w:val="28"/>
          <w:szCs w:val="28"/>
        </w:rPr>
        <w:t xml:space="preserve">о село </w:t>
      </w:r>
      <w:r w:rsidRPr="00A10A2B">
        <w:rPr>
          <w:sz w:val="28"/>
          <w:szCs w:val="28"/>
        </w:rPr>
        <w:t>обладает территориальными и трудовыми ресурсами, имеет промышленный потенциал, расположен на планировочной оси</w:t>
      </w:r>
      <w:r w:rsidR="00B54913">
        <w:rPr>
          <w:sz w:val="28"/>
          <w:szCs w:val="28"/>
        </w:rPr>
        <w:t xml:space="preserve"> Болотное</w:t>
      </w:r>
      <w:r w:rsidR="00213AFC">
        <w:rPr>
          <w:sz w:val="28"/>
          <w:szCs w:val="28"/>
        </w:rPr>
        <w:t xml:space="preserve"> </w:t>
      </w:r>
      <w:r w:rsidR="00304E04">
        <w:rPr>
          <w:sz w:val="28"/>
          <w:szCs w:val="28"/>
        </w:rPr>
        <w:t>–</w:t>
      </w:r>
      <w:r w:rsidR="00213AFC">
        <w:rPr>
          <w:sz w:val="28"/>
          <w:szCs w:val="28"/>
        </w:rPr>
        <w:t xml:space="preserve"> </w:t>
      </w:r>
      <w:r w:rsidR="00144E06" w:rsidRPr="00711590">
        <w:rPr>
          <w:sz w:val="28"/>
          <w:szCs w:val="28"/>
        </w:rPr>
        <w:t>Большая Чёрная</w:t>
      </w:r>
      <w:r w:rsidRPr="00A10A2B">
        <w:rPr>
          <w:sz w:val="28"/>
          <w:szCs w:val="28"/>
        </w:rPr>
        <w:t>.</w:t>
      </w:r>
    </w:p>
    <w:p w:rsidR="00CD6519" w:rsidRPr="00A10A2B" w:rsidRDefault="00CD6519" w:rsidP="000F1D9B">
      <w:pPr>
        <w:tabs>
          <w:tab w:val="left" w:pos="1122"/>
        </w:tabs>
        <w:ind w:firstLine="709"/>
        <w:jc w:val="both"/>
        <w:rPr>
          <w:sz w:val="28"/>
          <w:szCs w:val="28"/>
        </w:rPr>
      </w:pPr>
      <w:r w:rsidRPr="00A10A2B">
        <w:rPr>
          <w:sz w:val="28"/>
          <w:szCs w:val="28"/>
        </w:rPr>
        <w:t>2. Зона производственного использования</w:t>
      </w:r>
      <w:r>
        <w:rPr>
          <w:sz w:val="28"/>
          <w:szCs w:val="28"/>
        </w:rPr>
        <w:t xml:space="preserve">,  </w:t>
      </w:r>
      <w:r w:rsidRPr="00A10A2B">
        <w:rPr>
          <w:sz w:val="28"/>
          <w:szCs w:val="28"/>
        </w:rPr>
        <w:t>инженерной и транспортной инфраструктуры</w:t>
      </w:r>
      <w:r>
        <w:rPr>
          <w:sz w:val="28"/>
          <w:szCs w:val="28"/>
        </w:rPr>
        <w:t xml:space="preserve"> занимает различные территории внутри населенных пунктов и вне их территории.</w:t>
      </w:r>
    </w:p>
    <w:p w:rsidR="00CD6519" w:rsidRPr="00A10A2B" w:rsidRDefault="00CD6519" w:rsidP="000F1D9B">
      <w:pPr>
        <w:tabs>
          <w:tab w:val="left" w:pos="1122"/>
        </w:tabs>
        <w:jc w:val="both"/>
        <w:rPr>
          <w:sz w:val="28"/>
          <w:szCs w:val="28"/>
        </w:rPr>
      </w:pPr>
      <w:r w:rsidRPr="00A10A2B">
        <w:rPr>
          <w:sz w:val="28"/>
          <w:szCs w:val="28"/>
        </w:rPr>
        <w:t xml:space="preserve">           3. Зона сельскохозяйственного использования.</w:t>
      </w:r>
    </w:p>
    <w:p w:rsidR="00144E06" w:rsidRPr="00A10A2B" w:rsidRDefault="00144E06" w:rsidP="00144E06">
      <w:pPr>
        <w:tabs>
          <w:tab w:val="left" w:pos="1122"/>
        </w:tabs>
        <w:ind w:firstLine="709"/>
        <w:jc w:val="both"/>
        <w:rPr>
          <w:sz w:val="28"/>
          <w:szCs w:val="28"/>
        </w:rPr>
      </w:pPr>
      <w:r w:rsidRPr="00A10A2B">
        <w:rPr>
          <w:sz w:val="28"/>
          <w:szCs w:val="28"/>
        </w:rPr>
        <w:t xml:space="preserve">Данная зона расположена вокруг всех населенных пунктов на территории сельскохозяйственного </w:t>
      </w:r>
      <w:r>
        <w:rPr>
          <w:sz w:val="28"/>
          <w:szCs w:val="28"/>
        </w:rPr>
        <w:t>назнач</w:t>
      </w:r>
      <w:r w:rsidRPr="00A10A2B">
        <w:rPr>
          <w:sz w:val="28"/>
          <w:szCs w:val="28"/>
        </w:rPr>
        <w:t>ения. Среди сельскохозяйственных земель выделены земли наиболее ценные, на которых предусмотрено растениеводство, выращивание зерновых культур. На менее ценных сельхозземлях предусматривается развитие животноводства;</w:t>
      </w:r>
    </w:p>
    <w:p w:rsidR="00144E06" w:rsidRPr="00A10A2B" w:rsidRDefault="00144E06" w:rsidP="00144E06">
      <w:pPr>
        <w:tabs>
          <w:tab w:val="left" w:pos="1122"/>
        </w:tabs>
        <w:ind w:firstLine="709"/>
        <w:jc w:val="both"/>
        <w:rPr>
          <w:sz w:val="28"/>
          <w:szCs w:val="28"/>
        </w:rPr>
      </w:pPr>
      <w:r w:rsidRPr="00A10A2B">
        <w:rPr>
          <w:sz w:val="28"/>
          <w:szCs w:val="28"/>
        </w:rPr>
        <w:t>Зона сельскохозяйственного использования</w:t>
      </w:r>
      <w:r w:rsidR="00867641">
        <w:rPr>
          <w:sz w:val="28"/>
          <w:szCs w:val="28"/>
        </w:rPr>
        <w:t xml:space="preserve"> расположена в поймах рек</w:t>
      </w:r>
      <w:r w:rsidRPr="00A10A2B">
        <w:rPr>
          <w:sz w:val="28"/>
          <w:szCs w:val="28"/>
        </w:rPr>
        <w:t>, в зоне защи</w:t>
      </w:r>
      <w:r>
        <w:rPr>
          <w:sz w:val="28"/>
          <w:szCs w:val="28"/>
        </w:rPr>
        <w:t xml:space="preserve">тных лесов, в лесах зеленых зон, а также на территориях государственного лесного фонда </w:t>
      </w:r>
      <w:r w:rsidR="00867641">
        <w:rPr>
          <w:sz w:val="28"/>
          <w:szCs w:val="28"/>
        </w:rPr>
        <w:t>.</w:t>
      </w:r>
    </w:p>
    <w:p w:rsidR="00144E06" w:rsidRPr="00A10A2B" w:rsidRDefault="00144E06" w:rsidP="00144E06">
      <w:pPr>
        <w:tabs>
          <w:tab w:val="left" w:pos="1122"/>
        </w:tabs>
        <w:ind w:firstLine="709"/>
        <w:jc w:val="both"/>
        <w:rPr>
          <w:sz w:val="28"/>
          <w:szCs w:val="28"/>
        </w:rPr>
      </w:pPr>
      <w:r w:rsidRPr="00A10A2B">
        <w:rPr>
          <w:sz w:val="28"/>
          <w:szCs w:val="28"/>
        </w:rPr>
        <w:t>В отношении зон сельскохозяйственного назначения принципиальных изменений в течение будущих 20 лет проектом не предлагается, за исключением возможности окультуривания ныне заброшенных сельскохозяйственных земель.</w:t>
      </w:r>
    </w:p>
    <w:p w:rsidR="00CD6519" w:rsidRPr="00A10A2B" w:rsidRDefault="00CD6519" w:rsidP="000F1D9B">
      <w:pPr>
        <w:tabs>
          <w:tab w:val="left" w:pos="1122"/>
        </w:tabs>
        <w:ind w:firstLine="709"/>
        <w:jc w:val="both"/>
        <w:rPr>
          <w:sz w:val="28"/>
          <w:szCs w:val="28"/>
        </w:rPr>
      </w:pPr>
      <w:r w:rsidRPr="00A10A2B">
        <w:rPr>
          <w:sz w:val="28"/>
          <w:szCs w:val="28"/>
        </w:rPr>
        <w:t>5. Зона рекреационного назначения и туристической инфраструктуры.</w:t>
      </w:r>
    </w:p>
    <w:p w:rsidR="00CD6519" w:rsidRPr="00A10A2B" w:rsidRDefault="00CD6519" w:rsidP="000F1D9B">
      <w:pPr>
        <w:tabs>
          <w:tab w:val="left" w:pos="1122"/>
        </w:tabs>
        <w:ind w:firstLine="709"/>
        <w:jc w:val="both"/>
        <w:rPr>
          <w:sz w:val="28"/>
          <w:szCs w:val="28"/>
        </w:rPr>
      </w:pPr>
      <w:r w:rsidRPr="00A10A2B">
        <w:rPr>
          <w:sz w:val="28"/>
          <w:szCs w:val="28"/>
        </w:rPr>
        <w:t>Это, прежде всего, залесённые территории, а также прибрежные зоны</w:t>
      </w:r>
      <w:r>
        <w:rPr>
          <w:sz w:val="28"/>
          <w:szCs w:val="28"/>
        </w:rPr>
        <w:t xml:space="preserve"> вдоль</w:t>
      </w:r>
      <w:r w:rsidRPr="00A10A2B">
        <w:rPr>
          <w:sz w:val="28"/>
          <w:szCs w:val="28"/>
        </w:rPr>
        <w:t xml:space="preserve"> </w:t>
      </w:r>
      <w:r w:rsidR="008B1B87">
        <w:rPr>
          <w:sz w:val="28"/>
          <w:szCs w:val="28"/>
        </w:rPr>
        <w:t>крупных рек</w:t>
      </w:r>
      <w:r w:rsidRPr="00A10A2B">
        <w:rPr>
          <w:sz w:val="28"/>
          <w:szCs w:val="28"/>
        </w:rPr>
        <w:t>.</w:t>
      </w:r>
    </w:p>
    <w:p w:rsidR="00CD6519" w:rsidRPr="00A10A2B" w:rsidRDefault="00CD6519" w:rsidP="000F1D9B">
      <w:pPr>
        <w:tabs>
          <w:tab w:val="left" w:pos="1122"/>
        </w:tabs>
        <w:ind w:firstLine="709"/>
        <w:jc w:val="both"/>
        <w:rPr>
          <w:sz w:val="28"/>
          <w:szCs w:val="28"/>
        </w:rPr>
      </w:pPr>
      <w:r w:rsidRPr="00A10A2B">
        <w:rPr>
          <w:sz w:val="28"/>
          <w:szCs w:val="28"/>
        </w:rPr>
        <w:t>Новые площадки для рекреационного освоения выявлены на основании комплексной оценки территории с учетом имеющегося в области рекреационного потенциала и уникальных природных комплексов.</w:t>
      </w:r>
    </w:p>
    <w:p w:rsidR="00CD6519" w:rsidRPr="00A10A2B" w:rsidRDefault="00CD6519" w:rsidP="000F1D9B">
      <w:pPr>
        <w:tabs>
          <w:tab w:val="left" w:pos="1122"/>
        </w:tabs>
        <w:ind w:firstLine="709"/>
        <w:jc w:val="both"/>
        <w:rPr>
          <w:sz w:val="28"/>
          <w:szCs w:val="28"/>
        </w:rPr>
      </w:pPr>
      <w:r w:rsidRPr="00A10A2B">
        <w:rPr>
          <w:sz w:val="28"/>
          <w:szCs w:val="28"/>
        </w:rPr>
        <w:t xml:space="preserve">6. Зоны специального назначения. </w:t>
      </w:r>
    </w:p>
    <w:p w:rsidR="00CD6519" w:rsidRPr="00A10A2B" w:rsidRDefault="00CD6519" w:rsidP="000F1D9B">
      <w:pPr>
        <w:tabs>
          <w:tab w:val="left" w:pos="1122"/>
        </w:tabs>
        <w:ind w:firstLine="709"/>
        <w:jc w:val="both"/>
        <w:rPr>
          <w:sz w:val="28"/>
          <w:szCs w:val="28"/>
        </w:rPr>
      </w:pPr>
      <w:r w:rsidRPr="00A10A2B">
        <w:rPr>
          <w:sz w:val="28"/>
          <w:szCs w:val="28"/>
        </w:rPr>
        <w:t>Режимы использования и функционирования данных территорий определяются отдельными проектами.</w:t>
      </w:r>
    </w:p>
    <w:p w:rsidR="00CD6519" w:rsidRDefault="00CD6519" w:rsidP="000F1D9B">
      <w:pPr>
        <w:ind w:firstLine="709"/>
        <w:jc w:val="both"/>
        <w:rPr>
          <w:sz w:val="28"/>
          <w:szCs w:val="28"/>
        </w:rPr>
      </w:pPr>
    </w:p>
    <w:p w:rsidR="00CD6519" w:rsidRPr="00D506C9" w:rsidRDefault="00CD6519" w:rsidP="00FB4BFE">
      <w:pPr>
        <w:tabs>
          <w:tab w:val="left" w:leader="dot" w:pos="9000"/>
        </w:tabs>
        <w:rPr>
          <w:b/>
          <w:sz w:val="28"/>
          <w:szCs w:val="28"/>
        </w:rPr>
      </w:pPr>
      <w:r>
        <w:rPr>
          <w:b/>
          <w:sz w:val="28"/>
          <w:szCs w:val="28"/>
        </w:rPr>
        <w:t xml:space="preserve">                    Глава 9</w:t>
      </w:r>
      <w:r w:rsidRPr="00D506C9">
        <w:rPr>
          <w:b/>
          <w:sz w:val="28"/>
          <w:szCs w:val="28"/>
        </w:rPr>
        <w:t>. Развитие транспортной инфраструктуры</w:t>
      </w:r>
    </w:p>
    <w:p w:rsidR="00CD6519" w:rsidRPr="00D506C9" w:rsidRDefault="00CD6519" w:rsidP="00FB4BFE">
      <w:pPr>
        <w:tabs>
          <w:tab w:val="left" w:pos="3090"/>
          <w:tab w:val="center" w:pos="4819"/>
          <w:tab w:val="left" w:leader="dot" w:pos="9000"/>
        </w:tabs>
        <w:rPr>
          <w:b/>
          <w:sz w:val="28"/>
          <w:szCs w:val="28"/>
        </w:rPr>
      </w:pPr>
      <w:r>
        <w:rPr>
          <w:b/>
          <w:sz w:val="28"/>
          <w:szCs w:val="28"/>
        </w:rPr>
        <w:tab/>
      </w:r>
      <w:r>
        <w:rPr>
          <w:b/>
          <w:sz w:val="28"/>
          <w:szCs w:val="28"/>
        </w:rPr>
        <w:tab/>
        <w:t>9</w:t>
      </w:r>
      <w:r w:rsidRPr="00D506C9">
        <w:rPr>
          <w:b/>
          <w:sz w:val="28"/>
          <w:szCs w:val="28"/>
        </w:rPr>
        <w:t>.1. Внешний транспорт</w:t>
      </w:r>
    </w:p>
    <w:p w:rsidR="00CD6519" w:rsidRPr="00D506C9" w:rsidRDefault="00CD6519" w:rsidP="00FB4BFE">
      <w:pPr>
        <w:tabs>
          <w:tab w:val="left" w:leader="dot" w:pos="9000"/>
        </w:tabs>
        <w:jc w:val="center"/>
        <w:rPr>
          <w:b/>
          <w:sz w:val="28"/>
          <w:szCs w:val="28"/>
        </w:rPr>
      </w:pPr>
    </w:p>
    <w:p w:rsidR="004851EA" w:rsidRDefault="00867641" w:rsidP="00FB4BFE">
      <w:pPr>
        <w:tabs>
          <w:tab w:val="left" w:leader="dot" w:pos="9000"/>
        </w:tabs>
        <w:ind w:firstLine="851"/>
        <w:jc w:val="both"/>
        <w:rPr>
          <w:sz w:val="28"/>
          <w:szCs w:val="28"/>
        </w:rPr>
      </w:pPr>
      <w:r>
        <w:rPr>
          <w:sz w:val="28"/>
          <w:szCs w:val="28"/>
        </w:rPr>
        <w:t xml:space="preserve">Варламовский </w:t>
      </w:r>
      <w:r w:rsidR="00CD6519">
        <w:rPr>
          <w:sz w:val="28"/>
          <w:szCs w:val="28"/>
        </w:rPr>
        <w:t>сельсовет</w:t>
      </w:r>
      <w:r w:rsidR="00CD6519" w:rsidRPr="00D506C9">
        <w:rPr>
          <w:sz w:val="28"/>
          <w:szCs w:val="28"/>
        </w:rPr>
        <w:t xml:space="preserve"> имеет достаточно хорошие и удобные связи с областным центром г. </w:t>
      </w:r>
      <w:r w:rsidR="00CD6519">
        <w:rPr>
          <w:sz w:val="28"/>
          <w:szCs w:val="28"/>
        </w:rPr>
        <w:t>Новосибирском</w:t>
      </w:r>
      <w:r w:rsidR="00CD6519" w:rsidRPr="00D506C9">
        <w:rPr>
          <w:sz w:val="28"/>
          <w:szCs w:val="28"/>
        </w:rPr>
        <w:t xml:space="preserve">, другими районами области и населенными пунктами самого </w:t>
      </w:r>
      <w:r w:rsidR="00737630">
        <w:rPr>
          <w:sz w:val="28"/>
          <w:szCs w:val="28"/>
        </w:rPr>
        <w:t>Варламовский</w:t>
      </w:r>
      <w:r w:rsidR="00CD6519">
        <w:rPr>
          <w:sz w:val="28"/>
          <w:szCs w:val="28"/>
        </w:rPr>
        <w:t xml:space="preserve"> сельсовета</w:t>
      </w:r>
      <w:r w:rsidR="00CD6519" w:rsidRPr="00D506C9">
        <w:rPr>
          <w:sz w:val="28"/>
          <w:szCs w:val="28"/>
        </w:rPr>
        <w:t xml:space="preserve">. </w:t>
      </w:r>
    </w:p>
    <w:p w:rsidR="00CD6519" w:rsidRPr="00D506C9" w:rsidRDefault="00CD6519" w:rsidP="00FB4BFE">
      <w:pPr>
        <w:tabs>
          <w:tab w:val="left" w:leader="dot" w:pos="9000"/>
        </w:tabs>
        <w:ind w:firstLine="851"/>
        <w:jc w:val="both"/>
        <w:rPr>
          <w:sz w:val="28"/>
          <w:szCs w:val="28"/>
        </w:rPr>
      </w:pPr>
      <w:r w:rsidRPr="00D506C9">
        <w:rPr>
          <w:sz w:val="28"/>
          <w:szCs w:val="28"/>
        </w:rPr>
        <w:t xml:space="preserve">Воздушным транспортом жители </w:t>
      </w:r>
      <w:r>
        <w:rPr>
          <w:sz w:val="28"/>
          <w:szCs w:val="28"/>
        </w:rPr>
        <w:t>сельсовета</w:t>
      </w:r>
      <w:r w:rsidRPr="00D506C9">
        <w:rPr>
          <w:sz w:val="28"/>
          <w:szCs w:val="28"/>
        </w:rPr>
        <w:t xml:space="preserve"> могут пользоваться из г. </w:t>
      </w:r>
      <w:r>
        <w:rPr>
          <w:sz w:val="28"/>
          <w:szCs w:val="28"/>
        </w:rPr>
        <w:t xml:space="preserve">Новосибирска, находящейся в </w:t>
      </w:r>
      <w:r w:rsidR="004851EA">
        <w:rPr>
          <w:sz w:val="28"/>
          <w:szCs w:val="28"/>
        </w:rPr>
        <w:t>136</w:t>
      </w:r>
      <w:r w:rsidRPr="00D506C9">
        <w:rPr>
          <w:sz w:val="28"/>
          <w:szCs w:val="28"/>
        </w:rPr>
        <w:t xml:space="preserve"> км от </w:t>
      </w:r>
      <w:r w:rsidR="004851EA">
        <w:rPr>
          <w:sz w:val="28"/>
          <w:szCs w:val="28"/>
        </w:rPr>
        <w:t xml:space="preserve">села </w:t>
      </w:r>
      <w:r w:rsidR="00737630">
        <w:rPr>
          <w:sz w:val="28"/>
          <w:szCs w:val="28"/>
        </w:rPr>
        <w:t>Варламово</w:t>
      </w:r>
      <w:r w:rsidRPr="00D506C9">
        <w:rPr>
          <w:sz w:val="28"/>
          <w:szCs w:val="28"/>
        </w:rPr>
        <w:t>.</w:t>
      </w:r>
    </w:p>
    <w:p w:rsidR="00CD6519" w:rsidRPr="00D506C9" w:rsidRDefault="00CD6519" w:rsidP="00FB4BFE">
      <w:pPr>
        <w:tabs>
          <w:tab w:val="left" w:leader="dot" w:pos="9000"/>
        </w:tabs>
        <w:ind w:firstLine="851"/>
        <w:jc w:val="both"/>
        <w:rPr>
          <w:sz w:val="28"/>
          <w:szCs w:val="28"/>
        </w:rPr>
      </w:pPr>
      <w:r w:rsidRPr="00D506C9">
        <w:rPr>
          <w:sz w:val="28"/>
          <w:szCs w:val="28"/>
        </w:rPr>
        <w:t>Бли</w:t>
      </w:r>
      <w:r>
        <w:rPr>
          <w:sz w:val="28"/>
          <w:szCs w:val="28"/>
        </w:rPr>
        <w:t xml:space="preserve">жайшая железнодорожная станция - </w:t>
      </w:r>
      <w:r w:rsidRPr="00D506C9">
        <w:rPr>
          <w:sz w:val="28"/>
          <w:szCs w:val="28"/>
        </w:rPr>
        <w:t xml:space="preserve">ст. </w:t>
      </w:r>
      <w:r>
        <w:rPr>
          <w:sz w:val="28"/>
          <w:szCs w:val="28"/>
        </w:rPr>
        <w:t>Болотная</w:t>
      </w:r>
      <w:r w:rsidRPr="00D506C9">
        <w:rPr>
          <w:sz w:val="28"/>
          <w:szCs w:val="28"/>
        </w:rPr>
        <w:t xml:space="preserve">, </w:t>
      </w:r>
      <w:r>
        <w:rPr>
          <w:sz w:val="28"/>
          <w:szCs w:val="28"/>
        </w:rPr>
        <w:t>(</w:t>
      </w:r>
      <w:r w:rsidRPr="00D506C9">
        <w:rPr>
          <w:sz w:val="28"/>
          <w:szCs w:val="28"/>
        </w:rPr>
        <w:t xml:space="preserve">на </w:t>
      </w:r>
      <w:r>
        <w:rPr>
          <w:sz w:val="28"/>
          <w:szCs w:val="28"/>
        </w:rPr>
        <w:t>Транссибе</w:t>
      </w:r>
      <w:r w:rsidRPr="00D506C9">
        <w:rPr>
          <w:sz w:val="28"/>
          <w:szCs w:val="28"/>
        </w:rPr>
        <w:t xml:space="preserve"> </w:t>
      </w:r>
      <w:r>
        <w:rPr>
          <w:sz w:val="28"/>
          <w:szCs w:val="28"/>
        </w:rPr>
        <w:t xml:space="preserve">) </w:t>
      </w:r>
      <w:r w:rsidRPr="00D506C9">
        <w:rPr>
          <w:sz w:val="28"/>
          <w:szCs w:val="28"/>
        </w:rPr>
        <w:t>находится в</w:t>
      </w:r>
      <w:r>
        <w:rPr>
          <w:sz w:val="28"/>
          <w:szCs w:val="28"/>
        </w:rPr>
        <w:t xml:space="preserve"> </w:t>
      </w:r>
      <w:r w:rsidR="00737630">
        <w:rPr>
          <w:sz w:val="28"/>
          <w:szCs w:val="28"/>
        </w:rPr>
        <w:t>60</w:t>
      </w:r>
      <w:r w:rsidRPr="00D506C9">
        <w:rPr>
          <w:sz w:val="28"/>
          <w:szCs w:val="28"/>
        </w:rPr>
        <w:t xml:space="preserve"> км </w:t>
      </w:r>
      <w:r>
        <w:rPr>
          <w:sz w:val="28"/>
          <w:szCs w:val="28"/>
        </w:rPr>
        <w:t xml:space="preserve">на </w:t>
      </w:r>
      <w:r w:rsidR="00737630">
        <w:rPr>
          <w:sz w:val="28"/>
          <w:szCs w:val="28"/>
        </w:rPr>
        <w:t>юг</w:t>
      </w:r>
      <w:r w:rsidRPr="00D506C9">
        <w:rPr>
          <w:sz w:val="28"/>
          <w:szCs w:val="28"/>
        </w:rPr>
        <w:t xml:space="preserve"> от </w:t>
      </w:r>
      <w:r>
        <w:rPr>
          <w:sz w:val="28"/>
          <w:szCs w:val="28"/>
        </w:rPr>
        <w:t xml:space="preserve">деревни </w:t>
      </w:r>
      <w:r w:rsidR="00737630">
        <w:rPr>
          <w:sz w:val="28"/>
          <w:szCs w:val="28"/>
        </w:rPr>
        <w:t>Варламово</w:t>
      </w:r>
      <w:r w:rsidRPr="00D506C9">
        <w:rPr>
          <w:sz w:val="28"/>
          <w:szCs w:val="28"/>
        </w:rPr>
        <w:t xml:space="preserve">. </w:t>
      </w:r>
    </w:p>
    <w:p w:rsidR="00CD6519" w:rsidRDefault="00CD6519" w:rsidP="00FB4BFE">
      <w:pPr>
        <w:tabs>
          <w:tab w:val="left" w:leader="dot" w:pos="9000"/>
        </w:tabs>
        <w:ind w:firstLine="851"/>
        <w:jc w:val="both"/>
        <w:rPr>
          <w:sz w:val="28"/>
          <w:szCs w:val="28"/>
        </w:rPr>
      </w:pPr>
    </w:p>
    <w:p w:rsidR="00957523" w:rsidRDefault="00957523" w:rsidP="00FB4BFE">
      <w:pPr>
        <w:tabs>
          <w:tab w:val="left" w:leader="dot" w:pos="9000"/>
        </w:tabs>
        <w:ind w:firstLine="851"/>
        <w:jc w:val="both"/>
        <w:rPr>
          <w:sz w:val="28"/>
          <w:szCs w:val="28"/>
        </w:rPr>
      </w:pPr>
    </w:p>
    <w:p w:rsidR="00957523" w:rsidRDefault="00957523" w:rsidP="00FB4BFE">
      <w:pPr>
        <w:tabs>
          <w:tab w:val="left" w:leader="dot" w:pos="9000"/>
        </w:tabs>
        <w:ind w:firstLine="851"/>
        <w:jc w:val="both"/>
        <w:rPr>
          <w:sz w:val="28"/>
          <w:szCs w:val="28"/>
        </w:rPr>
      </w:pPr>
    </w:p>
    <w:p w:rsidR="00957523" w:rsidRDefault="00957523" w:rsidP="00FB4BFE">
      <w:pPr>
        <w:tabs>
          <w:tab w:val="left" w:leader="dot" w:pos="9000"/>
        </w:tabs>
        <w:ind w:firstLine="851"/>
        <w:jc w:val="both"/>
        <w:rPr>
          <w:sz w:val="28"/>
          <w:szCs w:val="28"/>
        </w:rPr>
      </w:pPr>
    </w:p>
    <w:p w:rsidR="00957523" w:rsidRPr="00D506C9" w:rsidRDefault="00957523" w:rsidP="00FB4BFE">
      <w:pPr>
        <w:tabs>
          <w:tab w:val="left" w:leader="dot" w:pos="9000"/>
        </w:tabs>
        <w:ind w:firstLine="851"/>
        <w:jc w:val="both"/>
        <w:rPr>
          <w:sz w:val="28"/>
          <w:szCs w:val="28"/>
        </w:rPr>
      </w:pPr>
    </w:p>
    <w:p w:rsidR="00CD6519" w:rsidRPr="00D506C9" w:rsidRDefault="00CD6519" w:rsidP="00FB4BFE">
      <w:pPr>
        <w:ind w:firstLine="851"/>
        <w:jc w:val="center"/>
        <w:rPr>
          <w:b/>
          <w:sz w:val="28"/>
          <w:szCs w:val="28"/>
        </w:rPr>
      </w:pPr>
      <w:r>
        <w:rPr>
          <w:b/>
          <w:sz w:val="28"/>
          <w:szCs w:val="28"/>
        </w:rPr>
        <w:lastRenderedPageBreak/>
        <w:t>9</w:t>
      </w:r>
      <w:r w:rsidRPr="00D506C9">
        <w:rPr>
          <w:b/>
          <w:sz w:val="28"/>
          <w:szCs w:val="28"/>
        </w:rPr>
        <w:t>.1.1. Автомобильный транспорт</w:t>
      </w:r>
    </w:p>
    <w:p w:rsidR="00CD6519" w:rsidRPr="00D506C9" w:rsidRDefault="00CD6519" w:rsidP="00FB4BFE">
      <w:pPr>
        <w:ind w:firstLine="851"/>
        <w:jc w:val="center"/>
        <w:rPr>
          <w:b/>
          <w:sz w:val="28"/>
          <w:szCs w:val="28"/>
        </w:rPr>
      </w:pPr>
    </w:p>
    <w:p w:rsidR="00CD6519" w:rsidRPr="00737630" w:rsidRDefault="007C685C" w:rsidP="00737630">
      <w:pPr>
        <w:tabs>
          <w:tab w:val="left" w:leader="dot" w:pos="9000"/>
        </w:tabs>
        <w:jc w:val="both"/>
        <w:rPr>
          <w:b/>
          <w:sz w:val="28"/>
          <w:szCs w:val="28"/>
        </w:rPr>
      </w:pPr>
      <w:r>
        <w:rPr>
          <w:sz w:val="28"/>
          <w:szCs w:val="28"/>
        </w:rPr>
        <w:t xml:space="preserve">            </w:t>
      </w:r>
      <w:r w:rsidR="00CD6519" w:rsidRPr="00D506C9">
        <w:rPr>
          <w:sz w:val="28"/>
          <w:szCs w:val="28"/>
        </w:rPr>
        <w:t xml:space="preserve">В </w:t>
      </w:r>
      <w:r w:rsidR="00737630">
        <w:rPr>
          <w:sz w:val="28"/>
          <w:szCs w:val="28"/>
        </w:rPr>
        <w:t>Варламовский</w:t>
      </w:r>
      <w:r w:rsidR="00CD6519">
        <w:rPr>
          <w:sz w:val="28"/>
          <w:szCs w:val="28"/>
        </w:rPr>
        <w:t xml:space="preserve"> сельсовете</w:t>
      </w:r>
      <w:r w:rsidR="00CD6519" w:rsidRPr="00D506C9">
        <w:rPr>
          <w:sz w:val="28"/>
          <w:szCs w:val="28"/>
        </w:rPr>
        <w:t xml:space="preserve"> из всех видов внешнего транспорта  хорошо развит автомобильный транспорт.</w:t>
      </w:r>
    </w:p>
    <w:p w:rsidR="00CD6519" w:rsidRPr="00D506C9" w:rsidRDefault="00CD6519" w:rsidP="00737630">
      <w:pPr>
        <w:ind w:firstLine="851"/>
        <w:jc w:val="both"/>
        <w:rPr>
          <w:sz w:val="28"/>
          <w:szCs w:val="28"/>
        </w:rPr>
      </w:pPr>
      <w:r w:rsidRPr="00D506C9">
        <w:rPr>
          <w:sz w:val="28"/>
          <w:szCs w:val="28"/>
        </w:rPr>
        <w:t>Главная дорога, связывающая</w:t>
      </w:r>
      <w:r w:rsidR="004851EA">
        <w:rPr>
          <w:sz w:val="28"/>
          <w:szCs w:val="28"/>
        </w:rPr>
        <w:t xml:space="preserve"> село</w:t>
      </w:r>
      <w:r>
        <w:rPr>
          <w:sz w:val="28"/>
          <w:szCs w:val="28"/>
        </w:rPr>
        <w:t xml:space="preserve"> </w:t>
      </w:r>
      <w:r w:rsidR="00737630">
        <w:rPr>
          <w:sz w:val="28"/>
          <w:szCs w:val="28"/>
        </w:rPr>
        <w:t>Варламово</w:t>
      </w:r>
      <w:r w:rsidR="00737630" w:rsidRPr="00D506C9">
        <w:rPr>
          <w:sz w:val="28"/>
          <w:szCs w:val="28"/>
        </w:rPr>
        <w:t xml:space="preserve"> </w:t>
      </w:r>
      <w:r w:rsidRPr="00D506C9">
        <w:rPr>
          <w:sz w:val="28"/>
          <w:szCs w:val="28"/>
        </w:rPr>
        <w:t xml:space="preserve">с </w:t>
      </w:r>
      <w:r>
        <w:rPr>
          <w:sz w:val="28"/>
          <w:szCs w:val="28"/>
        </w:rPr>
        <w:t>городом Болотное</w:t>
      </w:r>
      <w:r w:rsidRPr="00D506C9">
        <w:rPr>
          <w:sz w:val="28"/>
          <w:szCs w:val="28"/>
        </w:rPr>
        <w:t xml:space="preserve"> </w:t>
      </w:r>
      <w:r w:rsidR="00737630">
        <w:rPr>
          <w:sz w:val="28"/>
          <w:szCs w:val="28"/>
        </w:rPr>
        <w:t>является автодорога Н-0412</w:t>
      </w:r>
      <w:r>
        <w:rPr>
          <w:sz w:val="28"/>
          <w:szCs w:val="28"/>
        </w:rPr>
        <w:t xml:space="preserve">, а с </w:t>
      </w:r>
      <w:r w:rsidRPr="00D506C9">
        <w:rPr>
          <w:sz w:val="28"/>
          <w:szCs w:val="28"/>
        </w:rPr>
        <w:t xml:space="preserve">городом </w:t>
      </w:r>
      <w:r>
        <w:rPr>
          <w:sz w:val="28"/>
          <w:szCs w:val="28"/>
        </w:rPr>
        <w:t>Новосибир</w:t>
      </w:r>
      <w:r w:rsidRPr="00D506C9">
        <w:rPr>
          <w:sz w:val="28"/>
          <w:szCs w:val="28"/>
        </w:rPr>
        <w:t>ском</w:t>
      </w:r>
      <w:r>
        <w:rPr>
          <w:sz w:val="28"/>
          <w:szCs w:val="28"/>
        </w:rPr>
        <w:t xml:space="preserve"> и </w:t>
      </w:r>
      <w:r w:rsidRPr="00D506C9">
        <w:rPr>
          <w:sz w:val="28"/>
          <w:szCs w:val="28"/>
        </w:rPr>
        <w:t xml:space="preserve">является автомагистраль </w:t>
      </w:r>
      <w:r>
        <w:rPr>
          <w:sz w:val="28"/>
          <w:szCs w:val="28"/>
        </w:rPr>
        <w:t>федер</w:t>
      </w:r>
      <w:r w:rsidRPr="00D506C9">
        <w:rPr>
          <w:sz w:val="28"/>
          <w:szCs w:val="28"/>
        </w:rPr>
        <w:t xml:space="preserve">ального значения </w:t>
      </w:r>
      <w:r>
        <w:rPr>
          <w:sz w:val="28"/>
          <w:szCs w:val="28"/>
        </w:rPr>
        <w:t xml:space="preserve">Р-255(«Сибирь») </w:t>
      </w:r>
      <w:r w:rsidRPr="00D506C9">
        <w:rPr>
          <w:sz w:val="28"/>
          <w:szCs w:val="28"/>
        </w:rPr>
        <w:t xml:space="preserve">с асфальтобетонным покрытием проезжей части шириной </w:t>
      </w:r>
      <w:r>
        <w:rPr>
          <w:sz w:val="28"/>
          <w:szCs w:val="28"/>
        </w:rPr>
        <w:t xml:space="preserve"> </w:t>
      </w:r>
      <w:r w:rsidRPr="00D506C9">
        <w:rPr>
          <w:sz w:val="28"/>
          <w:szCs w:val="28"/>
        </w:rPr>
        <w:t xml:space="preserve">7,0 м на земляном полотне шириной 10 м. Протяжённость дороги от города </w:t>
      </w:r>
      <w:r>
        <w:rPr>
          <w:sz w:val="28"/>
          <w:szCs w:val="28"/>
        </w:rPr>
        <w:t>Новосибир</w:t>
      </w:r>
      <w:r w:rsidRPr="00D506C9">
        <w:rPr>
          <w:sz w:val="28"/>
          <w:szCs w:val="28"/>
        </w:rPr>
        <w:t xml:space="preserve">ска до </w:t>
      </w:r>
      <w:r>
        <w:rPr>
          <w:sz w:val="28"/>
          <w:szCs w:val="28"/>
        </w:rPr>
        <w:t>г.</w:t>
      </w:r>
      <w:r w:rsidRPr="00D506C9">
        <w:rPr>
          <w:sz w:val="28"/>
          <w:szCs w:val="28"/>
        </w:rPr>
        <w:t xml:space="preserve"> </w:t>
      </w:r>
      <w:r w:rsidR="004851EA">
        <w:rPr>
          <w:sz w:val="28"/>
          <w:szCs w:val="28"/>
        </w:rPr>
        <w:t xml:space="preserve">Болотное около 200 </w:t>
      </w:r>
      <w:r w:rsidRPr="00D506C9">
        <w:rPr>
          <w:sz w:val="28"/>
          <w:szCs w:val="28"/>
        </w:rPr>
        <w:t xml:space="preserve">км </w:t>
      </w:r>
    </w:p>
    <w:p w:rsidR="00CD6519" w:rsidRPr="00D506C9" w:rsidRDefault="00CD6519" w:rsidP="00FB4BFE">
      <w:pPr>
        <w:ind w:firstLine="851"/>
        <w:jc w:val="both"/>
        <w:rPr>
          <w:sz w:val="28"/>
          <w:szCs w:val="28"/>
        </w:rPr>
      </w:pPr>
      <w:r w:rsidRPr="00D506C9">
        <w:rPr>
          <w:sz w:val="28"/>
          <w:szCs w:val="28"/>
        </w:rPr>
        <w:t xml:space="preserve">Осуществляется движение также по другим местным дорогам, с асфальтовым или щебеночным </w:t>
      </w:r>
      <w:r>
        <w:rPr>
          <w:sz w:val="28"/>
          <w:szCs w:val="28"/>
        </w:rPr>
        <w:t xml:space="preserve">и грунтовым </w:t>
      </w:r>
      <w:r w:rsidRPr="00D506C9">
        <w:rPr>
          <w:sz w:val="28"/>
          <w:szCs w:val="28"/>
        </w:rPr>
        <w:t xml:space="preserve">покрытием (6-8 м). </w:t>
      </w:r>
    </w:p>
    <w:p w:rsidR="00CD6519" w:rsidRPr="00D506C9" w:rsidRDefault="00CD6519" w:rsidP="00FB4BFE">
      <w:pPr>
        <w:ind w:firstLine="851"/>
        <w:jc w:val="both"/>
        <w:rPr>
          <w:sz w:val="28"/>
          <w:szCs w:val="28"/>
        </w:rPr>
      </w:pPr>
      <w:r w:rsidRPr="00D506C9">
        <w:rPr>
          <w:sz w:val="28"/>
          <w:szCs w:val="28"/>
        </w:rPr>
        <w:t xml:space="preserve">Все остальные автомобильные дороги, примыкающие к </w:t>
      </w:r>
      <w:r>
        <w:rPr>
          <w:sz w:val="28"/>
          <w:szCs w:val="28"/>
        </w:rPr>
        <w:t xml:space="preserve">сельсовету и деревне </w:t>
      </w:r>
      <w:r w:rsidR="007C685C">
        <w:rPr>
          <w:sz w:val="28"/>
          <w:szCs w:val="28"/>
        </w:rPr>
        <w:t>Варламово</w:t>
      </w:r>
      <w:r w:rsidRPr="00D506C9">
        <w:rPr>
          <w:sz w:val="28"/>
          <w:szCs w:val="28"/>
        </w:rPr>
        <w:t xml:space="preserve">, местного значения, ведущие в </w:t>
      </w:r>
      <w:r w:rsidR="004851EA">
        <w:rPr>
          <w:sz w:val="28"/>
          <w:szCs w:val="28"/>
        </w:rPr>
        <w:t xml:space="preserve">деревни </w:t>
      </w:r>
      <w:r w:rsidR="007C685C">
        <w:rPr>
          <w:sz w:val="28"/>
          <w:szCs w:val="28"/>
        </w:rPr>
        <w:t xml:space="preserve"> и</w:t>
      </w:r>
      <w:r w:rsidRPr="00D506C9">
        <w:rPr>
          <w:sz w:val="28"/>
          <w:szCs w:val="28"/>
        </w:rPr>
        <w:t xml:space="preserve"> </w:t>
      </w:r>
      <w:r>
        <w:rPr>
          <w:sz w:val="28"/>
          <w:szCs w:val="28"/>
        </w:rPr>
        <w:t xml:space="preserve">населённые пункты </w:t>
      </w:r>
      <w:r w:rsidRPr="00D506C9">
        <w:rPr>
          <w:sz w:val="28"/>
          <w:szCs w:val="28"/>
        </w:rPr>
        <w:t>района и области. По основным местным дорогам проходит до 500</w:t>
      </w:r>
      <w:r w:rsidR="000B484D">
        <w:rPr>
          <w:sz w:val="28"/>
          <w:szCs w:val="28"/>
        </w:rPr>
        <w:t xml:space="preserve"> </w:t>
      </w:r>
      <w:r w:rsidRPr="00D506C9">
        <w:rPr>
          <w:sz w:val="28"/>
          <w:szCs w:val="28"/>
        </w:rPr>
        <w:t>и более автомобилей в сутки.</w:t>
      </w:r>
    </w:p>
    <w:p w:rsidR="00CD6519" w:rsidRDefault="00CD6519" w:rsidP="00FB4BFE">
      <w:pPr>
        <w:ind w:firstLine="851"/>
        <w:jc w:val="both"/>
        <w:rPr>
          <w:sz w:val="28"/>
          <w:szCs w:val="28"/>
        </w:rPr>
      </w:pPr>
      <w:r w:rsidRPr="00D506C9">
        <w:rPr>
          <w:sz w:val="28"/>
          <w:szCs w:val="28"/>
        </w:rPr>
        <w:t xml:space="preserve">По местным дорогам внутри </w:t>
      </w:r>
      <w:r w:rsidR="007C685C">
        <w:rPr>
          <w:sz w:val="28"/>
          <w:szCs w:val="28"/>
        </w:rPr>
        <w:t>Варламовского</w:t>
      </w:r>
      <w:r>
        <w:rPr>
          <w:sz w:val="28"/>
          <w:szCs w:val="28"/>
        </w:rPr>
        <w:t xml:space="preserve"> сельсовета пассажирские маршруты не</w:t>
      </w:r>
      <w:r w:rsidRPr="00D506C9">
        <w:rPr>
          <w:sz w:val="28"/>
          <w:szCs w:val="28"/>
        </w:rPr>
        <w:t xml:space="preserve"> организован</w:t>
      </w:r>
      <w:r>
        <w:rPr>
          <w:sz w:val="28"/>
          <w:szCs w:val="28"/>
        </w:rPr>
        <w:t>ы.</w:t>
      </w:r>
      <w:r w:rsidRPr="00D506C9">
        <w:rPr>
          <w:sz w:val="28"/>
          <w:szCs w:val="28"/>
        </w:rPr>
        <w:t xml:space="preserve"> Пассажирские перевозки в </w:t>
      </w:r>
      <w:r>
        <w:rPr>
          <w:sz w:val="28"/>
          <w:szCs w:val="28"/>
        </w:rPr>
        <w:t xml:space="preserve">село </w:t>
      </w:r>
      <w:r w:rsidR="007C685C">
        <w:rPr>
          <w:sz w:val="28"/>
          <w:szCs w:val="28"/>
        </w:rPr>
        <w:t>Варламово</w:t>
      </w:r>
      <w:r>
        <w:rPr>
          <w:sz w:val="28"/>
          <w:szCs w:val="28"/>
        </w:rPr>
        <w:t xml:space="preserve"> и деревню</w:t>
      </w:r>
      <w:r w:rsidR="007C685C" w:rsidRPr="007C685C">
        <w:rPr>
          <w:sz w:val="28"/>
          <w:szCs w:val="28"/>
        </w:rPr>
        <w:t xml:space="preserve"> </w:t>
      </w:r>
      <w:r w:rsidR="007C685C" w:rsidRPr="00711590">
        <w:rPr>
          <w:sz w:val="28"/>
          <w:szCs w:val="28"/>
        </w:rPr>
        <w:t>Большая Чёрная</w:t>
      </w:r>
      <w:r w:rsidR="007C685C">
        <w:rPr>
          <w:sz w:val="28"/>
          <w:szCs w:val="28"/>
        </w:rPr>
        <w:t xml:space="preserve"> </w:t>
      </w:r>
      <w:r w:rsidRPr="00D506C9">
        <w:rPr>
          <w:sz w:val="28"/>
          <w:szCs w:val="28"/>
        </w:rPr>
        <w:t>осуществляются проходящими маршрутами районного значения.</w:t>
      </w:r>
    </w:p>
    <w:p w:rsidR="00CD6519" w:rsidRDefault="00CD6519" w:rsidP="00FB4BFE">
      <w:pPr>
        <w:ind w:firstLine="709"/>
        <w:jc w:val="both"/>
        <w:rPr>
          <w:sz w:val="28"/>
          <w:szCs w:val="28"/>
        </w:rPr>
      </w:pPr>
    </w:p>
    <w:p w:rsidR="000B484D" w:rsidRDefault="000B484D" w:rsidP="00C32325">
      <w:pPr>
        <w:sectPr w:rsidR="000B484D" w:rsidSect="00B4149D">
          <w:headerReference w:type="even" r:id="rId19"/>
          <w:headerReference w:type="default" r:id="rId20"/>
          <w:pgSz w:w="11906" w:h="16838"/>
          <w:pgMar w:top="851" w:right="1134" w:bottom="851" w:left="1134" w:header="709" w:footer="709" w:gutter="0"/>
          <w:cols w:space="708"/>
          <w:titlePg/>
          <w:docGrid w:linePitch="360"/>
        </w:sectPr>
      </w:pPr>
    </w:p>
    <w:p w:rsidR="000B484D" w:rsidRPr="00C009AC" w:rsidRDefault="00963427" w:rsidP="000B484D">
      <w:pPr>
        <w:ind w:firstLine="142"/>
        <w:jc w:val="center"/>
        <w:rPr>
          <w:b/>
          <w:sz w:val="28"/>
          <w:szCs w:val="28"/>
        </w:rPr>
      </w:pPr>
      <w:r>
        <w:rPr>
          <w:b/>
          <w:sz w:val="28"/>
          <w:szCs w:val="28"/>
        </w:rPr>
        <w:lastRenderedPageBreak/>
        <w:t>Характеристика маршрутной</w:t>
      </w:r>
      <w:r w:rsidR="000B484D" w:rsidRPr="00C009AC">
        <w:rPr>
          <w:b/>
          <w:sz w:val="28"/>
          <w:szCs w:val="28"/>
        </w:rPr>
        <w:t xml:space="preserve"> сети внутрирайонных автобусных маршрутов Болотнинского района, обслуживаемого МУП «Болотнинское АТП»</w:t>
      </w:r>
    </w:p>
    <w:p w:rsidR="000B484D" w:rsidRPr="00C009AC" w:rsidRDefault="000B484D" w:rsidP="000B484D">
      <w:pPr>
        <w:ind w:firstLine="567"/>
        <w:rPr>
          <w:sz w:val="28"/>
          <w:szCs w:val="28"/>
        </w:rPr>
      </w:pPr>
      <w:r w:rsidRPr="00C009AC">
        <w:rPr>
          <w:sz w:val="28"/>
          <w:szCs w:val="28"/>
        </w:rPr>
        <w:t>Объёмы пассажирских перевозок за месяц:</w:t>
      </w:r>
    </w:p>
    <w:p w:rsidR="000B484D" w:rsidRPr="00C009AC" w:rsidRDefault="000B484D" w:rsidP="000B484D">
      <w:pPr>
        <w:jc w:val="right"/>
        <w:rPr>
          <w:sz w:val="28"/>
          <w:szCs w:val="28"/>
        </w:rPr>
      </w:pPr>
      <w:r w:rsidRPr="00C009AC">
        <w:rPr>
          <w:sz w:val="28"/>
          <w:szCs w:val="28"/>
        </w:rPr>
        <w:t>Таблица 1</w:t>
      </w:r>
      <w:r w:rsidR="00957523">
        <w:rPr>
          <w:sz w:val="28"/>
          <w:szCs w:val="28"/>
        </w:rPr>
        <w:t>8</w:t>
      </w:r>
    </w:p>
    <w:p w:rsidR="000B484D" w:rsidRPr="00C009AC" w:rsidRDefault="000B484D" w:rsidP="000B484D">
      <w:pPr>
        <w:ind w:firstLine="709"/>
        <w:jc w:val="center"/>
        <w:rPr>
          <w:b/>
          <w:sz w:val="28"/>
          <w:szCs w:val="28"/>
        </w:rPr>
      </w:pP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3"/>
        <w:gridCol w:w="3990"/>
        <w:gridCol w:w="1249"/>
        <w:gridCol w:w="1649"/>
        <w:gridCol w:w="1606"/>
        <w:gridCol w:w="2257"/>
        <w:gridCol w:w="1197"/>
        <w:gridCol w:w="1395"/>
        <w:gridCol w:w="1381"/>
      </w:tblGrid>
      <w:tr w:rsidR="000B484D" w:rsidRPr="00C009AC" w:rsidTr="003635FD">
        <w:tc>
          <w:tcPr>
            <w:tcW w:w="693" w:type="dxa"/>
            <w:vMerge w:val="restart"/>
            <w:vAlign w:val="center"/>
          </w:tcPr>
          <w:p w:rsidR="000B484D" w:rsidRPr="00C009AC" w:rsidRDefault="000B484D" w:rsidP="0075003C">
            <w:pPr>
              <w:spacing w:line="240" w:lineRule="atLeast"/>
              <w:jc w:val="center"/>
              <w:rPr>
                <w:b/>
                <w:sz w:val="20"/>
                <w:szCs w:val="20"/>
              </w:rPr>
            </w:pPr>
            <w:r w:rsidRPr="00C009AC">
              <w:rPr>
                <w:b/>
                <w:sz w:val="20"/>
                <w:szCs w:val="20"/>
              </w:rPr>
              <w:t>№№</w:t>
            </w:r>
          </w:p>
          <w:p w:rsidR="000B484D" w:rsidRPr="00C009AC" w:rsidRDefault="000B484D" w:rsidP="0075003C">
            <w:pPr>
              <w:spacing w:line="240" w:lineRule="atLeast"/>
              <w:jc w:val="center"/>
              <w:rPr>
                <w:b/>
                <w:sz w:val="20"/>
                <w:szCs w:val="20"/>
              </w:rPr>
            </w:pPr>
            <w:r w:rsidRPr="00C009AC">
              <w:rPr>
                <w:b/>
                <w:sz w:val="20"/>
                <w:szCs w:val="20"/>
              </w:rPr>
              <w:t>п/п</w:t>
            </w:r>
          </w:p>
        </w:tc>
        <w:tc>
          <w:tcPr>
            <w:tcW w:w="3990" w:type="dxa"/>
            <w:vMerge w:val="restart"/>
            <w:vAlign w:val="center"/>
          </w:tcPr>
          <w:p w:rsidR="000B484D" w:rsidRPr="00C009AC" w:rsidRDefault="000B484D" w:rsidP="0075003C">
            <w:pPr>
              <w:spacing w:line="240" w:lineRule="atLeast"/>
              <w:jc w:val="center"/>
              <w:rPr>
                <w:b/>
                <w:sz w:val="20"/>
                <w:szCs w:val="20"/>
              </w:rPr>
            </w:pPr>
            <w:r w:rsidRPr="00C009AC">
              <w:rPr>
                <w:b/>
                <w:sz w:val="20"/>
                <w:szCs w:val="20"/>
              </w:rPr>
              <w:t>Наименование маршрута</w:t>
            </w:r>
          </w:p>
        </w:tc>
        <w:tc>
          <w:tcPr>
            <w:tcW w:w="1249" w:type="dxa"/>
            <w:vMerge w:val="restart"/>
            <w:vAlign w:val="center"/>
          </w:tcPr>
          <w:p w:rsidR="000B484D" w:rsidRPr="00C009AC" w:rsidRDefault="000B484D" w:rsidP="0075003C">
            <w:pPr>
              <w:spacing w:line="240" w:lineRule="atLeast"/>
              <w:jc w:val="center"/>
              <w:rPr>
                <w:b/>
                <w:sz w:val="20"/>
                <w:szCs w:val="20"/>
              </w:rPr>
            </w:pPr>
            <w:r w:rsidRPr="00C009AC">
              <w:rPr>
                <w:b/>
                <w:sz w:val="20"/>
                <w:szCs w:val="20"/>
              </w:rPr>
              <w:t>Марка</w:t>
            </w:r>
          </w:p>
          <w:p w:rsidR="000B484D" w:rsidRPr="00C009AC" w:rsidRDefault="000B484D" w:rsidP="0075003C">
            <w:pPr>
              <w:spacing w:line="240" w:lineRule="atLeast"/>
              <w:jc w:val="center"/>
              <w:rPr>
                <w:b/>
                <w:sz w:val="20"/>
                <w:szCs w:val="20"/>
              </w:rPr>
            </w:pPr>
            <w:r w:rsidRPr="00C009AC">
              <w:rPr>
                <w:b/>
                <w:sz w:val="20"/>
                <w:szCs w:val="20"/>
              </w:rPr>
              <w:t>автобуса</w:t>
            </w:r>
          </w:p>
        </w:tc>
        <w:tc>
          <w:tcPr>
            <w:tcW w:w="1649" w:type="dxa"/>
            <w:vMerge w:val="restart"/>
            <w:vAlign w:val="center"/>
          </w:tcPr>
          <w:p w:rsidR="000B484D" w:rsidRPr="00C009AC" w:rsidRDefault="000B484D" w:rsidP="0075003C">
            <w:pPr>
              <w:spacing w:line="240" w:lineRule="atLeast"/>
              <w:jc w:val="center"/>
              <w:rPr>
                <w:b/>
                <w:sz w:val="20"/>
                <w:szCs w:val="20"/>
              </w:rPr>
            </w:pPr>
            <w:r w:rsidRPr="00C009AC">
              <w:rPr>
                <w:b/>
                <w:sz w:val="20"/>
                <w:szCs w:val="20"/>
              </w:rPr>
              <w:t>Кол-во  автобусов</w:t>
            </w:r>
          </w:p>
          <w:p w:rsidR="000B484D" w:rsidRPr="00C009AC" w:rsidRDefault="000B484D" w:rsidP="0075003C">
            <w:pPr>
              <w:spacing w:line="240" w:lineRule="atLeast"/>
              <w:jc w:val="center"/>
              <w:rPr>
                <w:b/>
                <w:sz w:val="20"/>
                <w:szCs w:val="20"/>
              </w:rPr>
            </w:pPr>
            <w:r w:rsidRPr="00C009AC">
              <w:rPr>
                <w:b/>
                <w:sz w:val="20"/>
                <w:szCs w:val="20"/>
              </w:rPr>
              <w:t>на маршруте, ед.</w:t>
            </w:r>
          </w:p>
        </w:tc>
        <w:tc>
          <w:tcPr>
            <w:tcW w:w="1606" w:type="dxa"/>
            <w:vMerge w:val="restart"/>
            <w:vAlign w:val="center"/>
          </w:tcPr>
          <w:p w:rsidR="000B484D" w:rsidRPr="00C009AC" w:rsidRDefault="000B484D" w:rsidP="0075003C">
            <w:pPr>
              <w:spacing w:line="240" w:lineRule="atLeast"/>
              <w:jc w:val="center"/>
              <w:rPr>
                <w:b/>
                <w:sz w:val="20"/>
                <w:szCs w:val="20"/>
              </w:rPr>
            </w:pPr>
            <w:r w:rsidRPr="00C009AC">
              <w:rPr>
                <w:b/>
                <w:sz w:val="20"/>
                <w:szCs w:val="20"/>
              </w:rPr>
              <w:t xml:space="preserve">Общая </w:t>
            </w:r>
          </w:p>
          <w:p w:rsidR="000B484D" w:rsidRPr="00C009AC" w:rsidRDefault="000B484D" w:rsidP="0075003C">
            <w:pPr>
              <w:spacing w:line="240" w:lineRule="atLeast"/>
              <w:jc w:val="center"/>
              <w:rPr>
                <w:b/>
                <w:sz w:val="20"/>
                <w:szCs w:val="20"/>
              </w:rPr>
            </w:pPr>
            <w:r w:rsidRPr="00C009AC">
              <w:rPr>
                <w:b/>
                <w:sz w:val="20"/>
                <w:szCs w:val="20"/>
              </w:rPr>
              <w:t>протяжённость</w:t>
            </w:r>
          </w:p>
          <w:p w:rsidR="000B484D" w:rsidRPr="00C009AC" w:rsidRDefault="000B484D" w:rsidP="0075003C">
            <w:pPr>
              <w:spacing w:line="240" w:lineRule="atLeast"/>
              <w:jc w:val="center"/>
              <w:rPr>
                <w:b/>
                <w:sz w:val="20"/>
                <w:szCs w:val="20"/>
              </w:rPr>
            </w:pPr>
            <w:r w:rsidRPr="00C009AC">
              <w:rPr>
                <w:b/>
                <w:sz w:val="20"/>
                <w:szCs w:val="20"/>
              </w:rPr>
              <w:t>маршрута</w:t>
            </w:r>
          </w:p>
          <w:p w:rsidR="000B484D" w:rsidRPr="00C009AC" w:rsidRDefault="000B484D" w:rsidP="0075003C">
            <w:pPr>
              <w:spacing w:line="240" w:lineRule="atLeast"/>
              <w:jc w:val="center"/>
              <w:rPr>
                <w:b/>
                <w:sz w:val="20"/>
                <w:szCs w:val="20"/>
              </w:rPr>
            </w:pPr>
            <w:r w:rsidRPr="00C009AC">
              <w:rPr>
                <w:b/>
                <w:sz w:val="20"/>
                <w:szCs w:val="20"/>
              </w:rPr>
              <w:t>(оборотного рейса), км</w:t>
            </w:r>
          </w:p>
        </w:tc>
        <w:tc>
          <w:tcPr>
            <w:tcW w:w="3454" w:type="dxa"/>
            <w:gridSpan w:val="2"/>
            <w:vAlign w:val="center"/>
          </w:tcPr>
          <w:p w:rsidR="000B484D" w:rsidRPr="00C009AC" w:rsidRDefault="000B484D" w:rsidP="0075003C">
            <w:pPr>
              <w:spacing w:line="240" w:lineRule="atLeast"/>
              <w:jc w:val="center"/>
              <w:rPr>
                <w:b/>
                <w:sz w:val="20"/>
                <w:szCs w:val="20"/>
              </w:rPr>
            </w:pPr>
            <w:r w:rsidRPr="00C009AC">
              <w:rPr>
                <w:b/>
                <w:sz w:val="20"/>
                <w:szCs w:val="20"/>
              </w:rPr>
              <w:t>Режим работы:</w:t>
            </w:r>
          </w:p>
        </w:tc>
        <w:tc>
          <w:tcPr>
            <w:tcW w:w="1395" w:type="dxa"/>
            <w:vMerge w:val="restart"/>
            <w:vAlign w:val="center"/>
          </w:tcPr>
          <w:p w:rsidR="000B484D" w:rsidRPr="00C009AC" w:rsidRDefault="000B484D" w:rsidP="0075003C">
            <w:pPr>
              <w:spacing w:line="240" w:lineRule="atLeast"/>
              <w:jc w:val="center"/>
              <w:rPr>
                <w:b/>
                <w:sz w:val="20"/>
                <w:szCs w:val="20"/>
              </w:rPr>
            </w:pPr>
            <w:r w:rsidRPr="00C009AC">
              <w:rPr>
                <w:b/>
                <w:sz w:val="20"/>
                <w:szCs w:val="20"/>
              </w:rPr>
              <w:t>Кол-во</w:t>
            </w:r>
          </w:p>
          <w:p w:rsidR="000B484D" w:rsidRPr="00C009AC" w:rsidRDefault="000B484D" w:rsidP="0075003C">
            <w:pPr>
              <w:spacing w:line="240" w:lineRule="atLeast"/>
              <w:jc w:val="center"/>
              <w:rPr>
                <w:b/>
                <w:sz w:val="20"/>
                <w:szCs w:val="20"/>
              </w:rPr>
            </w:pPr>
            <w:r w:rsidRPr="00C009AC">
              <w:rPr>
                <w:b/>
                <w:sz w:val="20"/>
                <w:szCs w:val="20"/>
              </w:rPr>
              <w:t>оборотных</w:t>
            </w:r>
          </w:p>
          <w:p w:rsidR="000B484D" w:rsidRPr="00C009AC" w:rsidRDefault="000B484D" w:rsidP="0075003C">
            <w:pPr>
              <w:spacing w:line="240" w:lineRule="atLeast"/>
              <w:jc w:val="center"/>
              <w:rPr>
                <w:b/>
                <w:sz w:val="20"/>
                <w:szCs w:val="20"/>
              </w:rPr>
            </w:pPr>
            <w:r w:rsidRPr="00C009AC">
              <w:rPr>
                <w:b/>
                <w:sz w:val="20"/>
                <w:szCs w:val="20"/>
              </w:rPr>
              <w:t>рейсов,</w:t>
            </w:r>
          </w:p>
          <w:p w:rsidR="000B484D" w:rsidRPr="00C009AC" w:rsidRDefault="000B484D" w:rsidP="0075003C">
            <w:pPr>
              <w:spacing w:line="240" w:lineRule="atLeast"/>
              <w:jc w:val="center"/>
              <w:rPr>
                <w:b/>
                <w:sz w:val="20"/>
                <w:szCs w:val="20"/>
              </w:rPr>
            </w:pPr>
            <w:r w:rsidRPr="00C009AC">
              <w:rPr>
                <w:b/>
                <w:sz w:val="20"/>
                <w:szCs w:val="20"/>
              </w:rPr>
              <w:t>ед.</w:t>
            </w:r>
          </w:p>
        </w:tc>
        <w:tc>
          <w:tcPr>
            <w:tcW w:w="1381" w:type="dxa"/>
            <w:vMerge w:val="restart"/>
            <w:vAlign w:val="center"/>
          </w:tcPr>
          <w:p w:rsidR="000B484D" w:rsidRPr="00C009AC" w:rsidRDefault="000B484D" w:rsidP="0075003C">
            <w:pPr>
              <w:spacing w:line="240" w:lineRule="atLeast"/>
              <w:jc w:val="center"/>
              <w:rPr>
                <w:b/>
                <w:sz w:val="20"/>
                <w:szCs w:val="20"/>
              </w:rPr>
            </w:pPr>
            <w:r w:rsidRPr="00C009AC">
              <w:rPr>
                <w:b/>
                <w:sz w:val="20"/>
                <w:szCs w:val="20"/>
              </w:rPr>
              <w:t>Пробег на линии по маршруту, км</w:t>
            </w:r>
          </w:p>
        </w:tc>
      </w:tr>
      <w:tr w:rsidR="000B484D" w:rsidRPr="00C009AC" w:rsidTr="003635FD">
        <w:tc>
          <w:tcPr>
            <w:tcW w:w="693" w:type="dxa"/>
            <w:vMerge/>
            <w:vAlign w:val="center"/>
          </w:tcPr>
          <w:p w:rsidR="000B484D" w:rsidRPr="00C009AC" w:rsidRDefault="000B484D" w:rsidP="0075003C">
            <w:pPr>
              <w:spacing w:line="240" w:lineRule="atLeast"/>
              <w:jc w:val="center"/>
              <w:rPr>
                <w:b/>
                <w:sz w:val="20"/>
                <w:szCs w:val="20"/>
              </w:rPr>
            </w:pPr>
          </w:p>
        </w:tc>
        <w:tc>
          <w:tcPr>
            <w:tcW w:w="3990" w:type="dxa"/>
            <w:vMerge/>
            <w:vAlign w:val="center"/>
          </w:tcPr>
          <w:p w:rsidR="000B484D" w:rsidRPr="00C009AC" w:rsidRDefault="000B484D" w:rsidP="0075003C">
            <w:pPr>
              <w:spacing w:line="240" w:lineRule="atLeast"/>
              <w:jc w:val="center"/>
              <w:rPr>
                <w:b/>
                <w:sz w:val="20"/>
                <w:szCs w:val="20"/>
              </w:rPr>
            </w:pPr>
          </w:p>
        </w:tc>
        <w:tc>
          <w:tcPr>
            <w:tcW w:w="1249" w:type="dxa"/>
            <w:vMerge/>
            <w:vAlign w:val="center"/>
          </w:tcPr>
          <w:p w:rsidR="000B484D" w:rsidRPr="00C009AC" w:rsidRDefault="000B484D" w:rsidP="0075003C">
            <w:pPr>
              <w:spacing w:line="240" w:lineRule="atLeast"/>
              <w:jc w:val="center"/>
              <w:rPr>
                <w:b/>
                <w:sz w:val="20"/>
                <w:szCs w:val="20"/>
              </w:rPr>
            </w:pPr>
          </w:p>
        </w:tc>
        <w:tc>
          <w:tcPr>
            <w:tcW w:w="1649" w:type="dxa"/>
            <w:vMerge/>
            <w:vAlign w:val="center"/>
          </w:tcPr>
          <w:p w:rsidR="000B484D" w:rsidRPr="00C009AC" w:rsidRDefault="000B484D" w:rsidP="0075003C">
            <w:pPr>
              <w:spacing w:line="240" w:lineRule="atLeast"/>
              <w:jc w:val="center"/>
              <w:rPr>
                <w:b/>
                <w:sz w:val="20"/>
                <w:szCs w:val="20"/>
              </w:rPr>
            </w:pPr>
          </w:p>
        </w:tc>
        <w:tc>
          <w:tcPr>
            <w:tcW w:w="1606" w:type="dxa"/>
            <w:vMerge/>
            <w:vAlign w:val="center"/>
          </w:tcPr>
          <w:p w:rsidR="000B484D" w:rsidRPr="00C009AC" w:rsidRDefault="000B484D" w:rsidP="0075003C">
            <w:pPr>
              <w:spacing w:line="240" w:lineRule="atLeast"/>
              <w:jc w:val="center"/>
              <w:rPr>
                <w:b/>
                <w:sz w:val="20"/>
                <w:szCs w:val="20"/>
              </w:rPr>
            </w:pPr>
          </w:p>
        </w:tc>
        <w:tc>
          <w:tcPr>
            <w:tcW w:w="2257" w:type="dxa"/>
            <w:vAlign w:val="center"/>
          </w:tcPr>
          <w:p w:rsidR="000B484D" w:rsidRPr="00C009AC" w:rsidRDefault="000B484D" w:rsidP="0075003C">
            <w:pPr>
              <w:spacing w:line="240" w:lineRule="atLeast"/>
              <w:jc w:val="center"/>
              <w:rPr>
                <w:b/>
                <w:sz w:val="20"/>
                <w:szCs w:val="20"/>
              </w:rPr>
            </w:pPr>
            <w:r w:rsidRPr="00C009AC">
              <w:rPr>
                <w:b/>
                <w:sz w:val="20"/>
                <w:szCs w:val="20"/>
              </w:rPr>
              <w:t>Дни недели</w:t>
            </w:r>
          </w:p>
        </w:tc>
        <w:tc>
          <w:tcPr>
            <w:tcW w:w="1197" w:type="dxa"/>
            <w:vAlign w:val="center"/>
          </w:tcPr>
          <w:p w:rsidR="000B484D" w:rsidRPr="00C009AC" w:rsidRDefault="000B484D" w:rsidP="0075003C">
            <w:pPr>
              <w:spacing w:line="240" w:lineRule="atLeast"/>
              <w:jc w:val="center"/>
              <w:rPr>
                <w:b/>
                <w:sz w:val="20"/>
                <w:szCs w:val="20"/>
              </w:rPr>
            </w:pPr>
            <w:r w:rsidRPr="00C009AC">
              <w:rPr>
                <w:b/>
                <w:sz w:val="20"/>
                <w:szCs w:val="20"/>
              </w:rPr>
              <w:t>Кол-во</w:t>
            </w:r>
          </w:p>
          <w:p w:rsidR="000B484D" w:rsidRPr="00C009AC" w:rsidRDefault="000B484D" w:rsidP="0075003C">
            <w:pPr>
              <w:spacing w:line="240" w:lineRule="atLeast"/>
              <w:jc w:val="center"/>
              <w:rPr>
                <w:b/>
                <w:sz w:val="20"/>
                <w:szCs w:val="20"/>
              </w:rPr>
            </w:pPr>
            <w:r w:rsidRPr="00C009AC">
              <w:rPr>
                <w:b/>
                <w:sz w:val="20"/>
                <w:szCs w:val="20"/>
              </w:rPr>
              <w:t>оборотных</w:t>
            </w:r>
          </w:p>
          <w:p w:rsidR="000B484D" w:rsidRPr="00C009AC" w:rsidRDefault="000B484D" w:rsidP="0075003C">
            <w:pPr>
              <w:spacing w:line="240" w:lineRule="atLeast"/>
              <w:jc w:val="center"/>
              <w:rPr>
                <w:b/>
                <w:sz w:val="20"/>
                <w:szCs w:val="20"/>
              </w:rPr>
            </w:pPr>
            <w:r w:rsidRPr="00C009AC">
              <w:rPr>
                <w:b/>
                <w:sz w:val="20"/>
                <w:szCs w:val="20"/>
              </w:rPr>
              <w:t>рейсов за</w:t>
            </w:r>
          </w:p>
          <w:p w:rsidR="000B484D" w:rsidRPr="00C009AC" w:rsidRDefault="000B484D" w:rsidP="0075003C">
            <w:pPr>
              <w:spacing w:line="240" w:lineRule="atLeast"/>
              <w:jc w:val="center"/>
              <w:rPr>
                <w:b/>
                <w:sz w:val="20"/>
                <w:szCs w:val="20"/>
              </w:rPr>
            </w:pPr>
            <w:r w:rsidRPr="00C009AC">
              <w:rPr>
                <w:b/>
                <w:sz w:val="20"/>
                <w:szCs w:val="20"/>
              </w:rPr>
              <w:t>день, ед.</w:t>
            </w:r>
          </w:p>
        </w:tc>
        <w:tc>
          <w:tcPr>
            <w:tcW w:w="1395" w:type="dxa"/>
            <w:vMerge/>
            <w:vAlign w:val="center"/>
          </w:tcPr>
          <w:p w:rsidR="000B484D" w:rsidRPr="00C009AC" w:rsidRDefault="000B484D" w:rsidP="0075003C">
            <w:pPr>
              <w:spacing w:line="240" w:lineRule="atLeast"/>
              <w:jc w:val="center"/>
              <w:rPr>
                <w:b/>
                <w:sz w:val="20"/>
                <w:szCs w:val="20"/>
              </w:rPr>
            </w:pPr>
          </w:p>
        </w:tc>
        <w:tc>
          <w:tcPr>
            <w:tcW w:w="1381" w:type="dxa"/>
            <w:vMerge/>
            <w:vAlign w:val="center"/>
          </w:tcPr>
          <w:p w:rsidR="000B484D" w:rsidRPr="00C009AC" w:rsidRDefault="000B484D" w:rsidP="0075003C">
            <w:pPr>
              <w:spacing w:line="240" w:lineRule="atLeast"/>
              <w:jc w:val="center"/>
              <w:rPr>
                <w:b/>
                <w:sz w:val="20"/>
                <w:szCs w:val="20"/>
              </w:rPr>
            </w:pPr>
          </w:p>
        </w:tc>
      </w:tr>
      <w:tr w:rsidR="00963427" w:rsidRPr="00C009AC" w:rsidTr="0075003C">
        <w:tc>
          <w:tcPr>
            <w:tcW w:w="693" w:type="dxa"/>
            <w:vAlign w:val="center"/>
          </w:tcPr>
          <w:p w:rsidR="00963427" w:rsidRPr="00C009AC" w:rsidRDefault="00963427" w:rsidP="00311780">
            <w:pPr>
              <w:spacing w:line="240" w:lineRule="atLeast"/>
              <w:jc w:val="center"/>
              <w:rPr>
                <w:sz w:val="20"/>
                <w:szCs w:val="20"/>
              </w:rPr>
            </w:pPr>
            <w:r w:rsidRPr="00C009AC">
              <w:rPr>
                <w:sz w:val="20"/>
                <w:szCs w:val="20"/>
              </w:rPr>
              <w:t>1</w:t>
            </w:r>
          </w:p>
        </w:tc>
        <w:tc>
          <w:tcPr>
            <w:tcW w:w="3990" w:type="dxa"/>
          </w:tcPr>
          <w:p w:rsidR="00963427" w:rsidRPr="00635903" w:rsidRDefault="00963427" w:rsidP="00081687">
            <w:pPr>
              <w:spacing w:line="240" w:lineRule="atLeast"/>
              <w:rPr>
                <w:sz w:val="20"/>
                <w:szCs w:val="20"/>
              </w:rPr>
            </w:pPr>
            <w:r w:rsidRPr="00635903">
              <w:rPr>
                <w:sz w:val="20"/>
                <w:szCs w:val="20"/>
              </w:rPr>
              <w:t>Болотное – Б. Чёрное</w:t>
            </w:r>
          </w:p>
        </w:tc>
        <w:tc>
          <w:tcPr>
            <w:tcW w:w="1249" w:type="dxa"/>
            <w:vAlign w:val="center"/>
          </w:tcPr>
          <w:p w:rsidR="00963427" w:rsidRPr="00635903" w:rsidRDefault="00963427" w:rsidP="00081687">
            <w:pPr>
              <w:spacing w:line="240" w:lineRule="atLeast"/>
              <w:jc w:val="center"/>
              <w:rPr>
                <w:sz w:val="20"/>
                <w:szCs w:val="20"/>
              </w:rPr>
            </w:pPr>
            <w:r>
              <w:rPr>
                <w:sz w:val="20"/>
                <w:szCs w:val="20"/>
              </w:rPr>
              <w:t>ПАЗ 3205</w:t>
            </w:r>
          </w:p>
        </w:tc>
        <w:tc>
          <w:tcPr>
            <w:tcW w:w="1649" w:type="dxa"/>
            <w:vAlign w:val="center"/>
          </w:tcPr>
          <w:p w:rsidR="00963427" w:rsidRPr="00635903" w:rsidRDefault="00963427" w:rsidP="00081687">
            <w:pPr>
              <w:spacing w:line="240" w:lineRule="atLeast"/>
              <w:jc w:val="center"/>
              <w:rPr>
                <w:sz w:val="20"/>
                <w:szCs w:val="20"/>
              </w:rPr>
            </w:pPr>
            <w:r>
              <w:rPr>
                <w:sz w:val="20"/>
                <w:szCs w:val="20"/>
              </w:rPr>
              <w:t>1</w:t>
            </w:r>
          </w:p>
        </w:tc>
        <w:tc>
          <w:tcPr>
            <w:tcW w:w="1606" w:type="dxa"/>
          </w:tcPr>
          <w:p w:rsidR="00963427" w:rsidRPr="00635903" w:rsidRDefault="00963427" w:rsidP="00081687">
            <w:pPr>
              <w:spacing w:line="240" w:lineRule="atLeast"/>
              <w:jc w:val="center"/>
              <w:rPr>
                <w:sz w:val="20"/>
                <w:szCs w:val="20"/>
              </w:rPr>
            </w:pPr>
            <w:r>
              <w:rPr>
                <w:sz w:val="20"/>
                <w:szCs w:val="20"/>
              </w:rPr>
              <w:t>86</w:t>
            </w:r>
          </w:p>
        </w:tc>
        <w:tc>
          <w:tcPr>
            <w:tcW w:w="2257" w:type="dxa"/>
          </w:tcPr>
          <w:p w:rsidR="00963427" w:rsidRPr="004534EA" w:rsidRDefault="00963427" w:rsidP="00081687">
            <w:pPr>
              <w:spacing w:line="240" w:lineRule="atLeast"/>
              <w:rPr>
                <w:sz w:val="18"/>
                <w:szCs w:val="18"/>
              </w:rPr>
            </w:pPr>
            <w:r w:rsidRPr="004534EA">
              <w:rPr>
                <w:sz w:val="18"/>
                <w:szCs w:val="18"/>
              </w:rPr>
              <w:t>Пн</w:t>
            </w:r>
            <w:r>
              <w:rPr>
                <w:sz w:val="18"/>
                <w:szCs w:val="18"/>
              </w:rPr>
              <w:t xml:space="preserve">, </w:t>
            </w:r>
            <w:r w:rsidRPr="004534EA">
              <w:rPr>
                <w:sz w:val="18"/>
                <w:szCs w:val="18"/>
              </w:rPr>
              <w:t>Ср, Чт, Пт, Сб, Вс.</w:t>
            </w:r>
          </w:p>
        </w:tc>
        <w:tc>
          <w:tcPr>
            <w:tcW w:w="1197" w:type="dxa"/>
          </w:tcPr>
          <w:p w:rsidR="00963427" w:rsidRPr="00635903" w:rsidRDefault="00963427" w:rsidP="00081687">
            <w:pPr>
              <w:spacing w:line="240" w:lineRule="atLeast"/>
              <w:jc w:val="center"/>
              <w:rPr>
                <w:sz w:val="20"/>
                <w:szCs w:val="20"/>
              </w:rPr>
            </w:pPr>
            <w:r>
              <w:rPr>
                <w:sz w:val="20"/>
                <w:szCs w:val="20"/>
              </w:rPr>
              <w:t>2</w:t>
            </w:r>
          </w:p>
        </w:tc>
        <w:tc>
          <w:tcPr>
            <w:tcW w:w="1395" w:type="dxa"/>
          </w:tcPr>
          <w:p w:rsidR="00963427" w:rsidRPr="00635903" w:rsidRDefault="00963427" w:rsidP="00081687">
            <w:pPr>
              <w:spacing w:line="240" w:lineRule="atLeast"/>
              <w:jc w:val="center"/>
              <w:rPr>
                <w:sz w:val="20"/>
                <w:szCs w:val="20"/>
              </w:rPr>
            </w:pPr>
            <w:r>
              <w:rPr>
                <w:sz w:val="20"/>
                <w:szCs w:val="20"/>
              </w:rPr>
              <w:t>54</w:t>
            </w:r>
          </w:p>
        </w:tc>
        <w:tc>
          <w:tcPr>
            <w:tcW w:w="1381" w:type="dxa"/>
          </w:tcPr>
          <w:p w:rsidR="00963427" w:rsidRPr="00635903" w:rsidRDefault="00963427" w:rsidP="00081687">
            <w:pPr>
              <w:spacing w:line="240" w:lineRule="atLeast"/>
              <w:jc w:val="center"/>
              <w:rPr>
                <w:sz w:val="20"/>
                <w:szCs w:val="20"/>
              </w:rPr>
            </w:pPr>
            <w:r>
              <w:rPr>
                <w:sz w:val="20"/>
                <w:szCs w:val="20"/>
              </w:rPr>
              <w:t>4644</w:t>
            </w:r>
          </w:p>
        </w:tc>
      </w:tr>
    </w:tbl>
    <w:p w:rsidR="000B484D" w:rsidRPr="00C009AC" w:rsidRDefault="000B484D" w:rsidP="000B484D">
      <w:pPr>
        <w:ind w:firstLine="709"/>
        <w:jc w:val="both"/>
        <w:rPr>
          <w:b/>
          <w:sz w:val="28"/>
          <w:szCs w:val="28"/>
        </w:rPr>
      </w:pPr>
    </w:p>
    <w:p w:rsidR="000B484D" w:rsidRPr="00C009AC" w:rsidRDefault="000B484D" w:rsidP="000B484D">
      <w:pPr>
        <w:ind w:firstLine="709"/>
        <w:jc w:val="center"/>
        <w:rPr>
          <w:b/>
          <w:sz w:val="28"/>
          <w:szCs w:val="28"/>
        </w:rPr>
      </w:pPr>
    </w:p>
    <w:p w:rsidR="000B484D" w:rsidRPr="00C009AC" w:rsidRDefault="000B484D" w:rsidP="000B484D">
      <w:pPr>
        <w:ind w:firstLine="851"/>
      </w:pPr>
      <w:r w:rsidRPr="00C009AC">
        <w:rPr>
          <w:sz w:val="28"/>
          <w:szCs w:val="28"/>
        </w:rPr>
        <w:t>Годовые объёмы пассажирских перевозок:</w:t>
      </w:r>
    </w:p>
    <w:p w:rsidR="000B484D" w:rsidRPr="00C009AC" w:rsidRDefault="000B484D" w:rsidP="000B484D">
      <w:pPr>
        <w:ind w:firstLine="709"/>
        <w:jc w:val="both"/>
        <w:rPr>
          <w:sz w:val="20"/>
          <w:szCs w:val="20"/>
        </w:rPr>
      </w:pPr>
    </w:p>
    <w:p w:rsidR="00957523" w:rsidRPr="00C009AC" w:rsidRDefault="00957523" w:rsidP="00957523">
      <w:pPr>
        <w:jc w:val="right"/>
        <w:rPr>
          <w:sz w:val="28"/>
          <w:szCs w:val="28"/>
        </w:rPr>
      </w:pPr>
      <w:r w:rsidRPr="00C009AC">
        <w:rPr>
          <w:sz w:val="28"/>
          <w:szCs w:val="28"/>
        </w:rPr>
        <w:t>Таблица 1</w:t>
      </w:r>
      <w:r>
        <w:rPr>
          <w:sz w:val="28"/>
          <w:szCs w:val="28"/>
        </w:rPr>
        <w:t>9</w:t>
      </w:r>
    </w:p>
    <w:tbl>
      <w:tblPr>
        <w:tblW w:w="155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94"/>
        <w:gridCol w:w="3950"/>
        <w:gridCol w:w="1134"/>
        <w:gridCol w:w="1843"/>
        <w:gridCol w:w="2268"/>
        <w:gridCol w:w="2268"/>
        <w:gridCol w:w="1276"/>
        <w:gridCol w:w="1134"/>
        <w:gridCol w:w="993"/>
      </w:tblGrid>
      <w:tr w:rsidR="000B484D" w:rsidRPr="00C009AC" w:rsidTr="00957523">
        <w:tc>
          <w:tcPr>
            <w:tcW w:w="694" w:type="dxa"/>
            <w:vMerge w:val="restart"/>
            <w:vAlign w:val="center"/>
          </w:tcPr>
          <w:p w:rsidR="000B484D" w:rsidRPr="00C009AC" w:rsidRDefault="000B484D" w:rsidP="0075003C">
            <w:pPr>
              <w:spacing w:line="240" w:lineRule="atLeast"/>
              <w:jc w:val="center"/>
              <w:rPr>
                <w:b/>
                <w:sz w:val="18"/>
                <w:szCs w:val="18"/>
              </w:rPr>
            </w:pPr>
            <w:r w:rsidRPr="00C009AC">
              <w:rPr>
                <w:b/>
                <w:sz w:val="18"/>
                <w:szCs w:val="18"/>
              </w:rPr>
              <w:t>№№</w:t>
            </w:r>
          </w:p>
          <w:p w:rsidR="000B484D" w:rsidRPr="00C009AC" w:rsidRDefault="000B484D" w:rsidP="0075003C">
            <w:pPr>
              <w:spacing w:line="240" w:lineRule="atLeast"/>
              <w:jc w:val="center"/>
              <w:rPr>
                <w:b/>
                <w:sz w:val="18"/>
                <w:szCs w:val="18"/>
              </w:rPr>
            </w:pPr>
            <w:r w:rsidRPr="00C009AC">
              <w:rPr>
                <w:b/>
                <w:sz w:val="18"/>
                <w:szCs w:val="18"/>
              </w:rPr>
              <w:t>п/п</w:t>
            </w:r>
          </w:p>
        </w:tc>
        <w:tc>
          <w:tcPr>
            <w:tcW w:w="3950" w:type="dxa"/>
            <w:vMerge w:val="restart"/>
            <w:vAlign w:val="center"/>
          </w:tcPr>
          <w:p w:rsidR="000B484D" w:rsidRPr="00C009AC" w:rsidRDefault="000B484D" w:rsidP="0075003C">
            <w:pPr>
              <w:spacing w:line="240" w:lineRule="atLeast"/>
              <w:jc w:val="center"/>
              <w:rPr>
                <w:b/>
                <w:sz w:val="18"/>
                <w:szCs w:val="18"/>
              </w:rPr>
            </w:pPr>
            <w:r w:rsidRPr="00C009AC">
              <w:rPr>
                <w:b/>
                <w:sz w:val="18"/>
                <w:szCs w:val="18"/>
              </w:rPr>
              <w:t>Наименование маршрута</w:t>
            </w:r>
          </w:p>
        </w:tc>
        <w:tc>
          <w:tcPr>
            <w:tcW w:w="1134" w:type="dxa"/>
            <w:vMerge w:val="restart"/>
            <w:vAlign w:val="center"/>
          </w:tcPr>
          <w:p w:rsidR="000B484D" w:rsidRPr="00C009AC" w:rsidRDefault="000B484D" w:rsidP="0075003C">
            <w:pPr>
              <w:spacing w:line="240" w:lineRule="atLeast"/>
              <w:jc w:val="center"/>
              <w:rPr>
                <w:b/>
                <w:sz w:val="18"/>
                <w:szCs w:val="18"/>
              </w:rPr>
            </w:pPr>
            <w:r w:rsidRPr="00C009AC">
              <w:rPr>
                <w:b/>
                <w:sz w:val="18"/>
                <w:szCs w:val="18"/>
              </w:rPr>
              <w:t>Марка</w:t>
            </w:r>
          </w:p>
          <w:p w:rsidR="000B484D" w:rsidRPr="00C009AC" w:rsidRDefault="000B484D" w:rsidP="0075003C">
            <w:pPr>
              <w:spacing w:line="240" w:lineRule="atLeast"/>
              <w:jc w:val="center"/>
              <w:rPr>
                <w:b/>
                <w:sz w:val="18"/>
                <w:szCs w:val="18"/>
              </w:rPr>
            </w:pPr>
            <w:r w:rsidRPr="00C009AC">
              <w:rPr>
                <w:b/>
                <w:sz w:val="18"/>
                <w:szCs w:val="18"/>
              </w:rPr>
              <w:t>автобуса</w:t>
            </w:r>
          </w:p>
        </w:tc>
        <w:tc>
          <w:tcPr>
            <w:tcW w:w="1843" w:type="dxa"/>
            <w:vMerge w:val="restart"/>
            <w:vAlign w:val="center"/>
          </w:tcPr>
          <w:p w:rsidR="000B484D" w:rsidRPr="00C009AC" w:rsidRDefault="000B484D" w:rsidP="0075003C">
            <w:pPr>
              <w:spacing w:line="240" w:lineRule="atLeast"/>
              <w:jc w:val="center"/>
              <w:rPr>
                <w:b/>
                <w:sz w:val="18"/>
                <w:szCs w:val="18"/>
              </w:rPr>
            </w:pPr>
            <w:r w:rsidRPr="00C009AC">
              <w:rPr>
                <w:b/>
                <w:sz w:val="18"/>
                <w:szCs w:val="18"/>
              </w:rPr>
              <w:t>Кол-во  автобусов</w:t>
            </w:r>
          </w:p>
          <w:p w:rsidR="000B484D" w:rsidRPr="00C009AC" w:rsidRDefault="000B484D" w:rsidP="0075003C">
            <w:pPr>
              <w:spacing w:line="240" w:lineRule="atLeast"/>
              <w:jc w:val="center"/>
              <w:rPr>
                <w:b/>
                <w:sz w:val="18"/>
                <w:szCs w:val="18"/>
              </w:rPr>
            </w:pPr>
            <w:r w:rsidRPr="00C009AC">
              <w:rPr>
                <w:b/>
                <w:sz w:val="18"/>
                <w:szCs w:val="18"/>
              </w:rPr>
              <w:t>на маршруте, ед.</w:t>
            </w:r>
          </w:p>
        </w:tc>
        <w:tc>
          <w:tcPr>
            <w:tcW w:w="2268" w:type="dxa"/>
            <w:vMerge w:val="restart"/>
            <w:vAlign w:val="center"/>
          </w:tcPr>
          <w:p w:rsidR="000B484D" w:rsidRPr="00C009AC" w:rsidRDefault="000B484D" w:rsidP="0075003C">
            <w:pPr>
              <w:spacing w:line="240" w:lineRule="atLeast"/>
              <w:jc w:val="center"/>
              <w:rPr>
                <w:b/>
                <w:sz w:val="18"/>
                <w:szCs w:val="18"/>
              </w:rPr>
            </w:pPr>
            <w:r w:rsidRPr="00C009AC">
              <w:rPr>
                <w:b/>
                <w:sz w:val="18"/>
                <w:szCs w:val="18"/>
              </w:rPr>
              <w:t xml:space="preserve">Общая </w:t>
            </w:r>
          </w:p>
          <w:p w:rsidR="000B484D" w:rsidRPr="00C009AC" w:rsidRDefault="000B484D" w:rsidP="0075003C">
            <w:pPr>
              <w:spacing w:line="240" w:lineRule="atLeast"/>
              <w:jc w:val="center"/>
              <w:rPr>
                <w:b/>
                <w:sz w:val="18"/>
                <w:szCs w:val="18"/>
              </w:rPr>
            </w:pPr>
            <w:r w:rsidRPr="00C009AC">
              <w:rPr>
                <w:b/>
                <w:sz w:val="18"/>
                <w:szCs w:val="18"/>
              </w:rPr>
              <w:t>протяжённость</w:t>
            </w:r>
          </w:p>
          <w:p w:rsidR="000B484D" w:rsidRPr="00C009AC" w:rsidRDefault="000B484D" w:rsidP="0075003C">
            <w:pPr>
              <w:spacing w:line="240" w:lineRule="atLeast"/>
              <w:jc w:val="center"/>
              <w:rPr>
                <w:b/>
                <w:sz w:val="18"/>
                <w:szCs w:val="18"/>
              </w:rPr>
            </w:pPr>
            <w:r w:rsidRPr="00C009AC">
              <w:rPr>
                <w:b/>
                <w:sz w:val="18"/>
                <w:szCs w:val="18"/>
              </w:rPr>
              <w:t>маршрута</w:t>
            </w:r>
          </w:p>
          <w:p w:rsidR="000B484D" w:rsidRPr="00C009AC" w:rsidRDefault="000B484D" w:rsidP="0075003C">
            <w:pPr>
              <w:spacing w:line="240" w:lineRule="atLeast"/>
              <w:jc w:val="center"/>
              <w:rPr>
                <w:b/>
                <w:sz w:val="18"/>
                <w:szCs w:val="18"/>
              </w:rPr>
            </w:pPr>
            <w:r w:rsidRPr="00C009AC">
              <w:rPr>
                <w:b/>
                <w:sz w:val="18"/>
                <w:szCs w:val="18"/>
              </w:rPr>
              <w:t>(оборотного рейса), км</w:t>
            </w:r>
          </w:p>
        </w:tc>
        <w:tc>
          <w:tcPr>
            <w:tcW w:w="3544" w:type="dxa"/>
            <w:gridSpan w:val="2"/>
            <w:vAlign w:val="center"/>
          </w:tcPr>
          <w:p w:rsidR="000B484D" w:rsidRPr="00C009AC" w:rsidRDefault="000B484D" w:rsidP="0075003C">
            <w:pPr>
              <w:spacing w:line="240" w:lineRule="atLeast"/>
              <w:jc w:val="center"/>
              <w:rPr>
                <w:b/>
                <w:sz w:val="18"/>
                <w:szCs w:val="18"/>
              </w:rPr>
            </w:pPr>
            <w:r w:rsidRPr="00C009AC">
              <w:rPr>
                <w:b/>
                <w:sz w:val="18"/>
                <w:szCs w:val="18"/>
              </w:rPr>
              <w:t>Режим работы:</w:t>
            </w:r>
          </w:p>
        </w:tc>
        <w:tc>
          <w:tcPr>
            <w:tcW w:w="1134" w:type="dxa"/>
            <w:vMerge w:val="restart"/>
            <w:vAlign w:val="center"/>
          </w:tcPr>
          <w:p w:rsidR="000B484D" w:rsidRPr="00C009AC" w:rsidRDefault="000B484D" w:rsidP="0075003C">
            <w:pPr>
              <w:spacing w:line="240" w:lineRule="atLeast"/>
              <w:jc w:val="center"/>
              <w:rPr>
                <w:b/>
                <w:sz w:val="18"/>
                <w:szCs w:val="18"/>
              </w:rPr>
            </w:pPr>
            <w:r w:rsidRPr="00C009AC">
              <w:rPr>
                <w:b/>
                <w:sz w:val="18"/>
                <w:szCs w:val="18"/>
              </w:rPr>
              <w:t>Годовое</w:t>
            </w:r>
          </w:p>
          <w:p w:rsidR="000B484D" w:rsidRPr="00C009AC" w:rsidRDefault="000B484D" w:rsidP="0075003C">
            <w:pPr>
              <w:spacing w:line="240" w:lineRule="atLeast"/>
              <w:jc w:val="center"/>
              <w:rPr>
                <w:b/>
                <w:sz w:val="18"/>
                <w:szCs w:val="18"/>
              </w:rPr>
            </w:pPr>
            <w:r w:rsidRPr="00C009AC">
              <w:rPr>
                <w:b/>
                <w:sz w:val="18"/>
                <w:szCs w:val="18"/>
              </w:rPr>
              <w:t>кол-во</w:t>
            </w:r>
          </w:p>
          <w:p w:rsidR="000B484D" w:rsidRPr="00C009AC" w:rsidRDefault="000B484D" w:rsidP="0075003C">
            <w:pPr>
              <w:spacing w:line="240" w:lineRule="atLeast"/>
              <w:jc w:val="center"/>
              <w:rPr>
                <w:b/>
                <w:sz w:val="18"/>
                <w:szCs w:val="18"/>
              </w:rPr>
            </w:pPr>
            <w:r w:rsidRPr="00C009AC">
              <w:rPr>
                <w:b/>
                <w:sz w:val="18"/>
                <w:szCs w:val="18"/>
              </w:rPr>
              <w:t>оборотных</w:t>
            </w:r>
          </w:p>
          <w:p w:rsidR="000B484D" w:rsidRPr="00C009AC" w:rsidRDefault="000B484D" w:rsidP="0075003C">
            <w:pPr>
              <w:spacing w:line="240" w:lineRule="atLeast"/>
              <w:jc w:val="center"/>
              <w:rPr>
                <w:b/>
                <w:sz w:val="18"/>
                <w:szCs w:val="18"/>
              </w:rPr>
            </w:pPr>
            <w:r w:rsidRPr="00C009AC">
              <w:rPr>
                <w:b/>
                <w:sz w:val="18"/>
                <w:szCs w:val="18"/>
              </w:rPr>
              <w:t>рейсов,</w:t>
            </w:r>
          </w:p>
          <w:p w:rsidR="000B484D" w:rsidRPr="00C009AC" w:rsidRDefault="000B484D" w:rsidP="0075003C">
            <w:pPr>
              <w:spacing w:line="240" w:lineRule="atLeast"/>
              <w:jc w:val="center"/>
              <w:rPr>
                <w:b/>
                <w:sz w:val="18"/>
                <w:szCs w:val="18"/>
              </w:rPr>
            </w:pPr>
            <w:r w:rsidRPr="00C009AC">
              <w:rPr>
                <w:b/>
                <w:sz w:val="18"/>
                <w:szCs w:val="18"/>
              </w:rPr>
              <w:t>ед.</w:t>
            </w:r>
          </w:p>
        </w:tc>
        <w:tc>
          <w:tcPr>
            <w:tcW w:w="993" w:type="dxa"/>
            <w:vMerge w:val="restart"/>
            <w:vAlign w:val="center"/>
          </w:tcPr>
          <w:p w:rsidR="000B484D" w:rsidRPr="00C009AC" w:rsidRDefault="000B484D" w:rsidP="0075003C">
            <w:pPr>
              <w:spacing w:line="240" w:lineRule="atLeast"/>
              <w:jc w:val="center"/>
              <w:rPr>
                <w:b/>
                <w:sz w:val="18"/>
                <w:szCs w:val="18"/>
              </w:rPr>
            </w:pPr>
            <w:r w:rsidRPr="00C009AC">
              <w:rPr>
                <w:b/>
                <w:sz w:val="18"/>
                <w:szCs w:val="18"/>
              </w:rPr>
              <w:t>Годовой</w:t>
            </w:r>
          </w:p>
          <w:p w:rsidR="000B484D" w:rsidRPr="00C009AC" w:rsidRDefault="000B484D" w:rsidP="0075003C">
            <w:pPr>
              <w:spacing w:line="240" w:lineRule="atLeast"/>
              <w:jc w:val="center"/>
              <w:rPr>
                <w:b/>
                <w:sz w:val="18"/>
                <w:szCs w:val="18"/>
              </w:rPr>
            </w:pPr>
            <w:r w:rsidRPr="00C009AC">
              <w:rPr>
                <w:b/>
                <w:sz w:val="18"/>
                <w:szCs w:val="18"/>
              </w:rPr>
              <w:t>пробег на линии по маршруту, км</w:t>
            </w:r>
          </w:p>
        </w:tc>
      </w:tr>
      <w:tr w:rsidR="000B484D" w:rsidRPr="00C009AC" w:rsidTr="00957523">
        <w:tc>
          <w:tcPr>
            <w:tcW w:w="694" w:type="dxa"/>
            <w:vMerge/>
            <w:vAlign w:val="center"/>
          </w:tcPr>
          <w:p w:rsidR="000B484D" w:rsidRPr="00C009AC" w:rsidRDefault="000B484D" w:rsidP="0075003C">
            <w:pPr>
              <w:spacing w:line="240" w:lineRule="atLeast"/>
              <w:jc w:val="center"/>
              <w:rPr>
                <w:b/>
                <w:sz w:val="20"/>
                <w:szCs w:val="20"/>
              </w:rPr>
            </w:pPr>
          </w:p>
        </w:tc>
        <w:tc>
          <w:tcPr>
            <w:tcW w:w="3950" w:type="dxa"/>
            <w:vMerge/>
            <w:vAlign w:val="center"/>
          </w:tcPr>
          <w:p w:rsidR="000B484D" w:rsidRPr="00C009AC" w:rsidRDefault="000B484D" w:rsidP="0075003C">
            <w:pPr>
              <w:spacing w:line="240" w:lineRule="atLeast"/>
              <w:jc w:val="center"/>
              <w:rPr>
                <w:b/>
                <w:sz w:val="20"/>
                <w:szCs w:val="20"/>
              </w:rPr>
            </w:pPr>
          </w:p>
        </w:tc>
        <w:tc>
          <w:tcPr>
            <w:tcW w:w="1134" w:type="dxa"/>
            <w:vMerge/>
            <w:vAlign w:val="center"/>
          </w:tcPr>
          <w:p w:rsidR="000B484D" w:rsidRPr="00C009AC" w:rsidRDefault="000B484D" w:rsidP="0075003C">
            <w:pPr>
              <w:spacing w:line="240" w:lineRule="atLeast"/>
              <w:jc w:val="center"/>
              <w:rPr>
                <w:b/>
                <w:sz w:val="20"/>
                <w:szCs w:val="20"/>
              </w:rPr>
            </w:pPr>
          </w:p>
        </w:tc>
        <w:tc>
          <w:tcPr>
            <w:tcW w:w="1843" w:type="dxa"/>
            <w:vMerge/>
            <w:vAlign w:val="center"/>
          </w:tcPr>
          <w:p w:rsidR="000B484D" w:rsidRPr="00C009AC" w:rsidRDefault="000B484D" w:rsidP="0075003C">
            <w:pPr>
              <w:spacing w:line="240" w:lineRule="atLeast"/>
              <w:jc w:val="center"/>
              <w:rPr>
                <w:b/>
                <w:sz w:val="20"/>
                <w:szCs w:val="20"/>
              </w:rPr>
            </w:pPr>
          </w:p>
        </w:tc>
        <w:tc>
          <w:tcPr>
            <w:tcW w:w="2268" w:type="dxa"/>
            <w:vMerge/>
            <w:vAlign w:val="center"/>
          </w:tcPr>
          <w:p w:rsidR="000B484D" w:rsidRPr="00C009AC" w:rsidRDefault="000B484D" w:rsidP="0075003C">
            <w:pPr>
              <w:spacing w:line="240" w:lineRule="atLeast"/>
              <w:jc w:val="center"/>
              <w:rPr>
                <w:b/>
                <w:sz w:val="20"/>
                <w:szCs w:val="20"/>
              </w:rPr>
            </w:pPr>
          </w:p>
        </w:tc>
        <w:tc>
          <w:tcPr>
            <w:tcW w:w="2268" w:type="dxa"/>
            <w:vAlign w:val="center"/>
          </w:tcPr>
          <w:p w:rsidR="000B484D" w:rsidRPr="00C009AC" w:rsidRDefault="000B484D" w:rsidP="0075003C">
            <w:pPr>
              <w:spacing w:line="240" w:lineRule="atLeast"/>
              <w:jc w:val="center"/>
              <w:rPr>
                <w:b/>
                <w:sz w:val="18"/>
                <w:szCs w:val="18"/>
              </w:rPr>
            </w:pPr>
            <w:r w:rsidRPr="00C009AC">
              <w:rPr>
                <w:b/>
                <w:sz w:val="18"/>
                <w:szCs w:val="18"/>
              </w:rPr>
              <w:t>Дни недели</w:t>
            </w:r>
          </w:p>
        </w:tc>
        <w:tc>
          <w:tcPr>
            <w:tcW w:w="1276" w:type="dxa"/>
            <w:vAlign w:val="center"/>
          </w:tcPr>
          <w:p w:rsidR="000B484D" w:rsidRPr="00C009AC" w:rsidRDefault="000B484D" w:rsidP="0075003C">
            <w:pPr>
              <w:spacing w:line="240" w:lineRule="atLeast"/>
              <w:jc w:val="center"/>
              <w:rPr>
                <w:b/>
                <w:sz w:val="18"/>
                <w:szCs w:val="18"/>
              </w:rPr>
            </w:pPr>
            <w:r w:rsidRPr="00C009AC">
              <w:rPr>
                <w:b/>
                <w:sz w:val="18"/>
                <w:szCs w:val="18"/>
              </w:rPr>
              <w:t>Кол-во</w:t>
            </w:r>
          </w:p>
          <w:p w:rsidR="000B484D" w:rsidRPr="00C009AC" w:rsidRDefault="000B484D" w:rsidP="0075003C">
            <w:pPr>
              <w:spacing w:line="240" w:lineRule="atLeast"/>
              <w:jc w:val="center"/>
              <w:rPr>
                <w:b/>
                <w:sz w:val="18"/>
                <w:szCs w:val="18"/>
              </w:rPr>
            </w:pPr>
            <w:r w:rsidRPr="00C009AC">
              <w:rPr>
                <w:b/>
                <w:sz w:val="18"/>
                <w:szCs w:val="18"/>
              </w:rPr>
              <w:t>оборотных</w:t>
            </w:r>
          </w:p>
          <w:p w:rsidR="000B484D" w:rsidRPr="00C009AC" w:rsidRDefault="000B484D" w:rsidP="0075003C">
            <w:pPr>
              <w:spacing w:line="240" w:lineRule="atLeast"/>
              <w:jc w:val="center"/>
              <w:rPr>
                <w:b/>
                <w:sz w:val="18"/>
                <w:szCs w:val="18"/>
              </w:rPr>
            </w:pPr>
            <w:r w:rsidRPr="00C009AC">
              <w:rPr>
                <w:b/>
                <w:sz w:val="18"/>
                <w:szCs w:val="18"/>
              </w:rPr>
              <w:t>рейсов за</w:t>
            </w:r>
          </w:p>
          <w:p w:rsidR="000B484D" w:rsidRPr="00C009AC" w:rsidRDefault="000B484D" w:rsidP="0075003C">
            <w:pPr>
              <w:spacing w:line="240" w:lineRule="atLeast"/>
              <w:jc w:val="center"/>
              <w:rPr>
                <w:b/>
                <w:sz w:val="18"/>
                <w:szCs w:val="18"/>
              </w:rPr>
            </w:pPr>
            <w:r w:rsidRPr="00C009AC">
              <w:rPr>
                <w:b/>
                <w:sz w:val="18"/>
                <w:szCs w:val="18"/>
              </w:rPr>
              <w:t>день, ед.</w:t>
            </w:r>
          </w:p>
        </w:tc>
        <w:tc>
          <w:tcPr>
            <w:tcW w:w="1134" w:type="dxa"/>
            <w:vMerge/>
            <w:vAlign w:val="center"/>
          </w:tcPr>
          <w:p w:rsidR="000B484D" w:rsidRPr="00C009AC" w:rsidRDefault="000B484D" w:rsidP="0075003C">
            <w:pPr>
              <w:spacing w:line="240" w:lineRule="atLeast"/>
              <w:jc w:val="center"/>
              <w:rPr>
                <w:b/>
                <w:sz w:val="20"/>
                <w:szCs w:val="20"/>
              </w:rPr>
            </w:pPr>
          </w:p>
        </w:tc>
        <w:tc>
          <w:tcPr>
            <w:tcW w:w="993" w:type="dxa"/>
            <w:vMerge/>
            <w:vAlign w:val="center"/>
          </w:tcPr>
          <w:p w:rsidR="000B484D" w:rsidRPr="00C009AC" w:rsidRDefault="000B484D" w:rsidP="0075003C">
            <w:pPr>
              <w:spacing w:line="240" w:lineRule="atLeast"/>
              <w:jc w:val="center"/>
              <w:rPr>
                <w:b/>
                <w:sz w:val="20"/>
                <w:szCs w:val="20"/>
              </w:rPr>
            </w:pPr>
          </w:p>
        </w:tc>
      </w:tr>
      <w:tr w:rsidR="00963427" w:rsidRPr="00C009AC" w:rsidTr="00957523">
        <w:trPr>
          <w:trHeight w:val="201"/>
        </w:trPr>
        <w:tc>
          <w:tcPr>
            <w:tcW w:w="694" w:type="dxa"/>
            <w:vAlign w:val="center"/>
          </w:tcPr>
          <w:p w:rsidR="00963427" w:rsidRPr="00C009AC" w:rsidRDefault="00963427" w:rsidP="00311780">
            <w:pPr>
              <w:spacing w:line="240" w:lineRule="atLeast"/>
              <w:jc w:val="center"/>
              <w:rPr>
                <w:sz w:val="20"/>
                <w:szCs w:val="20"/>
              </w:rPr>
            </w:pPr>
            <w:r w:rsidRPr="00C009AC">
              <w:rPr>
                <w:sz w:val="20"/>
                <w:szCs w:val="20"/>
              </w:rPr>
              <w:t>1</w:t>
            </w:r>
          </w:p>
        </w:tc>
        <w:tc>
          <w:tcPr>
            <w:tcW w:w="3950" w:type="dxa"/>
          </w:tcPr>
          <w:p w:rsidR="00963427" w:rsidRPr="00635903" w:rsidRDefault="00963427" w:rsidP="00081687">
            <w:pPr>
              <w:spacing w:line="240" w:lineRule="atLeast"/>
              <w:rPr>
                <w:sz w:val="20"/>
                <w:szCs w:val="20"/>
              </w:rPr>
            </w:pPr>
            <w:r w:rsidRPr="00635903">
              <w:rPr>
                <w:sz w:val="20"/>
                <w:szCs w:val="20"/>
              </w:rPr>
              <w:t>Болотное – Б. Чёрное</w:t>
            </w:r>
          </w:p>
        </w:tc>
        <w:tc>
          <w:tcPr>
            <w:tcW w:w="1134" w:type="dxa"/>
            <w:vAlign w:val="center"/>
          </w:tcPr>
          <w:p w:rsidR="00963427" w:rsidRPr="00635903" w:rsidRDefault="00963427" w:rsidP="00081687">
            <w:pPr>
              <w:spacing w:line="240" w:lineRule="atLeast"/>
              <w:jc w:val="center"/>
              <w:rPr>
                <w:sz w:val="20"/>
                <w:szCs w:val="20"/>
              </w:rPr>
            </w:pPr>
            <w:r>
              <w:rPr>
                <w:sz w:val="20"/>
                <w:szCs w:val="20"/>
              </w:rPr>
              <w:t>ПАЗ 3205</w:t>
            </w:r>
          </w:p>
        </w:tc>
        <w:tc>
          <w:tcPr>
            <w:tcW w:w="1843" w:type="dxa"/>
            <w:vAlign w:val="center"/>
          </w:tcPr>
          <w:p w:rsidR="00963427" w:rsidRPr="00635903" w:rsidRDefault="00963427" w:rsidP="00081687">
            <w:pPr>
              <w:spacing w:line="240" w:lineRule="atLeast"/>
              <w:jc w:val="center"/>
              <w:rPr>
                <w:sz w:val="20"/>
                <w:szCs w:val="20"/>
              </w:rPr>
            </w:pPr>
            <w:r>
              <w:rPr>
                <w:sz w:val="20"/>
                <w:szCs w:val="20"/>
              </w:rPr>
              <w:t>1</w:t>
            </w:r>
          </w:p>
        </w:tc>
        <w:tc>
          <w:tcPr>
            <w:tcW w:w="2268" w:type="dxa"/>
          </w:tcPr>
          <w:p w:rsidR="00963427" w:rsidRPr="00635903" w:rsidRDefault="00963427" w:rsidP="00081687">
            <w:pPr>
              <w:spacing w:line="240" w:lineRule="atLeast"/>
              <w:jc w:val="center"/>
              <w:rPr>
                <w:sz w:val="20"/>
                <w:szCs w:val="20"/>
              </w:rPr>
            </w:pPr>
            <w:r>
              <w:rPr>
                <w:sz w:val="20"/>
                <w:szCs w:val="20"/>
              </w:rPr>
              <w:t>86</w:t>
            </w:r>
          </w:p>
        </w:tc>
        <w:tc>
          <w:tcPr>
            <w:tcW w:w="2268" w:type="dxa"/>
          </w:tcPr>
          <w:p w:rsidR="00963427" w:rsidRPr="004534EA" w:rsidRDefault="00963427" w:rsidP="00081687">
            <w:pPr>
              <w:spacing w:line="240" w:lineRule="atLeast"/>
              <w:rPr>
                <w:sz w:val="18"/>
                <w:szCs w:val="18"/>
              </w:rPr>
            </w:pPr>
            <w:r w:rsidRPr="004534EA">
              <w:rPr>
                <w:sz w:val="18"/>
                <w:szCs w:val="18"/>
              </w:rPr>
              <w:t>Пн</w:t>
            </w:r>
            <w:r>
              <w:rPr>
                <w:sz w:val="18"/>
                <w:szCs w:val="18"/>
              </w:rPr>
              <w:t xml:space="preserve">, </w:t>
            </w:r>
            <w:r w:rsidRPr="004534EA">
              <w:rPr>
                <w:sz w:val="18"/>
                <w:szCs w:val="18"/>
              </w:rPr>
              <w:t>Ср, Чт, Пт, Сб, Вс.</w:t>
            </w:r>
          </w:p>
        </w:tc>
        <w:tc>
          <w:tcPr>
            <w:tcW w:w="1276" w:type="dxa"/>
          </w:tcPr>
          <w:p w:rsidR="00963427" w:rsidRPr="00635903" w:rsidRDefault="00963427" w:rsidP="00081687">
            <w:pPr>
              <w:spacing w:line="240" w:lineRule="atLeast"/>
              <w:jc w:val="center"/>
              <w:rPr>
                <w:sz w:val="20"/>
                <w:szCs w:val="20"/>
              </w:rPr>
            </w:pPr>
            <w:r>
              <w:rPr>
                <w:sz w:val="20"/>
                <w:szCs w:val="20"/>
              </w:rPr>
              <w:t>2</w:t>
            </w:r>
          </w:p>
        </w:tc>
        <w:tc>
          <w:tcPr>
            <w:tcW w:w="1134" w:type="dxa"/>
          </w:tcPr>
          <w:p w:rsidR="00963427" w:rsidRPr="00635903" w:rsidRDefault="00963427" w:rsidP="00081687">
            <w:pPr>
              <w:spacing w:line="240" w:lineRule="atLeast"/>
              <w:jc w:val="center"/>
              <w:rPr>
                <w:sz w:val="20"/>
                <w:szCs w:val="20"/>
              </w:rPr>
            </w:pPr>
            <w:r>
              <w:rPr>
                <w:sz w:val="20"/>
                <w:szCs w:val="20"/>
              </w:rPr>
              <w:t>616</w:t>
            </w:r>
          </w:p>
        </w:tc>
        <w:tc>
          <w:tcPr>
            <w:tcW w:w="993" w:type="dxa"/>
          </w:tcPr>
          <w:p w:rsidR="00963427" w:rsidRPr="00635903" w:rsidRDefault="00963427" w:rsidP="00081687">
            <w:pPr>
              <w:spacing w:line="240" w:lineRule="atLeast"/>
              <w:jc w:val="center"/>
              <w:rPr>
                <w:sz w:val="20"/>
                <w:szCs w:val="20"/>
              </w:rPr>
            </w:pPr>
            <w:r>
              <w:rPr>
                <w:sz w:val="20"/>
                <w:szCs w:val="20"/>
              </w:rPr>
              <w:t>53</w:t>
            </w:r>
          </w:p>
        </w:tc>
      </w:tr>
    </w:tbl>
    <w:p w:rsidR="000B484D" w:rsidRDefault="000B484D" w:rsidP="000B484D">
      <w:pPr>
        <w:ind w:firstLine="851"/>
        <w:jc w:val="center"/>
      </w:pPr>
    </w:p>
    <w:p w:rsidR="000B484D" w:rsidRDefault="000B484D" w:rsidP="000B484D">
      <w:pPr>
        <w:ind w:firstLine="851"/>
        <w:jc w:val="center"/>
      </w:pPr>
    </w:p>
    <w:p w:rsidR="000B484D" w:rsidRDefault="000B484D" w:rsidP="000B484D">
      <w:pPr>
        <w:ind w:firstLine="851"/>
        <w:jc w:val="center"/>
      </w:pPr>
    </w:p>
    <w:p w:rsidR="000B484D" w:rsidRDefault="000B484D" w:rsidP="00FB4BFE">
      <w:pPr>
        <w:ind w:firstLine="851"/>
      </w:pPr>
    </w:p>
    <w:p w:rsidR="000B484D" w:rsidRDefault="000B484D" w:rsidP="00FB4BFE">
      <w:pPr>
        <w:ind w:firstLine="851"/>
      </w:pPr>
    </w:p>
    <w:p w:rsidR="000B484D" w:rsidRDefault="000B484D" w:rsidP="00FB4BFE">
      <w:pPr>
        <w:ind w:firstLine="851"/>
        <w:sectPr w:rsidR="000B484D" w:rsidSect="000B484D">
          <w:pgSz w:w="16838" w:h="11906" w:orient="landscape"/>
          <w:pgMar w:top="1134" w:right="851" w:bottom="1134" w:left="851" w:header="709" w:footer="709" w:gutter="0"/>
          <w:cols w:space="708"/>
          <w:titlePg/>
          <w:docGrid w:linePitch="360"/>
        </w:sectPr>
      </w:pPr>
    </w:p>
    <w:p w:rsidR="00CD6519" w:rsidRDefault="00CD6519" w:rsidP="00FB4BFE">
      <w:pPr>
        <w:jc w:val="both"/>
        <w:rPr>
          <w:sz w:val="28"/>
          <w:szCs w:val="28"/>
        </w:rPr>
      </w:pPr>
      <w:r>
        <w:rPr>
          <w:sz w:val="28"/>
          <w:szCs w:val="28"/>
        </w:rPr>
        <w:lastRenderedPageBreak/>
        <w:t xml:space="preserve">       Техническое обеспечение, отстой и хранение автобусного парка производиться по месту расположения обслуживающих маршруты организаций.</w:t>
      </w:r>
    </w:p>
    <w:p w:rsidR="00CD6519" w:rsidRPr="00601614" w:rsidRDefault="00CD6519" w:rsidP="00FB4BFE">
      <w:pPr>
        <w:tabs>
          <w:tab w:val="left" w:leader="dot" w:pos="9000"/>
        </w:tabs>
        <w:jc w:val="center"/>
        <w:rPr>
          <w:b/>
          <w:sz w:val="28"/>
          <w:szCs w:val="28"/>
        </w:rPr>
      </w:pPr>
      <w:r>
        <w:rPr>
          <w:b/>
          <w:sz w:val="28"/>
          <w:szCs w:val="28"/>
        </w:rPr>
        <w:t>9</w:t>
      </w:r>
      <w:r w:rsidRPr="00601614">
        <w:rPr>
          <w:b/>
          <w:sz w:val="28"/>
          <w:szCs w:val="28"/>
        </w:rPr>
        <w:t>.1.2. Развитие сети автомобильных дорог</w:t>
      </w:r>
    </w:p>
    <w:p w:rsidR="00CD6519" w:rsidRPr="00DA781A" w:rsidRDefault="00CD6519" w:rsidP="00FB4BFE">
      <w:pPr>
        <w:ind w:firstLine="709"/>
        <w:jc w:val="both"/>
        <w:rPr>
          <w:sz w:val="28"/>
          <w:szCs w:val="28"/>
        </w:rPr>
      </w:pPr>
      <w:r w:rsidRPr="00DA781A">
        <w:rPr>
          <w:sz w:val="28"/>
          <w:szCs w:val="28"/>
        </w:rPr>
        <w:t xml:space="preserve">На расчётный срок общая протяжённость дорог по </w:t>
      </w:r>
      <w:r>
        <w:rPr>
          <w:sz w:val="28"/>
          <w:szCs w:val="28"/>
        </w:rPr>
        <w:t xml:space="preserve">сельсовету </w:t>
      </w:r>
      <w:r w:rsidRPr="00DA781A">
        <w:rPr>
          <w:sz w:val="28"/>
          <w:szCs w:val="28"/>
        </w:rPr>
        <w:t>не изменится, изменения предполагаются в части категорийности автодорог.</w:t>
      </w:r>
    </w:p>
    <w:p w:rsidR="00CD6519" w:rsidRDefault="00CD6519" w:rsidP="00FB4BFE">
      <w:pPr>
        <w:ind w:firstLine="709"/>
        <w:jc w:val="both"/>
        <w:rPr>
          <w:b/>
          <w:sz w:val="28"/>
          <w:szCs w:val="28"/>
        </w:rPr>
      </w:pPr>
      <w:r w:rsidRPr="00DA781A">
        <w:rPr>
          <w:sz w:val="28"/>
          <w:szCs w:val="28"/>
        </w:rPr>
        <w:t>Настоящим проектом предполагается увеличение категорийности всех автомобильных дорог, значительное увеличение дорог с усовершенствованным типом покрытия</w:t>
      </w:r>
      <w:r w:rsidR="009040AB">
        <w:rPr>
          <w:sz w:val="28"/>
          <w:szCs w:val="28"/>
        </w:rPr>
        <w:t>.</w:t>
      </w:r>
    </w:p>
    <w:p w:rsidR="00CD6519" w:rsidRPr="002B4D39" w:rsidRDefault="00CD6519" w:rsidP="00BD72F2">
      <w:pPr>
        <w:rPr>
          <w:sz w:val="28"/>
          <w:szCs w:val="28"/>
        </w:rPr>
      </w:pPr>
      <w:r w:rsidRPr="005B62B6">
        <w:rPr>
          <w:sz w:val="28"/>
          <w:szCs w:val="28"/>
        </w:rPr>
        <w:t xml:space="preserve">Настоящим проектом предусмотрено </w:t>
      </w:r>
      <w:r>
        <w:rPr>
          <w:sz w:val="28"/>
          <w:szCs w:val="28"/>
        </w:rPr>
        <w:t>благоустройство и повышение класса муниципальных дорог без изменения их направления и протяженности.</w:t>
      </w:r>
    </w:p>
    <w:p w:rsidR="00CD6519" w:rsidRPr="002A0F8B" w:rsidRDefault="00CD6519" w:rsidP="00FB4BFE">
      <w:pPr>
        <w:ind w:left="-426" w:firstLine="993"/>
        <w:jc w:val="both"/>
        <w:rPr>
          <w:sz w:val="28"/>
          <w:szCs w:val="28"/>
        </w:rPr>
      </w:pPr>
      <w:r w:rsidRPr="002A0F8B">
        <w:rPr>
          <w:sz w:val="28"/>
          <w:szCs w:val="28"/>
        </w:rPr>
        <w:t xml:space="preserve">Грузовыми перевозками в поселении занимаются  </w:t>
      </w:r>
      <w:r>
        <w:rPr>
          <w:sz w:val="28"/>
          <w:szCs w:val="28"/>
        </w:rPr>
        <w:t>Болотнинская АТП</w:t>
      </w:r>
      <w:r w:rsidRPr="002A0F8B">
        <w:rPr>
          <w:sz w:val="28"/>
          <w:szCs w:val="28"/>
        </w:rPr>
        <w:t xml:space="preserve"> и другие предприятия, которые осуществляют перевозку грузов по внутрипоселковому и внутрирайонному сообщению. Предприятия перевозят зерно, щебень, уголь, строительные, лесные и другие грузы. Ремонт и обслуживание автотранспорта  осуществляется на территориях самих автопредприятий.</w:t>
      </w:r>
    </w:p>
    <w:p w:rsidR="00CD6519" w:rsidRPr="002A0F8B" w:rsidRDefault="00CD6519" w:rsidP="00FB4BFE">
      <w:pPr>
        <w:ind w:left="-426" w:firstLine="993"/>
        <w:jc w:val="both"/>
        <w:rPr>
          <w:sz w:val="28"/>
          <w:szCs w:val="28"/>
        </w:rPr>
      </w:pPr>
      <w:r>
        <w:rPr>
          <w:sz w:val="28"/>
          <w:szCs w:val="28"/>
        </w:rPr>
        <w:t xml:space="preserve">      </w:t>
      </w:r>
      <w:r w:rsidRPr="002A0F8B">
        <w:rPr>
          <w:sz w:val="28"/>
          <w:szCs w:val="28"/>
        </w:rPr>
        <w:t>Часть перевозок осуществляется на индивидуальном и ведомственном транспорте. Индивидуальный транспорт хранится на участках усадебной застройки, ведомственный транспорт - на участках предприятий и организаций.</w:t>
      </w:r>
    </w:p>
    <w:p w:rsidR="00CD6519" w:rsidRPr="002A0F8B" w:rsidRDefault="00CD6519" w:rsidP="00FB4BFE">
      <w:pPr>
        <w:ind w:left="-426" w:firstLine="993"/>
        <w:jc w:val="both"/>
        <w:rPr>
          <w:sz w:val="28"/>
          <w:szCs w:val="28"/>
        </w:rPr>
      </w:pPr>
      <w:r w:rsidRPr="002A0F8B">
        <w:rPr>
          <w:sz w:val="28"/>
          <w:szCs w:val="28"/>
        </w:rPr>
        <w:t xml:space="preserve">Автостоянок среди жилой застройки практически нет. Небольшие автостоянки организованы у администрации в центре </w:t>
      </w:r>
      <w:r w:rsidR="00963427">
        <w:rPr>
          <w:sz w:val="28"/>
          <w:szCs w:val="28"/>
        </w:rPr>
        <w:t>Варламово</w:t>
      </w:r>
      <w:r w:rsidRPr="002A0F8B">
        <w:rPr>
          <w:sz w:val="28"/>
          <w:szCs w:val="28"/>
        </w:rPr>
        <w:t xml:space="preserve">. </w:t>
      </w:r>
    </w:p>
    <w:p w:rsidR="00CD6519" w:rsidRDefault="00CD6519" w:rsidP="00FB4BFE">
      <w:pPr>
        <w:ind w:left="-426" w:firstLine="993"/>
        <w:jc w:val="both"/>
        <w:rPr>
          <w:sz w:val="28"/>
          <w:szCs w:val="28"/>
        </w:rPr>
      </w:pPr>
      <w:r>
        <w:rPr>
          <w:sz w:val="28"/>
          <w:szCs w:val="28"/>
        </w:rPr>
        <w:t xml:space="preserve">       </w:t>
      </w:r>
      <w:r w:rsidRPr="002A0F8B">
        <w:rPr>
          <w:sz w:val="28"/>
          <w:szCs w:val="28"/>
        </w:rPr>
        <w:t xml:space="preserve">Пешеходное движение </w:t>
      </w:r>
      <w:r>
        <w:rPr>
          <w:sz w:val="28"/>
          <w:szCs w:val="28"/>
        </w:rPr>
        <w:t xml:space="preserve">в </w:t>
      </w:r>
      <w:r w:rsidR="00963427">
        <w:rPr>
          <w:sz w:val="28"/>
          <w:szCs w:val="28"/>
        </w:rPr>
        <w:t>Варламово</w:t>
      </w:r>
      <w:r w:rsidR="001350B2">
        <w:rPr>
          <w:sz w:val="28"/>
          <w:szCs w:val="28"/>
        </w:rPr>
        <w:t xml:space="preserve"> и деревнях</w:t>
      </w:r>
      <w:r>
        <w:rPr>
          <w:sz w:val="28"/>
          <w:szCs w:val="28"/>
        </w:rPr>
        <w:t xml:space="preserve"> </w:t>
      </w:r>
      <w:r w:rsidRPr="002A0F8B">
        <w:rPr>
          <w:sz w:val="28"/>
          <w:szCs w:val="28"/>
        </w:rPr>
        <w:t>осуществляется по главным направления к местам приложения труда и обще</w:t>
      </w:r>
      <w:r>
        <w:rPr>
          <w:sz w:val="28"/>
          <w:szCs w:val="28"/>
        </w:rPr>
        <w:t>поселков</w:t>
      </w:r>
      <w:r w:rsidRPr="002A0F8B">
        <w:rPr>
          <w:sz w:val="28"/>
          <w:szCs w:val="28"/>
        </w:rPr>
        <w:t>ому центру, а также к детским и учебным учреждениям</w:t>
      </w:r>
      <w:r>
        <w:rPr>
          <w:sz w:val="28"/>
          <w:szCs w:val="28"/>
        </w:rPr>
        <w:t>.</w:t>
      </w:r>
    </w:p>
    <w:p w:rsidR="000B484D" w:rsidRPr="00A76E58" w:rsidRDefault="003470DA" w:rsidP="000B484D">
      <w:pPr>
        <w:ind w:firstLine="709"/>
        <w:jc w:val="center"/>
        <w:rPr>
          <w:b/>
          <w:sz w:val="28"/>
          <w:szCs w:val="28"/>
        </w:rPr>
      </w:pPr>
      <w:r>
        <w:rPr>
          <w:b/>
          <w:sz w:val="28"/>
          <w:szCs w:val="28"/>
        </w:rPr>
        <w:t>Автомобильные</w:t>
      </w:r>
      <w:r w:rsidR="000B484D" w:rsidRPr="00A76E58">
        <w:rPr>
          <w:b/>
          <w:sz w:val="28"/>
          <w:szCs w:val="28"/>
        </w:rPr>
        <w:t xml:space="preserve"> дорог общего пользования Болотнинского района, отнесённых к государственной собственности Новосибирской области</w:t>
      </w:r>
    </w:p>
    <w:p w:rsidR="000B484D" w:rsidRPr="006B2C99" w:rsidRDefault="000B484D" w:rsidP="000B484D">
      <w:pPr>
        <w:ind w:firstLine="709"/>
        <w:jc w:val="right"/>
        <w:rPr>
          <w:sz w:val="28"/>
          <w:szCs w:val="28"/>
        </w:rPr>
      </w:pPr>
      <w:r w:rsidRPr="006B2C99">
        <w:rPr>
          <w:sz w:val="28"/>
          <w:szCs w:val="28"/>
        </w:rPr>
        <w:t xml:space="preserve">Таблица </w:t>
      </w:r>
      <w:r w:rsidR="006B2C99" w:rsidRPr="006B2C99">
        <w:rPr>
          <w:sz w:val="28"/>
          <w:szCs w:val="28"/>
        </w:rPr>
        <w:t>20</w:t>
      </w:r>
    </w:p>
    <w:p w:rsidR="000B484D" w:rsidRPr="006B2C99" w:rsidRDefault="000B484D" w:rsidP="000B484D">
      <w:pPr>
        <w:ind w:firstLine="709"/>
        <w:jc w:val="both"/>
        <w:rPr>
          <w:sz w:val="28"/>
          <w:szCs w:val="28"/>
        </w:rPr>
      </w:pPr>
      <w:r w:rsidRPr="006B2C99">
        <w:rPr>
          <w:sz w:val="28"/>
          <w:szCs w:val="28"/>
        </w:rPr>
        <w:t xml:space="preserve">по состоянию на 01.01. </w:t>
      </w:r>
      <w:smartTag w:uri="urn:schemas-microsoft-com:office:smarttags" w:element="metricconverter">
        <w:smartTagPr>
          <w:attr w:name="ProductID" w:val="2011 г"/>
        </w:smartTagPr>
        <w:r w:rsidRPr="006B2C99">
          <w:rPr>
            <w:sz w:val="28"/>
            <w:szCs w:val="28"/>
          </w:rPr>
          <w:t>2011 г</w:t>
        </w:r>
      </w:smartTag>
      <w:r w:rsidRPr="006B2C99">
        <w:rPr>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3"/>
        <w:gridCol w:w="1075"/>
        <w:gridCol w:w="798"/>
        <w:gridCol w:w="485"/>
        <w:gridCol w:w="512"/>
        <w:gridCol w:w="507"/>
        <w:gridCol w:w="617"/>
        <w:gridCol w:w="630"/>
        <w:gridCol w:w="381"/>
        <w:gridCol w:w="450"/>
        <w:gridCol w:w="451"/>
        <w:gridCol w:w="528"/>
        <w:gridCol w:w="507"/>
        <w:gridCol w:w="456"/>
        <w:gridCol w:w="328"/>
        <w:gridCol w:w="328"/>
        <w:gridCol w:w="328"/>
        <w:gridCol w:w="455"/>
        <w:gridCol w:w="412"/>
      </w:tblGrid>
      <w:tr w:rsidR="000B484D" w:rsidRPr="00A76E58" w:rsidTr="00963427">
        <w:trPr>
          <w:trHeight w:val="225"/>
        </w:trPr>
        <w:tc>
          <w:tcPr>
            <w:tcW w:w="168" w:type="pct"/>
            <w:vMerge w:val="restart"/>
            <w:textDirection w:val="btLr"/>
            <w:vAlign w:val="center"/>
          </w:tcPr>
          <w:p w:rsidR="000B484D" w:rsidRPr="00A76E58" w:rsidRDefault="000B484D" w:rsidP="0075003C">
            <w:pPr>
              <w:ind w:left="113" w:right="113"/>
              <w:jc w:val="both"/>
              <w:rPr>
                <w:b/>
                <w:sz w:val="14"/>
                <w:szCs w:val="14"/>
              </w:rPr>
            </w:pPr>
            <w:r w:rsidRPr="00A76E58">
              <w:rPr>
                <w:b/>
                <w:sz w:val="14"/>
                <w:szCs w:val="14"/>
              </w:rPr>
              <w:t>№№        п/п</w:t>
            </w:r>
          </w:p>
        </w:tc>
        <w:tc>
          <w:tcPr>
            <w:tcW w:w="562" w:type="pct"/>
            <w:vMerge w:val="restart"/>
            <w:vAlign w:val="center"/>
          </w:tcPr>
          <w:p w:rsidR="000B484D" w:rsidRPr="00A76E58" w:rsidRDefault="000B484D" w:rsidP="0075003C">
            <w:pPr>
              <w:jc w:val="both"/>
              <w:rPr>
                <w:b/>
                <w:sz w:val="14"/>
                <w:szCs w:val="14"/>
              </w:rPr>
            </w:pPr>
            <w:r w:rsidRPr="00A76E58">
              <w:rPr>
                <w:b/>
                <w:sz w:val="14"/>
                <w:szCs w:val="14"/>
              </w:rPr>
              <w:t>Идентификационный номер</w:t>
            </w:r>
          </w:p>
          <w:p w:rsidR="000B484D" w:rsidRPr="00A76E58" w:rsidRDefault="000B484D" w:rsidP="0075003C">
            <w:pPr>
              <w:jc w:val="both"/>
              <w:rPr>
                <w:b/>
                <w:sz w:val="14"/>
                <w:szCs w:val="14"/>
              </w:rPr>
            </w:pPr>
            <w:r w:rsidRPr="00A76E58">
              <w:rPr>
                <w:b/>
                <w:sz w:val="14"/>
                <w:szCs w:val="14"/>
              </w:rPr>
              <w:t>автомобильной</w:t>
            </w:r>
          </w:p>
          <w:p w:rsidR="000B484D" w:rsidRPr="00A76E58" w:rsidRDefault="000B484D" w:rsidP="0075003C">
            <w:pPr>
              <w:jc w:val="both"/>
              <w:rPr>
                <w:b/>
                <w:sz w:val="14"/>
                <w:szCs w:val="14"/>
              </w:rPr>
            </w:pPr>
            <w:r w:rsidRPr="00A76E58">
              <w:rPr>
                <w:b/>
                <w:sz w:val="14"/>
                <w:szCs w:val="14"/>
              </w:rPr>
              <w:t>дороги</w:t>
            </w:r>
          </w:p>
        </w:tc>
        <w:tc>
          <w:tcPr>
            <w:tcW w:w="417" w:type="pct"/>
            <w:vMerge w:val="restart"/>
            <w:vAlign w:val="center"/>
          </w:tcPr>
          <w:p w:rsidR="000B484D" w:rsidRPr="00A76E58" w:rsidRDefault="000B484D" w:rsidP="0075003C">
            <w:pPr>
              <w:jc w:val="both"/>
              <w:rPr>
                <w:b/>
                <w:sz w:val="14"/>
                <w:szCs w:val="14"/>
              </w:rPr>
            </w:pPr>
            <w:r w:rsidRPr="00A76E58">
              <w:rPr>
                <w:b/>
                <w:sz w:val="14"/>
                <w:szCs w:val="14"/>
              </w:rPr>
              <w:t>Наименование дорог</w:t>
            </w:r>
          </w:p>
        </w:tc>
        <w:tc>
          <w:tcPr>
            <w:tcW w:w="253" w:type="pct"/>
            <w:vMerge w:val="restart"/>
            <w:vAlign w:val="center"/>
          </w:tcPr>
          <w:p w:rsidR="000B484D" w:rsidRPr="00A76E58" w:rsidRDefault="000B484D" w:rsidP="0075003C">
            <w:pPr>
              <w:jc w:val="both"/>
              <w:rPr>
                <w:b/>
                <w:sz w:val="14"/>
                <w:szCs w:val="14"/>
              </w:rPr>
            </w:pPr>
            <w:r w:rsidRPr="00A76E58">
              <w:rPr>
                <w:b/>
                <w:sz w:val="14"/>
                <w:szCs w:val="14"/>
              </w:rPr>
              <w:t>Номер</w:t>
            </w:r>
          </w:p>
          <w:p w:rsidR="000B484D" w:rsidRPr="00A76E58" w:rsidRDefault="000B484D" w:rsidP="0075003C">
            <w:pPr>
              <w:jc w:val="both"/>
              <w:rPr>
                <w:b/>
                <w:sz w:val="14"/>
                <w:szCs w:val="14"/>
              </w:rPr>
            </w:pPr>
            <w:r w:rsidRPr="00A76E58">
              <w:rPr>
                <w:b/>
                <w:sz w:val="14"/>
                <w:szCs w:val="14"/>
              </w:rPr>
              <w:t>(код)</w:t>
            </w:r>
          </w:p>
          <w:p w:rsidR="000B484D" w:rsidRPr="00A76E58" w:rsidRDefault="000B484D" w:rsidP="0075003C">
            <w:pPr>
              <w:jc w:val="both"/>
              <w:rPr>
                <w:b/>
                <w:sz w:val="14"/>
                <w:szCs w:val="14"/>
              </w:rPr>
            </w:pPr>
            <w:r w:rsidRPr="00A76E58">
              <w:rPr>
                <w:b/>
                <w:sz w:val="14"/>
                <w:szCs w:val="14"/>
              </w:rPr>
              <w:t>дороги</w:t>
            </w:r>
          </w:p>
        </w:tc>
        <w:tc>
          <w:tcPr>
            <w:tcW w:w="268" w:type="pct"/>
            <w:vMerge w:val="restart"/>
            <w:vAlign w:val="center"/>
          </w:tcPr>
          <w:p w:rsidR="000B484D" w:rsidRPr="00A76E58" w:rsidRDefault="000B484D" w:rsidP="0075003C">
            <w:pPr>
              <w:jc w:val="both"/>
              <w:rPr>
                <w:b/>
                <w:sz w:val="14"/>
                <w:szCs w:val="14"/>
              </w:rPr>
            </w:pPr>
            <w:r w:rsidRPr="00A76E58">
              <w:rPr>
                <w:b/>
                <w:sz w:val="14"/>
                <w:szCs w:val="14"/>
              </w:rPr>
              <w:t>Начало</w:t>
            </w:r>
          </w:p>
          <w:p w:rsidR="000B484D" w:rsidRPr="00A76E58" w:rsidRDefault="000B484D" w:rsidP="0075003C">
            <w:pPr>
              <w:jc w:val="both"/>
              <w:rPr>
                <w:b/>
                <w:sz w:val="14"/>
                <w:szCs w:val="14"/>
              </w:rPr>
            </w:pPr>
            <w:r w:rsidRPr="00A76E58">
              <w:rPr>
                <w:b/>
                <w:sz w:val="14"/>
                <w:szCs w:val="14"/>
              </w:rPr>
              <w:t>дороги,</w:t>
            </w:r>
          </w:p>
          <w:p w:rsidR="000B484D" w:rsidRPr="00A76E58" w:rsidRDefault="000B484D" w:rsidP="0075003C">
            <w:pPr>
              <w:jc w:val="both"/>
              <w:rPr>
                <w:b/>
                <w:sz w:val="14"/>
                <w:szCs w:val="14"/>
              </w:rPr>
            </w:pPr>
            <w:r w:rsidRPr="00A76E58">
              <w:rPr>
                <w:b/>
                <w:sz w:val="14"/>
                <w:szCs w:val="14"/>
              </w:rPr>
              <w:t>км</w:t>
            </w:r>
          </w:p>
        </w:tc>
        <w:tc>
          <w:tcPr>
            <w:tcW w:w="265" w:type="pct"/>
            <w:vMerge w:val="restart"/>
            <w:vAlign w:val="center"/>
          </w:tcPr>
          <w:p w:rsidR="000B484D" w:rsidRPr="00A76E58" w:rsidRDefault="000B484D" w:rsidP="0075003C">
            <w:pPr>
              <w:jc w:val="both"/>
              <w:rPr>
                <w:b/>
                <w:sz w:val="14"/>
                <w:szCs w:val="14"/>
              </w:rPr>
            </w:pPr>
            <w:r w:rsidRPr="00A76E58">
              <w:rPr>
                <w:b/>
                <w:sz w:val="14"/>
                <w:szCs w:val="14"/>
              </w:rPr>
              <w:t>Конец</w:t>
            </w:r>
          </w:p>
          <w:p w:rsidR="000B484D" w:rsidRPr="00A76E58" w:rsidRDefault="000B484D" w:rsidP="0075003C">
            <w:pPr>
              <w:jc w:val="both"/>
              <w:rPr>
                <w:b/>
                <w:sz w:val="14"/>
                <w:szCs w:val="14"/>
              </w:rPr>
            </w:pPr>
            <w:r w:rsidRPr="00A76E58">
              <w:rPr>
                <w:b/>
                <w:sz w:val="14"/>
                <w:szCs w:val="14"/>
              </w:rPr>
              <w:t>дороги,</w:t>
            </w:r>
          </w:p>
          <w:p w:rsidR="000B484D" w:rsidRPr="00A76E58" w:rsidRDefault="000B484D" w:rsidP="0075003C">
            <w:pPr>
              <w:jc w:val="both"/>
              <w:rPr>
                <w:b/>
                <w:sz w:val="14"/>
                <w:szCs w:val="14"/>
              </w:rPr>
            </w:pPr>
            <w:r w:rsidRPr="00A76E58">
              <w:rPr>
                <w:b/>
                <w:sz w:val="14"/>
                <w:szCs w:val="14"/>
              </w:rPr>
              <w:t>км</w:t>
            </w:r>
          </w:p>
        </w:tc>
        <w:tc>
          <w:tcPr>
            <w:tcW w:w="322" w:type="pct"/>
            <w:vMerge w:val="restart"/>
            <w:vAlign w:val="center"/>
          </w:tcPr>
          <w:p w:rsidR="000B484D" w:rsidRPr="00A76E58" w:rsidRDefault="000B484D" w:rsidP="0075003C">
            <w:pPr>
              <w:jc w:val="both"/>
              <w:rPr>
                <w:b/>
                <w:sz w:val="14"/>
                <w:szCs w:val="14"/>
              </w:rPr>
            </w:pPr>
            <w:r w:rsidRPr="00A76E58">
              <w:rPr>
                <w:b/>
                <w:sz w:val="14"/>
                <w:szCs w:val="14"/>
              </w:rPr>
              <w:t>Протяжен</w:t>
            </w:r>
          </w:p>
          <w:p w:rsidR="000B484D" w:rsidRPr="00A76E58" w:rsidRDefault="000B484D" w:rsidP="0075003C">
            <w:pPr>
              <w:jc w:val="both"/>
              <w:rPr>
                <w:b/>
                <w:sz w:val="14"/>
                <w:szCs w:val="14"/>
              </w:rPr>
            </w:pPr>
            <w:r w:rsidRPr="00A76E58">
              <w:rPr>
                <w:b/>
                <w:sz w:val="14"/>
                <w:szCs w:val="14"/>
              </w:rPr>
              <w:t>ность, км</w:t>
            </w:r>
          </w:p>
        </w:tc>
        <w:tc>
          <w:tcPr>
            <w:tcW w:w="329" w:type="pct"/>
            <w:vMerge w:val="restart"/>
            <w:vAlign w:val="center"/>
          </w:tcPr>
          <w:p w:rsidR="000B484D" w:rsidRPr="00A76E58" w:rsidRDefault="000B484D" w:rsidP="0075003C">
            <w:pPr>
              <w:jc w:val="both"/>
              <w:rPr>
                <w:b/>
                <w:sz w:val="14"/>
                <w:szCs w:val="14"/>
              </w:rPr>
            </w:pPr>
            <w:r w:rsidRPr="00A76E58">
              <w:rPr>
                <w:b/>
                <w:sz w:val="14"/>
                <w:szCs w:val="14"/>
              </w:rPr>
              <w:t>Твёрдое</w:t>
            </w:r>
          </w:p>
          <w:p w:rsidR="000B484D" w:rsidRPr="00A76E58" w:rsidRDefault="000B484D" w:rsidP="0075003C">
            <w:pPr>
              <w:jc w:val="both"/>
              <w:rPr>
                <w:b/>
                <w:sz w:val="14"/>
                <w:szCs w:val="14"/>
              </w:rPr>
            </w:pPr>
            <w:r w:rsidRPr="00A76E58">
              <w:rPr>
                <w:b/>
                <w:sz w:val="14"/>
                <w:szCs w:val="14"/>
              </w:rPr>
              <w:t>покрытие,</w:t>
            </w:r>
          </w:p>
          <w:p w:rsidR="000B484D" w:rsidRPr="00A76E58" w:rsidRDefault="000B484D" w:rsidP="0075003C">
            <w:pPr>
              <w:jc w:val="both"/>
              <w:rPr>
                <w:b/>
                <w:sz w:val="14"/>
                <w:szCs w:val="14"/>
              </w:rPr>
            </w:pPr>
            <w:r w:rsidRPr="00A76E58">
              <w:rPr>
                <w:b/>
                <w:sz w:val="14"/>
                <w:szCs w:val="14"/>
              </w:rPr>
              <w:t>км</w:t>
            </w:r>
          </w:p>
        </w:tc>
        <w:tc>
          <w:tcPr>
            <w:tcW w:w="1449" w:type="pct"/>
            <w:gridSpan w:val="6"/>
            <w:vAlign w:val="center"/>
          </w:tcPr>
          <w:p w:rsidR="000B484D" w:rsidRPr="00A76E58" w:rsidRDefault="000B484D" w:rsidP="0075003C">
            <w:pPr>
              <w:jc w:val="both"/>
              <w:rPr>
                <w:b/>
                <w:sz w:val="14"/>
                <w:szCs w:val="14"/>
              </w:rPr>
            </w:pPr>
            <w:r w:rsidRPr="00A76E58">
              <w:rPr>
                <w:b/>
                <w:sz w:val="14"/>
                <w:szCs w:val="14"/>
              </w:rPr>
              <w:t>В том числе по типам покрытия, км</w:t>
            </w:r>
          </w:p>
        </w:tc>
        <w:tc>
          <w:tcPr>
            <w:tcW w:w="967" w:type="pct"/>
            <w:gridSpan w:val="5"/>
            <w:vAlign w:val="center"/>
          </w:tcPr>
          <w:p w:rsidR="000B484D" w:rsidRPr="00A76E58" w:rsidRDefault="000B484D" w:rsidP="0075003C">
            <w:pPr>
              <w:jc w:val="both"/>
              <w:rPr>
                <w:b/>
                <w:sz w:val="14"/>
                <w:szCs w:val="14"/>
              </w:rPr>
            </w:pPr>
            <w:r w:rsidRPr="00A76E58">
              <w:rPr>
                <w:b/>
                <w:sz w:val="14"/>
                <w:szCs w:val="14"/>
              </w:rPr>
              <w:t>Техническая категория, км</w:t>
            </w:r>
          </w:p>
        </w:tc>
      </w:tr>
      <w:tr w:rsidR="000B484D" w:rsidRPr="00A76E58" w:rsidTr="00963427">
        <w:trPr>
          <w:trHeight w:val="225"/>
        </w:trPr>
        <w:tc>
          <w:tcPr>
            <w:tcW w:w="168" w:type="pct"/>
            <w:vMerge/>
            <w:vAlign w:val="center"/>
          </w:tcPr>
          <w:p w:rsidR="000B484D" w:rsidRPr="00A76E58" w:rsidRDefault="000B484D" w:rsidP="0075003C">
            <w:pPr>
              <w:jc w:val="both"/>
              <w:rPr>
                <w:sz w:val="14"/>
                <w:szCs w:val="14"/>
              </w:rPr>
            </w:pPr>
          </w:p>
        </w:tc>
        <w:tc>
          <w:tcPr>
            <w:tcW w:w="562" w:type="pct"/>
            <w:vMerge/>
            <w:vAlign w:val="center"/>
          </w:tcPr>
          <w:p w:rsidR="000B484D" w:rsidRPr="00A76E58" w:rsidRDefault="000B484D" w:rsidP="0075003C">
            <w:pPr>
              <w:jc w:val="both"/>
              <w:rPr>
                <w:sz w:val="14"/>
                <w:szCs w:val="14"/>
              </w:rPr>
            </w:pPr>
          </w:p>
        </w:tc>
        <w:tc>
          <w:tcPr>
            <w:tcW w:w="417" w:type="pct"/>
            <w:vMerge/>
            <w:vAlign w:val="center"/>
          </w:tcPr>
          <w:p w:rsidR="000B484D" w:rsidRPr="00A76E58" w:rsidRDefault="000B484D" w:rsidP="0075003C">
            <w:pPr>
              <w:jc w:val="both"/>
              <w:rPr>
                <w:sz w:val="14"/>
                <w:szCs w:val="14"/>
              </w:rPr>
            </w:pPr>
          </w:p>
        </w:tc>
        <w:tc>
          <w:tcPr>
            <w:tcW w:w="253" w:type="pct"/>
            <w:vMerge/>
            <w:vAlign w:val="center"/>
          </w:tcPr>
          <w:p w:rsidR="000B484D" w:rsidRPr="00A76E58" w:rsidRDefault="000B484D" w:rsidP="0075003C">
            <w:pPr>
              <w:jc w:val="both"/>
              <w:rPr>
                <w:sz w:val="14"/>
                <w:szCs w:val="14"/>
              </w:rPr>
            </w:pPr>
          </w:p>
        </w:tc>
        <w:tc>
          <w:tcPr>
            <w:tcW w:w="268" w:type="pct"/>
            <w:vMerge/>
            <w:vAlign w:val="center"/>
          </w:tcPr>
          <w:p w:rsidR="000B484D" w:rsidRPr="00A76E58" w:rsidRDefault="000B484D" w:rsidP="0075003C">
            <w:pPr>
              <w:jc w:val="both"/>
              <w:rPr>
                <w:sz w:val="14"/>
                <w:szCs w:val="14"/>
              </w:rPr>
            </w:pPr>
          </w:p>
        </w:tc>
        <w:tc>
          <w:tcPr>
            <w:tcW w:w="265" w:type="pct"/>
            <w:vMerge/>
            <w:vAlign w:val="center"/>
          </w:tcPr>
          <w:p w:rsidR="000B484D" w:rsidRPr="00A76E58" w:rsidRDefault="000B484D" w:rsidP="0075003C">
            <w:pPr>
              <w:jc w:val="both"/>
              <w:rPr>
                <w:sz w:val="14"/>
                <w:szCs w:val="14"/>
              </w:rPr>
            </w:pPr>
          </w:p>
        </w:tc>
        <w:tc>
          <w:tcPr>
            <w:tcW w:w="322" w:type="pct"/>
            <w:vMerge/>
            <w:vAlign w:val="center"/>
          </w:tcPr>
          <w:p w:rsidR="000B484D" w:rsidRPr="00A76E58" w:rsidRDefault="000B484D" w:rsidP="0075003C">
            <w:pPr>
              <w:jc w:val="both"/>
              <w:rPr>
                <w:sz w:val="14"/>
                <w:szCs w:val="14"/>
              </w:rPr>
            </w:pPr>
          </w:p>
        </w:tc>
        <w:tc>
          <w:tcPr>
            <w:tcW w:w="329" w:type="pct"/>
            <w:vMerge/>
            <w:vAlign w:val="center"/>
          </w:tcPr>
          <w:p w:rsidR="000B484D" w:rsidRPr="00A76E58" w:rsidRDefault="000B484D" w:rsidP="0075003C">
            <w:pPr>
              <w:jc w:val="both"/>
              <w:rPr>
                <w:sz w:val="14"/>
                <w:szCs w:val="14"/>
              </w:rPr>
            </w:pPr>
          </w:p>
        </w:tc>
        <w:tc>
          <w:tcPr>
            <w:tcW w:w="670" w:type="pct"/>
            <w:gridSpan w:val="3"/>
            <w:vAlign w:val="center"/>
          </w:tcPr>
          <w:p w:rsidR="000B484D" w:rsidRPr="00A76E58" w:rsidRDefault="000B484D" w:rsidP="0075003C">
            <w:pPr>
              <w:jc w:val="both"/>
              <w:rPr>
                <w:b/>
                <w:sz w:val="14"/>
                <w:szCs w:val="14"/>
              </w:rPr>
            </w:pPr>
            <w:r w:rsidRPr="00A76E58">
              <w:rPr>
                <w:b/>
                <w:sz w:val="14"/>
                <w:szCs w:val="14"/>
              </w:rPr>
              <w:t>усовершенствованный</w:t>
            </w:r>
          </w:p>
        </w:tc>
        <w:tc>
          <w:tcPr>
            <w:tcW w:w="541" w:type="pct"/>
            <w:gridSpan w:val="2"/>
            <w:vAlign w:val="center"/>
          </w:tcPr>
          <w:p w:rsidR="000B484D" w:rsidRPr="00A76E58" w:rsidRDefault="000B484D" w:rsidP="0075003C">
            <w:pPr>
              <w:jc w:val="both"/>
              <w:rPr>
                <w:b/>
                <w:sz w:val="14"/>
                <w:szCs w:val="14"/>
              </w:rPr>
            </w:pPr>
            <w:r w:rsidRPr="00A76E58">
              <w:rPr>
                <w:b/>
                <w:sz w:val="14"/>
                <w:szCs w:val="14"/>
              </w:rPr>
              <w:t>переходный</w:t>
            </w:r>
          </w:p>
        </w:tc>
        <w:tc>
          <w:tcPr>
            <w:tcW w:w="238" w:type="pct"/>
            <w:vMerge w:val="restart"/>
            <w:vAlign w:val="center"/>
          </w:tcPr>
          <w:p w:rsidR="000B484D" w:rsidRPr="00A76E58" w:rsidRDefault="000B484D" w:rsidP="0075003C">
            <w:pPr>
              <w:jc w:val="both"/>
              <w:rPr>
                <w:b/>
                <w:sz w:val="14"/>
                <w:szCs w:val="14"/>
              </w:rPr>
            </w:pPr>
            <w:r w:rsidRPr="00A76E58">
              <w:rPr>
                <w:b/>
                <w:sz w:val="14"/>
                <w:szCs w:val="14"/>
              </w:rPr>
              <w:t>грун</w:t>
            </w:r>
          </w:p>
          <w:p w:rsidR="000B484D" w:rsidRPr="00A76E58" w:rsidRDefault="000B484D" w:rsidP="0075003C">
            <w:pPr>
              <w:jc w:val="both"/>
              <w:rPr>
                <w:b/>
                <w:sz w:val="14"/>
                <w:szCs w:val="14"/>
              </w:rPr>
            </w:pPr>
            <w:r w:rsidRPr="00A76E58">
              <w:rPr>
                <w:b/>
                <w:sz w:val="14"/>
                <w:szCs w:val="14"/>
              </w:rPr>
              <w:t>товые</w:t>
            </w:r>
          </w:p>
        </w:tc>
        <w:tc>
          <w:tcPr>
            <w:tcW w:w="171" w:type="pct"/>
            <w:vMerge w:val="restart"/>
            <w:vAlign w:val="center"/>
          </w:tcPr>
          <w:p w:rsidR="000B484D" w:rsidRPr="00A76E58" w:rsidRDefault="000B484D" w:rsidP="0075003C">
            <w:pPr>
              <w:jc w:val="both"/>
              <w:rPr>
                <w:b/>
                <w:sz w:val="14"/>
                <w:szCs w:val="14"/>
                <w:lang w:val="en-US"/>
              </w:rPr>
            </w:pPr>
            <w:r w:rsidRPr="00A76E58">
              <w:rPr>
                <w:b/>
                <w:sz w:val="14"/>
                <w:szCs w:val="14"/>
                <w:lang w:val="en-US"/>
              </w:rPr>
              <w:t>I</w:t>
            </w:r>
          </w:p>
        </w:tc>
        <w:tc>
          <w:tcPr>
            <w:tcW w:w="171" w:type="pct"/>
            <w:vMerge w:val="restart"/>
            <w:vAlign w:val="center"/>
          </w:tcPr>
          <w:p w:rsidR="000B484D" w:rsidRPr="00A76E58" w:rsidRDefault="000B484D" w:rsidP="0075003C">
            <w:pPr>
              <w:jc w:val="both"/>
              <w:rPr>
                <w:b/>
                <w:sz w:val="14"/>
                <w:szCs w:val="14"/>
                <w:lang w:val="en-US"/>
              </w:rPr>
            </w:pPr>
            <w:r w:rsidRPr="00A76E58">
              <w:rPr>
                <w:b/>
                <w:sz w:val="14"/>
                <w:szCs w:val="14"/>
                <w:lang w:val="en-US"/>
              </w:rPr>
              <w:t>II</w:t>
            </w:r>
          </w:p>
        </w:tc>
        <w:tc>
          <w:tcPr>
            <w:tcW w:w="238" w:type="pct"/>
            <w:vMerge w:val="restart"/>
            <w:vAlign w:val="center"/>
          </w:tcPr>
          <w:p w:rsidR="000B484D" w:rsidRPr="00A76E58" w:rsidRDefault="000B484D" w:rsidP="0075003C">
            <w:pPr>
              <w:jc w:val="both"/>
              <w:rPr>
                <w:b/>
                <w:sz w:val="14"/>
                <w:szCs w:val="14"/>
                <w:lang w:val="en-US"/>
              </w:rPr>
            </w:pPr>
            <w:r w:rsidRPr="00A76E58">
              <w:rPr>
                <w:b/>
                <w:sz w:val="14"/>
                <w:szCs w:val="14"/>
                <w:lang w:val="en-US"/>
              </w:rPr>
              <w:t>III</w:t>
            </w:r>
          </w:p>
        </w:tc>
        <w:tc>
          <w:tcPr>
            <w:tcW w:w="215" w:type="pct"/>
            <w:vMerge w:val="restart"/>
            <w:vAlign w:val="center"/>
          </w:tcPr>
          <w:p w:rsidR="000B484D" w:rsidRPr="00A76E58" w:rsidRDefault="000B484D" w:rsidP="0075003C">
            <w:pPr>
              <w:jc w:val="both"/>
              <w:rPr>
                <w:b/>
                <w:sz w:val="14"/>
                <w:szCs w:val="14"/>
                <w:lang w:val="en-US"/>
              </w:rPr>
            </w:pPr>
            <w:r w:rsidRPr="00A76E58">
              <w:rPr>
                <w:b/>
                <w:sz w:val="14"/>
                <w:szCs w:val="14"/>
                <w:lang w:val="en-US"/>
              </w:rPr>
              <w:t>IV</w:t>
            </w:r>
          </w:p>
        </w:tc>
        <w:tc>
          <w:tcPr>
            <w:tcW w:w="171" w:type="pct"/>
            <w:vMerge w:val="restart"/>
            <w:vAlign w:val="center"/>
          </w:tcPr>
          <w:p w:rsidR="000B484D" w:rsidRPr="00A76E58" w:rsidRDefault="000B484D" w:rsidP="0075003C">
            <w:pPr>
              <w:jc w:val="both"/>
              <w:rPr>
                <w:b/>
                <w:sz w:val="14"/>
                <w:szCs w:val="14"/>
              </w:rPr>
            </w:pPr>
            <w:r w:rsidRPr="00A76E58">
              <w:rPr>
                <w:b/>
                <w:sz w:val="14"/>
                <w:szCs w:val="14"/>
                <w:lang w:val="en-US"/>
              </w:rPr>
              <w:t>V</w:t>
            </w:r>
          </w:p>
        </w:tc>
      </w:tr>
      <w:tr w:rsidR="000B484D" w:rsidRPr="00A76E58" w:rsidTr="00963427">
        <w:trPr>
          <w:trHeight w:val="480"/>
        </w:trPr>
        <w:tc>
          <w:tcPr>
            <w:tcW w:w="168" w:type="pct"/>
            <w:vMerge/>
            <w:vAlign w:val="center"/>
          </w:tcPr>
          <w:p w:rsidR="000B484D" w:rsidRPr="00A76E58" w:rsidRDefault="000B484D" w:rsidP="0075003C">
            <w:pPr>
              <w:jc w:val="both"/>
              <w:rPr>
                <w:sz w:val="14"/>
                <w:szCs w:val="14"/>
              </w:rPr>
            </w:pPr>
          </w:p>
        </w:tc>
        <w:tc>
          <w:tcPr>
            <w:tcW w:w="562" w:type="pct"/>
            <w:vMerge/>
            <w:vAlign w:val="center"/>
          </w:tcPr>
          <w:p w:rsidR="000B484D" w:rsidRPr="00A76E58" w:rsidRDefault="000B484D" w:rsidP="0075003C">
            <w:pPr>
              <w:jc w:val="both"/>
              <w:rPr>
                <w:sz w:val="14"/>
                <w:szCs w:val="14"/>
              </w:rPr>
            </w:pPr>
          </w:p>
        </w:tc>
        <w:tc>
          <w:tcPr>
            <w:tcW w:w="417" w:type="pct"/>
            <w:vMerge/>
            <w:vAlign w:val="center"/>
          </w:tcPr>
          <w:p w:rsidR="000B484D" w:rsidRPr="00A76E58" w:rsidRDefault="000B484D" w:rsidP="0075003C">
            <w:pPr>
              <w:jc w:val="both"/>
              <w:rPr>
                <w:sz w:val="14"/>
                <w:szCs w:val="14"/>
              </w:rPr>
            </w:pPr>
          </w:p>
        </w:tc>
        <w:tc>
          <w:tcPr>
            <w:tcW w:w="253" w:type="pct"/>
            <w:vMerge/>
            <w:vAlign w:val="center"/>
          </w:tcPr>
          <w:p w:rsidR="000B484D" w:rsidRPr="00A76E58" w:rsidRDefault="000B484D" w:rsidP="0075003C">
            <w:pPr>
              <w:jc w:val="both"/>
              <w:rPr>
                <w:sz w:val="14"/>
                <w:szCs w:val="14"/>
              </w:rPr>
            </w:pPr>
          </w:p>
        </w:tc>
        <w:tc>
          <w:tcPr>
            <w:tcW w:w="268" w:type="pct"/>
            <w:vMerge/>
            <w:vAlign w:val="center"/>
          </w:tcPr>
          <w:p w:rsidR="000B484D" w:rsidRPr="00A76E58" w:rsidRDefault="000B484D" w:rsidP="0075003C">
            <w:pPr>
              <w:jc w:val="both"/>
              <w:rPr>
                <w:sz w:val="14"/>
                <w:szCs w:val="14"/>
              </w:rPr>
            </w:pPr>
          </w:p>
        </w:tc>
        <w:tc>
          <w:tcPr>
            <w:tcW w:w="265" w:type="pct"/>
            <w:vMerge/>
            <w:vAlign w:val="center"/>
          </w:tcPr>
          <w:p w:rsidR="000B484D" w:rsidRPr="00A76E58" w:rsidRDefault="000B484D" w:rsidP="0075003C">
            <w:pPr>
              <w:jc w:val="both"/>
              <w:rPr>
                <w:sz w:val="14"/>
                <w:szCs w:val="14"/>
              </w:rPr>
            </w:pPr>
          </w:p>
        </w:tc>
        <w:tc>
          <w:tcPr>
            <w:tcW w:w="322" w:type="pct"/>
            <w:vMerge/>
            <w:vAlign w:val="center"/>
          </w:tcPr>
          <w:p w:rsidR="000B484D" w:rsidRPr="00A76E58" w:rsidRDefault="000B484D" w:rsidP="0075003C">
            <w:pPr>
              <w:jc w:val="both"/>
              <w:rPr>
                <w:sz w:val="14"/>
                <w:szCs w:val="14"/>
              </w:rPr>
            </w:pPr>
          </w:p>
        </w:tc>
        <w:tc>
          <w:tcPr>
            <w:tcW w:w="329" w:type="pct"/>
            <w:vMerge/>
            <w:vAlign w:val="center"/>
          </w:tcPr>
          <w:p w:rsidR="000B484D" w:rsidRPr="00A76E58" w:rsidRDefault="000B484D" w:rsidP="0075003C">
            <w:pPr>
              <w:jc w:val="both"/>
              <w:rPr>
                <w:sz w:val="14"/>
                <w:szCs w:val="14"/>
              </w:rPr>
            </w:pPr>
          </w:p>
        </w:tc>
        <w:tc>
          <w:tcPr>
            <w:tcW w:w="193" w:type="pct"/>
            <w:vAlign w:val="center"/>
          </w:tcPr>
          <w:p w:rsidR="000B484D" w:rsidRPr="00A76E58" w:rsidRDefault="000B484D" w:rsidP="0075003C">
            <w:pPr>
              <w:jc w:val="both"/>
              <w:rPr>
                <w:b/>
                <w:sz w:val="14"/>
                <w:szCs w:val="14"/>
              </w:rPr>
            </w:pPr>
            <w:r w:rsidRPr="00A76E58">
              <w:rPr>
                <w:b/>
                <w:sz w:val="14"/>
                <w:szCs w:val="14"/>
              </w:rPr>
              <w:t>ц/б</w:t>
            </w:r>
          </w:p>
        </w:tc>
        <w:tc>
          <w:tcPr>
            <w:tcW w:w="238" w:type="pct"/>
            <w:vAlign w:val="center"/>
          </w:tcPr>
          <w:p w:rsidR="000B484D" w:rsidRPr="00A76E58" w:rsidRDefault="000B484D" w:rsidP="0075003C">
            <w:pPr>
              <w:jc w:val="both"/>
              <w:rPr>
                <w:b/>
                <w:sz w:val="14"/>
                <w:szCs w:val="14"/>
              </w:rPr>
            </w:pPr>
            <w:r w:rsidRPr="00A76E58">
              <w:rPr>
                <w:b/>
                <w:sz w:val="14"/>
                <w:szCs w:val="14"/>
              </w:rPr>
              <w:t>а/б</w:t>
            </w:r>
          </w:p>
        </w:tc>
        <w:tc>
          <w:tcPr>
            <w:tcW w:w="239" w:type="pct"/>
            <w:vAlign w:val="center"/>
          </w:tcPr>
          <w:p w:rsidR="000B484D" w:rsidRPr="00A76E58" w:rsidRDefault="000B484D" w:rsidP="0075003C">
            <w:pPr>
              <w:jc w:val="both"/>
              <w:rPr>
                <w:b/>
                <w:sz w:val="14"/>
                <w:szCs w:val="14"/>
              </w:rPr>
            </w:pPr>
            <w:r w:rsidRPr="00A76E58">
              <w:rPr>
                <w:b/>
                <w:sz w:val="14"/>
                <w:szCs w:val="14"/>
              </w:rPr>
              <w:t>ч/щ</w:t>
            </w:r>
          </w:p>
        </w:tc>
        <w:tc>
          <w:tcPr>
            <w:tcW w:w="276" w:type="pct"/>
            <w:vAlign w:val="center"/>
          </w:tcPr>
          <w:p w:rsidR="000B484D" w:rsidRPr="00A76E58" w:rsidRDefault="000B484D" w:rsidP="0075003C">
            <w:pPr>
              <w:jc w:val="both"/>
              <w:rPr>
                <w:b/>
                <w:sz w:val="14"/>
                <w:szCs w:val="14"/>
              </w:rPr>
            </w:pPr>
            <w:r w:rsidRPr="00A76E58">
              <w:rPr>
                <w:b/>
                <w:sz w:val="14"/>
                <w:szCs w:val="14"/>
              </w:rPr>
              <w:t>щебень,</w:t>
            </w:r>
          </w:p>
          <w:p w:rsidR="000B484D" w:rsidRPr="00A76E58" w:rsidRDefault="000B484D" w:rsidP="0075003C">
            <w:pPr>
              <w:jc w:val="both"/>
              <w:rPr>
                <w:b/>
                <w:sz w:val="14"/>
                <w:szCs w:val="14"/>
              </w:rPr>
            </w:pPr>
            <w:r w:rsidRPr="00A76E58">
              <w:rPr>
                <w:b/>
                <w:sz w:val="14"/>
                <w:szCs w:val="14"/>
              </w:rPr>
              <w:t>гравий</w:t>
            </w:r>
          </w:p>
        </w:tc>
        <w:tc>
          <w:tcPr>
            <w:tcW w:w="265" w:type="pct"/>
            <w:vAlign w:val="center"/>
          </w:tcPr>
          <w:p w:rsidR="000B484D" w:rsidRPr="00A76E58" w:rsidRDefault="000B484D" w:rsidP="0075003C">
            <w:pPr>
              <w:jc w:val="both"/>
              <w:rPr>
                <w:b/>
                <w:sz w:val="14"/>
                <w:szCs w:val="14"/>
              </w:rPr>
            </w:pPr>
            <w:r w:rsidRPr="00A76E58">
              <w:rPr>
                <w:b/>
                <w:sz w:val="14"/>
                <w:szCs w:val="14"/>
              </w:rPr>
              <w:t>грунто</w:t>
            </w:r>
          </w:p>
          <w:p w:rsidR="000B484D" w:rsidRPr="00A76E58" w:rsidRDefault="000B484D" w:rsidP="0075003C">
            <w:pPr>
              <w:jc w:val="both"/>
              <w:rPr>
                <w:b/>
                <w:sz w:val="14"/>
                <w:szCs w:val="14"/>
              </w:rPr>
            </w:pPr>
            <w:r w:rsidRPr="00A76E58">
              <w:rPr>
                <w:b/>
                <w:sz w:val="14"/>
                <w:szCs w:val="14"/>
              </w:rPr>
              <w:t>щебёнь</w:t>
            </w:r>
          </w:p>
        </w:tc>
        <w:tc>
          <w:tcPr>
            <w:tcW w:w="238" w:type="pct"/>
            <w:vMerge/>
            <w:vAlign w:val="center"/>
          </w:tcPr>
          <w:p w:rsidR="000B484D" w:rsidRPr="00A76E58" w:rsidRDefault="000B484D" w:rsidP="0075003C">
            <w:pPr>
              <w:jc w:val="both"/>
              <w:rPr>
                <w:b/>
                <w:sz w:val="14"/>
                <w:szCs w:val="14"/>
              </w:rPr>
            </w:pPr>
          </w:p>
        </w:tc>
        <w:tc>
          <w:tcPr>
            <w:tcW w:w="171" w:type="pct"/>
            <w:vMerge/>
            <w:vAlign w:val="center"/>
          </w:tcPr>
          <w:p w:rsidR="000B484D" w:rsidRPr="00A76E58" w:rsidRDefault="000B484D" w:rsidP="0075003C">
            <w:pPr>
              <w:jc w:val="both"/>
              <w:rPr>
                <w:b/>
                <w:sz w:val="14"/>
                <w:szCs w:val="14"/>
              </w:rPr>
            </w:pPr>
          </w:p>
        </w:tc>
        <w:tc>
          <w:tcPr>
            <w:tcW w:w="171" w:type="pct"/>
            <w:vMerge/>
            <w:vAlign w:val="center"/>
          </w:tcPr>
          <w:p w:rsidR="000B484D" w:rsidRPr="00A76E58" w:rsidRDefault="000B484D" w:rsidP="0075003C">
            <w:pPr>
              <w:jc w:val="both"/>
              <w:rPr>
                <w:b/>
                <w:sz w:val="14"/>
                <w:szCs w:val="14"/>
              </w:rPr>
            </w:pPr>
          </w:p>
        </w:tc>
        <w:tc>
          <w:tcPr>
            <w:tcW w:w="238" w:type="pct"/>
            <w:vMerge/>
            <w:vAlign w:val="center"/>
          </w:tcPr>
          <w:p w:rsidR="000B484D" w:rsidRPr="00A76E58" w:rsidRDefault="000B484D" w:rsidP="0075003C">
            <w:pPr>
              <w:jc w:val="both"/>
              <w:rPr>
                <w:b/>
                <w:sz w:val="14"/>
                <w:szCs w:val="14"/>
              </w:rPr>
            </w:pPr>
          </w:p>
        </w:tc>
        <w:tc>
          <w:tcPr>
            <w:tcW w:w="215" w:type="pct"/>
            <w:vMerge/>
            <w:vAlign w:val="center"/>
          </w:tcPr>
          <w:p w:rsidR="000B484D" w:rsidRPr="00A76E58" w:rsidRDefault="000B484D" w:rsidP="0075003C">
            <w:pPr>
              <w:jc w:val="both"/>
              <w:rPr>
                <w:b/>
                <w:sz w:val="14"/>
                <w:szCs w:val="14"/>
              </w:rPr>
            </w:pPr>
          </w:p>
        </w:tc>
        <w:tc>
          <w:tcPr>
            <w:tcW w:w="171" w:type="pct"/>
            <w:vMerge/>
            <w:vAlign w:val="center"/>
          </w:tcPr>
          <w:p w:rsidR="000B484D" w:rsidRPr="00A76E58" w:rsidRDefault="000B484D" w:rsidP="0075003C">
            <w:pPr>
              <w:jc w:val="both"/>
              <w:rPr>
                <w:b/>
                <w:sz w:val="14"/>
                <w:szCs w:val="14"/>
              </w:rPr>
            </w:pPr>
          </w:p>
        </w:tc>
      </w:tr>
      <w:tr w:rsidR="000B484D" w:rsidRPr="00A76E58" w:rsidTr="00963427">
        <w:tc>
          <w:tcPr>
            <w:tcW w:w="168" w:type="pct"/>
            <w:vAlign w:val="center"/>
          </w:tcPr>
          <w:p w:rsidR="000B484D" w:rsidRPr="00A76E58" w:rsidRDefault="000B484D" w:rsidP="0075003C">
            <w:pPr>
              <w:jc w:val="both"/>
              <w:rPr>
                <w:b/>
                <w:sz w:val="18"/>
                <w:szCs w:val="18"/>
              </w:rPr>
            </w:pPr>
            <w:r w:rsidRPr="00A76E58">
              <w:rPr>
                <w:b/>
                <w:sz w:val="18"/>
                <w:szCs w:val="18"/>
              </w:rPr>
              <w:t>1</w:t>
            </w:r>
          </w:p>
        </w:tc>
        <w:tc>
          <w:tcPr>
            <w:tcW w:w="562" w:type="pct"/>
            <w:vAlign w:val="center"/>
          </w:tcPr>
          <w:p w:rsidR="000B484D" w:rsidRPr="00A76E58" w:rsidRDefault="000B484D" w:rsidP="0075003C">
            <w:pPr>
              <w:jc w:val="both"/>
              <w:rPr>
                <w:b/>
                <w:sz w:val="18"/>
                <w:szCs w:val="18"/>
              </w:rPr>
            </w:pPr>
            <w:r w:rsidRPr="00A76E58">
              <w:rPr>
                <w:b/>
                <w:sz w:val="18"/>
                <w:szCs w:val="18"/>
              </w:rPr>
              <w:t>2</w:t>
            </w:r>
          </w:p>
        </w:tc>
        <w:tc>
          <w:tcPr>
            <w:tcW w:w="417" w:type="pct"/>
            <w:vAlign w:val="center"/>
          </w:tcPr>
          <w:p w:rsidR="000B484D" w:rsidRPr="00A76E58" w:rsidRDefault="000B484D" w:rsidP="0075003C">
            <w:pPr>
              <w:jc w:val="both"/>
              <w:rPr>
                <w:b/>
                <w:sz w:val="18"/>
                <w:szCs w:val="18"/>
              </w:rPr>
            </w:pPr>
            <w:r w:rsidRPr="00A76E58">
              <w:rPr>
                <w:b/>
                <w:sz w:val="18"/>
                <w:szCs w:val="18"/>
              </w:rPr>
              <w:t>3</w:t>
            </w:r>
          </w:p>
        </w:tc>
        <w:tc>
          <w:tcPr>
            <w:tcW w:w="253" w:type="pct"/>
            <w:vAlign w:val="center"/>
          </w:tcPr>
          <w:p w:rsidR="000B484D" w:rsidRPr="00A76E58" w:rsidRDefault="000B484D" w:rsidP="0075003C">
            <w:pPr>
              <w:jc w:val="both"/>
              <w:rPr>
                <w:b/>
                <w:sz w:val="18"/>
                <w:szCs w:val="18"/>
              </w:rPr>
            </w:pPr>
            <w:r w:rsidRPr="00A76E58">
              <w:rPr>
                <w:b/>
                <w:sz w:val="18"/>
                <w:szCs w:val="18"/>
              </w:rPr>
              <w:t>4</w:t>
            </w:r>
          </w:p>
        </w:tc>
        <w:tc>
          <w:tcPr>
            <w:tcW w:w="268" w:type="pct"/>
            <w:vAlign w:val="center"/>
          </w:tcPr>
          <w:p w:rsidR="000B484D" w:rsidRPr="00A76E58" w:rsidRDefault="000B484D" w:rsidP="0075003C">
            <w:pPr>
              <w:jc w:val="both"/>
              <w:rPr>
                <w:b/>
                <w:sz w:val="18"/>
                <w:szCs w:val="18"/>
              </w:rPr>
            </w:pPr>
            <w:r w:rsidRPr="00A76E58">
              <w:rPr>
                <w:b/>
                <w:sz w:val="18"/>
                <w:szCs w:val="18"/>
              </w:rPr>
              <w:t>5</w:t>
            </w:r>
          </w:p>
        </w:tc>
        <w:tc>
          <w:tcPr>
            <w:tcW w:w="265" w:type="pct"/>
            <w:vAlign w:val="center"/>
          </w:tcPr>
          <w:p w:rsidR="000B484D" w:rsidRPr="00A76E58" w:rsidRDefault="000B484D" w:rsidP="0075003C">
            <w:pPr>
              <w:jc w:val="both"/>
              <w:rPr>
                <w:b/>
                <w:sz w:val="18"/>
                <w:szCs w:val="18"/>
              </w:rPr>
            </w:pPr>
            <w:r w:rsidRPr="00A76E58">
              <w:rPr>
                <w:b/>
                <w:sz w:val="18"/>
                <w:szCs w:val="18"/>
              </w:rPr>
              <w:t>6</w:t>
            </w:r>
          </w:p>
        </w:tc>
        <w:tc>
          <w:tcPr>
            <w:tcW w:w="322" w:type="pct"/>
            <w:vAlign w:val="center"/>
          </w:tcPr>
          <w:p w:rsidR="000B484D" w:rsidRPr="00A76E58" w:rsidRDefault="000B484D" w:rsidP="0075003C">
            <w:pPr>
              <w:jc w:val="both"/>
              <w:rPr>
                <w:b/>
                <w:sz w:val="18"/>
                <w:szCs w:val="18"/>
              </w:rPr>
            </w:pPr>
            <w:r w:rsidRPr="00A76E58">
              <w:rPr>
                <w:b/>
                <w:sz w:val="18"/>
                <w:szCs w:val="18"/>
              </w:rPr>
              <w:t>7</w:t>
            </w:r>
          </w:p>
        </w:tc>
        <w:tc>
          <w:tcPr>
            <w:tcW w:w="329" w:type="pct"/>
            <w:vAlign w:val="center"/>
          </w:tcPr>
          <w:p w:rsidR="000B484D" w:rsidRPr="00A76E58" w:rsidRDefault="000B484D" w:rsidP="0075003C">
            <w:pPr>
              <w:jc w:val="both"/>
              <w:rPr>
                <w:b/>
                <w:sz w:val="18"/>
                <w:szCs w:val="18"/>
              </w:rPr>
            </w:pPr>
            <w:r w:rsidRPr="00A76E58">
              <w:rPr>
                <w:b/>
                <w:sz w:val="18"/>
                <w:szCs w:val="18"/>
              </w:rPr>
              <w:t>8</w:t>
            </w:r>
          </w:p>
        </w:tc>
        <w:tc>
          <w:tcPr>
            <w:tcW w:w="193" w:type="pct"/>
            <w:vAlign w:val="center"/>
          </w:tcPr>
          <w:p w:rsidR="000B484D" w:rsidRPr="00A76E58" w:rsidRDefault="000B484D" w:rsidP="0075003C">
            <w:pPr>
              <w:jc w:val="both"/>
              <w:rPr>
                <w:b/>
                <w:sz w:val="18"/>
                <w:szCs w:val="18"/>
              </w:rPr>
            </w:pPr>
            <w:r w:rsidRPr="00A76E58">
              <w:rPr>
                <w:b/>
                <w:sz w:val="18"/>
                <w:szCs w:val="18"/>
              </w:rPr>
              <w:t>9</w:t>
            </w:r>
          </w:p>
        </w:tc>
        <w:tc>
          <w:tcPr>
            <w:tcW w:w="238" w:type="pct"/>
            <w:vAlign w:val="center"/>
          </w:tcPr>
          <w:p w:rsidR="000B484D" w:rsidRPr="00A76E58" w:rsidRDefault="000B484D" w:rsidP="0075003C">
            <w:pPr>
              <w:jc w:val="both"/>
              <w:rPr>
                <w:b/>
                <w:sz w:val="18"/>
                <w:szCs w:val="18"/>
              </w:rPr>
            </w:pPr>
            <w:r w:rsidRPr="00A76E58">
              <w:rPr>
                <w:b/>
                <w:sz w:val="18"/>
                <w:szCs w:val="18"/>
              </w:rPr>
              <w:t>10</w:t>
            </w:r>
          </w:p>
        </w:tc>
        <w:tc>
          <w:tcPr>
            <w:tcW w:w="239" w:type="pct"/>
            <w:vAlign w:val="center"/>
          </w:tcPr>
          <w:p w:rsidR="000B484D" w:rsidRPr="00A76E58" w:rsidRDefault="000B484D" w:rsidP="0075003C">
            <w:pPr>
              <w:jc w:val="both"/>
              <w:rPr>
                <w:b/>
                <w:sz w:val="18"/>
                <w:szCs w:val="18"/>
              </w:rPr>
            </w:pPr>
            <w:r w:rsidRPr="00A76E58">
              <w:rPr>
                <w:b/>
                <w:sz w:val="18"/>
                <w:szCs w:val="18"/>
              </w:rPr>
              <w:t>11</w:t>
            </w:r>
          </w:p>
        </w:tc>
        <w:tc>
          <w:tcPr>
            <w:tcW w:w="276" w:type="pct"/>
            <w:vAlign w:val="center"/>
          </w:tcPr>
          <w:p w:rsidR="000B484D" w:rsidRPr="00A76E58" w:rsidRDefault="000B484D" w:rsidP="0075003C">
            <w:pPr>
              <w:jc w:val="both"/>
              <w:rPr>
                <w:b/>
                <w:sz w:val="18"/>
                <w:szCs w:val="18"/>
              </w:rPr>
            </w:pPr>
            <w:r w:rsidRPr="00A76E58">
              <w:rPr>
                <w:b/>
                <w:sz w:val="18"/>
                <w:szCs w:val="18"/>
              </w:rPr>
              <w:t>12</w:t>
            </w:r>
          </w:p>
        </w:tc>
        <w:tc>
          <w:tcPr>
            <w:tcW w:w="265" w:type="pct"/>
            <w:vAlign w:val="center"/>
          </w:tcPr>
          <w:p w:rsidR="000B484D" w:rsidRPr="00A76E58" w:rsidRDefault="000B484D" w:rsidP="0075003C">
            <w:pPr>
              <w:jc w:val="both"/>
              <w:rPr>
                <w:b/>
                <w:sz w:val="18"/>
                <w:szCs w:val="18"/>
              </w:rPr>
            </w:pPr>
            <w:r w:rsidRPr="00A76E58">
              <w:rPr>
                <w:b/>
                <w:sz w:val="18"/>
                <w:szCs w:val="18"/>
              </w:rPr>
              <w:t>13</w:t>
            </w:r>
          </w:p>
        </w:tc>
        <w:tc>
          <w:tcPr>
            <w:tcW w:w="238" w:type="pct"/>
            <w:vAlign w:val="center"/>
          </w:tcPr>
          <w:p w:rsidR="000B484D" w:rsidRPr="00A76E58" w:rsidRDefault="000B484D" w:rsidP="0075003C">
            <w:pPr>
              <w:jc w:val="both"/>
              <w:rPr>
                <w:b/>
                <w:sz w:val="18"/>
                <w:szCs w:val="18"/>
              </w:rPr>
            </w:pPr>
            <w:r w:rsidRPr="00A76E58">
              <w:rPr>
                <w:b/>
                <w:sz w:val="18"/>
                <w:szCs w:val="18"/>
              </w:rPr>
              <w:t>14</w:t>
            </w:r>
          </w:p>
        </w:tc>
        <w:tc>
          <w:tcPr>
            <w:tcW w:w="171" w:type="pct"/>
            <w:vAlign w:val="center"/>
          </w:tcPr>
          <w:p w:rsidR="000B484D" w:rsidRPr="00A76E58" w:rsidRDefault="000B484D" w:rsidP="0075003C">
            <w:pPr>
              <w:jc w:val="both"/>
              <w:rPr>
                <w:b/>
                <w:sz w:val="18"/>
                <w:szCs w:val="18"/>
              </w:rPr>
            </w:pPr>
            <w:r w:rsidRPr="00A76E58">
              <w:rPr>
                <w:b/>
                <w:sz w:val="18"/>
                <w:szCs w:val="18"/>
              </w:rPr>
              <w:t>15</w:t>
            </w:r>
          </w:p>
        </w:tc>
        <w:tc>
          <w:tcPr>
            <w:tcW w:w="171" w:type="pct"/>
            <w:vAlign w:val="center"/>
          </w:tcPr>
          <w:p w:rsidR="000B484D" w:rsidRPr="00A76E58" w:rsidRDefault="000B484D" w:rsidP="0075003C">
            <w:pPr>
              <w:jc w:val="both"/>
              <w:rPr>
                <w:b/>
                <w:sz w:val="18"/>
                <w:szCs w:val="18"/>
              </w:rPr>
            </w:pPr>
            <w:r w:rsidRPr="00A76E58">
              <w:rPr>
                <w:b/>
                <w:sz w:val="18"/>
                <w:szCs w:val="18"/>
              </w:rPr>
              <w:t>16</w:t>
            </w:r>
          </w:p>
        </w:tc>
        <w:tc>
          <w:tcPr>
            <w:tcW w:w="238" w:type="pct"/>
            <w:vAlign w:val="center"/>
          </w:tcPr>
          <w:p w:rsidR="000B484D" w:rsidRPr="00A76E58" w:rsidRDefault="000B484D" w:rsidP="0075003C">
            <w:pPr>
              <w:jc w:val="both"/>
              <w:rPr>
                <w:b/>
                <w:sz w:val="18"/>
                <w:szCs w:val="18"/>
              </w:rPr>
            </w:pPr>
            <w:r w:rsidRPr="00A76E58">
              <w:rPr>
                <w:b/>
                <w:sz w:val="18"/>
                <w:szCs w:val="18"/>
              </w:rPr>
              <w:t>17</w:t>
            </w:r>
          </w:p>
        </w:tc>
        <w:tc>
          <w:tcPr>
            <w:tcW w:w="215" w:type="pct"/>
            <w:vAlign w:val="center"/>
          </w:tcPr>
          <w:p w:rsidR="000B484D" w:rsidRPr="00A76E58" w:rsidRDefault="000B484D" w:rsidP="0075003C">
            <w:pPr>
              <w:jc w:val="both"/>
              <w:rPr>
                <w:b/>
                <w:sz w:val="18"/>
                <w:szCs w:val="18"/>
              </w:rPr>
            </w:pPr>
            <w:r w:rsidRPr="00A76E58">
              <w:rPr>
                <w:b/>
                <w:sz w:val="18"/>
                <w:szCs w:val="18"/>
              </w:rPr>
              <w:t>18</w:t>
            </w:r>
          </w:p>
        </w:tc>
        <w:tc>
          <w:tcPr>
            <w:tcW w:w="171" w:type="pct"/>
            <w:vAlign w:val="center"/>
          </w:tcPr>
          <w:p w:rsidR="000B484D" w:rsidRPr="00A76E58" w:rsidRDefault="000B484D" w:rsidP="0075003C">
            <w:pPr>
              <w:jc w:val="both"/>
              <w:rPr>
                <w:b/>
                <w:sz w:val="18"/>
                <w:szCs w:val="18"/>
              </w:rPr>
            </w:pPr>
            <w:r w:rsidRPr="00A76E58">
              <w:rPr>
                <w:b/>
                <w:sz w:val="18"/>
                <w:szCs w:val="18"/>
              </w:rPr>
              <w:t>19</w:t>
            </w:r>
          </w:p>
        </w:tc>
      </w:tr>
      <w:tr w:rsidR="00963427" w:rsidRPr="00A76E58" w:rsidTr="00963427">
        <w:tc>
          <w:tcPr>
            <w:tcW w:w="168" w:type="pct"/>
            <w:tcBorders>
              <w:top w:val="single" w:sz="4" w:space="0" w:color="auto"/>
              <w:left w:val="single" w:sz="4" w:space="0" w:color="auto"/>
              <w:bottom w:val="single" w:sz="4" w:space="0" w:color="auto"/>
              <w:right w:val="single" w:sz="4" w:space="0" w:color="auto"/>
            </w:tcBorders>
            <w:vAlign w:val="center"/>
          </w:tcPr>
          <w:p w:rsidR="00963427" w:rsidRPr="00A76E58" w:rsidRDefault="00963427" w:rsidP="00311780">
            <w:pPr>
              <w:spacing w:line="240" w:lineRule="atLeast"/>
              <w:jc w:val="center"/>
              <w:rPr>
                <w:sz w:val="16"/>
                <w:szCs w:val="16"/>
              </w:rPr>
            </w:pPr>
            <w:r>
              <w:rPr>
                <w:sz w:val="16"/>
                <w:szCs w:val="16"/>
              </w:rPr>
              <w:t>1</w:t>
            </w:r>
          </w:p>
        </w:tc>
        <w:tc>
          <w:tcPr>
            <w:tcW w:w="562" w:type="pct"/>
            <w:tcBorders>
              <w:top w:val="single" w:sz="4" w:space="0" w:color="auto"/>
              <w:left w:val="single" w:sz="4" w:space="0" w:color="auto"/>
              <w:bottom w:val="single" w:sz="4" w:space="0" w:color="auto"/>
              <w:right w:val="single" w:sz="4" w:space="0" w:color="auto"/>
            </w:tcBorders>
            <w:vAlign w:val="center"/>
          </w:tcPr>
          <w:p w:rsidR="00963427" w:rsidRPr="00A94D46" w:rsidRDefault="00963427" w:rsidP="00081687">
            <w:pPr>
              <w:spacing w:line="240" w:lineRule="atLeast"/>
              <w:jc w:val="center"/>
              <w:rPr>
                <w:sz w:val="16"/>
                <w:szCs w:val="16"/>
              </w:rPr>
            </w:pPr>
            <w:r w:rsidRPr="00A94D46">
              <w:rPr>
                <w:sz w:val="16"/>
                <w:szCs w:val="16"/>
              </w:rPr>
              <w:t>50 ОП Р3 50Н-0412</w:t>
            </w:r>
          </w:p>
        </w:tc>
        <w:tc>
          <w:tcPr>
            <w:tcW w:w="417" w:type="pct"/>
            <w:tcBorders>
              <w:top w:val="single" w:sz="4" w:space="0" w:color="auto"/>
              <w:left w:val="single" w:sz="4" w:space="0" w:color="auto"/>
              <w:bottom w:val="single" w:sz="4" w:space="0" w:color="auto"/>
              <w:right w:val="single" w:sz="4" w:space="0" w:color="auto"/>
            </w:tcBorders>
            <w:vAlign w:val="center"/>
          </w:tcPr>
          <w:p w:rsidR="00963427" w:rsidRPr="00A94D46" w:rsidRDefault="00963427" w:rsidP="00081687">
            <w:pPr>
              <w:spacing w:line="240" w:lineRule="atLeast"/>
              <w:rPr>
                <w:sz w:val="16"/>
                <w:szCs w:val="16"/>
              </w:rPr>
            </w:pPr>
            <w:r w:rsidRPr="00A94D46">
              <w:rPr>
                <w:sz w:val="16"/>
                <w:szCs w:val="16"/>
              </w:rPr>
              <w:t>Болотное – Большая Чёрная</w:t>
            </w:r>
          </w:p>
        </w:tc>
        <w:tc>
          <w:tcPr>
            <w:tcW w:w="253" w:type="pct"/>
            <w:tcBorders>
              <w:top w:val="single" w:sz="4" w:space="0" w:color="auto"/>
              <w:left w:val="single" w:sz="4" w:space="0" w:color="auto"/>
              <w:bottom w:val="single" w:sz="4" w:space="0" w:color="auto"/>
              <w:right w:val="single" w:sz="4" w:space="0" w:color="auto"/>
            </w:tcBorders>
            <w:vAlign w:val="center"/>
          </w:tcPr>
          <w:p w:rsidR="00963427" w:rsidRPr="00A94D46" w:rsidRDefault="00963427" w:rsidP="00081687">
            <w:pPr>
              <w:spacing w:line="240" w:lineRule="atLeast"/>
              <w:jc w:val="center"/>
              <w:rPr>
                <w:sz w:val="14"/>
                <w:szCs w:val="14"/>
              </w:rPr>
            </w:pPr>
            <w:r w:rsidRPr="00A94D46">
              <w:rPr>
                <w:sz w:val="14"/>
                <w:szCs w:val="14"/>
              </w:rPr>
              <w:t>Н-0412</w:t>
            </w:r>
          </w:p>
        </w:tc>
        <w:tc>
          <w:tcPr>
            <w:tcW w:w="268" w:type="pct"/>
            <w:tcBorders>
              <w:top w:val="single" w:sz="4" w:space="0" w:color="auto"/>
              <w:left w:val="single" w:sz="4" w:space="0" w:color="auto"/>
              <w:bottom w:val="single" w:sz="4" w:space="0" w:color="auto"/>
              <w:right w:val="single" w:sz="4" w:space="0" w:color="auto"/>
            </w:tcBorders>
            <w:vAlign w:val="center"/>
          </w:tcPr>
          <w:p w:rsidR="00963427" w:rsidRPr="00A94D46" w:rsidRDefault="00963427" w:rsidP="00081687">
            <w:pPr>
              <w:spacing w:line="240" w:lineRule="atLeast"/>
              <w:jc w:val="center"/>
              <w:rPr>
                <w:sz w:val="14"/>
                <w:szCs w:val="14"/>
              </w:rPr>
            </w:pPr>
            <w:r w:rsidRPr="00A94D46">
              <w:rPr>
                <w:sz w:val="14"/>
                <w:szCs w:val="14"/>
              </w:rPr>
              <w:t>3,716</w:t>
            </w:r>
          </w:p>
        </w:tc>
        <w:tc>
          <w:tcPr>
            <w:tcW w:w="265" w:type="pct"/>
            <w:tcBorders>
              <w:top w:val="single" w:sz="4" w:space="0" w:color="auto"/>
              <w:left w:val="single" w:sz="4" w:space="0" w:color="auto"/>
              <w:bottom w:val="single" w:sz="4" w:space="0" w:color="auto"/>
              <w:right w:val="single" w:sz="4" w:space="0" w:color="auto"/>
            </w:tcBorders>
            <w:vAlign w:val="center"/>
          </w:tcPr>
          <w:p w:rsidR="00963427" w:rsidRPr="00A94D46" w:rsidRDefault="00963427" w:rsidP="00081687">
            <w:pPr>
              <w:spacing w:line="240" w:lineRule="atLeast"/>
              <w:jc w:val="center"/>
              <w:rPr>
                <w:sz w:val="14"/>
                <w:szCs w:val="14"/>
              </w:rPr>
            </w:pPr>
            <w:r w:rsidRPr="00A94D46">
              <w:rPr>
                <w:sz w:val="14"/>
                <w:szCs w:val="14"/>
              </w:rPr>
              <w:t>37,148</w:t>
            </w:r>
          </w:p>
        </w:tc>
        <w:tc>
          <w:tcPr>
            <w:tcW w:w="322" w:type="pct"/>
            <w:tcBorders>
              <w:top w:val="single" w:sz="4" w:space="0" w:color="auto"/>
              <w:left w:val="single" w:sz="4" w:space="0" w:color="auto"/>
              <w:bottom w:val="single" w:sz="4" w:space="0" w:color="auto"/>
              <w:right w:val="single" w:sz="4" w:space="0" w:color="auto"/>
            </w:tcBorders>
            <w:vAlign w:val="center"/>
          </w:tcPr>
          <w:p w:rsidR="00963427" w:rsidRPr="00A94D46" w:rsidRDefault="00963427" w:rsidP="00081687">
            <w:pPr>
              <w:spacing w:line="240" w:lineRule="atLeast"/>
              <w:jc w:val="center"/>
              <w:rPr>
                <w:sz w:val="14"/>
                <w:szCs w:val="14"/>
              </w:rPr>
            </w:pPr>
            <w:r w:rsidRPr="00A94D46">
              <w:rPr>
                <w:sz w:val="14"/>
                <w:szCs w:val="14"/>
              </w:rPr>
              <w:t>33,432</w:t>
            </w:r>
          </w:p>
        </w:tc>
        <w:tc>
          <w:tcPr>
            <w:tcW w:w="329" w:type="pct"/>
            <w:tcBorders>
              <w:top w:val="single" w:sz="4" w:space="0" w:color="auto"/>
              <w:left w:val="single" w:sz="4" w:space="0" w:color="auto"/>
              <w:bottom w:val="single" w:sz="4" w:space="0" w:color="auto"/>
              <w:right w:val="single" w:sz="4" w:space="0" w:color="auto"/>
            </w:tcBorders>
            <w:vAlign w:val="center"/>
          </w:tcPr>
          <w:p w:rsidR="00963427" w:rsidRPr="00A94D46" w:rsidRDefault="00963427" w:rsidP="00081687">
            <w:pPr>
              <w:spacing w:line="240" w:lineRule="atLeast"/>
              <w:jc w:val="center"/>
              <w:rPr>
                <w:sz w:val="14"/>
                <w:szCs w:val="14"/>
              </w:rPr>
            </w:pPr>
            <w:r w:rsidRPr="00A94D46">
              <w:rPr>
                <w:sz w:val="14"/>
                <w:szCs w:val="14"/>
              </w:rPr>
              <w:t>33,432</w:t>
            </w:r>
          </w:p>
        </w:tc>
        <w:tc>
          <w:tcPr>
            <w:tcW w:w="193" w:type="pct"/>
            <w:tcBorders>
              <w:top w:val="single" w:sz="4" w:space="0" w:color="auto"/>
              <w:left w:val="single" w:sz="4" w:space="0" w:color="auto"/>
              <w:bottom w:val="single" w:sz="4" w:space="0" w:color="auto"/>
              <w:right w:val="single" w:sz="4" w:space="0" w:color="auto"/>
            </w:tcBorders>
            <w:vAlign w:val="center"/>
          </w:tcPr>
          <w:p w:rsidR="00963427" w:rsidRPr="00A94D46" w:rsidRDefault="00963427" w:rsidP="00081687">
            <w:pPr>
              <w:spacing w:line="240" w:lineRule="atLeast"/>
              <w:jc w:val="center"/>
              <w:rPr>
                <w:sz w:val="14"/>
                <w:szCs w:val="14"/>
              </w:rPr>
            </w:pPr>
          </w:p>
        </w:tc>
        <w:tc>
          <w:tcPr>
            <w:tcW w:w="238" w:type="pct"/>
            <w:tcBorders>
              <w:top w:val="single" w:sz="4" w:space="0" w:color="auto"/>
              <w:left w:val="single" w:sz="4" w:space="0" w:color="auto"/>
              <w:bottom w:val="single" w:sz="4" w:space="0" w:color="auto"/>
              <w:right w:val="single" w:sz="4" w:space="0" w:color="auto"/>
            </w:tcBorders>
            <w:vAlign w:val="center"/>
          </w:tcPr>
          <w:p w:rsidR="00963427" w:rsidRPr="00A94D46" w:rsidRDefault="00963427" w:rsidP="00081687">
            <w:pPr>
              <w:spacing w:line="240" w:lineRule="atLeast"/>
              <w:jc w:val="center"/>
              <w:rPr>
                <w:sz w:val="14"/>
                <w:szCs w:val="14"/>
              </w:rPr>
            </w:pPr>
            <w:r w:rsidRPr="00A94D46">
              <w:rPr>
                <w:sz w:val="14"/>
                <w:szCs w:val="14"/>
              </w:rPr>
              <w:t>7,903</w:t>
            </w:r>
          </w:p>
        </w:tc>
        <w:tc>
          <w:tcPr>
            <w:tcW w:w="239" w:type="pct"/>
            <w:tcBorders>
              <w:top w:val="single" w:sz="4" w:space="0" w:color="auto"/>
              <w:left w:val="single" w:sz="4" w:space="0" w:color="auto"/>
              <w:bottom w:val="single" w:sz="4" w:space="0" w:color="auto"/>
              <w:right w:val="single" w:sz="4" w:space="0" w:color="auto"/>
            </w:tcBorders>
            <w:vAlign w:val="center"/>
          </w:tcPr>
          <w:p w:rsidR="00963427" w:rsidRPr="00A94D46" w:rsidRDefault="00963427" w:rsidP="00081687">
            <w:pPr>
              <w:spacing w:line="240" w:lineRule="atLeast"/>
              <w:jc w:val="center"/>
              <w:rPr>
                <w:sz w:val="14"/>
                <w:szCs w:val="14"/>
              </w:rPr>
            </w:pPr>
          </w:p>
        </w:tc>
        <w:tc>
          <w:tcPr>
            <w:tcW w:w="276" w:type="pct"/>
            <w:tcBorders>
              <w:top w:val="single" w:sz="4" w:space="0" w:color="auto"/>
              <w:left w:val="single" w:sz="4" w:space="0" w:color="auto"/>
              <w:bottom w:val="single" w:sz="4" w:space="0" w:color="auto"/>
              <w:right w:val="single" w:sz="4" w:space="0" w:color="auto"/>
            </w:tcBorders>
            <w:vAlign w:val="center"/>
          </w:tcPr>
          <w:p w:rsidR="00963427" w:rsidRPr="00A94D46" w:rsidRDefault="00963427" w:rsidP="00081687">
            <w:pPr>
              <w:spacing w:line="240" w:lineRule="atLeast"/>
              <w:jc w:val="center"/>
              <w:rPr>
                <w:sz w:val="14"/>
                <w:szCs w:val="14"/>
              </w:rPr>
            </w:pPr>
            <w:r w:rsidRPr="00A94D46">
              <w:rPr>
                <w:sz w:val="14"/>
                <w:szCs w:val="14"/>
              </w:rPr>
              <w:t>5,566</w:t>
            </w:r>
          </w:p>
        </w:tc>
        <w:tc>
          <w:tcPr>
            <w:tcW w:w="265" w:type="pct"/>
            <w:tcBorders>
              <w:top w:val="single" w:sz="4" w:space="0" w:color="auto"/>
              <w:left w:val="single" w:sz="4" w:space="0" w:color="auto"/>
              <w:bottom w:val="single" w:sz="4" w:space="0" w:color="auto"/>
              <w:right w:val="single" w:sz="4" w:space="0" w:color="auto"/>
            </w:tcBorders>
            <w:vAlign w:val="center"/>
          </w:tcPr>
          <w:p w:rsidR="00963427" w:rsidRPr="00A94D46" w:rsidRDefault="00963427" w:rsidP="00081687">
            <w:pPr>
              <w:spacing w:line="240" w:lineRule="atLeast"/>
              <w:jc w:val="center"/>
              <w:rPr>
                <w:sz w:val="14"/>
                <w:szCs w:val="14"/>
              </w:rPr>
            </w:pPr>
            <w:r w:rsidRPr="00A94D46">
              <w:rPr>
                <w:sz w:val="14"/>
                <w:szCs w:val="14"/>
              </w:rPr>
              <w:t>19,963</w:t>
            </w:r>
          </w:p>
        </w:tc>
        <w:tc>
          <w:tcPr>
            <w:tcW w:w="238" w:type="pct"/>
            <w:tcBorders>
              <w:top w:val="single" w:sz="4" w:space="0" w:color="auto"/>
              <w:left w:val="single" w:sz="4" w:space="0" w:color="auto"/>
              <w:bottom w:val="single" w:sz="4" w:space="0" w:color="auto"/>
              <w:right w:val="single" w:sz="4" w:space="0" w:color="auto"/>
            </w:tcBorders>
            <w:vAlign w:val="center"/>
          </w:tcPr>
          <w:p w:rsidR="00963427" w:rsidRPr="00A94D46" w:rsidRDefault="00963427" w:rsidP="00081687">
            <w:pPr>
              <w:spacing w:line="240" w:lineRule="atLeast"/>
              <w:jc w:val="center"/>
              <w:rPr>
                <w:sz w:val="14"/>
                <w:szCs w:val="14"/>
              </w:rPr>
            </w:pPr>
          </w:p>
        </w:tc>
        <w:tc>
          <w:tcPr>
            <w:tcW w:w="171" w:type="pct"/>
            <w:tcBorders>
              <w:top w:val="single" w:sz="4" w:space="0" w:color="auto"/>
              <w:left w:val="single" w:sz="4" w:space="0" w:color="auto"/>
              <w:bottom w:val="single" w:sz="4" w:space="0" w:color="auto"/>
              <w:right w:val="single" w:sz="4" w:space="0" w:color="auto"/>
            </w:tcBorders>
            <w:vAlign w:val="center"/>
          </w:tcPr>
          <w:p w:rsidR="00963427" w:rsidRPr="00A94D46" w:rsidRDefault="00963427" w:rsidP="00081687">
            <w:pPr>
              <w:spacing w:line="240" w:lineRule="atLeast"/>
              <w:jc w:val="center"/>
              <w:rPr>
                <w:sz w:val="14"/>
                <w:szCs w:val="14"/>
              </w:rPr>
            </w:pPr>
          </w:p>
        </w:tc>
        <w:tc>
          <w:tcPr>
            <w:tcW w:w="171" w:type="pct"/>
            <w:tcBorders>
              <w:top w:val="single" w:sz="4" w:space="0" w:color="auto"/>
              <w:left w:val="single" w:sz="4" w:space="0" w:color="auto"/>
              <w:bottom w:val="single" w:sz="4" w:space="0" w:color="auto"/>
              <w:right w:val="single" w:sz="4" w:space="0" w:color="auto"/>
            </w:tcBorders>
            <w:vAlign w:val="center"/>
          </w:tcPr>
          <w:p w:rsidR="00963427" w:rsidRPr="00A94D46" w:rsidRDefault="00963427" w:rsidP="00081687">
            <w:pPr>
              <w:spacing w:line="240" w:lineRule="atLeast"/>
              <w:jc w:val="center"/>
              <w:rPr>
                <w:sz w:val="14"/>
                <w:szCs w:val="14"/>
              </w:rPr>
            </w:pPr>
          </w:p>
        </w:tc>
        <w:tc>
          <w:tcPr>
            <w:tcW w:w="238" w:type="pct"/>
            <w:tcBorders>
              <w:top w:val="single" w:sz="4" w:space="0" w:color="auto"/>
              <w:left w:val="single" w:sz="4" w:space="0" w:color="auto"/>
              <w:bottom w:val="single" w:sz="4" w:space="0" w:color="auto"/>
              <w:right w:val="single" w:sz="4" w:space="0" w:color="auto"/>
            </w:tcBorders>
            <w:vAlign w:val="center"/>
          </w:tcPr>
          <w:p w:rsidR="00963427" w:rsidRPr="00A94D46" w:rsidRDefault="00963427" w:rsidP="00081687">
            <w:pPr>
              <w:spacing w:line="240" w:lineRule="atLeast"/>
              <w:jc w:val="center"/>
              <w:rPr>
                <w:sz w:val="14"/>
                <w:szCs w:val="14"/>
              </w:rPr>
            </w:pPr>
          </w:p>
        </w:tc>
        <w:tc>
          <w:tcPr>
            <w:tcW w:w="215" w:type="pct"/>
            <w:tcBorders>
              <w:top w:val="single" w:sz="4" w:space="0" w:color="auto"/>
              <w:left w:val="single" w:sz="4" w:space="0" w:color="auto"/>
              <w:bottom w:val="single" w:sz="4" w:space="0" w:color="auto"/>
              <w:right w:val="single" w:sz="4" w:space="0" w:color="auto"/>
            </w:tcBorders>
            <w:vAlign w:val="center"/>
          </w:tcPr>
          <w:p w:rsidR="00963427" w:rsidRPr="00A94D46" w:rsidRDefault="00963427" w:rsidP="00081687">
            <w:pPr>
              <w:spacing w:line="240" w:lineRule="atLeast"/>
              <w:jc w:val="center"/>
              <w:rPr>
                <w:sz w:val="14"/>
                <w:szCs w:val="14"/>
              </w:rPr>
            </w:pPr>
            <w:r w:rsidRPr="00A94D46">
              <w:rPr>
                <w:sz w:val="14"/>
                <w:szCs w:val="14"/>
              </w:rPr>
              <w:t>26,432</w:t>
            </w:r>
          </w:p>
        </w:tc>
        <w:tc>
          <w:tcPr>
            <w:tcW w:w="171" w:type="pct"/>
            <w:tcBorders>
              <w:top w:val="single" w:sz="4" w:space="0" w:color="auto"/>
              <w:left w:val="single" w:sz="4" w:space="0" w:color="auto"/>
              <w:bottom w:val="single" w:sz="4" w:space="0" w:color="auto"/>
              <w:right w:val="single" w:sz="4" w:space="0" w:color="auto"/>
            </w:tcBorders>
            <w:vAlign w:val="center"/>
          </w:tcPr>
          <w:p w:rsidR="00963427" w:rsidRPr="00A94D46" w:rsidRDefault="00963427" w:rsidP="00081687">
            <w:pPr>
              <w:spacing w:line="240" w:lineRule="atLeast"/>
              <w:jc w:val="center"/>
              <w:rPr>
                <w:sz w:val="14"/>
                <w:szCs w:val="14"/>
              </w:rPr>
            </w:pPr>
            <w:r w:rsidRPr="00A94D46">
              <w:rPr>
                <w:sz w:val="14"/>
                <w:szCs w:val="14"/>
              </w:rPr>
              <w:t>7,000</w:t>
            </w:r>
          </w:p>
        </w:tc>
      </w:tr>
    </w:tbl>
    <w:p w:rsidR="000B484D" w:rsidRDefault="000B484D" w:rsidP="000B484D">
      <w:pPr>
        <w:jc w:val="both"/>
        <w:rPr>
          <w:sz w:val="28"/>
          <w:szCs w:val="28"/>
        </w:rPr>
      </w:pPr>
    </w:p>
    <w:p w:rsidR="000B484D" w:rsidRPr="002B4D39" w:rsidRDefault="000B484D" w:rsidP="000B484D">
      <w:pPr>
        <w:rPr>
          <w:sz w:val="28"/>
          <w:szCs w:val="28"/>
        </w:rPr>
      </w:pPr>
      <w:r>
        <w:rPr>
          <w:sz w:val="28"/>
          <w:szCs w:val="28"/>
        </w:rPr>
        <w:t xml:space="preserve">      </w:t>
      </w:r>
      <w:r w:rsidRPr="005B62B6">
        <w:rPr>
          <w:sz w:val="28"/>
          <w:szCs w:val="28"/>
        </w:rPr>
        <w:t xml:space="preserve">Настоящим проектом предусмотрено </w:t>
      </w:r>
      <w:r>
        <w:rPr>
          <w:sz w:val="28"/>
          <w:szCs w:val="28"/>
        </w:rPr>
        <w:t>благоустройство и повышение класса муниципальных дорог без изменения их направления и протяженности.</w:t>
      </w:r>
    </w:p>
    <w:p w:rsidR="000B484D" w:rsidRDefault="000B484D" w:rsidP="00FB4BFE">
      <w:pPr>
        <w:ind w:left="-426" w:firstLine="993"/>
        <w:jc w:val="both"/>
        <w:rPr>
          <w:sz w:val="28"/>
          <w:szCs w:val="28"/>
        </w:rPr>
      </w:pPr>
    </w:p>
    <w:p w:rsidR="00CD6519" w:rsidRDefault="00CD6519" w:rsidP="00063961">
      <w:pPr>
        <w:pStyle w:val="afc"/>
        <w:spacing w:after="0" w:line="240" w:lineRule="auto"/>
        <w:ind w:left="0"/>
        <w:jc w:val="center"/>
        <w:rPr>
          <w:rFonts w:ascii="Times New Roman" w:hAnsi="Times New Roman"/>
          <w:b/>
          <w:sz w:val="28"/>
          <w:szCs w:val="28"/>
        </w:rPr>
      </w:pPr>
      <w:r>
        <w:rPr>
          <w:rFonts w:ascii="Times New Roman" w:hAnsi="Times New Roman"/>
          <w:b/>
          <w:sz w:val="28"/>
          <w:szCs w:val="28"/>
        </w:rPr>
        <w:lastRenderedPageBreak/>
        <w:t>Глава  10</w:t>
      </w:r>
      <w:r w:rsidRPr="00265284">
        <w:rPr>
          <w:rFonts w:ascii="Times New Roman" w:hAnsi="Times New Roman"/>
          <w:b/>
          <w:sz w:val="28"/>
          <w:szCs w:val="28"/>
        </w:rPr>
        <w:t>.</w:t>
      </w:r>
      <w:r w:rsidRPr="00265284">
        <w:rPr>
          <w:rFonts w:ascii="Times New Roman" w:hAnsi="Times New Roman"/>
          <w:b/>
          <w:sz w:val="28"/>
          <w:szCs w:val="28"/>
        </w:rPr>
        <w:tab/>
        <w:t>Инженерное обеспечение территории</w:t>
      </w:r>
      <w:r w:rsidRPr="00E62FB5">
        <w:rPr>
          <w:rFonts w:ascii="Times New Roman" w:hAnsi="Times New Roman"/>
          <w:b/>
          <w:sz w:val="28"/>
          <w:szCs w:val="28"/>
        </w:rPr>
        <w:t xml:space="preserve"> </w:t>
      </w:r>
    </w:p>
    <w:p w:rsidR="00563A7A" w:rsidRPr="00563A7A" w:rsidRDefault="00563A7A" w:rsidP="00563A7A">
      <w:pPr>
        <w:spacing w:before="60" w:line="276" w:lineRule="auto"/>
        <w:ind w:firstLine="567"/>
        <w:jc w:val="center"/>
        <w:rPr>
          <w:b/>
          <w:sz w:val="28"/>
          <w:szCs w:val="28"/>
        </w:rPr>
      </w:pPr>
      <w:r w:rsidRPr="00563A7A">
        <w:rPr>
          <w:b/>
          <w:sz w:val="28"/>
          <w:szCs w:val="28"/>
        </w:rPr>
        <w:t>10.1. Водоснабжение</w:t>
      </w:r>
    </w:p>
    <w:p w:rsidR="00563A7A" w:rsidRPr="00563A7A" w:rsidRDefault="00563A7A" w:rsidP="00563A7A">
      <w:pPr>
        <w:ind w:firstLine="709"/>
        <w:jc w:val="both"/>
        <w:rPr>
          <w:rFonts w:eastAsia="Times New Roman"/>
          <w:sz w:val="28"/>
          <w:szCs w:val="28"/>
        </w:rPr>
      </w:pPr>
      <w:r w:rsidRPr="00563A7A">
        <w:rPr>
          <w:rFonts w:eastAsia="Times New Roman"/>
          <w:sz w:val="28"/>
          <w:szCs w:val="28"/>
        </w:rPr>
        <w:t>Проектом принято на расчетный срок обеспечение централизованным водоснабжением всех потребителей воды на территории Варламовского сельсовета.</w:t>
      </w:r>
    </w:p>
    <w:p w:rsidR="00563A7A" w:rsidRPr="00563A7A" w:rsidRDefault="00563A7A" w:rsidP="00563A7A">
      <w:pPr>
        <w:ind w:firstLine="938"/>
        <w:jc w:val="both"/>
        <w:rPr>
          <w:sz w:val="28"/>
          <w:szCs w:val="28"/>
        </w:rPr>
      </w:pPr>
      <w:r w:rsidRPr="00563A7A">
        <w:rPr>
          <w:sz w:val="28"/>
          <w:szCs w:val="28"/>
        </w:rPr>
        <w:t xml:space="preserve">В населенных пунктах </w:t>
      </w:r>
      <w:r w:rsidRPr="00563A7A">
        <w:rPr>
          <w:rFonts w:eastAsia="Times New Roman"/>
          <w:sz w:val="28"/>
          <w:szCs w:val="28"/>
        </w:rPr>
        <w:t>Варламовского</w:t>
      </w:r>
      <w:r w:rsidRPr="00563A7A">
        <w:rPr>
          <w:sz w:val="28"/>
          <w:szCs w:val="28"/>
        </w:rPr>
        <w:t xml:space="preserve"> сельсовета предлагается произвести реконструкцию существующей системы водоснабжения, с увеличением мощности водозабора, установкой водоочистного оборудования и организацией зон санитарной охраны. В качестве источника воды не питьевого качества, предлагается использовать близлежащие реки с устройством насосных станций и системы трубопроводов.</w:t>
      </w:r>
    </w:p>
    <w:p w:rsidR="00563A7A" w:rsidRPr="00563A7A" w:rsidRDefault="00563A7A" w:rsidP="00563A7A">
      <w:pPr>
        <w:ind w:firstLine="709"/>
        <w:jc w:val="both"/>
        <w:rPr>
          <w:rFonts w:eastAsia="Times New Roman"/>
          <w:sz w:val="28"/>
          <w:szCs w:val="28"/>
        </w:rPr>
      </w:pPr>
      <w:r w:rsidRPr="00563A7A">
        <w:rPr>
          <w:rFonts w:eastAsia="Times New Roman"/>
          <w:sz w:val="28"/>
          <w:szCs w:val="28"/>
        </w:rPr>
        <w:t>Разработать и утвердить в органах исполнительной власти, проект зон санитарной охраны водных объектов, используемых для питьевого водоснабжения, хозяйственно-бытового водоснабжения и в лечебных целях, а также установить границы и режим этих зон на местности и в градостроительной документации сельсовета, согласно проекту.</w:t>
      </w:r>
    </w:p>
    <w:p w:rsidR="00563A7A" w:rsidRPr="00563A7A" w:rsidRDefault="00563A7A" w:rsidP="00563A7A">
      <w:pPr>
        <w:spacing w:before="60" w:line="276" w:lineRule="auto"/>
        <w:ind w:firstLine="567"/>
        <w:jc w:val="center"/>
        <w:rPr>
          <w:b/>
          <w:sz w:val="28"/>
          <w:szCs w:val="28"/>
        </w:rPr>
      </w:pPr>
    </w:p>
    <w:p w:rsidR="00563A7A" w:rsidRPr="00563A7A" w:rsidRDefault="00563A7A" w:rsidP="00563A7A">
      <w:pPr>
        <w:spacing w:before="60" w:line="276" w:lineRule="auto"/>
        <w:ind w:firstLine="567"/>
        <w:jc w:val="center"/>
        <w:rPr>
          <w:b/>
          <w:sz w:val="28"/>
          <w:szCs w:val="28"/>
        </w:rPr>
      </w:pPr>
      <w:r w:rsidRPr="00563A7A">
        <w:rPr>
          <w:b/>
          <w:sz w:val="28"/>
          <w:szCs w:val="28"/>
        </w:rPr>
        <w:t>10.2. Водоотведение</w:t>
      </w:r>
    </w:p>
    <w:p w:rsidR="00563A7A" w:rsidRPr="00563A7A" w:rsidRDefault="00563A7A" w:rsidP="00563A7A">
      <w:pPr>
        <w:ind w:firstLine="709"/>
        <w:rPr>
          <w:spacing w:val="-1"/>
          <w:sz w:val="28"/>
          <w:szCs w:val="28"/>
        </w:rPr>
      </w:pPr>
      <w:r w:rsidRPr="00563A7A">
        <w:rPr>
          <w:rFonts w:eastAsia="Times New Roman"/>
          <w:sz w:val="28"/>
          <w:szCs w:val="28"/>
        </w:rPr>
        <w:t xml:space="preserve">Для водоотведения Варламовского сельсовета проектом </w:t>
      </w:r>
      <w:r w:rsidRPr="00563A7A">
        <w:rPr>
          <w:spacing w:val="-1"/>
          <w:sz w:val="28"/>
          <w:szCs w:val="28"/>
        </w:rPr>
        <w:t xml:space="preserve">предлагается использование локальных очистных установок. </w:t>
      </w:r>
    </w:p>
    <w:p w:rsidR="00563A7A" w:rsidRPr="00563A7A" w:rsidRDefault="00563A7A" w:rsidP="00563A7A">
      <w:pPr>
        <w:ind w:firstLine="709"/>
        <w:rPr>
          <w:spacing w:val="-1"/>
          <w:sz w:val="28"/>
          <w:szCs w:val="28"/>
        </w:rPr>
      </w:pPr>
    </w:p>
    <w:p w:rsidR="00563A7A" w:rsidRPr="00563A7A" w:rsidRDefault="00563A7A" w:rsidP="00563A7A">
      <w:pPr>
        <w:ind w:firstLine="709"/>
        <w:jc w:val="center"/>
        <w:rPr>
          <w:b/>
          <w:i/>
          <w:spacing w:val="-1"/>
          <w:sz w:val="28"/>
          <w:szCs w:val="28"/>
        </w:rPr>
      </w:pPr>
      <w:r w:rsidRPr="00563A7A">
        <w:rPr>
          <w:b/>
          <w:spacing w:val="-1"/>
          <w:sz w:val="28"/>
          <w:szCs w:val="28"/>
        </w:rPr>
        <w:t>10.3. Теплоснабжение</w:t>
      </w:r>
      <w:r w:rsidRPr="00563A7A">
        <w:rPr>
          <w:b/>
          <w:i/>
          <w:spacing w:val="-1"/>
          <w:sz w:val="28"/>
          <w:szCs w:val="28"/>
        </w:rPr>
        <w:t>.</w:t>
      </w:r>
    </w:p>
    <w:p w:rsidR="00563A7A" w:rsidRPr="00563A7A" w:rsidRDefault="00563A7A" w:rsidP="00563A7A">
      <w:pPr>
        <w:ind w:firstLine="709"/>
        <w:jc w:val="both"/>
        <w:rPr>
          <w:rFonts w:eastAsia="Times New Roman"/>
          <w:sz w:val="28"/>
          <w:szCs w:val="28"/>
        </w:rPr>
      </w:pPr>
      <w:r w:rsidRPr="00563A7A">
        <w:rPr>
          <w:rFonts w:eastAsia="Times New Roman"/>
          <w:sz w:val="28"/>
          <w:szCs w:val="28"/>
        </w:rPr>
        <w:t>Централизованные сети теплоснабжения предусматриваются для отопления мало- и средне-этажной застройки и объектов соцкультбыта.</w:t>
      </w:r>
    </w:p>
    <w:p w:rsidR="00563A7A" w:rsidRPr="00563A7A" w:rsidRDefault="00563A7A" w:rsidP="00563A7A">
      <w:pPr>
        <w:ind w:firstLine="709"/>
        <w:jc w:val="both"/>
        <w:rPr>
          <w:spacing w:val="-1"/>
          <w:sz w:val="28"/>
          <w:szCs w:val="28"/>
        </w:rPr>
      </w:pPr>
      <w:r w:rsidRPr="00563A7A">
        <w:rPr>
          <w:rFonts w:eastAsia="Times New Roman"/>
          <w:sz w:val="28"/>
          <w:szCs w:val="28"/>
        </w:rPr>
        <w:t xml:space="preserve">Для теплоснабжения усадебной застройки предлагается использование </w:t>
      </w:r>
      <w:r w:rsidRPr="00563A7A">
        <w:rPr>
          <w:sz w:val="28"/>
          <w:szCs w:val="28"/>
        </w:rPr>
        <w:t>малометражных источников тепла - газовых отопительных водогрейных секционных котлов.</w:t>
      </w:r>
    </w:p>
    <w:p w:rsidR="00563A7A" w:rsidRPr="00563A7A" w:rsidRDefault="00563A7A" w:rsidP="00563A7A">
      <w:pPr>
        <w:ind w:firstLine="709"/>
        <w:rPr>
          <w:rFonts w:eastAsia="Times New Roman"/>
          <w:sz w:val="28"/>
          <w:szCs w:val="28"/>
        </w:rPr>
      </w:pPr>
      <w:r w:rsidRPr="00563A7A">
        <w:rPr>
          <w:rFonts w:eastAsia="Times New Roman"/>
          <w:sz w:val="28"/>
          <w:szCs w:val="28"/>
        </w:rPr>
        <w:t>Для теплоснабжения Варламовского сельсовета  проектом предусматривается:</w:t>
      </w:r>
    </w:p>
    <w:p w:rsidR="00563A7A" w:rsidRPr="00563A7A" w:rsidRDefault="00563A7A" w:rsidP="00563A7A">
      <w:pPr>
        <w:ind w:firstLine="709"/>
        <w:rPr>
          <w:rFonts w:eastAsia="Times New Roman"/>
          <w:sz w:val="28"/>
          <w:szCs w:val="28"/>
        </w:rPr>
      </w:pPr>
      <w:r w:rsidRPr="00563A7A">
        <w:rPr>
          <w:rFonts w:eastAsia="Times New Roman"/>
          <w:sz w:val="28"/>
          <w:szCs w:val="28"/>
        </w:rPr>
        <w:t>- реконструкция существующих теплосетей, с целью уменьшения потерь тепла и повышения энергоэффективности использования топлива.</w:t>
      </w:r>
    </w:p>
    <w:p w:rsidR="00563A7A" w:rsidRPr="00563A7A" w:rsidRDefault="00563A7A" w:rsidP="00563A7A">
      <w:pPr>
        <w:ind w:firstLine="709"/>
        <w:rPr>
          <w:rFonts w:eastAsia="Times New Roman"/>
          <w:sz w:val="28"/>
          <w:szCs w:val="28"/>
        </w:rPr>
      </w:pPr>
      <w:r w:rsidRPr="00563A7A">
        <w:rPr>
          <w:rFonts w:eastAsia="Times New Roman"/>
          <w:sz w:val="28"/>
          <w:szCs w:val="28"/>
        </w:rPr>
        <w:t xml:space="preserve">- </w:t>
      </w:r>
      <w:r w:rsidRPr="00563A7A">
        <w:rPr>
          <w:sz w:val="28"/>
          <w:szCs w:val="28"/>
        </w:rPr>
        <w:t>реконструкция угольных котельных с переводом их на газовое топливо, для улучшения экологической обстановки в районе.</w:t>
      </w:r>
    </w:p>
    <w:p w:rsidR="00563A7A" w:rsidRDefault="00563A7A" w:rsidP="00563A7A">
      <w:pPr>
        <w:spacing w:before="60" w:line="276" w:lineRule="auto"/>
        <w:jc w:val="center"/>
        <w:rPr>
          <w:b/>
          <w:sz w:val="28"/>
          <w:szCs w:val="28"/>
        </w:rPr>
      </w:pPr>
    </w:p>
    <w:p w:rsidR="00563A7A" w:rsidRPr="00563A7A" w:rsidRDefault="00563A7A" w:rsidP="00563A7A">
      <w:pPr>
        <w:spacing w:before="60" w:line="276" w:lineRule="auto"/>
        <w:jc w:val="center"/>
        <w:rPr>
          <w:b/>
          <w:i/>
          <w:sz w:val="28"/>
          <w:szCs w:val="28"/>
        </w:rPr>
      </w:pPr>
      <w:r w:rsidRPr="00563A7A">
        <w:rPr>
          <w:b/>
          <w:sz w:val="28"/>
          <w:szCs w:val="28"/>
        </w:rPr>
        <w:t>10.4.Газоснабжение</w:t>
      </w:r>
      <w:r w:rsidRPr="00563A7A">
        <w:rPr>
          <w:b/>
          <w:i/>
          <w:sz w:val="28"/>
          <w:szCs w:val="28"/>
        </w:rPr>
        <w:t>.</w:t>
      </w:r>
    </w:p>
    <w:p w:rsidR="00563A7A" w:rsidRPr="00563A7A" w:rsidRDefault="00563A7A" w:rsidP="00563A7A">
      <w:pPr>
        <w:ind w:firstLine="709"/>
        <w:jc w:val="both"/>
        <w:rPr>
          <w:rFonts w:eastAsia="Times New Roman"/>
          <w:sz w:val="28"/>
          <w:szCs w:val="28"/>
        </w:rPr>
      </w:pPr>
      <w:r w:rsidRPr="00563A7A">
        <w:rPr>
          <w:rFonts w:eastAsia="Times New Roman"/>
          <w:sz w:val="28"/>
          <w:szCs w:val="28"/>
        </w:rPr>
        <w:t>Проектом принято на расчетный срок обеспечение сетями газоснабжения всех потребителей на территории Варламовского сельсовета.</w:t>
      </w:r>
      <w:r w:rsidRPr="00563A7A">
        <w:rPr>
          <w:rFonts w:eastAsia="Times New Roman"/>
          <w:sz w:val="28"/>
          <w:szCs w:val="28"/>
        </w:rPr>
        <w:tab/>
      </w:r>
    </w:p>
    <w:p w:rsidR="00563A7A" w:rsidRPr="00563A7A" w:rsidRDefault="00563A7A" w:rsidP="00563A7A">
      <w:pPr>
        <w:shd w:val="clear" w:color="auto" w:fill="FFFFFF"/>
        <w:ind w:firstLine="709"/>
        <w:rPr>
          <w:sz w:val="28"/>
          <w:szCs w:val="28"/>
        </w:rPr>
      </w:pPr>
      <w:r w:rsidRPr="00563A7A">
        <w:rPr>
          <w:sz w:val="28"/>
          <w:szCs w:val="28"/>
        </w:rPr>
        <w:t>Природный газ используется:</w:t>
      </w:r>
    </w:p>
    <w:p w:rsidR="00563A7A" w:rsidRPr="00563A7A" w:rsidRDefault="00563A7A" w:rsidP="00563A7A">
      <w:pPr>
        <w:shd w:val="clear" w:color="auto" w:fill="FFFFFF"/>
        <w:ind w:firstLine="709"/>
        <w:rPr>
          <w:sz w:val="28"/>
          <w:szCs w:val="28"/>
        </w:rPr>
      </w:pPr>
      <w:r w:rsidRPr="00563A7A">
        <w:rPr>
          <w:sz w:val="28"/>
          <w:szCs w:val="28"/>
        </w:rPr>
        <w:t xml:space="preserve">     - административно-общественными зданиями на нужды отопления и горячего водоснабжения; </w:t>
      </w:r>
    </w:p>
    <w:p w:rsidR="00563A7A" w:rsidRPr="00563A7A" w:rsidRDefault="00563A7A" w:rsidP="00563A7A">
      <w:pPr>
        <w:shd w:val="clear" w:color="auto" w:fill="FFFFFF"/>
        <w:ind w:firstLine="709"/>
        <w:rPr>
          <w:sz w:val="28"/>
          <w:szCs w:val="28"/>
        </w:rPr>
      </w:pPr>
      <w:r w:rsidRPr="00563A7A">
        <w:rPr>
          <w:sz w:val="28"/>
          <w:szCs w:val="28"/>
        </w:rPr>
        <w:t xml:space="preserve">     - жилой усадебной застройкой на нужды отопления, горячего водоснабжения, пищеприготовления;</w:t>
      </w:r>
    </w:p>
    <w:p w:rsidR="00563A7A" w:rsidRPr="00563A7A" w:rsidRDefault="00563A7A" w:rsidP="00563A7A">
      <w:pPr>
        <w:shd w:val="clear" w:color="auto" w:fill="FFFFFF"/>
        <w:ind w:firstLine="709"/>
        <w:rPr>
          <w:sz w:val="28"/>
          <w:szCs w:val="28"/>
        </w:rPr>
      </w:pPr>
      <w:r w:rsidRPr="00563A7A">
        <w:rPr>
          <w:sz w:val="28"/>
          <w:szCs w:val="28"/>
        </w:rPr>
        <w:lastRenderedPageBreak/>
        <w:t xml:space="preserve">     - жилой малоэтажной застройкой на нужды отопления и горячего водоснабжения, пищеприготовления.</w:t>
      </w:r>
    </w:p>
    <w:p w:rsidR="00563A7A" w:rsidRPr="00563A7A" w:rsidRDefault="00563A7A" w:rsidP="00563A7A">
      <w:pPr>
        <w:spacing w:before="60" w:line="276" w:lineRule="auto"/>
        <w:ind w:firstLine="567"/>
        <w:jc w:val="center"/>
        <w:rPr>
          <w:b/>
          <w:i/>
          <w:sz w:val="28"/>
          <w:szCs w:val="28"/>
        </w:rPr>
      </w:pPr>
      <w:r w:rsidRPr="00563A7A">
        <w:rPr>
          <w:b/>
          <w:sz w:val="28"/>
          <w:szCs w:val="28"/>
        </w:rPr>
        <w:t>10.5. Электроснабжение</w:t>
      </w:r>
      <w:r w:rsidRPr="00563A7A">
        <w:rPr>
          <w:b/>
          <w:i/>
          <w:sz w:val="28"/>
          <w:szCs w:val="28"/>
        </w:rPr>
        <w:t>.</w:t>
      </w:r>
    </w:p>
    <w:p w:rsidR="00563A7A" w:rsidRPr="00563A7A" w:rsidRDefault="00563A7A" w:rsidP="00563A7A">
      <w:pPr>
        <w:spacing w:before="60" w:line="276" w:lineRule="auto"/>
        <w:ind w:firstLine="567"/>
        <w:jc w:val="both"/>
        <w:rPr>
          <w:sz w:val="28"/>
          <w:szCs w:val="28"/>
        </w:rPr>
      </w:pPr>
      <w:r w:rsidRPr="00563A7A">
        <w:rPr>
          <w:sz w:val="28"/>
          <w:szCs w:val="28"/>
        </w:rPr>
        <w:t xml:space="preserve">Для электроснабжения населенных пунктов принимается напряжение 10 и 0,4 кВ. </w:t>
      </w:r>
    </w:p>
    <w:p w:rsidR="00563A7A" w:rsidRPr="00563A7A" w:rsidRDefault="00563A7A" w:rsidP="00563A7A">
      <w:pPr>
        <w:spacing w:before="60" w:line="276" w:lineRule="auto"/>
        <w:ind w:firstLine="567"/>
        <w:jc w:val="both"/>
        <w:rPr>
          <w:sz w:val="28"/>
          <w:szCs w:val="28"/>
        </w:rPr>
      </w:pPr>
      <w:r w:rsidRPr="00563A7A">
        <w:rPr>
          <w:sz w:val="28"/>
          <w:szCs w:val="28"/>
        </w:rPr>
        <w:t xml:space="preserve">Для электроснабжения объектов застройки на напряжении 0,4кВ предусматривается установка комплектных трансформаторных подстанций киоскового типа (КТПК) с масляными трансформаторами. Все КТПК с воздушным вводом 10кВ и кабельными отходящими линиями 0,4кВ. Для электроснабжения потребителей 2 категории надежности предусматривается установка двух трансформаторных подстанций типа 2КТПК. Распределение электроэнергии на напряжении 0,4 кВ выполнено по воздушным и кабельным ЛЭП. </w:t>
      </w:r>
    </w:p>
    <w:p w:rsidR="00563A7A" w:rsidRPr="00563A7A" w:rsidRDefault="00563A7A" w:rsidP="00563A7A">
      <w:pPr>
        <w:ind w:firstLine="709"/>
        <w:jc w:val="both"/>
        <w:rPr>
          <w:rFonts w:eastAsia="Times New Roman"/>
          <w:i/>
          <w:sz w:val="28"/>
          <w:szCs w:val="28"/>
        </w:rPr>
      </w:pPr>
      <w:r w:rsidRPr="00563A7A">
        <w:rPr>
          <w:rFonts w:eastAsia="Times New Roman"/>
          <w:i/>
          <w:sz w:val="28"/>
          <w:szCs w:val="28"/>
        </w:rPr>
        <w:t>Для электроснабжения Варламовского</w:t>
      </w:r>
      <w:r w:rsidRPr="00563A7A">
        <w:rPr>
          <w:rFonts w:eastAsia="Times New Roman"/>
          <w:sz w:val="28"/>
          <w:szCs w:val="28"/>
        </w:rPr>
        <w:t xml:space="preserve"> </w:t>
      </w:r>
      <w:r w:rsidRPr="00563A7A">
        <w:rPr>
          <w:rFonts w:eastAsia="Times New Roman"/>
          <w:i/>
          <w:sz w:val="28"/>
          <w:szCs w:val="28"/>
        </w:rPr>
        <w:t>сельсовета проектом предусматривается:</w:t>
      </w:r>
    </w:p>
    <w:p w:rsidR="00563A7A" w:rsidRPr="00563A7A" w:rsidRDefault="00563A7A" w:rsidP="00563A7A">
      <w:pPr>
        <w:ind w:firstLine="709"/>
        <w:jc w:val="both"/>
        <w:rPr>
          <w:rFonts w:eastAsia="Times New Roman"/>
          <w:sz w:val="28"/>
          <w:szCs w:val="28"/>
        </w:rPr>
      </w:pPr>
      <w:r w:rsidRPr="00563A7A">
        <w:rPr>
          <w:rFonts w:eastAsia="Times New Roman"/>
          <w:sz w:val="28"/>
          <w:szCs w:val="28"/>
        </w:rPr>
        <w:t>- замена проводов и опор ВЛ, подводящих электроэнергию ко всем населенным пунктам ;</w:t>
      </w:r>
    </w:p>
    <w:p w:rsidR="00563A7A" w:rsidRPr="00563A7A" w:rsidRDefault="00563A7A" w:rsidP="00563A7A">
      <w:pPr>
        <w:ind w:firstLine="709"/>
        <w:jc w:val="both"/>
        <w:rPr>
          <w:rFonts w:eastAsia="Times New Roman"/>
          <w:sz w:val="28"/>
          <w:szCs w:val="28"/>
        </w:rPr>
      </w:pPr>
      <w:r w:rsidRPr="00563A7A">
        <w:rPr>
          <w:rFonts w:eastAsia="Times New Roman"/>
          <w:sz w:val="28"/>
          <w:szCs w:val="28"/>
        </w:rPr>
        <w:t>- замена силового оборудования на более современное, с увеличением мощности.</w:t>
      </w:r>
    </w:p>
    <w:p w:rsidR="00563A7A" w:rsidRPr="00563A7A" w:rsidRDefault="00563A7A" w:rsidP="00563A7A">
      <w:pPr>
        <w:ind w:firstLine="709"/>
        <w:jc w:val="both"/>
        <w:rPr>
          <w:rFonts w:eastAsia="Times New Roman"/>
          <w:sz w:val="28"/>
          <w:szCs w:val="28"/>
        </w:rPr>
      </w:pPr>
      <w:r w:rsidRPr="00563A7A">
        <w:rPr>
          <w:rFonts w:eastAsia="Times New Roman"/>
          <w:sz w:val="28"/>
          <w:szCs w:val="28"/>
        </w:rPr>
        <w:t>Расположение головных сооружений электроснабжения (подстанции, ТП) показано условно и подлежит корректировке на последующих этапах проектирования.</w:t>
      </w:r>
    </w:p>
    <w:p w:rsidR="00563A7A" w:rsidRDefault="00563A7A" w:rsidP="00063961">
      <w:pPr>
        <w:pStyle w:val="afc"/>
        <w:spacing w:after="0" w:line="240" w:lineRule="auto"/>
        <w:ind w:left="0"/>
        <w:rPr>
          <w:rFonts w:ascii="Times New Roman" w:hAnsi="Times New Roman"/>
          <w:b/>
          <w:sz w:val="28"/>
          <w:szCs w:val="28"/>
        </w:rPr>
      </w:pPr>
    </w:p>
    <w:p w:rsidR="00CD6519" w:rsidRPr="00D711D3" w:rsidRDefault="00CD6519" w:rsidP="00BE370B">
      <w:pPr>
        <w:jc w:val="center"/>
        <w:rPr>
          <w:b/>
          <w:sz w:val="28"/>
          <w:szCs w:val="28"/>
        </w:rPr>
      </w:pPr>
      <w:r w:rsidRPr="00D711D3">
        <w:rPr>
          <w:b/>
          <w:sz w:val="28"/>
          <w:szCs w:val="28"/>
        </w:rPr>
        <w:t>10.</w:t>
      </w:r>
      <w:r w:rsidR="0090616C">
        <w:rPr>
          <w:b/>
          <w:sz w:val="28"/>
          <w:szCs w:val="28"/>
        </w:rPr>
        <w:t>6</w:t>
      </w:r>
      <w:r w:rsidRPr="00D711D3">
        <w:rPr>
          <w:b/>
          <w:sz w:val="28"/>
          <w:szCs w:val="28"/>
        </w:rPr>
        <w:t>. Связь и информация.</w:t>
      </w:r>
    </w:p>
    <w:p w:rsidR="00CD6519" w:rsidRPr="00D711D3" w:rsidRDefault="00CD6519" w:rsidP="00BE370B">
      <w:pPr>
        <w:pStyle w:val="11"/>
        <w:widowControl w:val="0"/>
        <w:tabs>
          <w:tab w:val="left" w:pos="1134"/>
        </w:tabs>
        <w:ind w:left="0" w:firstLine="567"/>
        <w:jc w:val="both"/>
        <w:rPr>
          <w:sz w:val="28"/>
          <w:szCs w:val="28"/>
        </w:rPr>
      </w:pPr>
      <w:r w:rsidRPr="00D711D3">
        <w:rPr>
          <w:sz w:val="28"/>
          <w:szCs w:val="28"/>
        </w:rPr>
        <w:t>Основные направления развития услуг связи на расчетный срок:</w:t>
      </w:r>
    </w:p>
    <w:p w:rsidR="00CD6519" w:rsidRPr="00D711D3" w:rsidRDefault="00CD6519" w:rsidP="00BE370B">
      <w:pPr>
        <w:pStyle w:val="11"/>
        <w:widowControl w:val="0"/>
        <w:tabs>
          <w:tab w:val="left" w:pos="1134"/>
        </w:tabs>
        <w:ind w:left="0" w:firstLine="567"/>
        <w:jc w:val="both"/>
        <w:rPr>
          <w:sz w:val="28"/>
          <w:szCs w:val="28"/>
        </w:rPr>
      </w:pPr>
      <w:r w:rsidRPr="00D711D3">
        <w:rPr>
          <w:sz w:val="28"/>
          <w:szCs w:val="28"/>
        </w:rPr>
        <w:t>- перевод всех существующих АТС на цифровое оборудование;</w:t>
      </w:r>
    </w:p>
    <w:p w:rsidR="00CD6519" w:rsidRPr="00D711D3" w:rsidRDefault="00CD6519" w:rsidP="00BE370B">
      <w:pPr>
        <w:pStyle w:val="11"/>
        <w:widowControl w:val="0"/>
        <w:tabs>
          <w:tab w:val="left" w:pos="1134"/>
        </w:tabs>
        <w:ind w:left="0" w:firstLine="567"/>
        <w:jc w:val="both"/>
        <w:rPr>
          <w:sz w:val="28"/>
          <w:szCs w:val="28"/>
        </w:rPr>
      </w:pPr>
      <w:r w:rsidRPr="00D711D3">
        <w:rPr>
          <w:sz w:val="28"/>
          <w:szCs w:val="28"/>
        </w:rPr>
        <w:t>- телефонизация удаленных и малонаселенных районов области с помощью системы DECT, малых цифровых АТС, а так же с помощью технологий спутниковой связи;</w:t>
      </w:r>
    </w:p>
    <w:p w:rsidR="00CD6519" w:rsidRPr="00D711D3" w:rsidRDefault="00CD6519" w:rsidP="00BE370B">
      <w:pPr>
        <w:pStyle w:val="11"/>
        <w:widowControl w:val="0"/>
        <w:tabs>
          <w:tab w:val="left" w:pos="1134"/>
        </w:tabs>
        <w:ind w:left="0" w:firstLine="567"/>
        <w:jc w:val="both"/>
        <w:rPr>
          <w:sz w:val="28"/>
          <w:szCs w:val="28"/>
        </w:rPr>
      </w:pPr>
      <w:r w:rsidRPr="00D711D3">
        <w:rPr>
          <w:sz w:val="28"/>
          <w:szCs w:val="28"/>
        </w:rPr>
        <w:t>- использование цифровых радиорелейных станций для телефонизации удаленных населенных пунктов;</w:t>
      </w:r>
    </w:p>
    <w:p w:rsidR="00CD6519" w:rsidRPr="00D711D3" w:rsidRDefault="00CD6519" w:rsidP="00BE370B">
      <w:pPr>
        <w:pStyle w:val="11"/>
        <w:widowControl w:val="0"/>
        <w:tabs>
          <w:tab w:val="left" w:pos="1134"/>
        </w:tabs>
        <w:ind w:left="0" w:firstLine="567"/>
        <w:jc w:val="both"/>
        <w:rPr>
          <w:sz w:val="28"/>
          <w:szCs w:val="28"/>
        </w:rPr>
      </w:pPr>
      <w:r w:rsidRPr="00D711D3">
        <w:rPr>
          <w:sz w:val="28"/>
          <w:szCs w:val="28"/>
        </w:rPr>
        <w:t xml:space="preserve">- дальнейший переход с радиорелейных линий на оптические линии связи; </w:t>
      </w:r>
    </w:p>
    <w:p w:rsidR="00CD6519" w:rsidRPr="00D711D3" w:rsidRDefault="00CD6519" w:rsidP="00BE370B">
      <w:pPr>
        <w:pStyle w:val="11"/>
        <w:widowControl w:val="0"/>
        <w:tabs>
          <w:tab w:val="left" w:pos="1134"/>
        </w:tabs>
        <w:ind w:left="0" w:firstLine="567"/>
        <w:jc w:val="both"/>
        <w:rPr>
          <w:sz w:val="28"/>
          <w:szCs w:val="28"/>
        </w:rPr>
      </w:pPr>
      <w:r w:rsidRPr="00D711D3">
        <w:rPr>
          <w:sz w:val="28"/>
          <w:szCs w:val="28"/>
        </w:rPr>
        <w:t>- создание условий для приема государственных радиопрограмм по эфиру взамен проводных линий связи;</w:t>
      </w:r>
    </w:p>
    <w:p w:rsidR="00CD6519" w:rsidRPr="00D711D3" w:rsidRDefault="00CD6519" w:rsidP="00BE370B">
      <w:pPr>
        <w:pStyle w:val="11"/>
        <w:widowControl w:val="0"/>
        <w:tabs>
          <w:tab w:val="left" w:pos="1134"/>
        </w:tabs>
        <w:ind w:left="0" w:firstLine="567"/>
        <w:jc w:val="both"/>
        <w:rPr>
          <w:sz w:val="28"/>
          <w:szCs w:val="28"/>
        </w:rPr>
      </w:pPr>
      <w:r w:rsidRPr="00D711D3">
        <w:rPr>
          <w:sz w:val="28"/>
          <w:szCs w:val="28"/>
        </w:rPr>
        <w:t>- создание сетей сотовой связи третьего поколения, на основе существующей инфраструктуры базовых станций и коммутаторов;</w:t>
      </w:r>
    </w:p>
    <w:p w:rsidR="00CD6519" w:rsidRPr="00D711D3" w:rsidRDefault="00CD6519" w:rsidP="00BE370B">
      <w:pPr>
        <w:pStyle w:val="11"/>
        <w:widowControl w:val="0"/>
        <w:tabs>
          <w:tab w:val="left" w:pos="1134"/>
        </w:tabs>
        <w:ind w:left="0" w:firstLine="567"/>
        <w:jc w:val="both"/>
        <w:rPr>
          <w:sz w:val="28"/>
          <w:szCs w:val="28"/>
        </w:rPr>
      </w:pPr>
      <w:r w:rsidRPr="00D711D3">
        <w:rPr>
          <w:sz w:val="28"/>
          <w:szCs w:val="28"/>
        </w:rPr>
        <w:t>- строительство новых базовых станций и расширение зоны охвата;</w:t>
      </w:r>
    </w:p>
    <w:p w:rsidR="00CD6519" w:rsidRPr="00D711D3" w:rsidRDefault="00CD6519" w:rsidP="00BE370B">
      <w:pPr>
        <w:pStyle w:val="11"/>
        <w:widowControl w:val="0"/>
        <w:tabs>
          <w:tab w:val="left" w:pos="1134"/>
        </w:tabs>
        <w:ind w:left="0" w:firstLine="567"/>
        <w:jc w:val="both"/>
        <w:rPr>
          <w:sz w:val="28"/>
          <w:szCs w:val="28"/>
        </w:rPr>
      </w:pPr>
      <w:r w:rsidRPr="00D711D3">
        <w:rPr>
          <w:sz w:val="28"/>
          <w:szCs w:val="28"/>
        </w:rPr>
        <w:t>- снижение тарифов и дальнейшее расширение дополнительных мобильных сервисов;</w:t>
      </w:r>
    </w:p>
    <w:p w:rsidR="00CD6519" w:rsidRPr="00D711D3" w:rsidRDefault="00CD6519" w:rsidP="00BE370B">
      <w:pPr>
        <w:pStyle w:val="11"/>
        <w:widowControl w:val="0"/>
        <w:tabs>
          <w:tab w:val="left" w:pos="1134"/>
        </w:tabs>
        <w:ind w:left="0" w:firstLine="567"/>
        <w:jc w:val="both"/>
        <w:rPr>
          <w:sz w:val="28"/>
          <w:szCs w:val="28"/>
        </w:rPr>
      </w:pPr>
      <w:r w:rsidRPr="00D711D3">
        <w:rPr>
          <w:sz w:val="28"/>
          <w:szCs w:val="28"/>
        </w:rPr>
        <w:t>- переход на цифровое вещание согласно ФЦП «Концепция развития телерадиовещания в Российской Федерации на 2008-2015 годы».</w:t>
      </w:r>
    </w:p>
    <w:p w:rsidR="00963427" w:rsidRPr="00E16013" w:rsidRDefault="00963427" w:rsidP="0042605B">
      <w:pPr>
        <w:pStyle w:val="a"/>
        <w:numPr>
          <w:ilvl w:val="0"/>
          <w:numId w:val="0"/>
        </w:numPr>
        <w:ind w:left="1647"/>
        <w:rPr>
          <w:sz w:val="28"/>
          <w:szCs w:val="28"/>
        </w:rPr>
      </w:pPr>
      <w:r w:rsidRPr="00E16013">
        <w:rPr>
          <w:sz w:val="28"/>
          <w:szCs w:val="28"/>
        </w:rPr>
        <w:lastRenderedPageBreak/>
        <w:t>Глава</w:t>
      </w:r>
      <w:r w:rsidR="0042605B">
        <w:rPr>
          <w:sz w:val="28"/>
          <w:szCs w:val="28"/>
        </w:rPr>
        <w:t xml:space="preserve"> 11. </w:t>
      </w:r>
      <w:r w:rsidRPr="00E16013">
        <w:rPr>
          <w:sz w:val="28"/>
          <w:szCs w:val="28"/>
        </w:rPr>
        <w:t xml:space="preserve"> Охрана и улучшение окружающей среды</w:t>
      </w:r>
    </w:p>
    <w:p w:rsidR="00963427" w:rsidRPr="00E16013" w:rsidRDefault="00963427" w:rsidP="00963427">
      <w:pPr>
        <w:ind w:firstLine="567"/>
        <w:jc w:val="center"/>
        <w:rPr>
          <w:b/>
          <w:sz w:val="28"/>
          <w:szCs w:val="28"/>
        </w:rPr>
      </w:pPr>
      <w:r w:rsidRPr="00E16013">
        <w:rPr>
          <w:b/>
          <w:sz w:val="28"/>
          <w:szCs w:val="28"/>
        </w:rPr>
        <w:t>градостроительными методами</w:t>
      </w:r>
    </w:p>
    <w:p w:rsidR="00963427" w:rsidRPr="00E16013" w:rsidRDefault="00963427" w:rsidP="00963427">
      <w:pPr>
        <w:ind w:firstLine="851"/>
        <w:jc w:val="center"/>
        <w:rPr>
          <w:sz w:val="28"/>
          <w:szCs w:val="28"/>
        </w:rPr>
      </w:pPr>
    </w:p>
    <w:p w:rsidR="00963427" w:rsidRPr="00E16013" w:rsidRDefault="00963427" w:rsidP="00963427">
      <w:pPr>
        <w:ind w:firstLine="567"/>
        <w:jc w:val="both"/>
        <w:rPr>
          <w:rFonts w:cs="Arial"/>
          <w:sz w:val="28"/>
        </w:rPr>
      </w:pPr>
      <w:r w:rsidRPr="00E16013">
        <w:rPr>
          <w:rFonts w:cs="Arial"/>
          <w:sz w:val="28"/>
        </w:rPr>
        <w:t xml:space="preserve">В настоящее время особое внимание при разработке градостроительной документации уделяется требованиям в области охраны окружающей среды. Закон «Об охране окружающей природной среды», принятый </w:t>
      </w:r>
      <w:r w:rsidRPr="00E16013">
        <w:rPr>
          <w:rFonts w:eastAsia="Lucida Sans Unicode" w:cs="Arial"/>
          <w:sz w:val="28"/>
        </w:rPr>
        <w:t xml:space="preserve">10 января 2002 </w:t>
      </w:r>
      <w:r w:rsidRPr="00E16013">
        <w:rPr>
          <w:rFonts w:cs="Arial"/>
          <w:sz w:val="28"/>
        </w:rPr>
        <w:t xml:space="preserve"> г., обязывает при планировании развития территорий соблюдать «требования в области охраны окружающей среды, … принимать меры по восстановлению природной среды… в соответствии с законодательством» (ст.44, п.2).</w:t>
      </w:r>
    </w:p>
    <w:p w:rsidR="00963427" w:rsidRPr="00E16013" w:rsidRDefault="00963427" w:rsidP="00963427">
      <w:pPr>
        <w:ind w:firstLine="709"/>
        <w:jc w:val="both"/>
        <w:rPr>
          <w:rFonts w:cs="Arial"/>
          <w:sz w:val="28"/>
          <w:szCs w:val="26"/>
        </w:rPr>
      </w:pPr>
    </w:p>
    <w:p w:rsidR="00963427" w:rsidRPr="00E16013" w:rsidRDefault="00963427" w:rsidP="00963427">
      <w:pPr>
        <w:suppressAutoHyphens/>
        <w:ind w:firstLine="567"/>
        <w:jc w:val="center"/>
        <w:rPr>
          <w:rFonts w:cs="Arial"/>
          <w:b/>
          <w:sz w:val="28"/>
        </w:rPr>
      </w:pPr>
      <w:r w:rsidRPr="00E16013">
        <w:rPr>
          <w:rFonts w:cs="Arial"/>
          <w:b/>
          <w:sz w:val="28"/>
        </w:rPr>
        <w:t>Полномочия и ответственность органов местного самоуправления в сфере охраны окружающей среды</w:t>
      </w:r>
    </w:p>
    <w:p w:rsidR="00963427" w:rsidRPr="00E16013" w:rsidRDefault="00963427" w:rsidP="00963427">
      <w:pPr>
        <w:ind w:firstLine="567"/>
        <w:jc w:val="both"/>
        <w:rPr>
          <w:rFonts w:cs="Arial"/>
          <w:sz w:val="28"/>
        </w:rPr>
      </w:pPr>
      <w:r w:rsidRPr="00E16013">
        <w:rPr>
          <w:rFonts w:cs="Arial"/>
          <w:sz w:val="28"/>
        </w:rPr>
        <w:t>Согласно закону РФ «Об охране окружающей среды, органы местного самоуправления ответственны за экологическое состояние всей подведомственной территории и обязаны оказывать содействие гражданам в реализации их прав в области охраны окружающей среды. Муниципальные власти вправе использовать данные экологического мониторинга для разработки прогнозов социально-экономического развития и целевых программ в области охраны окружающей среды.</w:t>
      </w:r>
    </w:p>
    <w:p w:rsidR="00963427" w:rsidRPr="00E16013" w:rsidRDefault="00963427" w:rsidP="00963427">
      <w:pPr>
        <w:ind w:firstLine="567"/>
        <w:jc w:val="both"/>
        <w:rPr>
          <w:rFonts w:cs="Arial"/>
          <w:sz w:val="28"/>
        </w:rPr>
      </w:pPr>
      <w:r w:rsidRPr="00E16013">
        <w:rPr>
          <w:rFonts w:cs="Arial"/>
          <w:sz w:val="28"/>
        </w:rPr>
        <w:t>В соответствии с ФЗ № 131 (ст.16), к вопросам местного значения городского округа относятся, в частности, и вопросы охраны окружающей среды:</w:t>
      </w:r>
    </w:p>
    <w:p w:rsidR="00963427" w:rsidRPr="00E16013" w:rsidRDefault="00963427" w:rsidP="00963427">
      <w:pPr>
        <w:ind w:firstLine="567"/>
        <w:jc w:val="both"/>
        <w:rPr>
          <w:rFonts w:cs="Arial"/>
          <w:sz w:val="28"/>
        </w:rPr>
      </w:pPr>
      <w:r w:rsidRPr="00E16013">
        <w:rPr>
          <w:rFonts w:cs="Arial"/>
          <w:sz w:val="28"/>
          <w:szCs w:val="18"/>
        </w:rPr>
        <w:t>-</w:t>
      </w:r>
      <w:r w:rsidRPr="00E16013">
        <w:rPr>
          <w:rFonts w:cs="Arial"/>
          <w:sz w:val="28"/>
        </w:rPr>
        <w:t>организация мероприятий по охране окружающей среды в границах поселения;</w:t>
      </w:r>
    </w:p>
    <w:p w:rsidR="00963427" w:rsidRPr="00E16013" w:rsidRDefault="00963427" w:rsidP="00963427">
      <w:pPr>
        <w:ind w:firstLine="567"/>
        <w:jc w:val="both"/>
        <w:rPr>
          <w:rFonts w:cs="Arial"/>
          <w:sz w:val="28"/>
        </w:rPr>
      </w:pPr>
      <w:r w:rsidRPr="00E16013">
        <w:rPr>
          <w:rFonts w:cs="Arial"/>
          <w:sz w:val="28"/>
          <w:szCs w:val="18"/>
        </w:rPr>
        <w:t>-</w:t>
      </w:r>
      <w:r w:rsidRPr="00E16013">
        <w:rPr>
          <w:rFonts w:cs="Arial"/>
          <w:sz w:val="28"/>
        </w:rPr>
        <w:t>организация и осуществление экологического контроля объектов производственного и социального назначения на территории поселения, за исключением объектов, экологический контроль которых осуществляют федеральные органы государственной власти;</w:t>
      </w:r>
    </w:p>
    <w:p w:rsidR="00963427" w:rsidRPr="00E16013" w:rsidRDefault="00963427" w:rsidP="00963427">
      <w:pPr>
        <w:ind w:firstLine="567"/>
        <w:jc w:val="both"/>
        <w:rPr>
          <w:rFonts w:cs="Arial"/>
          <w:sz w:val="28"/>
        </w:rPr>
      </w:pPr>
      <w:r w:rsidRPr="00E16013">
        <w:rPr>
          <w:rFonts w:cs="Arial"/>
          <w:sz w:val="28"/>
          <w:szCs w:val="18"/>
        </w:rPr>
        <w:t>-</w:t>
      </w:r>
      <w:r w:rsidRPr="00E16013">
        <w:rPr>
          <w:rFonts w:cs="Arial"/>
          <w:sz w:val="28"/>
        </w:rPr>
        <w:t>организация сбора, вывоза, утилизации и переработки бытовых и промышленных отходов;</w:t>
      </w:r>
    </w:p>
    <w:p w:rsidR="00963427" w:rsidRPr="00E16013" w:rsidRDefault="00963427" w:rsidP="00963427">
      <w:pPr>
        <w:ind w:firstLine="567"/>
        <w:jc w:val="both"/>
        <w:rPr>
          <w:rFonts w:cs="Arial"/>
          <w:sz w:val="28"/>
        </w:rPr>
      </w:pPr>
      <w:r w:rsidRPr="00E16013">
        <w:rPr>
          <w:rFonts w:cs="Arial"/>
          <w:sz w:val="28"/>
          <w:szCs w:val="18"/>
        </w:rPr>
        <w:t>-</w:t>
      </w:r>
      <w:r w:rsidRPr="00E16013">
        <w:rPr>
          <w:rFonts w:cs="Arial"/>
          <w:sz w:val="28"/>
        </w:rPr>
        <w:t>организация благоустройства и озеленения территории, использования и охраны  зеленых насаждений, расположенных в границах поселения.</w:t>
      </w:r>
    </w:p>
    <w:p w:rsidR="00963427" w:rsidRPr="00E16013" w:rsidRDefault="00963427" w:rsidP="00963427">
      <w:pPr>
        <w:ind w:firstLine="567"/>
        <w:jc w:val="both"/>
        <w:rPr>
          <w:rFonts w:cs="Arial"/>
          <w:sz w:val="28"/>
        </w:rPr>
      </w:pPr>
      <w:r w:rsidRPr="00E16013">
        <w:rPr>
          <w:rFonts w:cs="Arial"/>
          <w:sz w:val="28"/>
        </w:rPr>
        <w:t xml:space="preserve">Негативное воздействие населенных пунктов на природные системы складывается, в том числе, и от системы обеспечения жизнедеятельности населения (отопительные котельные, очистные сооружения канализации, образование и захоронение твердых бытовых отходов т.д.), а также от немногочисленных предприятий автотранспорта, пищевой промышленности, обслуживания, торговли. Так, при сжигании топлива, в производстве различных видов продукции в атмосферу поступают вредные выбросы, в реки и водоемы сбрасываются загрязненные промышленные и бытовые стоки, образуются значительные количества бытовых и промышленных отходов. Таким образом, загрязняются почвы, воды, атмосферный воздух, страдает растительный и животный мир. </w:t>
      </w:r>
      <w:r w:rsidRPr="00E16013">
        <w:rPr>
          <w:rFonts w:cs="Arial"/>
          <w:sz w:val="28"/>
        </w:rPr>
        <w:tab/>
        <w:t xml:space="preserve">Кроме того, экологическая </w:t>
      </w:r>
      <w:r w:rsidRPr="00E16013">
        <w:rPr>
          <w:rFonts w:cs="Arial"/>
          <w:sz w:val="28"/>
        </w:rPr>
        <w:lastRenderedPageBreak/>
        <w:t>обстановка  определяет и качество жизни населения, привлекательность территории, формирует имидж поселения.</w:t>
      </w:r>
    </w:p>
    <w:p w:rsidR="00963427" w:rsidRPr="00C96412" w:rsidRDefault="00963427" w:rsidP="00963427">
      <w:pPr>
        <w:ind w:firstLine="567"/>
        <w:jc w:val="both"/>
        <w:rPr>
          <w:sz w:val="28"/>
        </w:rPr>
      </w:pPr>
      <w:r w:rsidRPr="00E16013">
        <w:rPr>
          <w:sz w:val="28"/>
        </w:rPr>
        <w:t>Действия администрации поселения должны быть направлены в первую очередь на предупреждение загрязнений окружающей среды путем последовательного и планомерного внедрения современных технологий, способствующих снижению негативного воздействия хозяйственной деятельности на окружающую среду.</w:t>
      </w:r>
      <w:r w:rsidRPr="00C96412">
        <w:rPr>
          <w:sz w:val="28"/>
        </w:rPr>
        <w:t xml:space="preserve"> </w:t>
      </w:r>
    </w:p>
    <w:p w:rsidR="00963427" w:rsidRPr="00C96412" w:rsidRDefault="00963427" w:rsidP="00963427">
      <w:pPr>
        <w:ind w:firstLine="567"/>
        <w:jc w:val="both"/>
        <w:rPr>
          <w:sz w:val="32"/>
        </w:rPr>
      </w:pPr>
    </w:p>
    <w:p w:rsidR="00963427" w:rsidRPr="00C96412" w:rsidRDefault="00F25471" w:rsidP="00963427">
      <w:pPr>
        <w:suppressAutoHyphens/>
        <w:ind w:left="567"/>
        <w:jc w:val="center"/>
        <w:rPr>
          <w:rFonts w:cs="Arial"/>
          <w:b/>
          <w:sz w:val="28"/>
        </w:rPr>
      </w:pPr>
      <w:r>
        <w:rPr>
          <w:rFonts w:cs="Arial"/>
          <w:b/>
          <w:sz w:val="28"/>
        </w:rPr>
        <w:t xml:space="preserve">11.1. </w:t>
      </w:r>
      <w:r w:rsidR="00963427" w:rsidRPr="00C96412">
        <w:rPr>
          <w:rFonts w:cs="Arial"/>
          <w:b/>
          <w:sz w:val="28"/>
        </w:rPr>
        <w:t>Краткая характеристика потенциальных  источников загрязнения окружающей среды</w:t>
      </w:r>
    </w:p>
    <w:p w:rsidR="00963427" w:rsidRPr="00C96412" w:rsidRDefault="00963427" w:rsidP="00963427">
      <w:pPr>
        <w:ind w:firstLine="567"/>
        <w:jc w:val="both"/>
        <w:rPr>
          <w:sz w:val="28"/>
          <w:szCs w:val="28"/>
        </w:rPr>
      </w:pPr>
      <w:r w:rsidRPr="00C96412">
        <w:rPr>
          <w:sz w:val="28"/>
          <w:szCs w:val="28"/>
        </w:rPr>
        <w:t xml:space="preserve">Территория Варламовского сельсовета общей площадью 22558 га  расположена  в северо-восточной части  Новосибирской области на расстоянии 138 км от областного центра  г.Новосибирска, в 18 км от районного центра г.Болотное и в 18 км от ближайшей железнодорожной станции Болотное. </w:t>
      </w:r>
    </w:p>
    <w:p w:rsidR="00963427" w:rsidRPr="00C96412" w:rsidRDefault="00963427" w:rsidP="00963427">
      <w:pPr>
        <w:ind w:firstLine="567"/>
        <w:jc w:val="both"/>
        <w:rPr>
          <w:sz w:val="28"/>
          <w:szCs w:val="28"/>
        </w:rPr>
      </w:pPr>
      <w:r w:rsidRPr="00C96412">
        <w:rPr>
          <w:sz w:val="28"/>
          <w:szCs w:val="28"/>
        </w:rPr>
        <w:t>На его территории расположено 4 населенных пункта. Числ</w:t>
      </w:r>
      <w:r>
        <w:rPr>
          <w:sz w:val="28"/>
          <w:szCs w:val="28"/>
        </w:rPr>
        <w:t>енность населения  на 01.01.2011</w:t>
      </w:r>
      <w:r w:rsidRPr="00C96412">
        <w:rPr>
          <w:sz w:val="28"/>
          <w:szCs w:val="28"/>
        </w:rPr>
        <w:t xml:space="preserve"> года составила 925 человек.</w:t>
      </w:r>
    </w:p>
    <w:p w:rsidR="00963427" w:rsidRDefault="00963427" w:rsidP="00963427">
      <w:pPr>
        <w:ind w:firstLine="567"/>
        <w:jc w:val="both"/>
        <w:rPr>
          <w:sz w:val="28"/>
        </w:rPr>
      </w:pPr>
      <w:r w:rsidRPr="00850073">
        <w:rPr>
          <w:sz w:val="28"/>
          <w:szCs w:val="28"/>
        </w:rPr>
        <w:t xml:space="preserve">Связь с районным центром осуществляется по автодороге </w:t>
      </w:r>
      <w:r>
        <w:rPr>
          <w:sz w:val="28"/>
          <w:szCs w:val="28"/>
        </w:rPr>
        <w:t>муниципального</w:t>
      </w:r>
      <w:r w:rsidRPr="00850073">
        <w:rPr>
          <w:sz w:val="28"/>
          <w:szCs w:val="28"/>
        </w:rPr>
        <w:t xml:space="preserve"> значения. Пути воздушного сообщения и аэропорты</w:t>
      </w:r>
      <w:r w:rsidRPr="00850073">
        <w:rPr>
          <w:sz w:val="28"/>
        </w:rPr>
        <w:t xml:space="preserve"> отсутствуют. Так же на территории сельсовета расположены сети электрификации, теплоснабжения, водоснабжения и АТС.</w:t>
      </w:r>
    </w:p>
    <w:p w:rsidR="00963427" w:rsidRPr="002979C7" w:rsidRDefault="00963427" w:rsidP="00963427">
      <w:pPr>
        <w:ind w:firstLine="567"/>
        <w:jc w:val="both"/>
        <w:rPr>
          <w:sz w:val="28"/>
        </w:rPr>
      </w:pPr>
      <w:r w:rsidRPr="002979C7">
        <w:rPr>
          <w:sz w:val="28"/>
        </w:rPr>
        <w:t>На территории поселения на 01.01.2010 года зарегистрировано 1 сельхозпредприятие, 2 образовательных учреждения, 1 дошкольное образовательное учреждение, 1 учреждение культуры (2 СДК), 1 унитарное предприятие, администрация Варламовского сельсовета, 3 организации торговли.</w:t>
      </w:r>
    </w:p>
    <w:p w:rsidR="00963427" w:rsidRPr="00850073" w:rsidRDefault="00963427" w:rsidP="00963427">
      <w:pPr>
        <w:ind w:firstLine="567"/>
        <w:jc w:val="both"/>
        <w:rPr>
          <w:sz w:val="28"/>
        </w:rPr>
      </w:pPr>
      <w:r w:rsidRPr="002979C7">
        <w:rPr>
          <w:sz w:val="28"/>
        </w:rPr>
        <w:t>Специализацией поселения является сельское хозяйство. Данным видом деятельности занимаются: 1 сельхозпредприятие, 332 ЛПХ.</w:t>
      </w:r>
    </w:p>
    <w:p w:rsidR="00963427" w:rsidRPr="00A83D9A" w:rsidRDefault="00963427" w:rsidP="00963427">
      <w:pPr>
        <w:shd w:val="clear" w:color="auto" w:fill="FFFFFF"/>
        <w:ind w:right="67" w:firstLine="567"/>
        <w:jc w:val="both"/>
        <w:rPr>
          <w:color w:val="000000"/>
          <w:sz w:val="28"/>
          <w:szCs w:val="28"/>
        </w:rPr>
      </w:pPr>
      <w:r w:rsidRPr="00A83D9A">
        <w:rPr>
          <w:color w:val="000000"/>
          <w:sz w:val="28"/>
          <w:szCs w:val="28"/>
        </w:rPr>
        <w:t xml:space="preserve">Муниципальное образование обладает достаточными возможностями развития экономики – природоресурсным, трудовым, производственным потенциалом. </w:t>
      </w:r>
    </w:p>
    <w:p w:rsidR="00963427" w:rsidRPr="00A83D9A" w:rsidRDefault="00963427" w:rsidP="00963427">
      <w:pPr>
        <w:shd w:val="clear" w:color="auto" w:fill="FFFFFF"/>
        <w:ind w:right="67" w:firstLine="567"/>
        <w:jc w:val="both"/>
        <w:rPr>
          <w:color w:val="000000"/>
          <w:sz w:val="28"/>
          <w:szCs w:val="28"/>
        </w:rPr>
      </w:pPr>
      <w:r w:rsidRPr="00A83D9A">
        <w:rPr>
          <w:color w:val="000000"/>
          <w:sz w:val="28"/>
          <w:szCs w:val="28"/>
        </w:rPr>
        <w:t xml:space="preserve">Выпуск сельскохозяйственной продукции в сельсовете осуществляют следующие основные предприятия: </w:t>
      </w:r>
    </w:p>
    <w:p w:rsidR="00963427" w:rsidRPr="00A83D9A" w:rsidRDefault="00963427" w:rsidP="00963427">
      <w:pPr>
        <w:shd w:val="clear" w:color="auto" w:fill="FFFFFF"/>
        <w:spacing w:line="276" w:lineRule="auto"/>
        <w:ind w:firstLine="567"/>
        <w:jc w:val="both"/>
        <w:rPr>
          <w:color w:val="000000"/>
          <w:spacing w:val="-2"/>
          <w:sz w:val="28"/>
          <w:szCs w:val="28"/>
        </w:rPr>
      </w:pPr>
      <w:r w:rsidRPr="00A83D9A">
        <w:rPr>
          <w:color w:val="000000"/>
          <w:spacing w:val="-2"/>
          <w:sz w:val="28"/>
          <w:szCs w:val="28"/>
        </w:rPr>
        <w:t>- ПСХК «Большечерновский» (растениеводство, животноводство);</w:t>
      </w:r>
    </w:p>
    <w:p w:rsidR="00963427" w:rsidRPr="00A83D9A" w:rsidRDefault="00963427" w:rsidP="00963427">
      <w:pPr>
        <w:shd w:val="clear" w:color="auto" w:fill="FFFFFF"/>
        <w:spacing w:line="276" w:lineRule="auto"/>
        <w:ind w:firstLine="567"/>
        <w:jc w:val="both"/>
        <w:rPr>
          <w:color w:val="000000"/>
          <w:spacing w:val="-2"/>
          <w:sz w:val="28"/>
          <w:szCs w:val="28"/>
        </w:rPr>
      </w:pPr>
      <w:r w:rsidRPr="00A83D9A">
        <w:rPr>
          <w:color w:val="000000"/>
          <w:spacing w:val="-2"/>
          <w:sz w:val="28"/>
          <w:szCs w:val="28"/>
        </w:rPr>
        <w:t>- крестьянско-фермерские хозяйства.</w:t>
      </w:r>
    </w:p>
    <w:p w:rsidR="00963427" w:rsidRPr="008A2606" w:rsidRDefault="00963427" w:rsidP="00963427">
      <w:pPr>
        <w:widowControl w:val="0"/>
        <w:autoSpaceDE w:val="0"/>
        <w:autoSpaceDN w:val="0"/>
        <w:adjustRightInd w:val="0"/>
        <w:ind w:firstLine="567"/>
        <w:jc w:val="both"/>
        <w:rPr>
          <w:sz w:val="28"/>
          <w:szCs w:val="28"/>
        </w:rPr>
      </w:pPr>
      <w:r w:rsidRPr="008A2606">
        <w:rPr>
          <w:sz w:val="28"/>
          <w:szCs w:val="28"/>
        </w:rPr>
        <w:t xml:space="preserve">Представленные предприятия включают объекты, для которых должны быть организованы санитарно-защитные зоны в соответствии с требованиями СанПин </w:t>
      </w:r>
      <w:r w:rsidRPr="008A2606">
        <w:rPr>
          <w:bCs/>
          <w:sz w:val="28"/>
          <w:szCs w:val="28"/>
        </w:rPr>
        <w:t xml:space="preserve">2.2.1/2.1.1.1200-03 </w:t>
      </w:r>
      <w:r w:rsidRPr="008A2606">
        <w:rPr>
          <w:sz w:val="28"/>
          <w:szCs w:val="28"/>
        </w:rPr>
        <w:t>«Санитарно-защитные зоны и санитарная классификация предприятий, сооружений и иных объектов». Для котельных и водопроводных сооружений (башни, артскважины) также предусматриваются нормативные санитарно-защитные зоны.</w:t>
      </w:r>
    </w:p>
    <w:p w:rsidR="00963427" w:rsidRPr="008A2606" w:rsidRDefault="00963427" w:rsidP="00963427">
      <w:pPr>
        <w:ind w:firstLine="567"/>
        <w:jc w:val="both"/>
        <w:rPr>
          <w:snapToGrid w:val="0"/>
          <w:color w:val="000000"/>
          <w:sz w:val="28"/>
          <w:szCs w:val="28"/>
        </w:rPr>
      </w:pPr>
      <w:r w:rsidRPr="008A2606">
        <w:rPr>
          <w:snapToGrid w:val="0"/>
          <w:color w:val="000000"/>
          <w:sz w:val="28"/>
          <w:szCs w:val="28"/>
        </w:rPr>
        <w:t xml:space="preserve">Экологическая ситуация на территории сельсовета обусловлена наличием ряда факторов, ухудшающих состояние окружающей среды, в первую очередь в зонах экономической деятельности человека. Основными </w:t>
      </w:r>
      <w:r w:rsidRPr="008A2606">
        <w:rPr>
          <w:snapToGrid w:val="0"/>
          <w:color w:val="000000"/>
          <w:sz w:val="28"/>
          <w:szCs w:val="28"/>
        </w:rPr>
        <w:lastRenderedPageBreak/>
        <w:t>источниками загрязнения атмосферы являются промышленные предприятия, а также выбросы от котельных, печей частного сектора и отработанные газы автотранспорта.</w:t>
      </w:r>
    </w:p>
    <w:p w:rsidR="00963427" w:rsidRPr="00C96412" w:rsidRDefault="00963427" w:rsidP="00963427">
      <w:pPr>
        <w:pStyle w:val="aff6"/>
        <w:ind w:left="0" w:right="-1" w:firstLine="567"/>
        <w:jc w:val="center"/>
        <w:rPr>
          <w:b/>
          <w:szCs w:val="28"/>
          <w:highlight w:val="lightGray"/>
        </w:rPr>
      </w:pPr>
    </w:p>
    <w:p w:rsidR="00963427" w:rsidRPr="008A2606" w:rsidRDefault="00F25471" w:rsidP="00963427">
      <w:pPr>
        <w:pStyle w:val="aff6"/>
        <w:ind w:left="0" w:right="-1" w:firstLine="567"/>
        <w:jc w:val="center"/>
        <w:rPr>
          <w:b/>
          <w:szCs w:val="28"/>
        </w:rPr>
      </w:pPr>
      <w:r>
        <w:rPr>
          <w:b/>
          <w:szCs w:val="28"/>
        </w:rPr>
        <w:t xml:space="preserve">11.2. </w:t>
      </w:r>
      <w:r w:rsidR="00963427" w:rsidRPr="008A2606">
        <w:rPr>
          <w:b/>
          <w:szCs w:val="28"/>
        </w:rPr>
        <w:t>Мероприятия по учету местных природно-климатических условий</w:t>
      </w:r>
    </w:p>
    <w:p w:rsidR="00963427" w:rsidRPr="008A2606" w:rsidRDefault="00963427" w:rsidP="00963427">
      <w:pPr>
        <w:ind w:firstLine="567"/>
        <w:jc w:val="both"/>
        <w:rPr>
          <w:sz w:val="28"/>
          <w:szCs w:val="28"/>
        </w:rPr>
      </w:pPr>
      <w:r w:rsidRPr="008A2606">
        <w:rPr>
          <w:sz w:val="28"/>
          <w:szCs w:val="28"/>
        </w:rPr>
        <w:t>На решение градостроительных задач влияют следующие природные факторы: климат, рельеф местности, растительный покров, гидрологические ресурсы, геологические условия, видовые качества местности.</w:t>
      </w:r>
    </w:p>
    <w:p w:rsidR="00963427" w:rsidRPr="008A2606" w:rsidRDefault="00963427" w:rsidP="00963427">
      <w:pPr>
        <w:ind w:firstLine="567"/>
        <w:jc w:val="both"/>
        <w:rPr>
          <w:sz w:val="28"/>
          <w:szCs w:val="28"/>
        </w:rPr>
      </w:pPr>
      <w:r w:rsidRPr="008A2606">
        <w:rPr>
          <w:sz w:val="28"/>
          <w:szCs w:val="28"/>
        </w:rPr>
        <w:t xml:space="preserve">По санитарно-гигиенической оценке климатометеорологических факторов Новосибирской области (В.М. Пивкин) условия проектируемой территории определяются как </w:t>
      </w:r>
      <w:r>
        <w:rPr>
          <w:sz w:val="28"/>
          <w:szCs w:val="28"/>
        </w:rPr>
        <w:t>ограниченно благоприятные</w:t>
      </w:r>
      <w:r w:rsidRPr="008A2606">
        <w:rPr>
          <w:sz w:val="28"/>
          <w:szCs w:val="28"/>
        </w:rPr>
        <w:t>; инсоляционные ресурсы и ресурсы УФР благоприятны; зимняя дискомфортность характеризуется интенсивной ветро-метелевой деятельностью, летняя – избыточной солнечной радиацией. Здесь желательны мероприятия по корригированию микроклимата.</w:t>
      </w:r>
    </w:p>
    <w:p w:rsidR="00963427" w:rsidRPr="008A2606" w:rsidRDefault="00963427" w:rsidP="00963427">
      <w:pPr>
        <w:ind w:firstLine="567"/>
        <w:jc w:val="both"/>
        <w:rPr>
          <w:sz w:val="28"/>
          <w:szCs w:val="28"/>
        </w:rPr>
      </w:pPr>
      <w:r w:rsidRPr="008A2606">
        <w:rPr>
          <w:sz w:val="28"/>
          <w:szCs w:val="28"/>
        </w:rPr>
        <w:t>Путями корригирования микроклимата будут являться зимой ветро – и снегозащита территории, зданий и сооружений, летом – регулирование солнечной радиации и теплового излучения сильно нагретых поверхностей. Средства же регулирования микроклимата предполагают использование в проекте градостроительных, архитектурно-строительных и инженерно- технических мероприятий.</w:t>
      </w:r>
    </w:p>
    <w:p w:rsidR="00963427" w:rsidRPr="008A2606" w:rsidRDefault="00963427" w:rsidP="00963427">
      <w:pPr>
        <w:ind w:firstLine="567"/>
        <w:jc w:val="both"/>
        <w:rPr>
          <w:sz w:val="28"/>
          <w:szCs w:val="28"/>
        </w:rPr>
      </w:pPr>
      <w:r w:rsidRPr="008A2606">
        <w:rPr>
          <w:sz w:val="28"/>
          <w:szCs w:val="28"/>
        </w:rPr>
        <w:t>Комплекс метеорологических факторов в совокупности с размещением отраслей промышленности определяет качественную и количественную характеристики загрязнения атмосферы территории.</w:t>
      </w:r>
    </w:p>
    <w:p w:rsidR="00963427" w:rsidRPr="008A2606" w:rsidRDefault="00963427" w:rsidP="00963427">
      <w:pPr>
        <w:ind w:firstLine="567"/>
        <w:jc w:val="both"/>
        <w:rPr>
          <w:sz w:val="28"/>
          <w:szCs w:val="28"/>
        </w:rPr>
      </w:pPr>
      <w:r w:rsidRPr="008A2606">
        <w:rPr>
          <w:sz w:val="28"/>
          <w:szCs w:val="28"/>
        </w:rPr>
        <w:t>Повторяемость погод, при которых имеют место штили и инверсии способствует накоплению промышленных выбросов и взаимному их переносу преобладающими ветрами.</w:t>
      </w:r>
    </w:p>
    <w:p w:rsidR="00963427" w:rsidRPr="008A2606" w:rsidRDefault="00963427" w:rsidP="00963427">
      <w:pPr>
        <w:ind w:firstLine="567"/>
        <w:jc w:val="both"/>
        <w:rPr>
          <w:sz w:val="28"/>
          <w:szCs w:val="28"/>
        </w:rPr>
      </w:pPr>
      <w:r w:rsidRPr="008A2606">
        <w:rPr>
          <w:sz w:val="28"/>
          <w:szCs w:val="28"/>
        </w:rPr>
        <w:t>Поэтому в период неблагоприятных метеоусловий необходимо запретить выпуск на линию автомашин с повышенной токсичностью выхлопных газов. На предприятиях обязательно выполнять комплекс мероприятий по временному сокращению выбросов (разработать их в рамках томов ПДВ) при получении предупреждений о неблагоприятных метеоусловиях.</w:t>
      </w:r>
    </w:p>
    <w:p w:rsidR="00963427" w:rsidRPr="008A2606" w:rsidRDefault="00963427" w:rsidP="00963427">
      <w:pPr>
        <w:ind w:firstLine="567"/>
        <w:jc w:val="both"/>
        <w:rPr>
          <w:sz w:val="28"/>
          <w:szCs w:val="28"/>
        </w:rPr>
      </w:pPr>
      <w:r w:rsidRPr="008A2606">
        <w:rPr>
          <w:sz w:val="28"/>
          <w:szCs w:val="28"/>
        </w:rPr>
        <w:t>Территория проектирования характеризуется слабой защищенностью геологических структур от проникновения загрязняющих веществ в подземные воды. Наиболее уязвимыми являются грунтовые воды, залегающие на глубине 3-</w:t>
      </w:r>
      <w:smartTag w:uri="urn:schemas-microsoft-com:office:smarttags" w:element="metricconverter">
        <w:smartTagPr>
          <w:attr w:name="ProductID" w:val="5 м"/>
        </w:smartTagPr>
        <w:r w:rsidRPr="008A2606">
          <w:rPr>
            <w:sz w:val="28"/>
            <w:szCs w:val="28"/>
          </w:rPr>
          <w:t>5 м</w:t>
        </w:r>
      </w:smartTag>
      <w:r w:rsidRPr="008A2606">
        <w:rPr>
          <w:sz w:val="28"/>
          <w:szCs w:val="28"/>
        </w:rPr>
        <w:t>.</w:t>
      </w:r>
    </w:p>
    <w:p w:rsidR="00963427" w:rsidRPr="008A2606" w:rsidRDefault="00963427" w:rsidP="00963427">
      <w:pPr>
        <w:ind w:firstLine="567"/>
        <w:jc w:val="both"/>
        <w:rPr>
          <w:sz w:val="28"/>
          <w:szCs w:val="28"/>
        </w:rPr>
      </w:pPr>
      <w:r w:rsidRPr="008A2606">
        <w:rPr>
          <w:sz w:val="28"/>
          <w:szCs w:val="28"/>
        </w:rPr>
        <w:t>Существенной причиной процесса подтопления здесь, наряду с природными процессами, являются также утечки в сетях водонесущих коммуникаций из-за их аварийного состояния, а также отсутствие дренажных и ливневых коллекторов при строительстве жилых микрорайонов, невыполнение соответствующей вертикальной планировки.</w:t>
      </w:r>
    </w:p>
    <w:p w:rsidR="00963427" w:rsidRPr="008A2606" w:rsidRDefault="00963427" w:rsidP="00963427">
      <w:pPr>
        <w:ind w:firstLine="567"/>
        <w:jc w:val="both"/>
        <w:rPr>
          <w:sz w:val="28"/>
          <w:szCs w:val="28"/>
        </w:rPr>
      </w:pPr>
      <w:r w:rsidRPr="008A2606">
        <w:rPr>
          <w:sz w:val="28"/>
          <w:szCs w:val="28"/>
        </w:rPr>
        <w:lastRenderedPageBreak/>
        <w:t>Для уменьшения и ликвидации процессов техногенного подтопления территории проектом запроектированы в соответствующих разделах следующие мероприятия:</w:t>
      </w:r>
    </w:p>
    <w:p w:rsidR="00963427" w:rsidRPr="008A2606" w:rsidRDefault="00963427" w:rsidP="00963427">
      <w:pPr>
        <w:ind w:firstLine="567"/>
        <w:jc w:val="both"/>
        <w:rPr>
          <w:sz w:val="28"/>
          <w:szCs w:val="28"/>
        </w:rPr>
      </w:pPr>
      <w:r w:rsidRPr="008A2606">
        <w:rPr>
          <w:sz w:val="28"/>
          <w:szCs w:val="28"/>
        </w:rPr>
        <w:t>- упорядочение и дренаж поверхностного и подземного (грунтового) стока;</w:t>
      </w:r>
    </w:p>
    <w:p w:rsidR="00963427" w:rsidRPr="008A2606" w:rsidRDefault="00963427" w:rsidP="00963427">
      <w:pPr>
        <w:ind w:firstLine="567"/>
        <w:jc w:val="both"/>
        <w:rPr>
          <w:sz w:val="28"/>
          <w:szCs w:val="28"/>
        </w:rPr>
      </w:pPr>
      <w:r w:rsidRPr="008A2606">
        <w:rPr>
          <w:sz w:val="28"/>
          <w:szCs w:val="28"/>
        </w:rPr>
        <w:t>- вертикальная планировка и подсыпка строительных площадок;</w:t>
      </w:r>
    </w:p>
    <w:p w:rsidR="00963427" w:rsidRPr="008A2606" w:rsidRDefault="00963427" w:rsidP="00963427">
      <w:pPr>
        <w:ind w:firstLine="567"/>
        <w:jc w:val="both"/>
        <w:rPr>
          <w:sz w:val="28"/>
          <w:szCs w:val="28"/>
        </w:rPr>
      </w:pPr>
      <w:r w:rsidRPr="008A2606">
        <w:rPr>
          <w:sz w:val="28"/>
          <w:szCs w:val="28"/>
        </w:rPr>
        <w:t>- предотвращение и оперативное устранение аварий водонесущих коммуникаций;</w:t>
      </w:r>
    </w:p>
    <w:p w:rsidR="00963427" w:rsidRPr="008A2606" w:rsidRDefault="00963427" w:rsidP="00963427">
      <w:pPr>
        <w:ind w:firstLine="567"/>
        <w:jc w:val="both"/>
        <w:rPr>
          <w:sz w:val="28"/>
          <w:szCs w:val="28"/>
        </w:rPr>
      </w:pPr>
      <w:r w:rsidRPr="008A2606">
        <w:rPr>
          <w:sz w:val="28"/>
          <w:szCs w:val="28"/>
        </w:rPr>
        <w:t>- укрепление и благоустройство береговых полос в пределах населенных пунктов.</w:t>
      </w:r>
    </w:p>
    <w:p w:rsidR="00963427" w:rsidRPr="00C96412" w:rsidRDefault="00963427" w:rsidP="00963427">
      <w:pPr>
        <w:shd w:val="clear" w:color="auto" w:fill="FFFFFF"/>
        <w:ind w:firstLine="567"/>
        <w:jc w:val="center"/>
        <w:rPr>
          <w:b/>
          <w:color w:val="000000"/>
          <w:spacing w:val="-5"/>
          <w:sz w:val="28"/>
          <w:szCs w:val="28"/>
          <w:highlight w:val="lightGray"/>
        </w:rPr>
      </w:pPr>
    </w:p>
    <w:p w:rsidR="00963427" w:rsidRPr="008A2606" w:rsidRDefault="00963427" w:rsidP="00963427">
      <w:pPr>
        <w:ind w:firstLine="567"/>
        <w:jc w:val="center"/>
        <w:rPr>
          <w:b/>
          <w:sz w:val="28"/>
          <w:szCs w:val="28"/>
        </w:rPr>
      </w:pPr>
      <w:r w:rsidRPr="008A2606">
        <w:rPr>
          <w:b/>
          <w:sz w:val="28"/>
          <w:szCs w:val="28"/>
        </w:rPr>
        <w:t xml:space="preserve"> </w:t>
      </w:r>
      <w:r w:rsidR="00F25471">
        <w:rPr>
          <w:b/>
          <w:sz w:val="28"/>
          <w:szCs w:val="28"/>
        </w:rPr>
        <w:t xml:space="preserve">11.3. </w:t>
      </w:r>
      <w:r w:rsidRPr="008A2606">
        <w:rPr>
          <w:b/>
          <w:sz w:val="28"/>
          <w:szCs w:val="28"/>
        </w:rPr>
        <w:t>Комплекс мер по охране от загрязнения воздушного бассейна, поверхностных и подземных вод, почв и ландшафтов</w:t>
      </w:r>
    </w:p>
    <w:p w:rsidR="00963427" w:rsidRPr="008A2606" w:rsidRDefault="00963427" w:rsidP="00963427">
      <w:pPr>
        <w:ind w:firstLine="567"/>
        <w:jc w:val="center"/>
        <w:rPr>
          <w:b/>
          <w:sz w:val="28"/>
          <w:szCs w:val="28"/>
        </w:rPr>
      </w:pPr>
    </w:p>
    <w:p w:rsidR="00963427" w:rsidRPr="008A2606" w:rsidRDefault="00963427" w:rsidP="00963427">
      <w:pPr>
        <w:ind w:firstLine="567"/>
        <w:jc w:val="center"/>
        <w:rPr>
          <w:b/>
          <w:sz w:val="28"/>
          <w:szCs w:val="28"/>
        </w:rPr>
      </w:pPr>
      <w:r w:rsidRPr="008A2606">
        <w:rPr>
          <w:b/>
          <w:sz w:val="28"/>
          <w:szCs w:val="28"/>
        </w:rPr>
        <w:t>Комплекс задач по сохранению и улучшению воздушного бассейна</w:t>
      </w:r>
    </w:p>
    <w:p w:rsidR="00963427" w:rsidRPr="00C96412" w:rsidRDefault="00963427" w:rsidP="00963427">
      <w:pPr>
        <w:ind w:firstLine="567"/>
        <w:jc w:val="center"/>
        <w:rPr>
          <w:sz w:val="28"/>
          <w:szCs w:val="28"/>
          <w:highlight w:val="lightGray"/>
        </w:rPr>
      </w:pPr>
    </w:p>
    <w:p w:rsidR="00963427" w:rsidRPr="008A2606" w:rsidRDefault="00963427" w:rsidP="00963427">
      <w:pPr>
        <w:ind w:firstLine="567"/>
        <w:jc w:val="both"/>
        <w:rPr>
          <w:sz w:val="28"/>
          <w:szCs w:val="28"/>
        </w:rPr>
      </w:pPr>
      <w:r w:rsidRPr="008A2606">
        <w:rPr>
          <w:sz w:val="28"/>
          <w:szCs w:val="28"/>
        </w:rPr>
        <w:t>Атмосферный воздух относится к числу приоритетных факторов окружающей среды, оказывающих непосредственное влияние на здоровье населения.  Состояние воздушного бассейна является одним из основных факторов определяющих экологическую ситуацию и условия проживания населения.</w:t>
      </w:r>
    </w:p>
    <w:p w:rsidR="00963427" w:rsidRPr="008A2606" w:rsidRDefault="00963427" w:rsidP="00963427">
      <w:pPr>
        <w:ind w:firstLine="567"/>
        <w:jc w:val="both"/>
        <w:rPr>
          <w:sz w:val="28"/>
          <w:szCs w:val="28"/>
        </w:rPr>
      </w:pPr>
      <w:r w:rsidRPr="008A2606">
        <w:rPr>
          <w:sz w:val="28"/>
          <w:szCs w:val="28"/>
        </w:rPr>
        <w:t xml:space="preserve">Территория находится в зоне </w:t>
      </w:r>
      <w:r>
        <w:rPr>
          <w:sz w:val="28"/>
          <w:szCs w:val="28"/>
        </w:rPr>
        <w:t>ограниченно</w:t>
      </w:r>
      <w:r w:rsidRPr="008A2606">
        <w:rPr>
          <w:sz w:val="28"/>
          <w:szCs w:val="28"/>
        </w:rPr>
        <w:t>-благоприятных условий рассеивания примесей в а</w:t>
      </w:r>
      <w:r>
        <w:rPr>
          <w:sz w:val="28"/>
          <w:szCs w:val="28"/>
        </w:rPr>
        <w:t xml:space="preserve">тмосфере (метеопотенциал </w:t>
      </w:r>
      <w:r>
        <w:rPr>
          <w:sz w:val="28"/>
          <w:szCs w:val="28"/>
          <w:lang w:val="en-US"/>
        </w:rPr>
        <w:t>II</w:t>
      </w:r>
      <w:r w:rsidRPr="008A2606">
        <w:rPr>
          <w:sz w:val="28"/>
          <w:szCs w:val="28"/>
        </w:rPr>
        <w:t xml:space="preserve">), что объясняется </w:t>
      </w:r>
      <w:r>
        <w:rPr>
          <w:sz w:val="28"/>
          <w:szCs w:val="28"/>
        </w:rPr>
        <w:t>недостаточной</w:t>
      </w:r>
      <w:r w:rsidRPr="008A2606">
        <w:rPr>
          <w:sz w:val="28"/>
          <w:szCs w:val="28"/>
        </w:rPr>
        <w:t xml:space="preserve"> проветриваемостью территории и мал</w:t>
      </w:r>
      <w:r>
        <w:rPr>
          <w:sz w:val="28"/>
          <w:szCs w:val="28"/>
        </w:rPr>
        <w:t>ой повторяемостью дней с сильным</w:t>
      </w:r>
      <w:r w:rsidRPr="008A2606">
        <w:rPr>
          <w:sz w:val="28"/>
          <w:szCs w:val="28"/>
        </w:rPr>
        <w:t xml:space="preserve"> ветром. МПА свидетельствует о </w:t>
      </w:r>
      <w:r>
        <w:rPr>
          <w:sz w:val="28"/>
          <w:szCs w:val="28"/>
        </w:rPr>
        <w:t xml:space="preserve">одинаковом соотношении </w:t>
      </w:r>
      <w:r w:rsidRPr="008A2606">
        <w:rPr>
          <w:sz w:val="28"/>
          <w:szCs w:val="28"/>
        </w:rPr>
        <w:t xml:space="preserve"> пр</w:t>
      </w:r>
      <w:r>
        <w:rPr>
          <w:sz w:val="28"/>
          <w:szCs w:val="28"/>
        </w:rPr>
        <w:t>оцессов рассеивания примесей и процессов</w:t>
      </w:r>
      <w:r w:rsidRPr="008A2606">
        <w:rPr>
          <w:sz w:val="28"/>
          <w:szCs w:val="28"/>
        </w:rPr>
        <w:t xml:space="preserve"> их накопления. Комплекс метеорологических условий, обеспечивавший относительно высокий потенциал загрязнения, включает в себя следующие параметра: слабый (0-1 м/с) ветер у земли и в приземном 200 метровом слое (Рш), сохранение в течение суток, наличие приземных температурных инверсий. Наиболее высокий потенциал загрязнения (ПЗА) отмечается в декабре-январе (время слабых ветров - более 20% и формирования мощных задерживающих слоев). Малые высоты перемешивания затрудняют рассеивание вредных примесей, а преобладание южных ветров определяет их дальнейший перенос. Наименьший ПЗА отмечается в октябре-ноябре, наблюдается минимальное число приземных инверсий и слабых ветров.</w:t>
      </w:r>
    </w:p>
    <w:p w:rsidR="00963427" w:rsidRPr="00DB115D" w:rsidRDefault="00963427" w:rsidP="00963427">
      <w:pPr>
        <w:ind w:firstLine="567"/>
        <w:jc w:val="both"/>
        <w:rPr>
          <w:sz w:val="28"/>
          <w:szCs w:val="28"/>
        </w:rPr>
      </w:pPr>
      <w:r w:rsidRPr="00DB115D">
        <w:rPr>
          <w:sz w:val="28"/>
          <w:szCs w:val="28"/>
        </w:rPr>
        <w:t>Таким образом, метеорологические условия равной степени способствуют как накоплению примесей в атмосфере, так и их рассеиванию, что обуславливает умеренный потенциал загрязнения.</w:t>
      </w:r>
    </w:p>
    <w:p w:rsidR="00963427" w:rsidRPr="00DB115D" w:rsidRDefault="00963427" w:rsidP="00963427">
      <w:pPr>
        <w:pStyle w:val="23"/>
        <w:spacing w:after="0" w:line="240" w:lineRule="auto"/>
        <w:ind w:firstLine="567"/>
        <w:jc w:val="both"/>
        <w:rPr>
          <w:sz w:val="28"/>
          <w:szCs w:val="28"/>
        </w:rPr>
      </w:pPr>
      <w:r w:rsidRPr="00DB115D">
        <w:rPr>
          <w:sz w:val="28"/>
          <w:szCs w:val="28"/>
        </w:rPr>
        <w:t>Среди многих факторов, влияющих на здоровье человека, большую роль играет состояние окружающей среды. Одной из причин негативного влияния на здоровье населения является качество атмосферного воздуха. К «болезням риска», вызываемым воздействием загрязняющих выбросов в атмосферный воздух, относятся болезни системы кровообращения, болезни костно-</w:t>
      </w:r>
      <w:r w:rsidRPr="00DB115D">
        <w:rPr>
          <w:sz w:val="28"/>
          <w:szCs w:val="28"/>
        </w:rPr>
        <w:lastRenderedPageBreak/>
        <w:t>мышечной системы, болезни органов дыхания, новообразования, болезни крови и кроветворных органов.</w:t>
      </w:r>
    </w:p>
    <w:p w:rsidR="00963427" w:rsidRPr="00DB115D" w:rsidRDefault="00963427" w:rsidP="00963427">
      <w:pPr>
        <w:pStyle w:val="23"/>
        <w:spacing w:after="0" w:line="240" w:lineRule="auto"/>
        <w:ind w:firstLine="567"/>
        <w:jc w:val="both"/>
        <w:rPr>
          <w:sz w:val="28"/>
          <w:szCs w:val="28"/>
        </w:rPr>
      </w:pPr>
      <w:r w:rsidRPr="00DB115D">
        <w:rPr>
          <w:sz w:val="28"/>
          <w:szCs w:val="28"/>
        </w:rPr>
        <w:t xml:space="preserve">Слагаемыми источниками загрязнения атмосферного воздуха для </w:t>
      </w:r>
      <w:r>
        <w:rPr>
          <w:sz w:val="28"/>
          <w:szCs w:val="28"/>
        </w:rPr>
        <w:t>Варламовского</w:t>
      </w:r>
      <w:r w:rsidRPr="00DB115D">
        <w:rPr>
          <w:sz w:val="28"/>
          <w:szCs w:val="28"/>
        </w:rPr>
        <w:t xml:space="preserve"> сельсовета являются автомобильный транспорт, коммунальные котельные и низкие источники выбросов частного сектора. Основными загрязняющими веществами являются: взвешенные вещества, азота диоксид, углерода оксид, формальдегид, серы оксид. </w:t>
      </w:r>
    </w:p>
    <w:p w:rsidR="00963427" w:rsidRPr="00393C8F" w:rsidRDefault="00963427" w:rsidP="00963427">
      <w:pPr>
        <w:ind w:firstLine="567"/>
        <w:jc w:val="both"/>
        <w:rPr>
          <w:sz w:val="28"/>
          <w:szCs w:val="28"/>
        </w:rPr>
      </w:pPr>
      <w:r w:rsidRPr="00393C8F">
        <w:rPr>
          <w:sz w:val="28"/>
          <w:szCs w:val="28"/>
        </w:rPr>
        <w:t xml:space="preserve">На  территории поселения функционирует 2 котельные, установленной мощностью 1,1 МВт. Протяженность  тепловых </w:t>
      </w:r>
      <w:r>
        <w:rPr>
          <w:sz w:val="28"/>
          <w:szCs w:val="28"/>
        </w:rPr>
        <w:t>сетей составляет 15</w:t>
      </w:r>
      <w:r w:rsidRPr="00393C8F">
        <w:rPr>
          <w:sz w:val="28"/>
          <w:szCs w:val="28"/>
        </w:rPr>
        <w:t xml:space="preserve"> км, из которых </w:t>
      </w:r>
      <w:r>
        <w:rPr>
          <w:sz w:val="28"/>
          <w:szCs w:val="28"/>
        </w:rPr>
        <w:t>0,7</w:t>
      </w:r>
      <w:r w:rsidRPr="00393C8F">
        <w:rPr>
          <w:sz w:val="28"/>
          <w:szCs w:val="28"/>
        </w:rPr>
        <w:t xml:space="preserve"> км или </w:t>
      </w:r>
      <w:r>
        <w:rPr>
          <w:sz w:val="28"/>
          <w:szCs w:val="28"/>
        </w:rPr>
        <w:t xml:space="preserve">5 </w:t>
      </w:r>
      <w:r w:rsidRPr="00393C8F">
        <w:rPr>
          <w:sz w:val="28"/>
          <w:szCs w:val="28"/>
        </w:rPr>
        <w:t xml:space="preserve">% нуждаются в  замене. </w:t>
      </w:r>
    </w:p>
    <w:p w:rsidR="00963427" w:rsidRPr="00B143C6" w:rsidRDefault="00963427" w:rsidP="00963427">
      <w:pPr>
        <w:pStyle w:val="23"/>
        <w:spacing w:after="0" w:line="240" w:lineRule="auto"/>
        <w:ind w:firstLine="567"/>
        <w:jc w:val="both"/>
        <w:rPr>
          <w:sz w:val="28"/>
          <w:szCs w:val="28"/>
        </w:rPr>
      </w:pPr>
      <w:r w:rsidRPr="00B143C6">
        <w:rPr>
          <w:sz w:val="28"/>
          <w:szCs w:val="28"/>
        </w:rPr>
        <w:t>В муниципальном образовании не обеспечивается проведение лабораторных исследований загрязнения атмосферного воздуха мест проживания населения в зоне влияния выбросов объектов. Учитывая, что котельные расположены в непосредственной близости от жилых домов и административных зданий, очевидно их негативное влияние на окружающую среду и здоровье населения.</w:t>
      </w:r>
    </w:p>
    <w:p w:rsidR="00963427" w:rsidRPr="00B143C6" w:rsidRDefault="00963427" w:rsidP="00963427">
      <w:pPr>
        <w:pStyle w:val="23"/>
        <w:spacing w:after="0" w:line="240" w:lineRule="auto"/>
        <w:ind w:firstLine="567"/>
        <w:jc w:val="both"/>
        <w:rPr>
          <w:sz w:val="28"/>
          <w:szCs w:val="28"/>
        </w:rPr>
      </w:pPr>
      <w:r w:rsidRPr="00B143C6">
        <w:rPr>
          <w:sz w:val="28"/>
          <w:szCs w:val="28"/>
        </w:rPr>
        <w:t>Вторым по значимости источником загрязнения является работа автотранспорта. Жилые дома, расположенные в непосредственной близости от автомагистрали, находятся под постоянным воздействием выбросов двигателей внутреннего сгорания автомобилей.</w:t>
      </w:r>
    </w:p>
    <w:p w:rsidR="00963427" w:rsidRPr="00B143C6" w:rsidRDefault="00963427" w:rsidP="00963427">
      <w:pPr>
        <w:pStyle w:val="23"/>
        <w:spacing w:after="0" w:line="240" w:lineRule="auto"/>
        <w:ind w:firstLine="567"/>
        <w:jc w:val="both"/>
        <w:rPr>
          <w:sz w:val="28"/>
          <w:szCs w:val="28"/>
        </w:rPr>
      </w:pPr>
      <w:r w:rsidRPr="00B143C6">
        <w:rPr>
          <w:sz w:val="28"/>
          <w:szCs w:val="28"/>
        </w:rPr>
        <w:t>Следующим по значимости источником загрязнения является сжигание дров и угля в печах местного отопления, учёт которых не налажен.  Массивное загрязнение атмосферы отмечается во время проведения весенне-осенних, так называемых «сельхозпалов», а также при сжигании твердого мусора.</w:t>
      </w:r>
    </w:p>
    <w:p w:rsidR="00963427" w:rsidRPr="00B143C6" w:rsidRDefault="00963427" w:rsidP="00963427">
      <w:pPr>
        <w:ind w:firstLine="567"/>
        <w:jc w:val="both"/>
        <w:rPr>
          <w:sz w:val="28"/>
          <w:szCs w:val="28"/>
        </w:rPr>
      </w:pPr>
      <w:r w:rsidRPr="00B143C6">
        <w:rPr>
          <w:sz w:val="28"/>
          <w:szCs w:val="28"/>
        </w:rPr>
        <w:t xml:space="preserve">В атмосферу попадает большое количество различных вредных веществ, все они в зависимости от вида источника и размеров выбросов могут быть подразделены на три группы. </w:t>
      </w:r>
    </w:p>
    <w:p w:rsidR="00963427" w:rsidRPr="00B143C6" w:rsidRDefault="00963427" w:rsidP="00963427">
      <w:pPr>
        <w:ind w:firstLine="567"/>
        <w:jc w:val="both"/>
        <w:rPr>
          <w:sz w:val="28"/>
          <w:szCs w:val="28"/>
        </w:rPr>
      </w:pPr>
      <w:r w:rsidRPr="00B143C6">
        <w:rPr>
          <w:sz w:val="28"/>
          <w:szCs w:val="28"/>
        </w:rPr>
        <w:t xml:space="preserve">В первую группу входят пыль, сернистый газ, окись углерода, диоксид азота – основные примеси, связанные с процессами сжигания топлива. Они поступают в атмосферу в больших количествах и становятся составной частью атмосферы. </w:t>
      </w:r>
    </w:p>
    <w:p w:rsidR="00963427" w:rsidRPr="00B143C6" w:rsidRDefault="00963427" w:rsidP="00963427">
      <w:pPr>
        <w:ind w:firstLine="567"/>
        <w:jc w:val="both"/>
        <w:rPr>
          <w:sz w:val="28"/>
          <w:szCs w:val="28"/>
        </w:rPr>
      </w:pPr>
      <w:r w:rsidRPr="00B143C6">
        <w:rPr>
          <w:sz w:val="28"/>
          <w:szCs w:val="28"/>
        </w:rPr>
        <w:t>Во вторую группу отнесены свинец, кадмий, ртуть, принадлежащие к числу наиболее токсичных веществ, и некоторые другие вещества, выбрасываемые, как и основные примеси повсеместно, но в меньших количествах. Ртуть поступает в атмосферу в основном в результате сжигания угля, нефти, отходов, кадмий – с выбросами дизельного транспорта.</w:t>
      </w:r>
    </w:p>
    <w:p w:rsidR="00963427" w:rsidRPr="00B143C6" w:rsidRDefault="00963427" w:rsidP="00963427">
      <w:pPr>
        <w:ind w:firstLine="567"/>
        <w:jc w:val="both"/>
        <w:rPr>
          <w:sz w:val="28"/>
          <w:szCs w:val="28"/>
        </w:rPr>
      </w:pPr>
      <w:r w:rsidRPr="00B143C6">
        <w:rPr>
          <w:sz w:val="28"/>
          <w:szCs w:val="28"/>
        </w:rPr>
        <w:t xml:space="preserve">В третью группу входят специфические вредные вещества и их соединения, содержащиеся в выбросах ограниченного числа производств. Номенклатура этих соединений велика, она зависит от специфики производств. </w:t>
      </w:r>
    </w:p>
    <w:p w:rsidR="00963427" w:rsidRPr="00B143C6" w:rsidRDefault="00963427" w:rsidP="00963427">
      <w:pPr>
        <w:ind w:firstLine="567"/>
        <w:jc w:val="both"/>
        <w:rPr>
          <w:sz w:val="28"/>
          <w:szCs w:val="28"/>
        </w:rPr>
      </w:pPr>
      <w:r w:rsidRPr="00B143C6">
        <w:rPr>
          <w:sz w:val="28"/>
          <w:szCs w:val="28"/>
        </w:rPr>
        <w:t xml:space="preserve">От котельных и печей частного сектора в результате сжигания топлива в воздух исследуемой территории поступают, главным образом, диоксид серы, оксиды азота, сажа, взвешенные вещества (твердые несгоревшие частички </w:t>
      </w:r>
      <w:r w:rsidRPr="00B143C6">
        <w:rPr>
          <w:sz w:val="28"/>
          <w:szCs w:val="28"/>
        </w:rPr>
        <w:lastRenderedPageBreak/>
        <w:t>угля), оксид углерода, альдегиды и т.д. Основная доля выбросов приходится на зимнее время, т.к. котельные используют в качестве топлива уголь.</w:t>
      </w:r>
    </w:p>
    <w:p w:rsidR="00963427" w:rsidRPr="00B143C6" w:rsidRDefault="00963427" w:rsidP="00963427">
      <w:pPr>
        <w:ind w:firstLine="567"/>
        <w:jc w:val="both"/>
        <w:rPr>
          <w:sz w:val="28"/>
          <w:szCs w:val="28"/>
        </w:rPr>
      </w:pPr>
      <w:r w:rsidRPr="00B143C6">
        <w:rPr>
          <w:sz w:val="28"/>
          <w:szCs w:val="28"/>
        </w:rPr>
        <w:t xml:space="preserve">Мониторинг за состоянием окружающей среды в </w:t>
      </w:r>
      <w:r>
        <w:rPr>
          <w:sz w:val="28"/>
          <w:szCs w:val="28"/>
        </w:rPr>
        <w:t>Варламовском</w:t>
      </w:r>
      <w:r w:rsidRPr="00B143C6">
        <w:rPr>
          <w:sz w:val="28"/>
          <w:szCs w:val="28"/>
        </w:rPr>
        <w:t xml:space="preserve"> муниципальном образовании не проводится. Согласно </w:t>
      </w:r>
      <w:r>
        <w:rPr>
          <w:i/>
          <w:sz w:val="28"/>
          <w:szCs w:val="28"/>
        </w:rPr>
        <w:t>В</w:t>
      </w:r>
      <w:r w:rsidRPr="00AB45F5">
        <w:rPr>
          <w:i/>
          <w:sz w:val="28"/>
          <w:szCs w:val="28"/>
        </w:rPr>
        <w:t>ременным рекомендациям «Фоновые концентрации для городов и поселков, где отсутствуют наблюдения за загрязнением атмосферы на период 2009-2013 гг.»</w:t>
      </w:r>
      <w:r w:rsidRPr="00B143C6">
        <w:rPr>
          <w:sz w:val="28"/>
          <w:szCs w:val="28"/>
        </w:rPr>
        <w:t>, фоновые концентрации загрязняющих веществ в атмосфере составляют:</w:t>
      </w:r>
    </w:p>
    <w:p w:rsidR="00963427" w:rsidRPr="00B143C6" w:rsidRDefault="00963427" w:rsidP="00963427">
      <w:pPr>
        <w:ind w:firstLine="567"/>
        <w:jc w:val="both"/>
        <w:rPr>
          <w:sz w:val="28"/>
          <w:szCs w:val="28"/>
        </w:rPr>
      </w:pPr>
      <w:r w:rsidRPr="00B143C6">
        <w:rPr>
          <w:sz w:val="28"/>
          <w:szCs w:val="28"/>
        </w:rPr>
        <w:t>- взвешенные вещества – 140 мкг/м</w:t>
      </w:r>
      <w:r w:rsidRPr="00B143C6">
        <w:rPr>
          <w:sz w:val="28"/>
          <w:szCs w:val="28"/>
          <w:vertAlign w:val="superscript"/>
        </w:rPr>
        <w:t>3</w:t>
      </w:r>
      <w:r w:rsidRPr="00B143C6">
        <w:rPr>
          <w:sz w:val="28"/>
          <w:szCs w:val="28"/>
        </w:rPr>
        <w:t>;</w:t>
      </w:r>
    </w:p>
    <w:p w:rsidR="00963427" w:rsidRPr="00B143C6" w:rsidRDefault="00963427" w:rsidP="00963427">
      <w:pPr>
        <w:tabs>
          <w:tab w:val="center" w:pos="4961"/>
        </w:tabs>
        <w:ind w:firstLine="567"/>
        <w:jc w:val="both"/>
        <w:rPr>
          <w:sz w:val="28"/>
          <w:szCs w:val="28"/>
        </w:rPr>
      </w:pPr>
      <w:r w:rsidRPr="00B143C6">
        <w:rPr>
          <w:sz w:val="28"/>
          <w:szCs w:val="28"/>
        </w:rPr>
        <w:t>- азота диоксид – 56 мкг/м</w:t>
      </w:r>
      <w:r w:rsidRPr="00B143C6">
        <w:rPr>
          <w:sz w:val="28"/>
          <w:szCs w:val="28"/>
          <w:vertAlign w:val="superscript"/>
        </w:rPr>
        <w:t>3</w:t>
      </w:r>
      <w:r w:rsidRPr="00B143C6">
        <w:rPr>
          <w:sz w:val="28"/>
          <w:szCs w:val="28"/>
        </w:rPr>
        <w:t>;</w:t>
      </w:r>
      <w:r w:rsidRPr="00B143C6">
        <w:rPr>
          <w:sz w:val="28"/>
          <w:szCs w:val="28"/>
        </w:rPr>
        <w:tab/>
      </w:r>
    </w:p>
    <w:p w:rsidR="00963427" w:rsidRPr="00B143C6" w:rsidRDefault="00963427" w:rsidP="00963427">
      <w:pPr>
        <w:ind w:firstLine="567"/>
        <w:jc w:val="both"/>
        <w:rPr>
          <w:sz w:val="28"/>
          <w:szCs w:val="28"/>
        </w:rPr>
      </w:pPr>
      <w:r w:rsidRPr="00B143C6">
        <w:rPr>
          <w:sz w:val="28"/>
          <w:szCs w:val="28"/>
        </w:rPr>
        <w:t>- серы диоксид – 11мкг/м</w:t>
      </w:r>
      <w:r w:rsidRPr="00B143C6">
        <w:rPr>
          <w:sz w:val="28"/>
          <w:szCs w:val="28"/>
          <w:vertAlign w:val="superscript"/>
        </w:rPr>
        <w:t>3</w:t>
      </w:r>
      <w:r w:rsidRPr="00B143C6">
        <w:rPr>
          <w:sz w:val="28"/>
          <w:szCs w:val="28"/>
        </w:rPr>
        <w:t>;</w:t>
      </w:r>
    </w:p>
    <w:p w:rsidR="00963427" w:rsidRPr="00B143C6" w:rsidRDefault="00963427" w:rsidP="00963427">
      <w:pPr>
        <w:ind w:firstLine="567"/>
        <w:jc w:val="both"/>
        <w:rPr>
          <w:sz w:val="28"/>
          <w:szCs w:val="28"/>
        </w:rPr>
      </w:pPr>
      <w:r w:rsidRPr="00B143C6">
        <w:rPr>
          <w:sz w:val="28"/>
          <w:szCs w:val="28"/>
        </w:rPr>
        <w:t>- оксида углерода – 1,8 мг/м</w:t>
      </w:r>
      <w:r w:rsidRPr="00B143C6">
        <w:rPr>
          <w:sz w:val="28"/>
          <w:szCs w:val="28"/>
          <w:vertAlign w:val="superscript"/>
        </w:rPr>
        <w:t>3</w:t>
      </w:r>
      <w:r w:rsidRPr="00B143C6">
        <w:rPr>
          <w:sz w:val="28"/>
          <w:szCs w:val="28"/>
        </w:rPr>
        <w:t>;</w:t>
      </w:r>
    </w:p>
    <w:p w:rsidR="00963427" w:rsidRPr="00B143C6" w:rsidRDefault="00963427" w:rsidP="00963427">
      <w:pPr>
        <w:ind w:firstLine="567"/>
        <w:jc w:val="both"/>
        <w:rPr>
          <w:sz w:val="28"/>
          <w:szCs w:val="28"/>
        </w:rPr>
      </w:pPr>
      <w:r w:rsidRPr="00B143C6">
        <w:rPr>
          <w:sz w:val="28"/>
          <w:szCs w:val="28"/>
        </w:rPr>
        <w:t>- сероводород – 4 мкг/м</w:t>
      </w:r>
      <w:r w:rsidRPr="00B143C6">
        <w:rPr>
          <w:sz w:val="28"/>
          <w:szCs w:val="28"/>
          <w:vertAlign w:val="superscript"/>
        </w:rPr>
        <w:t>3</w:t>
      </w:r>
    </w:p>
    <w:p w:rsidR="00963427" w:rsidRPr="00C96412" w:rsidRDefault="00963427" w:rsidP="00963427">
      <w:pPr>
        <w:ind w:firstLine="567"/>
        <w:jc w:val="both"/>
        <w:rPr>
          <w:highlight w:val="lightGray"/>
        </w:rPr>
      </w:pPr>
    </w:p>
    <w:p w:rsidR="00963427" w:rsidRPr="00AB45F5" w:rsidRDefault="00963427" w:rsidP="00963427">
      <w:pPr>
        <w:pStyle w:val="23"/>
        <w:spacing w:after="0" w:line="240" w:lineRule="auto"/>
        <w:ind w:firstLine="567"/>
        <w:jc w:val="both"/>
        <w:rPr>
          <w:sz w:val="28"/>
          <w:szCs w:val="28"/>
        </w:rPr>
      </w:pPr>
      <w:r w:rsidRPr="00AB45F5">
        <w:rPr>
          <w:sz w:val="28"/>
          <w:szCs w:val="28"/>
        </w:rPr>
        <w:t xml:space="preserve">Лабораторные исследования качества воздушной среды по определению максимальных приземных концентраций не проводятся. Тревогу вызывает загрязнение атмосферного воздуха продуктами сгорания твёрдого бытового мусора, в составе которого большую долю составляют полиэтиленовые пакеты, бутылки и т.д. Сжигание огромного количества ТБО на мусорных свалках  является нарушением санитарных правил и вносит большой вклад в дело загрязнения атмосферного воздуха данной территории. </w:t>
      </w:r>
    </w:p>
    <w:p w:rsidR="00963427" w:rsidRPr="00AB45F5" w:rsidRDefault="00963427" w:rsidP="00963427">
      <w:pPr>
        <w:pStyle w:val="23"/>
        <w:spacing w:after="0" w:line="240" w:lineRule="auto"/>
        <w:ind w:firstLine="708"/>
        <w:jc w:val="both"/>
        <w:rPr>
          <w:sz w:val="28"/>
          <w:szCs w:val="28"/>
        </w:rPr>
      </w:pPr>
      <w:r w:rsidRPr="00AB45F5">
        <w:rPr>
          <w:sz w:val="28"/>
          <w:szCs w:val="28"/>
        </w:rPr>
        <w:t>Принимая во внимание вышеуказанную информацию, следует сделать вывод о необходимости безотлагательного принятии мер по организации комплекса мероприятий, направленного на улучшение качества жизни населения, находящегося под воздействием загрязнителей, обладающих канцерогенными свойствами.  Требуется установка очистных сооружений на всех котельных и проведение инструментальных замеров  эффективности их работы, а также замеры показателей атмосферного воздуха в санитарно-защитных зонах.</w:t>
      </w:r>
    </w:p>
    <w:p w:rsidR="00963427" w:rsidRPr="00AB45F5" w:rsidRDefault="00963427" w:rsidP="00963427">
      <w:pPr>
        <w:ind w:firstLine="567"/>
        <w:jc w:val="both"/>
        <w:rPr>
          <w:sz w:val="28"/>
          <w:szCs w:val="28"/>
        </w:rPr>
      </w:pPr>
      <w:r w:rsidRPr="00AB45F5">
        <w:rPr>
          <w:sz w:val="28"/>
          <w:szCs w:val="28"/>
        </w:rPr>
        <w:t>Комплекс мер по защите воздушного бассейна включает в себя планировочные, технологические и технические мероприятия:</w:t>
      </w:r>
    </w:p>
    <w:p w:rsidR="00963427" w:rsidRPr="00AB45F5" w:rsidRDefault="00963427" w:rsidP="00963427">
      <w:pPr>
        <w:ind w:firstLine="567"/>
        <w:jc w:val="both"/>
        <w:rPr>
          <w:sz w:val="28"/>
          <w:szCs w:val="28"/>
        </w:rPr>
      </w:pPr>
      <w:r w:rsidRPr="00AB45F5">
        <w:rPr>
          <w:sz w:val="28"/>
          <w:szCs w:val="28"/>
        </w:rPr>
        <w:t>- в целях улучшения санитарного состояния территории и снижения природного пылеобразования проектируется усовершенствованное покрытие улиц, тротуаров и площадей, полив и очистка автомагистралей;</w:t>
      </w:r>
    </w:p>
    <w:p w:rsidR="00963427" w:rsidRPr="00AB45F5" w:rsidRDefault="00963427" w:rsidP="00963427">
      <w:pPr>
        <w:pStyle w:val="a8"/>
        <w:spacing w:line="240" w:lineRule="auto"/>
        <w:ind w:firstLine="567"/>
        <w:rPr>
          <w:sz w:val="28"/>
          <w:szCs w:val="28"/>
        </w:rPr>
      </w:pPr>
      <w:r w:rsidRPr="00AB45F5">
        <w:rPr>
          <w:sz w:val="28"/>
          <w:szCs w:val="28"/>
        </w:rPr>
        <w:t>- предусматриваются парки, скверы и рекреационные зоны;</w:t>
      </w:r>
    </w:p>
    <w:p w:rsidR="00963427" w:rsidRPr="00AB45F5" w:rsidRDefault="00963427" w:rsidP="00963427">
      <w:pPr>
        <w:ind w:firstLine="567"/>
        <w:jc w:val="both"/>
        <w:rPr>
          <w:sz w:val="28"/>
          <w:szCs w:val="28"/>
        </w:rPr>
      </w:pPr>
      <w:r w:rsidRPr="00AB45F5">
        <w:rPr>
          <w:sz w:val="28"/>
          <w:szCs w:val="28"/>
        </w:rPr>
        <w:t xml:space="preserve">- проектируется устройство СЗЗ вокруг предприятий и котельных в соответствии с требованиями </w:t>
      </w:r>
      <w:r w:rsidRPr="00AB45F5">
        <w:rPr>
          <w:i/>
          <w:sz w:val="28"/>
          <w:szCs w:val="28"/>
        </w:rPr>
        <w:t xml:space="preserve">СанПин </w:t>
      </w:r>
      <w:r w:rsidRPr="00AB45F5">
        <w:rPr>
          <w:bCs/>
          <w:i/>
          <w:sz w:val="28"/>
          <w:szCs w:val="28"/>
        </w:rPr>
        <w:t>2.2.1/2.1.1.1200-03</w:t>
      </w:r>
      <w:r w:rsidRPr="00AB45F5">
        <w:rPr>
          <w:rFonts w:ascii="Arial" w:hAnsi="Arial" w:cs="Arial"/>
          <w:b/>
          <w:bCs/>
          <w:i/>
          <w:color w:val="000080"/>
          <w:sz w:val="28"/>
          <w:szCs w:val="28"/>
        </w:rPr>
        <w:t xml:space="preserve"> </w:t>
      </w:r>
      <w:r w:rsidRPr="00AB45F5">
        <w:rPr>
          <w:i/>
          <w:sz w:val="28"/>
          <w:szCs w:val="28"/>
        </w:rPr>
        <w:t>«Санитарно-защитные зоны и санитарная классификация предприятий, сооружений и иных объектов»</w:t>
      </w:r>
      <w:r w:rsidRPr="00AB45F5">
        <w:rPr>
          <w:sz w:val="28"/>
          <w:szCs w:val="28"/>
        </w:rPr>
        <w:t>. Проектируемые величины СЗЗ приведены в таблице.</w:t>
      </w:r>
    </w:p>
    <w:p w:rsidR="00963427" w:rsidRDefault="00963427" w:rsidP="00963427">
      <w:pPr>
        <w:ind w:firstLine="567"/>
        <w:jc w:val="both"/>
        <w:rPr>
          <w:sz w:val="28"/>
          <w:szCs w:val="28"/>
          <w:highlight w:val="lightGray"/>
        </w:rPr>
      </w:pPr>
    </w:p>
    <w:p w:rsidR="0027654D" w:rsidRDefault="0027654D" w:rsidP="00963427">
      <w:pPr>
        <w:ind w:firstLine="567"/>
        <w:jc w:val="both"/>
        <w:rPr>
          <w:sz w:val="28"/>
          <w:szCs w:val="28"/>
          <w:highlight w:val="lightGray"/>
        </w:rPr>
      </w:pPr>
    </w:p>
    <w:p w:rsidR="0027654D" w:rsidRDefault="0027654D" w:rsidP="00963427">
      <w:pPr>
        <w:ind w:firstLine="567"/>
        <w:jc w:val="both"/>
        <w:rPr>
          <w:sz w:val="28"/>
          <w:szCs w:val="28"/>
          <w:highlight w:val="lightGray"/>
        </w:rPr>
      </w:pPr>
    </w:p>
    <w:p w:rsidR="0027654D" w:rsidRDefault="0027654D" w:rsidP="00963427">
      <w:pPr>
        <w:ind w:firstLine="567"/>
        <w:jc w:val="both"/>
        <w:rPr>
          <w:sz w:val="28"/>
          <w:szCs w:val="28"/>
          <w:highlight w:val="lightGray"/>
        </w:rPr>
      </w:pPr>
    </w:p>
    <w:p w:rsidR="0027654D" w:rsidRDefault="0027654D" w:rsidP="00963427">
      <w:pPr>
        <w:ind w:firstLine="567"/>
        <w:jc w:val="both"/>
        <w:rPr>
          <w:sz w:val="28"/>
          <w:szCs w:val="28"/>
          <w:highlight w:val="lightGray"/>
        </w:rPr>
      </w:pPr>
    </w:p>
    <w:p w:rsidR="0027654D" w:rsidRPr="00C96412" w:rsidRDefault="0027654D" w:rsidP="00963427">
      <w:pPr>
        <w:ind w:firstLine="567"/>
        <w:jc w:val="both"/>
        <w:rPr>
          <w:sz w:val="28"/>
          <w:szCs w:val="28"/>
          <w:highlight w:val="lightGray"/>
        </w:rPr>
      </w:pPr>
    </w:p>
    <w:p w:rsidR="00963427" w:rsidRPr="0090616C" w:rsidRDefault="00963427" w:rsidP="00963427">
      <w:pPr>
        <w:jc w:val="right"/>
        <w:rPr>
          <w:sz w:val="28"/>
          <w:szCs w:val="28"/>
        </w:rPr>
      </w:pPr>
      <w:r w:rsidRPr="0090616C">
        <w:rPr>
          <w:sz w:val="28"/>
          <w:szCs w:val="28"/>
        </w:rPr>
        <w:lastRenderedPageBreak/>
        <w:t>Таблица</w:t>
      </w:r>
      <w:r w:rsidR="0090616C">
        <w:rPr>
          <w:sz w:val="28"/>
          <w:szCs w:val="28"/>
        </w:rPr>
        <w:t xml:space="preserve"> </w:t>
      </w:r>
      <w:r w:rsidR="0090616C" w:rsidRPr="0090616C">
        <w:rPr>
          <w:sz w:val="28"/>
          <w:szCs w:val="28"/>
        </w:rPr>
        <w:t>21</w:t>
      </w:r>
      <w:r w:rsidRPr="0090616C">
        <w:rPr>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3"/>
        <w:gridCol w:w="4941"/>
        <w:gridCol w:w="1903"/>
        <w:gridCol w:w="1964"/>
      </w:tblGrid>
      <w:tr w:rsidR="00963427" w:rsidRPr="003635FD" w:rsidTr="00081687">
        <w:tc>
          <w:tcPr>
            <w:tcW w:w="399" w:type="pct"/>
          </w:tcPr>
          <w:p w:rsidR="00963427" w:rsidRPr="003635FD" w:rsidRDefault="00963427" w:rsidP="00081687">
            <w:pPr>
              <w:jc w:val="center"/>
              <w:rPr>
                <w:b/>
              </w:rPr>
            </w:pPr>
            <w:r w:rsidRPr="003635FD">
              <w:rPr>
                <w:b/>
              </w:rPr>
              <w:t>№ пп</w:t>
            </w:r>
          </w:p>
        </w:tc>
        <w:tc>
          <w:tcPr>
            <w:tcW w:w="2581" w:type="pct"/>
          </w:tcPr>
          <w:p w:rsidR="00963427" w:rsidRPr="003635FD" w:rsidRDefault="00963427" w:rsidP="00081687">
            <w:pPr>
              <w:jc w:val="center"/>
              <w:rPr>
                <w:b/>
              </w:rPr>
            </w:pPr>
            <w:r w:rsidRPr="003635FD">
              <w:rPr>
                <w:b/>
              </w:rPr>
              <w:t>Наименование объекта</w:t>
            </w:r>
          </w:p>
        </w:tc>
        <w:tc>
          <w:tcPr>
            <w:tcW w:w="994" w:type="pct"/>
          </w:tcPr>
          <w:p w:rsidR="00963427" w:rsidRPr="003635FD" w:rsidRDefault="00963427" w:rsidP="00081687">
            <w:pPr>
              <w:jc w:val="center"/>
              <w:rPr>
                <w:b/>
              </w:rPr>
            </w:pPr>
            <w:r w:rsidRPr="003635FD">
              <w:rPr>
                <w:b/>
              </w:rPr>
              <w:t>Класс по СанПин</w:t>
            </w:r>
          </w:p>
        </w:tc>
        <w:tc>
          <w:tcPr>
            <w:tcW w:w="1026" w:type="pct"/>
          </w:tcPr>
          <w:p w:rsidR="00963427" w:rsidRPr="003635FD" w:rsidRDefault="00963427" w:rsidP="00081687">
            <w:pPr>
              <w:jc w:val="center"/>
              <w:rPr>
                <w:b/>
              </w:rPr>
            </w:pPr>
            <w:r w:rsidRPr="003635FD">
              <w:rPr>
                <w:b/>
              </w:rPr>
              <w:t>СЗЗ, м</w:t>
            </w:r>
          </w:p>
        </w:tc>
      </w:tr>
      <w:tr w:rsidR="00963427" w:rsidRPr="003635FD" w:rsidTr="00081687">
        <w:tc>
          <w:tcPr>
            <w:tcW w:w="399" w:type="pct"/>
            <w:tcBorders>
              <w:top w:val="single" w:sz="4" w:space="0" w:color="auto"/>
              <w:left w:val="single" w:sz="4" w:space="0" w:color="auto"/>
              <w:bottom w:val="single" w:sz="4" w:space="0" w:color="auto"/>
              <w:right w:val="single" w:sz="4" w:space="0" w:color="auto"/>
            </w:tcBorders>
            <w:vAlign w:val="center"/>
          </w:tcPr>
          <w:p w:rsidR="00963427" w:rsidRPr="003635FD" w:rsidRDefault="00963427" w:rsidP="00081687">
            <w:pPr>
              <w:jc w:val="center"/>
              <w:rPr>
                <w:color w:val="000000"/>
              </w:rPr>
            </w:pPr>
            <w:r w:rsidRPr="003635FD">
              <w:rPr>
                <w:color w:val="000000"/>
              </w:rPr>
              <w:t>1</w:t>
            </w:r>
          </w:p>
        </w:tc>
        <w:tc>
          <w:tcPr>
            <w:tcW w:w="2581" w:type="pct"/>
            <w:tcBorders>
              <w:top w:val="single" w:sz="4" w:space="0" w:color="auto"/>
              <w:left w:val="single" w:sz="4" w:space="0" w:color="auto"/>
              <w:bottom w:val="single" w:sz="4" w:space="0" w:color="auto"/>
              <w:right w:val="single" w:sz="4" w:space="0" w:color="auto"/>
            </w:tcBorders>
          </w:tcPr>
          <w:p w:rsidR="00963427" w:rsidRPr="003635FD" w:rsidRDefault="00963427" w:rsidP="00081687">
            <w:r w:rsidRPr="003635FD">
              <w:t>ПСХК «Большечерновский», РТМ автогараж</w:t>
            </w:r>
          </w:p>
        </w:tc>
        <w:tc>
          <w:tcPr>
            <w:tcW w:w="994" w:type="pct"/>
            <w:tcBorders>
              <w:top w:val="single" w:sz="4" w:space="0" w:color="auto"/>
              <w:left w:val="single" w:sz="4" w:space="0" w:color="auto"/>
              <w:bottom w:val="single" w:sz="4" w:space="0" w:color="auto"/>
              <w:right w:val="single" w:sz="4" w:space="0" w:color="auto"/>
            </w:tcBorders>
          </w:tcPr>
          <w:p w:rsidR="00963427" w:rsidRPr="003635FD" w:rsidRDefault="00963427" w:rsidP="00081687">
            <w:pPr>
              <w:jc w:val="center"/>
            </w:pPr>
            <w:r w:rsidRPr="003635FD">
              <w:rPr>
                <w:lang w:val="en-US"/>
              </w:rPr>
              <w:t>III</w:t>
            </w:r>
          </w:p>
        </w:tc>
        <w:tc>
          <w:tcPr>
            <w:tcW w:w="1026" w:type="pct"/>
            <w:tcBorders>
              <w:top w:val="single" w:sz="4" w:space="0" w:color="auto"/>
              <w:left w:val="single" w:sz="4" w:space="0" w:color="auto"/>
              <w:bottom w:val="single" w:sz="4" w:space="0" w:color="auto"/>
              <w:right w:val="single" w:sz="4" w:space="0" w:color="auto"/>
            </w:tcBorders>
          </w:tcPr>
          <w:p w:rsidR="00963427" w:rsidRPr="003635FD" w:rsidRDefault="00963427" w:rsidP="00081687">
            <w:pPr>
              <w:jc w:val="center"/>
            </w:pPr>
            <w:r w:rsidRPr="003635FD">
              <w:t>300</w:t>
            </w:r>
          </w:p>
        </w:tc>
      </w:tr>
      <w:tr w:rsidR="00963427" w:rsidRPr="003635FD" w:rsidTr="00081687">
        <w:tc>
          <w:tcPr>
            <w:tcW w:w="399" w:type="pct"/>
            <w:tcBorders>
              <w:top w:val="single" w:sz="4" w:space="0" w:color="auto"/>
              <w:left w:val="single" w:sz="4" w:space="0" w:color="auto"/>
              <w:bottom w:val="single" w:sz="4" w:space="0" w:color="auto"/>
              <w:right w:val="single" w:sz="4" w:space="0" w:color="auto"/>
            </w:tcBorders>
            <w:vAlign w:val="center"/>
          </w:tcPr>
          <w:p w:rsidR="00963427" w:rsidRPr="003635FD" w:rsidRDefault="00963427" w:rsidP="00081687">
            <w:pPr>
              <w:jc w:val="center"/>
              <w:rPr>
                <w:color w:val="000000"/>
              </w:rPr>
            </w:pPr>
            <w:r w:rsidRPr="003635FD">
              <w:rPr>
                <w:color w:val="000000"/>
              </w:rPr>
              <w:t>2</w:t>
            </w:r>
          </w:p>
        </w:tc>
        <w:tc>
          <w:tcPr>
            <w:tcW w:w="2581" w:type="pct"/>
            <w:tcBorders>
              <w:top w:val="single" w:sz="4" w:space="0" w:color="auto"/>
              <w:left w:val="single" w:sz="4" w:space="0" w:color="auto"/>
              <w:bottom w:val="single" w:sz="4" w:space="0" w:color="auto"/>
              <w:right w:val="single" w:sz="4" w:space="0" w:color="auto"/>
            </w:tcBorders>
          </w:tcPr>
          <w:p w:rsidR="00963427" w:rsidRPr="003635FD" w:rsidRDefault="00963427" w:rsidP="00081687">
            <w:r w:rsidRPr="003635FD">
              <w:t>Свалки</w:t>
            </w:r>
          </w:p>
        </w:tc>
        <w:tc>
          <w:tcPr>
            <w:tcW w:w="994" w:type="pct"/>
            <w:tcBorders>
              <w:top w:val="single" w:sz="4" w:space="0" w:color="auto"/>
              <w:left w:val="single" w:sz="4" w:space="0" w:color="auto"/>
              <w:bottom w:val="single" w:sz="4" w:space="0" w:color="auto"/>
              <w:right w:val="single" w:sz="4" w:space="0" w:color="auto"/>
            </w:tcBorders>
          </w:tcPr>
          <w:p w:rsidR="00963427" w:rsidRPr="003635FD" w:rsidRDefault="00963427" w:rsidP="00081687">
            <w:pPr>
              <w:jc w:val="center"/>
            </w:pPr>
            <w:r w:rsidRPr="003635FD">
              <w:rPr>
                <w:lang w:val="en-US"/>
              </w:rPr>
              <w:t>II</w:t>
            </w:r>
          </w:p>
        </w:tc>
        <w:tc>
          <w:tcPr>
            <w:tcW w:w="1026" w:type="pct"/>
            <w:tcBorders>
              <w:top w:val="single" w:sz="4" w:space="0" w:color="auto"/>
              <w:left w:val="single" w:sz="4" w:space="0" w:color="auto"/>
              <w:bottom w:val="single" w:sz="4" w:space="0" w:color="auto"/>
              <w:right w:val="single" w:sz="4" w:space="0" w:color="auto"/>
            </w:tcBorders>
          </w:tcPr>
          <w:p w:rsidR="00963427" w:rsidRPr="003635FD" w:rsidRDefault="00963427" w:rsidP="00081687">
            <w:pPr>
              <w:jc w:val="center"/>
            </w:pPr>
            <w:r w:rsidRPr="003635FD">
              <w:t>500</w:t>
            </w:r>
          </w:p>
        </w:tc>
      </w:tr>
      <w:tr w:rsidR="00963427" w:rsidRPr="003635FD" w:rsidTr="00081687">
        <w:tc>
          <w:tcPr>
            <w:tcW w:w="399" w:type="pct"/>
            <w:tcBorders>
              <w:top w:val="single" w:sz="4" w:space="0" w:color="auto"/>
              <w:left w:val="single" w:sz="4" w:space="0" w:color="auto"/>
              <w:bottom w:val="single" w:sz="4" w:space="0" w:color="auto"/>
              <w:right w:val="single" w:sz="4" w:space="0" w:color="auto"/>
            </w:tcBorders>
            <w:vAlign w:val="center"/>
          </w:tcPr>
          <w:p w:rsidR="00963427" w:rsidRPr="003635FD" w:rsidRDefault="00963427" w:rsidP="00081687">
            <w:pPr>
              <w:jc w:val="center"/>
              <w:rPr>
                <w:color w:val="000000"/>
              </w:rPr>
            </w:pPr>
            <w:r w:rsidRPr="003635FD">
              <w:rPr>
                <w:color w:val="000000"/>
              </w:rPr>
              <w:t>3</w:t>
            </w:r>
          </w:p>
        </w:tc>
        <w:tc>
          <w:tcPr>
            <w:tcW w:w="2581" w:type="pct"/>
            <w:tcBorders>
              <w:top w:val="single" w:sz="4" w:space="0" w:color="auto"/>
              <w:left w:val="single" w:sz="4" w:space="0" w:color="auto"/>
              <w:bottom w:val="single" w:sz="4" w:space="0" w:color="auto"/>
              <w:right w:val="single" w:sz="4" w:space="0" w:color="auto"/>
            </w:tcBorders>
          </w:tcPr>
          <w:p w:rsidR="00963427" w:rsidRPr="003635FD" w:rsidRDefault="00963427" w:rsidP="00081687">
            <w:r w:rsidRPr="003635FD">
              <w:t>Скотомогильники</w:t>
            </w:r>
          </w:p>
        </w:tc>
        <w:tc>
          <w:tcPr>
            <w:tcW w:w="994" w:type="pct"/>
            <w:tcBorders>
              <w:top w:val="single" w:sz="4" w:space="0" w:color="auto"/>
              <w:left w:val="single" w:sz="4" w:space="0" w:color="auto"/>
              <w:bottom w:val="single" w:sz="4" w:space="0" w:color="auto"/>
              <w:right w:val="single" w:sz="4" w:space="0" w:color="auto"/>
            </w:tcBorders>
            <w:vAlign w:val="center"/>
          </w:tcPr>
          <w:p w:rsidR="00963427" w:rsidRPr="003635FD" w:rsidRDefault="00963427" w:rsidP="00081687">
            <w:pPr>
              <w:jc w:val="center"/>
            </w:pPr>
            <w:r w:rsidRPr="003635FD">
              <w:rPr>
                <w:lang w:val="en-US"/>
              </w:rPr>
              <w:t>I</w:t>
            </w:r>
          </w:p>
        </w:tc>
        <w:tc>
          <w:tcPr>
            <w:tcW w:w="1026" w:type="pct"/>
            <w:tcBorders>
              <w:top w:val="single" w:sz="4" w:space="0" w:color="auto"/>
              <w:left w:val="single" w:sz="4" w:space="0" w:color="auto"/>
              <w:bottom w:val="single" w:sz="4" w:space="0" w:color="auto"/>
              <w:right w:val="single" w:sz="4" w:space="0" w:color="auto"/>
            </w:tcBorders>
            <w:vAlign w:val="center"/>
          </w:tcPr>
          <w:p w:rsidR="00963427" w:rsidRPr="003635FD" w:rsidRDefault="00963427" w:rsidP="00081687">
            <w:pPr>
              <w:jc w:val="center"/>
            </w:pPr>
            <w:r w:rsidRPr="003635FD">
              <w:t>1000</w:t>
            </w:r>
          </w:p>
        </w:tc>
      </w:tr>
      <w:tr w:rsidR="00963427" w:rsidRPr="003635FD" w:rsidTr="00081687">
        <w:tc>
          <w:tcPr>
            <w:tcW w:w="399" w:type="pct"/>
            <w:tcBorders>
              <w:top w:val="single" w:sz="4" w:space="0" w:color="auto"/>
              <w:left w:val="single" w:sz="4" w:space="0" w:color="auto"/>
              <w:bottom w:val="single" w:sz="4" w:space="0" w:color="auto"/>
              <w:right w:val="single" w:sz="4" w:space="0" w:color="auto"/>
            </w:tcBorders>
            <w:vAlign w:val="center"/>
          </w:tcPr>
          <w:p w:rsidR="00963427" w:rsidRPr="003635FD" w:rsidRDefault="00963427" w:rsidP="00081687">
            <w:pPr>
              <w:jc w:val="center"/>
              <w:rPr>
                <w:color w:val="000000"/>
              </w:rPr>
            </w:pPr>
            <w:r w:rsidRPr="003635FD">
              <w:rPr>
                <w:color w:val="000000"/>
              </w:rPr>
              <w:t>4</w:t>
            </w:r>
          </w:p>
        </w:tc>
        <w:tc>
          <w:tcPr>
            <w:tcW w:w="2581" w:type="pct"/>
            <w:tcBorders>
              <w:top w:val="single" w:sz="4" w:space="0" w:color="auto"/>
              <w:left w:val="single" w:sz="4" w:space="0" w:color="auto"/>
              <w:bottom w:val="single" w:sz="4" w:space="0" w:color="auto"/>
              <w:right w:val="single" w:sz="4" w:space="0" w:color="auto"/>
            </w:tcBorders>
          </w:tcPr>
          <w:p w:rsidR="00963427" w:rsidRPr="003635FD" w:rsidRDefault="00963427" w:rsidP="00081687">
            <w:r w:rsidRPr="003635FD">
              <w:t xml:space="preserve">Склады </w:t>
            </w:r>
          </w:p>
        </w:tc>
        <w:tc>
          <w:tcPr>
            <w:tcW w:w="994" w:type="pct"/>
            <w:tcBorders>
              <w:top w:val="single" w:sz="4" w:space="0" w:color="auto"/>
              <w:left w:val="single" w:sz="4" w:space="0" w:color="auto"/>
              <w:bottom w:val="single" w:sz="4" w:space="0" w:color="auto"/>
              <w:right w:val="single" w:sz="4" w:space="0" w:color="auto"/>
            </w:tcBorders>
          </w:tcPr>
          <w:p w:rsidR="00963427" w:rsidRPr="003635FD" w:rsidRDefault="00963427" w:rsidP="00081687">
            <w:pPr>
              <w:jc w:val="center"/>
            </w:pPr>
            <w:r w:rsidRPr="003635FD">
              <w:rPr>
                <w:lang w:val="en-US"/>
              </w:rPr>
              <w:t>IV</w:t>
            </w:r>
          </w:p>
        </w:tc>
        <w:tc>
          <w:tcPr>
            <w:tcW w:w="1026" w:type="pct"/>
            <w:tcBorders>
              <w:top w:val="single" w:sz="4" w:space="0" w:color="auto"/>
              <w:left w:val="single" w:sz="4" w:space="0" w:color="auto"/>
              <w:bottom w:val="single" w:sz="4" w:space="0" w:color="auto"/>
              <w:right w:val="single" w:sz="4" w:space="0" w:color="auto"/>
            </w:tcBorders>
          </w:tcPr>
          <w:p w:rsidR="00963427" w:rsidRPr="003635FD" w:rsidRDefault="00963427" w:rsidP="00081687">
            <w:pPr>
              <w:jc w:val="center"/>
            </w:pPr>
            <w:r w:rsidRPr="003635FD">
              <w:t>100</w:t>
            </w:r>
          </w:p>
        </w:tc>
      </w:tr>
      <w:tr w:rsidR="00963427" w:rsidRPr="003635FD" w:rsidTr="00081687">
        <w:tc>
          <w:tcPr>
            <w:tcW w:w="399" w:type="pct"/>
            <w:tcBorders>
              <w:top w:val="single" w:sz="4" w:space="0" w:color="auto"/>
              <w:left w:val="single" w:sz="4" w:space="0" w:color="auto"/>
              <w:bottom w:val="single" w:sz="4" w:space="0" w:color="auto"/>
              <w:right w:val="single" w:sz="4" w:space="0" w:color="auto"/>
            </w:tcBorders>
            <w:vAlign w:val="center"/>
          </w:tcPr>
          <w:p w:rsidR="00963427" w:rsidRPr="003635FD" w:rsidRDefault="00963427" w:rsidP="00081687">
            <w:pPr>
              <w:jc w:val="center"/>
              <w:rPr>
                <w:color w:val="000000"/>
              </w:rPr>
            </w:pPr>
            <w:r w:rsidRPr="003635FD">
              <w:rPr>
                <w:color w:val="000000"/>
              </w:rPr>
              <w:t>5</w:t>
            </w:r>
          </w:p>
        </w:tc>
        <w:tc>
          <w:tcPr>
            <w:tcW w:w="2581" w:type="pct"/>
            <w:tcBorders>
              <w:top w:val="single" w:sz="4" w:space="0" w:color="auto"/>
              <w:left w:val="single" w:sz="4" w:space="0" w:color="auto"/>
              <w:bottom w:val="single" w:sz="4" w:space="0" w:color="auto"/>
              <w:right w:val="single" w:sz="4" w:space="0" w:color="auto"/>
            </w:tcBorders>
          </w:tcPr>
          <w:p w:rsidR="00963427" w:rsidRPr="003635FD" w:rsidRDefault="00963427" w:rsidP="00081687">
            <w:r w:rsidRPr="003635FD">
              <w:t>Кладбища</w:t>
            </w:r>
          </w:p>
        </w:tc>
        <w:tc>
          <w:tcPr>
            <w:tcW w:w="994" w:type="pct"/>
            <w:tcBorders>
              <w:top w:val="single" w:sz="4" w:space="0" w:color="auto"/>
              <w:left w:val="single" w:sz="4" w:space="0" w:color="auto"/>
              <w:bottom w:val="single" w:sz="4" w:space="0" w:color="auto"/>
              <w:right w:val="single" w:sz="4" w:space="0" w:color="auto"/>
            </w:tcBorders>
            <w:vAlign w:val="center"/>
          </w:tcPr>
          <w:p w:rsidR="00963427" w:rsidRPr="003635FD" w:rsidRDefault="00963427" w:rsidP="00081687">
            <w:pPr>
              <w:jc w:val="center"/>
            </w:pPr>
            <w:r w:rsidRPr="003635FD">
              <w:rPr>
                <w:lang w:val="en-US"/>
              </w:rPr>
              <w:t>V</w:t>
            </w:r>
          </w:p>
        </w:tc>
        <w:tc>
          <w:tcPr>
            <w:tcW w:w="1026" w:type="pct"/>
            <w:tcBorders>
              <w:top w:val="single" w:sz="4" w:space="0" w:color="auto"/>
              <w:left w:val="single" w:sz="4" w:space="0" w:color="auto"/>
              <w:bottom w:val="single" w:sz="4" w:space="0" w:color="auto"/>
              <w:right w:val="single" w:sz="4" w:space="0" w:color="auto"/>
            </w:tcBorders>
            <w:vAlign w:val="center"/>
          </w:tcPr>
          <w:p w:rsidR="00963427" w:rsidRPr="003635FD" w:rsidRDefault="00963427" w:rsidP="00081687">
            <w:pPr>
              <w:jc w:val="center"/>
            </w:pPr>
            <w:r w:rsidRPr="003635FD">
              <w:t>50</w:t>
            </w:r>
          </w:p>
        </w:tc>
      </w:tr>
      <w:tr w:rsidR="00963427" w:rsidRPr="003635FD" w:rsidTr="00081687">
        <w:tc>
          <w:tcPr>
            <w:tcW w:w="399" w:type="pct"/>
            <w:tcBorders>
              <w:top w:val="single" w:sz="4" w:space="0" w:color="auto"/>
              <w:left w:val="single" w:sz="4" w:space="0" w:color="auto"/>
              <w:bottom w:val="single" w:sz="4" w:space="0" w:color="auto"/>
              <w:right w:val="single" w:sz="4" w:space="0" w:color="auto"/>
            </w:tcBorders>
            <w:vAlign w:val="center"/>
          </w:tcPr>
          <w:p w:rsidR="00963427" w:rsidRPr="003635FD" w:rsidRDefault="00963427" w:rsidP="00081687">
            <w:pPr>
              <w:jc w:val="center"/>
              <w:rPr>
                <w:color w:val="000000"/>
              </w:rPr>
            </w:pPr>
            <w:r w:rsidRPr="003635FD">
              <w:rPr>
                <w:color w:val="000000"/>
              </w:rPr>
              <w:t>6</w:t>
            </w:r>
          </w:p>
        </w:tc>
        <w:tc>
          <w:tcPr>
            <w:tcW w:w="2581" w:type="pct"/>
            <w:tcBorders>
              <w:top w:val="single" w:sz="4" w:space="0" w:color="auto"/>
              <w:left w:val="single" w:sz="4" w:space="0" w:color="auto"/>
              <w:bottom w:val="single" w:sz="4" w:space="0" w:color="auto"/>
              <w:right w:val="single" w:sz="4" w:space="0" w:color="auto"/>
            </w:tcBorders>
          </w:tcPr>
          <w:p w:rsidR="00963427" w:rsidRPr="003635FD" w:rsidRDefault="00963427" w:rsidP="00081687">
            <w:r w:rsidRPr="003635FD">
              <w:t>Котельные</w:t>
            </w:r>
          </w:p>
        </w:tc>
        <w:tc>
          <w:tcPr>
            <w:tcW w:w="994" w:type="pct"/>
            <w:tcBorders>
              <w:top w:val="single" w:sz="4" w:space="0" w:color="auto"/>
              <w:left w:val="single" w:sz="4" w:space="0" w:color="auto"/>
              <w:bottom w:val="single" w:sz="4" w:space="0" w:color="auto"/>
              <w:right w:val="single" w:sz="4" w:space="0" w:color="auto"/>
            </w:tcBorders>
          </w:tcPr>
          <w:p w:rsidR="00963427" w:rsidRPr="003635FD" w:rsidRDefault="00963427" w:rsidP="00081687">
            <w:pPr>
              <w:jc w:val="center"/>
              <w:rPr>
                <w:lang w:val="en-US"/>
              </w:rPr>
            </w:pPr>
            <w:r w:rsidRPr="003635FD">
              <w:rPr>
                <w:lang w:val="en-US"/>
              </w:rPr>
              <w:t>V</w:t>
            </w:r>
          </w:p>
        </w:tc>
        <w:tc>
          <w:tcPr>
            <w:tcW w:w="1026" w:type="pct"/>
            <w:tcBorders>
              <w:top w:val="single" w:sz="4" w:space="0" w:color="auto"/>
              <w:left w:val="single" w:sz="4" w:space="0" w:color="auto"/>
              <w:bottom w:val="single" w:sz="4" w:space="0" w:color="auto"/>
              <w:right w:val="single" w:sz="4" w:space="0" w:color="auto"/>
            </w:tcBorders>
          </w:tcPr>
          <w:p w:rsidR="00963427" w:rsidRPr="003635FD" w:rsidRDefault="00963427" w:rsidP="00081687">
            <w:pPr>
              <w:jc w:val="center"/>
            </w:pPr>
            <w:r w:rsidRPr="003635FD">
              <w:t>50</w:t>
            </w:r>
          </w:p>
        </w:tc>
      </w:tr>
      <w:tr w:rsidR="00963427" w:rsidRPr="003635FD" w:rsidTr="00081687">
        <w:tc>
          <w:tcPr>
            <w:tcW w:w="399" w:type="pct"/>
            <w:tcBorders>
              <w:top w:val="single" w:sz="4" w:space="0" w:color="auto"/>
              <w:left w:val="single" w:sz="4" w:space="0" w:color="auto"/>
              <w:bottom w:val="single" w:sz="4" w:space="0" w:color="auto"/>
              <w:right w:val="single" w:sz="4" w:space="0" w:color="auto"/>
            </w:tcBorders>
            <w:vAlign w:val="center"/>
          </w:tcPr>
          <w:p w:rsidR="00963427" w:rsidRPr="003635FD" w:rsidRDefault="00963427" w:rsidP="00081687">
            <w:pPr>
              <w:jc w:val="center"/>
              <w:rPr>
                <w:color w:val="000000"/>
              </w:rPr>
            </w:pPr>
            <w:r w:rsidRPr="003635FD">
              <w:rPr>
                <w:color w:val="000000"/>
              </w:rPr>
              <w:t>7</w:t>
            </w:r>
          </w:p>
        </w:tc>
        <w:tc>
          <w:tcPr>
            <w:tcW w:w="2581" w:type="pct"/>
            <w:tcBorders>
              <w:top w:val="single" w:sz="4" w:space="0" w:color="auto"/>
              <w:left w:val="single" w:sz="4" w:space="0" w:color="auto"/>
              <w:bottom w:val="single" w:sz="4" w:space="0" w:color="auto"/>
              <w:right w:val="single" w:sz="4" w:space="0" w:color="auto"/>
            </w:tcBorders>
          </w:tcPr>
          <w:p w:rsidR="00963427" w:rsidRPr="003635FD" w:rsidRDefault="00963427" w:rsidP="00081687">
            <w:r w:rsidRPr="003635FD">
              <w:t>Трансформаторная подстанция</w:t>
            </w:r>
          </w:p>
        </w:tc>
        <w:tc>
          <w:tcPr>
            <w:tcW w:w="994" w:type="pct"/>
            <w:tcBorders>
              <w:top w:val="single" w:sz="4" w:space="0" w:color="auto"/>
              <w:left w:val="single" w:sz="4" w:space="0" w:color="auto"/>
              <w:bottom w:val="single" w:sz="4" w:space="0" w:color="auto"/>
              <w:right w:val="single" w:sz="4" w:space="0" w:color="auto"/>
            </w:tcBorders>
          </w:tcPr>
          <w:p w:rsidR="00963427" w:rsidRPr="003635FD" w:rsidRDefault="00963427" w:rsidP="00081687">
            <w:pPr>
              <w:jc w:val="center"/>
              <w:rPr>
                <w:lang w:val="en-US"/>
              </w:rPr>
            </w:pPr>
            <w:r w:rsidRPr="003635FD">
              <w:rPr>
                <w:lang w:val="en-US"/>
              </w:rPr>
              <w:t>V</w:t>
            </w:r>
          </w:p>
        </w:tc>
        <w:tc>
          <w:tcPr>
            <w:tcW w:w="1026" w:type="pct"/>
            <w:tcBorders>
              <w:top w:val="single" w:sz="4" w:space="0" w:color="auto"/>
              <w:left w:val="single" w:sz="4" w:space="0" w:color="auto"/>
              <w:bottom w:val="single" w:sz="4" w:space="0" w:color="auto"/>
              <w:right w:val="single" w:sz="4" w:space="0" w:color="auto"/>
            </w:tcBorders>
          </w:tcPr>
          <w:p w:rsidR="00963427" w:rsidRPr="003635FD" w:rsidRDefault="00963427" w:rsidP="00081687">
            <w:pPr>
              <w:jc w:val="center"/>
            </w:pPr>
            <w:r w:rsidRPr="003635FD">
              <w:t>50</w:t>
            </w:r>
          </w:p>
        </w:tc>
      </w:tr>
    </w:tbl>
    <w:p w:rsidR="00963427" w:rsidRPr="00D66559" w:rsidRDefault="00963427" w:rsidP="00963427">
      <w:pPr>
        <w:ind w:firstLine="851"/>
        <w:jc w:val="both"/>
        <w:rPr>
          <w:color w:val="000000"/>
          <w:sz w:val="28"/>
          <w:szCs w:val="28"/>
        </w:rPr>
      </w:pPr>
    </w:p>
    <w:p w:rsidR="00963427" w:rsidRPr="00D66559" w:rsidRDefault="00963427" w:rsidP="00963427">
      <w:pPr>
        <w:ind w:firstLine="567"/>
        <w:jc w:val="both"/>
        <w:rPr>
          <w:sz w:val="28"/>
          <w:szCs w:val="28"/>
        </w:rPr>
      </w:pPr>
      <w:r w:rsidRPr="00D66559">
        <w:rPr>
          <w:color w:val="000000"/>
          <w:sz w:val="28"/>
          <w:szCs w:val="28"/>
        </w:rPr>
        <w:t xml:space="preserve">Санитарно-защитные зоны для предприятий IV, V классов должна быть максимально озеленены – не менее 60% площади; для предприятий II и III класса – не менее 50%; для предприятий, имеющих санитарно-защитную зону </w:t>
      </w:r>
      <w:smartTag w:uri="urn:schemas-microsoft-com:office:smarttags" w:element="metricconverter">
        <w:smartTagPr>
          <w:attr w:name="ProductID" w:val="1000 м"/>
        </w:smartTagPr>
        <w:r w:rsidRPr="00D66559">
          <w:rPr>
            <w:color w:val="000000"/>
            <w:sz w:val="28"/>
            <w:szCs w:val="28"/>
          </w:rPr>
          <w:t>1000 м</w:t>
        </w:r>
      </w:smartTag>
      <w:r w:rsidRPr="00D66559">
        <w:rPr>
          <w:color w:val="000000"/>
          <w:sz w:val="28"/>
          <w:szCs w:val="28"/>
        </w:rPr>
        <w:t xml:space="preserve"> и более – не менее 40% ее территории с обязательной организацией полосы древесно-кустарниковых насаждений со стороны жилой застройки.</w:t>
      </w:r>
    </w:p>
    <w:p w:rsidR="00963427" w:rsidRPr="00ED10C0" w:rsidRDefault="00963427" w:rsidP="00963427">
      <w:pPr>
        <w:widowControl w:val="0"/>
        <w:ind w:firstLine="567"/>
        <w:jc w:val="both"/>
        <w:rPr>
          <w:sz w:val="28"/>
          <w:szCs w:val="28"/>
        </w:rPr>
      </w:pPr>
      <w:r w:rsidRPr="00ED10C0">
        <w:rPr>
          <w:sz w:val="28"/>
          <w:szCs w:val="28"/>
        </w:rPr>
        <w:t>Проектом рекомендуется перечень деревьев и кустарников, наиболее устойчивых к загрязняющим веществам с учетом климатических особенностей.</w:t>
      </w:r>
    </w:p>
    <w:p w:rsidR="00963427" w:rsidRPr="0042605B" w:rsidRDefault="00963427" w:rsidP="0042605B">
      <w:pPr>
        <w:pStyle w:val="a8"/>
        <w:spacing w:line="240" w:lineRule="auto"/>
        <w:ind w:firstLine="567"/>
        <w:jc w:val="both"/>
        <w:rPr>
          <w:rFonts w:ascii="Times New Roman" w:hAnsi="Times New Roman"/>
          <w:sz w:val="28"/>
          <w:szCs w:val="28"/>
        </w:rPr>
      </w:pPr>
      <w:r w:rsidRPr="0042605B">
        <w:rPr>
          <w:rFonts w:ascii="Times New Roman" w:hAnsi="Times New Roman"/>
          <w:sz w:val="28"/>
          <w:szCs w:val="28"/>
        </w:rPr>
        <w:t>Для снижения загрязнения окружающей среды выполняется Программа "Газификация Болотнинского района Новосибирской области на 2011 - 2015 годы", утвержденная  Решением  сессии Болотнинского районного Совета депутатов от 06.10.2010г № 574.</w:t>
      </w:r>
    </w:p>
    <w:p w:rsidR="00963427" w:rsidRPr="0042605B" w:rsidRDefault="00963427" w:rsidP="0042605B">
      <w:pPr>
        <w:widowControl w:val="0"/>
        <w:ind w:firstLine="567"/>
        <w:jc w:val="both"/>
        <w:rPr>
          <w:sz w:val="28"/>
          <w:szCs w:val="28"/>
        </w:rPr>
      </w:pPr>
      <w:r w:rsidRPr="0042605B">
        <w:rPr>
          <w:sz w:val="28"/>
          <w:szCs w:val="28"/>
        </w:rPr>
        <w:t>В последнее время произошли изменения в планировании мероприятий, обеспечивающих снижение негативного воздействия выбросов автотранспорта. Одним из путей сокращения выбросов от автомобильного транспорта – производство двигателей, отвечающих требованиям международных стандартов.</w:t>
      </w:r>
    </w:p>
    <w:p w:rsidR="00963427" w:rsidRPr="0042605B" w:rsidRDefault="00963427" w:rsidP="0042605B">
      <w:pPr>
        <w:ind w:firstLine="567"/>
        <w:jc w:val="both"/>
        <w:rPr>
          <w:sz w:val="28"/>
          <w:szCs w:val="28"/>
        </w:rPr>
      </w:pPr>
      <w:r w:rsidRPr="0042605B">
        <w:rPr>
          <w:sz w:val="28"/>
          <w:szCs w:val="28"/>
        </w:rPr>
        <w:t xml:space="preserve">Важна также организация санитарных разрывов для автомобильных дорог. </w:t>
      </w:r>
    </w:p>
    <w:p w:rsidR="00963427" w:rsidRPr="0042605B" w:rsidRDefault="00963427" w:rsidP="0042605B">
      <w:pPr>
        <w:pStyle w:val="a8"/>
        <w:spacing w:line="240" w:lineRule="auto"/>
        <w:ind w:firstLine="567"/>
        <w:jc w:val="both"/>
        <w:rPr>
          <w:rFonts w:ascii="Times New Roman" w:hAnsi="Times New Roman"/>
          <w:color w:val="000000"/>
          <w:sz w:val="28"/>
          <w:szCs w:val="28"/>
        </w:rPr>
      </w:pPr>
      <w:r w:rsidRPr="0042605B">
        <w:rPr>
          <w:rFonts w:ascii="Times New Roman" w:hAnsi="Times New Roman"/>
          <w:color w:val="000000"/>
          <w:sz w:val="28"/>
          <w:szCs w:val="28"/>
        </w:rPr>
        <w:t xml:space="preserve">Для автомагистралей устанавливаются санитарные разрывы. Санитарный разрыв определяется минимальным расстоянием от источника вредного воздействия до границы жилой застройки, ландшафтно-рекреационной зоны, зоны отдыха. </w:t>
      </w:r>
    </w:p>
    <w:p w:rsidR="00963427" w:rsidRPr="00ED10C0" w:rsidRDefault="00963427" w:rsidP="0042605B">
      <w:pPr>
        <w:widowControl w:val="0"/>
        <w:autoSpaceDE w:val="0"/>
        <w:autoSpaceDN w:val="0"/>
        <w:adjustRightInd w:val="0"/>
        <w:ind w:firstLine="567"/>
        <w:jc w:val="both"/>
        <w:rPr>
          <w:color w:val="000000"/>
          <w:sz w:val="28"/>
          <w:szCs w:val="28"/>
        </w:rPr>
      </w:pPr>
      <w:r w:rsidRPr="0042605B">
        <w:rPr>
          <w:color w:val="000000"/>
          <w:sz w:val="28"/>
          <w:szCs w:val="28"/>
        </w:rPr>
        <w:t>Санитарный разрыв имеет режим СЗЗ, но не требует разработки</w:t>
      </w:r>
      <w:r w:rsidRPr="00ED10C0">
        <w:rPr>
          <w:color w:val="000000"/>
          <w:sz w:val="28"/>
          <w:szCs w:val="28"/>
        </w:rPr>
        <w:t xml:space="preserve"> проекта его организации. Величина разрыва устанавливается в каждом конкретном случае на основании расчетов рассеивания загрязнений атмосферного воздуха и физических факторов (шума, вибрации, ЭМП и др.).</w:t>
      </w:r>
    </w:p>
    <w:p w:rsidR="00963427" w:rsidRPr="00ED10C0" w:rsidRDefault="00963427" w:rsidP="00963427">
      <w:pPr>
        <w:widowControl w:val="0"/>
        <w:autoSpaceDE w:val="0"/>
        <w:autoSpaceDN w:val="0"/>
        <w:adjustRightInd w:val="0"/>
        <w:ind w:firstLine="567"/>
        <w:jc w:val="both"/>
        <w:rPr>
          <w:sz w:val="28"/>
          <w:szCs w:val="28"/>
        </w:rPr>
      </w:pPr>
      <w:r w:rsidRPr="00ED10C0">
        <w:rPr>
          <w:color w:val="000000"/>
          <w:sz w:val="28"/>
          <w:szCs w:val="28"/>
        </w:rPr>
        <w:t>По территории города проведены воздушные линии электропередачи, а также линии связи.  В целях защиты населения от воздействия электрического поля, создаваемого воздушными линиями электропередачи (ВЛ), устанавливаются санитарные разрывы. Санитарный разрыв ВЛ устанавливается на территории вдоль трассы высоковольтной линии, в которой напряженность электрического поля превышает 1 кВ/м.</w:t>
      </w:r>
    </w:p>
    <w:p w:rsidR="00963427" w:rsidRPr="00ED10C0" w:rsidRDefault="00963427" w:rsidP="00963427">
      <w:pPr>
        <w:widowControl w:val="0"/>
        <w:autoSpaceDE w:val="0"/>
        <w:autoSpaceDN w:val="0"/>
        <w:adjustRightInd w:val="0"/>
        <w:ind w:firstLine="567"/>
        <w:jc w:val="both"/>
        <w:rPr>
          <w:sz w:val="28"/>
          <w:szCs w:val="28"/>
        </w:rPr>
      </w:pPr>
      <w:r w:rsidRPr="00ED10C0">
        <w:rPr>
          <w:color w:val="000000"/>
          <w:sz w:val="28"/>
          <w:szCs w:val="28"/>
        </w:rPr>
        <w:lastRenderedPageBreak/>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ВЛ:</w:t>
      </w:r>
    </w:p>
    <w:p w:rsidR="00963427" w:rsidRPr="00ED10C0" w:rsidRDefault="00963427" w:rsidP="00963427">
      <w:pPr>
        <w:widowControl w:val="0"/>
        <w:autoSpaceDE w:val="0"/>
        <w:autoSpaceDN w:val="0"/>
        <w:adjustRightInd w:val="0"/>
        <w:ind w:firstLine="567"/>
        <w:jc w:val="both"/>
        <w:rPr>
          <w:sz w:val="28"/>
          <w:szCs w:val="28"/>
        </w:rPr>
      </w:pPr>
      <w:r w:rsidRPr="00ED10C0">
        <w:rPr>
          <w:color w:val="000000"/>
          <w:sz w:val="28"/>
          <w:szCs w:val="28"/>
        </w:rPr>
        <w:t>- 20 м – для ВЛ напряжением 330 кВ;</w:t>
      </w:r>
    </w:p>
    <w:p w:rsidR="00963427" w:rsidRPr="00ED10C0" w:rsidRDefault="00963427" w:rsidP="00963427">
      <w:pPr>
        <w:widowControl w:val="0"/>
        <w:autoSpaceDE w:val="0"/>
        <w:autoSpaceDN w:val="0"/>
        <w:adjustRightInd w:val="0"/>
        <w:ind w:firstLine="567"/>
        <w:jc w:val="both"/>
        <w:rPr>
          <w:sz w:val="28"/>
          <w:szCs w:val="28"/>
        </w:rPr>
      </w:pPr>
      <w:r w:rsidRPr="00ED10C0">
        <w:rPr>
          <w:color w:val="000000"/>
          <w:sz w:val="28"/>
          <w:szCs w:val="28"/>
        </w:rPr>
        <w:t xml:space="preserve">- </w:t>
      </w:r>
      <w:smartTag w:uri="urn:schemas-microsoft-com:office:smarttags" w:element="metricconverter">
        <w:smartTagPr>
          <w:attr w:name="ProductID" w:val="30 м"/>
        </w:smartTagPr>
        <w:r w:rsidRPr="00ED10C0">
          <w:rPr>
            <w:color w:val="000000"/>
            <w:sz w:val="28"/>
            <w:szCs w:val="28"/>
          </w:rPr>
          <w:t>30 м</w:t>
        </w:r>
      </w:smartTag>
      <w:r w:rsidRPr="00ED10C0">
        <w:rPr>
          <w:color w:val="000000"/>
          <w:sz w:val="28"/>
          <w:szCs w:val="28"/>
        </w:rPr>
        <w:t xml:space="preserve"> – для ВЛ напряжением 500 кВ;</w:t>
      </w:r>
    </w:p>
    <w:p w:rsidR="00963427" w:rsidRPr="00ED10C0" w:rsidRDefault="00963427" w:rsidP="00963427">
      <w:pPr>
        <w:widowControl w:val="0"/>
        <w:autoSpaceDE w:val="0"/>
        <w:autoSpaceDN w:val="0"/>
        <w:adjustRightInd w:val="0"/>
        <w:ind w:firstLine="567"/>
        <w:jc w:val="both"/>
        <w:rPr>
          <w:sz w:val="28"/>
          <w:szCs w:val="28"/>
        </w:rPr>
      </w:pPr>
      <w:r w:rsidRPr="00ED10C0">
        <w:rPr>
          <w:color w:val="000000"/>
          <w:sz w:val="28"/>
          <w:szCs w:val="28"/>
        </w:rPr>
        <w:t xml:space="preserve">- </w:t>
      </w:r>
      <w:smartTag w:uri="urn:schemas-microsoft-com:office:smarttags" w:element="metricconverter">
        <w:smartTagPr>
          <w:attr w:name="ProductID" w:val="40 м"/>
        </w:smartTagPr>
        <w:r w:rsidRPr="00ED10C0">
          <w:rPr>
            <w:color w:val="000000"/>
            <w:sz w:val="28"/>
            <w:szCs w:val="28"/>
          </w:rPr>
          <w:t>40 м</w:t>
        </w:r>
      </w:smartTag>
      <w:r w:rsidRPr="00ED10C0">
        <w:rPr>
          <w:color w:val="000000"/>
          <w:sz w:val="28"/>
          <w:szCs w:val="28"/>
        </w:rPr>
        <w:t xml:space="preserve"> – для ВЛ напряжением 750 кВ;</w:t>
      </w:r>
    </w:p>
    <w:p w:rsidR="00963427" w:rsidRPr="00ED10C0" w:rsidRDefault="00963427" w:rsidP="00963427">
      <w:pPr>
        <w:widowControl w:val="0"/>
        <w:autoSpaceDE w:val="0"/>
        <w:autoSpaceDN w:val="0"/>
        <w:adjustRightInd w:val="0"/>
        <w:ind w:firstLine="567"/>
        <w:jc w:val="both"/>
        <w:rPr>
          <w:color w:val="000000"/>
          <w:sz w:val="28"/>
          <w:szCs w:val="28"/>
        </w:rPr>
      </w:pPr>
      <w:r w:rsidRPr="00ED10C0">
        <w:rPr>
          <w:color w:val="000000"/>
          <w:sz w:val="28"/>
          <w:szCs w:val="28"/>
        </w:rPr>
        <w:t xml:space="preserve">- </w:t>
      </w:r>
      <w:smartTag w:uri="urn:schemas-microsoft-com:office:smarttags" w:element="metricconverter">
        <w:smartTagPr>
          <w:attr w:name="ProductID" w:val="55 м"/>
        </w:smartTagPr>
        <w:r w:rsidRPr="00ED10C0">
          <w:rPr>
            <w:color w:val="000000"/>
            <w:sz w:val="28"/>
            <w:szCs w:val="28"/>
          </w:rPr>
          <w:t>55 м</w:t>
        </w:r>
      </w:smartTag>
      <w:r w:rsidRPr="00ED10C0">
        <w:rPr>
          <w:color w:val="000000"/>
          <w:sz w:val="28"/>
          <w:szCs w:val="28"/>
        </w:rPr>
        <w:t xml:space="preserve"> – для ВЛ напряжением 1150 кВ.</w:t>
      </w:r>
    </w:p>
    <w:p w:rsidR="00963427" w:rsidRPr="00C96412" w:rsidRDefault="00963427" w:rsidP="00963427">
      <w:pPr>
        <w:pStyle w:val="a8"/>
        <w:spacing w:line="240" w:lineRule="auto"/>
        <w:ind w:firstLine="567"/>
        <w:jc w:val="center"/>
        <w:rPr>
          <w:b/>
          <w:iCs/>
          <w:sz w:val="28"/>
          <w:szCs w:val="28"/>
          <w:highlight w:val="lightGray"/>
        </w:rPr>
      </w:pPr>
    </w:p>
    <w:p w:rsidR="00963427" w:rsidRPr="00C54332" w:rsidRDefault="00963427" w:rsidP="00963427">
      <w:pPr>
        <w:pStyle w:val="a8"/>
        <w:spacing w:line="240" w:lineRule="auto"/>
        <w:ind w:firstLine="567"/>
        <w:jc w:val="center"/>
        <w:rPr>
          <w:rFonts w:ascii="Times New Roman" w:hAnsi="Times New Roman"/>
          <w:b/>
          <w:iCs/>
          <w:sz w:val="28"/>
          <w:szCs w:val="28"/>
        </w:rPr>
      </w:pPr>
      <w:r w:rsidRPr="00C54332">
        <w:rPr>
          <w:rFonts w:ascii="Times New Roman" w:hAnsi="Times New Roman"/>
          <w:b/>
          <w:iCs/>
          <w:sz w:val="28"/>
          <w:szCs w:val="28"/>
        </w:rPr>
        <w:t>Комплекс мероприятий по охране поверхностных и подземных вод</w:t>
      </w:r>
    </w:p>
    <w:p w:rsidR="00963427" w:rsidRPr="00D94C77" w:rsidRDefault="00963427" w:rsidP="00963427">
      <w:pPr>
        <w:shd w:val="clear" w:color="auto" w:fill="FFFFFF"/>
        <w:ind w:right="10" w:firstLine="567"/>
        <w:jc w:val="both"/>
        <w:rPr>
          <w:sz w:val="28"/>
          <w:szCs w:val="28"/>
        </w:rPr>
      </w:pPr>
      <w:r w:rsidRPr="00D94C77">
        <w:rPr>
          <w:sz w:val="28"/>
          <w:szCs w:val="28"/>
        </w:rPr>
        <w:t>Для улучшения состояния водных объектов проектируется мониторинг состояния поверхностных и подземных вод, реконструкция гидротехнических сооружений сельсовета в рамках федеральных и областных целевых программ.</w:t>
      </w:r>
    </w:p>
    <w:p w:rsidR="00963427" w:rsidRPr="00D94C77" w:rsidRDefault="00963427" w:rsidP="00963427">
      <w:pPr>
        <w:tabs>
          <w:tab w:val="num" w:pos="0"/>
        </w:tabs>
        <w:autoSpaceDE w:val="0"/>
        <w:autoSpaceDN w:val="0"/>
        <w:adjustRightInd w:val="0"/>
        <w:ind w:firstLine="567"/>
        <w:jc w:val="both"/>
        <w:rPr>
          <w:spacing w:val="-3"/>
          <w:sz w:val="28"/>
          <w:szCs w:val="28"/>
        </w:rPr>
      </w:pPr>
      <w:r w:rsidRPr="00D94C77">
        <w:rPr>
          <w:spacing w:val="-3"/>
          <w:sz w:val="28"/>
          <w:szCs w:val="28"/>
        </w:rPr>
        <w:t>Комплекс мероприятий по охране поверхностных и подземных вод также включает:</w:t>
      </w:r>
    </w:p>
    <w:p w:rsidR="00963427" w:rsidRPr="00D94C77" w:rsidRDefault="00963427" w:rsidP="00963427">
      <w:pPr>
        <w:numPr>
          <w:ilvl w:val="0"/>
          <w:numId w:val="13"/>
        </w:numPr>
        <w:tabs>
          <w:tab w:val="left" w:pos="851"/>
        </w:tabs>
        <w:autoSpaceDE w:val="0"/>
        <w:autoSpaceDN w:val="0"/>
        <w:adjustRightInd w:val="0"/>
        <w:ind w:left="0" w:firstLine="567"/>
        <w:jc w:val="both"/>
        <w:rPr>
          <w:sz w:val="28"/>
          <w:szCs w:val="28"/>
        </w:rPr>
      </w:pPr>
      <w:r w:rsidRPr="00D94C77">
        <w:rPr>
          <w:sz w:val="28"/>
          <w:szCs w:val="28"/>
        </w:rPr>
        <w:t>своевременное обнаружение и устранение поврежденных участков сетей;</w:t>
      </w:r>
    </w:p>
    <w:p w:rsidR="00963427" w:rsidRPr="00D94C77" w:rsidRDefault="00963427" w:rsidP="00963427">
      <w:pPr>
        <w:numPr>
          <w:ilvl w:val="0"/>
          <w:numId w:val="13"/>
        </w:numPr>
        <w:tabs>
          <w:tab w:val="left" w:pos="851"/>
        </w:tabs>
        <w:autoSpaceDE w:val="0"/>
        <w:autoSpaceDN w:val="0"/>
        <w:adjustRightInd w:val="0"/>
        <w:ind w:left="0" w:firstLine="567"/>
        <w:jc w:val="both"/>
        <w:rPr>
          <w:sz w:val="28"/>
          <w:szCs w:val="28"/>
        </w:rPr>
      </w:pPr>
      <w:r w:rsidRPr="00D94C77">
        <w:rPr>
          <w:sz w:val="28"/>
          <w:szCs w:val="28"/>
        </w:rPr>
        <w:t xml:space="preserve">создание усовершенствованной системы коммунально-бытового обеспечения и осуществление водно-рекреационного благоустройства территории путем внедрения современных методов очистки; </w:t>
      </w:r>
    </w:p>
    <w:p w:rsidR="00963427" w:rsidRPr="00D94C77" w:rsidRDefault="00963427" w:rsidP="00963427">
      <w:pPr>
        <w:numPr>
          <w:ilvl w:val="0"/>
          <w:numId w:val="13"/>
        </w:numPr>
        <w:tabs>
          <w:tab w:val="left" w:pos="851"/>
        </w:tabs>
        <w:autoSpaceDE w:val="0"/>
        <w:autoSpaceDN w:val="0"/>
        <w:adjustRightInd w:val="0"/>
        <w:ind w:left="0" w:firstLine="567"/>
        <w:jc w:val="both"/>
        <w:rPr>
          <w:sz w:val="28"/>
          <w:szCs w:val="28"/>
        </w:rPr>
      </w:pPr>
      <w:r w:rsidRPr="00D94C77">
        <w:rPr>
          <w:sz w:val="28"/>
          <w:szCs w:val="28"/>
        </w:rPr>
        <w:t>обеспечение рационального водопользования;</w:t>
      </w:r>
    </w:p>
    <w:p w:rsidR="00963427" w:rsidRPr="00D94C77" w:rsidRDefault="00963427" w:rsidP="00963427">
      <w:pPr>
        <w:numPr>
          <w:ilvl w:val="0"/>
          <w:numId w:val="13"/>
        </w:numPr>
        <w:tabs>
          <w:tab w:val="left" w:pos="851"/>
        </w:tabs>
        <w:autoSpaceDE w:val="0"/>
        <w:autoSpaceDN w:val="0"/>
        <w:adjustRightInd w:val="0"/>
        <w:ind w:left="0" w:firstLine="567"/>
        <w:jc w:val="both"/>
        <w:rPr>
          <w:sz w:val="28"/>
          <w:szCs w:val="28"/>
        </w:rPr>
      </w:pPr>
      <w:r w:rsidRPr="00D94C77">
        <w:rPr>
          <w:sz w:val="28"/>
          <w:szCs w:val="28"/>
        </w:rPr>
        <w:t>реконструкция очистных сооружений;</w:t>
      </w:r>
    </w:p>
    <w:p w:rsidR="00963427" w:rsidRPr="00D94C77" w:rsidRDefault="00963427" w:rsidP="00963427">
      <w:pPr>
        <w:numPr>
          <w:ilvl w:val="0"/>
          <w:numId w:val="13"/>
        </w:numPr>
        <w:tabs>
          <w:tab w:val="left" w:pos="851"/>
        </w:tabs>
        <w:autoSpaceDE w:val="0"/>
        <w:autoSpaceDN w:val="0"/>
        <w:adjustRightInd w:val="0"/>
        <w:ind w:left="0" w:firstLine="567"/>
        <w:jc w:val="both"/>
        <w:rPr>
          <w:spacing w:val="-3"/>
          <w:sz w:val="28"/>
          <w:szCs w:val="28"/>
        </w:rPr>
      </w:pPr>
      <w:r w:rsidRPr="00D94C77">
        <w:rPr>
          <w:sz w:val="28"/>
          <w:szCs w:val="28"/>
        </w:rPr>
        <w:t>существующая индивидуальная застройка канализуется в водонепроницаемые выгреба с последующим вывозом стоков</w:t>
      </w:r>
      <w:r w:rsidRPr="00D94C77">
        <w:rPr>
          <w:color w:val="000000"/>
          <w:spacing w:val="9"/>
          <w:sz w:val="28"/>
          <w:szCs w:val="28"/>
        </w:rPr>
        <w:t xml:space="preserve"> на сливную </w:t>
      </w:r>
      <w:r w:rsidRPr="00D94C77">
        <w:rPr>
          <w:color w:val="000000"/>
          <w:spacing w:val="4"/>
          <w:sz w:val="28"/>
          <w:szCs w:val="28"/>
        </w:rPr>
        <w:t>станцию при очистных сооружениях;</w:t>
      </w:r>
      <w:r w:rsidRPr="00D94C77">
        <w:rPr>
          <w:color w:val="000000"/>
          <w:sz w:val="28"/>
          <w:szCs w:val="28"/>
        </w:rPr>
        <w:t xml:space="preserve"> </w:t>
      </w:r>
    </w:p>
    <w:p w:rsidR="00963427" w:rsidRPr="00D94C77" w:rsidRDefault="00963427" w:rsidP="00963427">
      <w:pPr>
        <w:numPr>
          <w:ilvl w:val="0"/>
          <w:numId w:val="13"/>
        </w:numPr>
        <w:tabs>
          <w:tab w:val="left" w:pos="851"/>
        </w:tabs>
        <w:autoSpaceDE w:val="0"/>
        <w:autoSpaceDN w:val="0"/>
        <w:adjustRightInd w:val="0"/>
        <w:ind w:left="0" w:firstLine="567"/>
        <w:jc w:val="both"/>
        <w:rPr>
          <w:spacing w:val="-3"/>
          <w:sz w:val="28"/>
          <w:szCs w:val="28"/>
        </w:rPr>
      </w:pPr>
      <w:r w:rsidRPr="00D94C77">
        <w:rPr>
          <w:sz w:val="28"/>
          <w:szCs w:val="28"/>
        </w:rPr>
        <w:t>осуществление мероприятий по отводу грунтовых вод и другие противопаводковые мероприятия;</w:t>
      </w:r>
    </w:p>
    <w:p w:rsidR="00963427" w:rsidRPr="00D94C77" w:rsidRDefault="00963427" w:rsidP="00963427">
      <w:pPr>
        <w:numPr>
          <w:ilvl w:val="0"/>
          <w:numId w:val="13"/>
        </w:numPr>
        <w:tabs>
          <w:tab w:val="left" w:pos="851"/>
        </w:tabs>
        <w:autoSpaceDE w:val="0"/>
        <w:autoSpaceDN w:val="0"/>
        <w:adjustRightInd w:val="0"/>
        <w:ind w:left="0" w:firstLine="567"/>
        <w:jc w:val="both"/>
        <w:rPr>
          <w:spacing w:val="-3"/>
          <w:sz w:val="28"/>
          <w:szCs w:val="28"/>
        </w:rPr>
      </w:pPr>
      <w:r w:rsidRPr="00D94C77">
        <w:rPr>
          <w:color w:val="000000"/>
          <w:sz w:val="28"/>
          <w:szCs w:val="28"/>
        </w:rPr>
        <w:t>выполнение мероприятий по санитарному благоустройству территории МО: оборудование канализацией, устройство водонепроницаемых выгребов, организация отвода поверхностного стока;</w:t>
      </w:r>
    </w:p>
    <w:p w:rsidR="00963427" w:rsidRPr="00D94C77" w:rsidRDefault="00963427" w:rsidP="00963427">
      <w:pPr>
        <w:numPr>
          <w:ilvl w:val="0"/>
          <w:numId w:val="13"/>
        </w:numPr>
        <w:tabs>
          <w:tab w:val="left" w:pos="851"/>
        </w:tabs>
        <w:autoSpaceDE w:val="0"/>
        <w:autoSpaceDN w:val="0"/>
        <w:adjustRightInd w:val="0"/>
        <w:ind w:left="0" w:firstLine="567"/>
        <w:jc w:val="both"/>
        <w:rPr>
          <w:spacing w:val="-3"/>
          <w:sz w:val="28"/>
          <w:szCs w:val="28"/>
        </w:rPr>
      </w:pPr>
      <w:r w:rsidRPr="00D94C77">
        <w:rPr>
          <w:sz w:val="28"/>
          <w:szCs w:val="28"/>
        </w:rPr>
        <w:t>для поддержания водных объектов в состоянии, соответствующем экологическим требованиям, для предотвращения загрязнения, засорения и истощения поверхностных вод, а также сохранения среды обитания животного и растительного мира устанавливаются водоохранные зоны.</w:t>
      </w:r>
    </w:p>
    <w:p w:rsidR="00963427" w:rsidRPr="00C96412" w:rsidRDefault="00963427" w:rsidP="00963427">
      <w:pPr>
        <w:tabs>
          <w:tab w:val="num" w:pos="0"/>
        </w:tabs>
        <w:autoSpaceDE w:val="0"/>
        <w:autoSpaceDN w:val="0"/>
        <w:adjustRightInd w:val="0"/>
        <w:ind w:firstLine="567"/>
        <w:jc w:val="both"/>
        <w:rPr>
          <w:sz w:val="28"/>
          <w:szCs w:val="28"/>
          <w:highlight w:val="lightGray"/>
        </w:rPr>
      </w:pPr>
    </w:p>
    <w:p w:rsidR="00963427" w:rsidRPr="009E6587" w:rsidRDefault="00963427" w:rsidP="00963427">
      <w:pPr>
        <w:tabs>
          <w:tab w:val="num" w:pos="0"/>
        </w:tabs>
        <w:autoSpaceDE w:val="0"/>
        <w:autoSpaceDN w:val="0"/>
        <w:adjustRightInd w:val="0"/>
        <w:ind w:firstLine="567"/>
        <w:jc w:val="both"/>
        <w:rPr>
          <w:spacing w:val="-3"/>
          <w:sz w:val="28"/>
          <w:szCs w:val="28"/>
        </w:rPr>
      </w:pPr>
      <w:r w:rsidRPr="009E6587">
        <w:rPr>
          <w:sz w:val="28"/>
          <w:szCs w:val="28"/>
        </w:rPr>
        <w:t>Ширина водоохранной зоны рек или ручьев устанавливается от их истока для рек или ручьев протяженностью:</w:t>
      </w:r>
    </w:p>
    <w:p w:rsidR="00963427" w:rsidRPr="009E6587" w:rsidRDefault="00963427" w:rsidP="00963427">
      <w:pPr>
        <w:numPr>
          <w:ilvl w:val="0"/>
          <w:numId w:val="14"/>
        </w:numPr>
        <w:tabs>
          <w:tab w:val="left" w:pos="851"/>
        </w:tabs>
        <w:autoSpaceDE w:val="0"/>
        <w:autoSpaceDN w:val="0"/>
        <w:adjustRightInd w:val="0"/>
        <w:ind w:left="0" w:firstLine="578"/>
        <w:jc w:val="both"/>
        <w:rPr>
          <w:spacing w:val="-3"/>
          <w:sz w:val="28"/>
          <w:szCs w:val="28"/>
        </w:rPr>
      </w:pPr>
      <w:r w:rsidRPr="009E6587">
        <w:rPr>
          <w:sz w:val="28"/>
          <w:szCs w:val="28"/>
        </w:rPr>
        <w:t>до десяти километров – в размере пятидесяти метров;</w:t>
      </w:r>
    </w:p>
    <w:p w:rsidR="00963427" w:rsidRPr="009E6587" w:rsidRDefault="00963427" w:rsidP="00963427">
      <w:pPr>
        <w:numPr>
          <w:ilvl w:val="0"/>
          <w:numId w:val="14"/>
        </w:numPr>
        <w:tabs>
          <w:tab w:val="left" w:pos="851"/>
        </w:tabs>
        <w:autoSpaceDE w:val="0"/>
        <w:autoSpaceDN w:val="0"/>
        <w:adjustRightInd w:val="0"/>
        <w:ind w:left="0" w:firstLine="578"/>
        <w:jc w:val="both"/>
        <w:rPr>
          <w:spacing w:val="-3"/>
          <w:sz w:val="28"/>
          <w:szCs w:val="28"/>
        </w:rPr>
      </w:pPr>
      <w:r w:rsidRPr="009E6587">
        <w:rPr>
          <w:sz w:val="28"/>
          <w:szCs w:val="28"/>
        </w:rPr>
        <w:t>от десяти до пятидесяти километров в размере ста метров;</w:t>
      </w:r>
    </w:p>
    <w:p w:rsidR="00963427" w:rsidRPr="009E6587" w:rsidRDefault="00963427" w:rsidP="00963427">
      <w:pPr>
        <w:numPr>
          <w:ilvl w:val="0"/>
          <w:numId w:val="14"/>
        </w:numPr>
        <w:tabs>
          <w:tab w:val="left" w:pos="851"/>
        </w:tabs>
        <w:autoSpaceDE w:val="0"/>
        <w:autoSpaceDN w:val="0"/>
        <w:adjustRightInd w:val="0"/>
        <w:ind w:left="0" w:firstLine="578"/>
        <w:jc w:val="both"/>
        <w:rPr>
          <w:spacing w:val="-3"/>
          <w:sz w:val="28"/>
          <w:szCs w:val="28"/>
        </w:rPr>
      </w:pPr>
      <w:r w:rsidRPr="009E6587">
        <w:rPr>
          <w:sz w:val="28"/>
          <w:szCs w:val="28"/>
        </w:rPr>
        <w:lastRenderedPageBreak/>
        <w:t>от пятидесяти километров и более – в размере двухсот метров.</w:t>
      </w:r>
    </w:p>
    <w:p w:rsidR="00963427" w:rsidRDefault="00963427" w:rsidP="00963427">
      <w:pPr>
        <w:tabs>
          <w:tab w:val="num" w:pos="0"/>
        </w:tabs>
        <w:autoSpaceDE w:val="0"/>
        <w:autoSpaceDN w:val="0"/>
        <w:adjustRightInd w:val="0"/>
        <w:ind w:firstLine="567"/>
        <w:jc w:val="both"/>
        <w:rPr>
          <w:sz w:val="28"/>
          <w:szCs w:val="28"/>
        </w:rPr>
      </w:pPr>
      <w:r w:rsidRPr="009E6587">
        <w:rPr>
          <w:sz w:val="28"/>
          <w:szCs w:val="28"/>
        </w:rPr>
        <w:t xml:space="preserve">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 </w:t>
      </w:r>
    </w:p>
    <w:p w:rsidR="00963427" w:rsidRPr="009E6587" w:rsidRDefault="00963427" w:rsidP="00963427">
      <w:pPr>
        <w:tabs>
          <w:tab w:val="num" w:pos="0"/>
        </w:tabs>
        <w:autoSpaceDE w:val="0"/>
        <w:autoSpaceDN w:val="0"/>
        <w:adjustRightInd w:val="0"/>
        <w:ind w:firstLine="567"/>
        <w:jc w:val="both"/>
        <w:rPr>
          <w:spacing w:val="-3"/>
          <w:sz w:val="28"/>
          <w:szCs w:val="28"/>
        </w:rPr>
      </w:pPr>
      <w:r w:rsidRPr="009E6587">
        <w:rPr>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963427" w:rsidRPr="009E6587" w:rsidRDefault="00963427" w:rsidP="00963427">
      <w:pPr>
        <w:tabs>
          <w:tab w:val="num" w:pos="0"/>
        </w:tabs>
        <w:autoSpaceDE w:val="0"/>
        <w:autoSpaceDN w:val="0"/>
        <w:adjustRightInd w:val="0"/>
        <w:ind w:firstLine="567"/>
        <w:jc w:val="both"/>
        <w:rPr>
          <w:spacing w:val="-3"/>
          <w:sz w:val="28"/>
          <w:szCs w:val="28"/>
        </w:rPr>
      </w:pPr>
      <w:r w:rsidRPr="009E6587">
        <w:rPr>
          <w:sz w:val="28"/>
          <w:szCs w:val="28"/>
        </w:rPr>
        <w:t>В пределах водоохранных зон устанавливаются прибрежные защитные полосы.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963427" w:rsidRPr="009E6587" w:rsidRDefault="00963427" w:rsidP="00963427">
      <w:pPr>
        <w:tabs>
          <w:tab w:val="num" w:pos="0"/>
        </w:tabs>
        <w:autoSpaceDE w:val="0"/>
        <w:autoSpaceDN w:val="0"/>
        <w:adjustRightInd w:val="0"/>
        <w:ind w:firstLine="567"/>
        <w:jc w:val="both"/>
        <w:rPr>
          <w:spacing w:val="-3"/>
          <w:sz w:val="28"/>
          <w:szCs w:val="28"/>
        </w:rPr>
      </w:pPr>
      <w:r w:rsidRPr="009E6587">
        <w:rPr>
          <w:sz w:val="28"/>
          <w:szCs w:val="28"/>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963427" w:rsidRDefault="00963427" w:rsidP="00963427">
      <w:pPr>
        <w:tabs>
          <w:tab w:val="num" w:pos="0"/>
        </w:tabs>
        <w:autoSpaceDE w:val="0"/>
        <w:autoSpaceDN w:val="0"/>
        <w:adjustRightInd w:val="0"/>
        <w:ind w:firstLine="567"/>
        <w:jc w:val="both"/>
        <w:rPr>
          <w:sz w:val="28"/>
          <w:szCs w:val="28"/>
        </w:rPr>
      </w:pPr>
      <w:r w:rsidRPr="009E6587">
        <w:rPr>
          <w:sz w:val="28"/>
          <w:szCs w:val="28"/>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963427" w:rsidRPr="009E6587" w:rsidRDefault="00963427" w:rsidP="00963427">
      <w:pPr>
        <w:pStyle w:val="S"/>
        <w:spacing w:line="240" w:lineRule="auto"/>
        <w:ind w:firstLine="567"/>
        <w:rPr>
          <w:sz w:val="28"/>
        </w:rPr>
      </w:pPr>
      <w:r w:rsidRPr="009E6587">
        <w:rPr>
          <w:sz w:val="28"/>
        </w:rPr>
        <w:t xml:space="preserve">Размеры и режим использования территории водоохранных зон и прибрежных защитных полос водных объектов устанавливаются в соответствие со статьей 65 Водного кодекса, вступившего в силу с 01 января 2007 года. </w:t>
      </w:r>
    </w:p>
    <w:p w:rsidR="00963427" w:rsidRPr="0090616C" w:rsidRDefault="00963427" w:rsidP="00963427">
      <w:pPr>
        <w:pStyle w:val="S"/>
        <w:spacing w:line="240" w:lineRule="auto"/>
        <w:ind w:firstLine="567"/>
        <w:jc w:val="right"/>
        <w:rPr>
          <w:sz w:val="28"/>
        </w:rPr>
      </w:pPr>
      <w:r w:rsidRPr="0090616C">
        <w:rPr>
          <w:sz w:val="28"/>
        </w:rPr>
        <w:t>Таблица</w:t>
      </w:r>
      <w:r w:rsidR="0090616C">
        <w:rPr>
          <w:sz w:val="28"/>
        </w:rPr>
        <w:t xml:space="preserve"> 22</w:t>
      </w:r>
    </w:p>
    <w:p w:rsidR="00963427" w:rsidRPr="0090616C" w:rsidRDefault="00963427" w:rsidP="00963427">
      <w:pPr>
        <w:pStyle w:val="S"/>
        <w:spacing w:line="240" w:lineRule="auto"/>
        <w:ind w:firstLine="567"/>
        <w:jc w:val="center"/>
        <w:rPr>
          <w:sz w:val="28"/>
        </w:rPr>
      </w:pPr>
      <w:r w:rsidRPr="0090616C">
        <w:rPr>
          <w:sz w:val="28"/>
        </w:rPr>
        <w:t>Перечень водных объектов, на которых установлены минимальные размеры водоохранных зон и прибрежных защитных полос, на территории Варламовского сельсовета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8"/>
        <w:gridCol w:w="2979"/>
        <w:gridCol w:w="2282"/>
        <w:gridCol w:w="1847"/>
        <w:gridCol w:w="1755"/>
      </w:tblGrid>
      <w:tr w:rsidR="00963427" w:rsidRPr="00EE3254" w:rsidTr="00963427">
        <w:trPr>
          <w:trHeight w:val="387"/>
        </w:trPr>
        <w:tc>
          <w:tcPr>
            <w:tcW w:w="708" w:type="dxa"/>
            <w:vAlign w:val="center"/>
          </w:tcPr>
          <w:p w:rsidR="00963427" w:rsidRPr="00963427" w:rsidRDefault="00963427" w:rsidP="00963427">
            <w:pPr>
              <w:ind w:firstLine="142"/>
              <w:jc w:val="center"/>
              <w:rPr>
                <w:sz w:val="28"/>
              </w:rPr>
            </w:pPr>
            <w:r w:rsidRPr="00963427">
              <w:rPr>
                <w:sz w:val="28"/>
              </w:rPr>
              <w:t>п/п</w:t>
            </w:r>
          </w:p>
        </w:tc>
        <w:tc>
          <w:tcPr>
            <w:tcW w:w="2979" w:type="dxa"/>
            <w:vAlign w:val="center"/>
          </w:tcPr>
          <w:p w:rsidR="00963427" w:rsidRPr="00963427" w:rsidRDefault="00963427" w:rsidP="00963427">
            <w:pPr>
              <w:ind w:firstLine="130"/>
              <w:jc w:val="center"/>
              <w:rPr>
                <w:sz w:val="28"/>
              </w:rPr>
            </w:pPr>
            <w:r w:rsidRPr="00963427">
              <w:rPr>
                <w:sz w:val="28"/>
              </w:rPr>
              <w:t>Наименование   водного объекта</w:t>
            </w:r>
          </w:p>
        </w:tc>
        <w:tc>
          <w:tcPr>
            <w:tcW w:w="2282" w:type="dxa"/>
            <w:vAlign w:val="center"/>
          </w:tcPr>
          <w:p w:rsidR="00963427" w:rsidRPr="00963427" w:rsidRDefault="00963427" w:rsidP="00963427">
            <w:pPr>
              <w:jc w:val="center"/>
              <w:rPr>
                <w:sz w:val="28"/>
              </w:rPr>
            </w:pPr>
            <w:r w:rsidRPr="00963427">
              <w:rPr>
                <w:sz w:val="28"/>
              </w:rPr>
              <w:t>Наименование участка</w:t>
            </w:r>
          </w:p>
        </w:tc>
        <w:tc>
          <w:tcPr>
            <w:tcW w:w="1847" w:type="dxa"/>
            <w:vAlign w:val="center"/>
          </w:tcPr>
          <w:p w:rsidR="00963427" w:rsidRPr="00963427" w:rsidRDefault="00963427" w:rsidP="00963427">
            <w:pPr>
              <w:ind w:firstLine="105"/>
              <w:jc w:val="center"/>
              <w:rPr>
                <w:sz w:val="28"/>
              </w:rPr>
            </w:pPr>
            <w:r w:rsidRPr="00963427">
              <w:rPr>
                <w:sz w:val="28"/>
              </w:rPr>
              <w:t>Ширина вдоохранной зоны, в м</w:t>
            </w:r>
          </w:p>
        </w:tc>
        <w:tc>
          <w:tcPr>
            <w:tcW w:w="1755" w:type="dxa"/>
            <w:vAlign w:val="center"/>
          </w:tcPr>
          <w:p w:rsidR="00963427" w:rsidRPr="00963427" w:rsidRDefault="00963427" w:rsidP="00963427">
            <w:pPr>
              <w:jc w:val="center"/>
              <w:rPr>
                <w:sz w:val="28"/>
              </w:rPr>
            </w:pPr>
            <w:r w:rsidRPr="00963427">
              <w:rPr>
                <w:sz w:val="28"/>
              </w:rPr>
              <w:t>Ширина водоохраной полосы, в м</w:t>
            </w:r>
          </w:p>
        </w:tc>
      </w:tr>
      <w:tr w:rsidR="00963427" w:rsidRPr="00EE3254" w:rsidTr="00963427">
        <w:tc>
          <w:tcPr>
            <w:tcW w:w="708" w:type="dxa"/>
          </w:tcPr>
          <w:p w:rsidR="00963427" w:rsidRPr="00963427" w:rsidRDefault="00963427" w:rsidP="00963427">
            <w:pPr>
              <w:ind w:firstLine="142"/>
              <w:rPr>
                <w:sz w:val="28"/>
              </w:rPr>
            </w:pPr>
            <w:r w:rsidRPr="00963427">
              <w:rPr>
                <w:sz w:val="28"/>
              </w:rPr>
              <w:t>1.</w:t>
            </w:r>
          </w:p>
        </w:tc>
        <w:tc>
          <w:tcPr>
            <w:tcW w:w="2979" w:type="dxa"/>
          </w:tcPr>
          <w:p w:rsidR="00963427" w:rsidRPr="00963427" w:rsidRDefault="00963427" w:rsidP="00081687">
            <w:pPr>
              <w:rPr>
                <w:sz w:val="28"/>
              </w:rPr>
            </w:pPr>
            <w:r w:rsidRPr="00963427">
              <w:rPr>
                <w:sz w:val="28"/>
              </w:rPr>
              <w:t>р. Кунчурук</w:t>
            </w:r>
          </w:p>
        </w:tc>
        <w:tc>
          <w:tcPr>
            <w:tcW w:w="2282" w:type="dxa"/>
          </w:tcPr>
          <w:p w:rsidR="00963427" w:rsidRPr="00963427" w:rsidRDefault="00963427" w:rsidP="00963427">
            <w:pPr>
              <w:jc w:val="center"/>
              <w:rPr>
                <w:sz w:val="28"/>
              </w:rPr>
            </w:pPr>
            <w:r w:rsidRPr="00963427">
              <w:rPr>
                <w:sz w:val="28"/>
              </w:rPr>
              <w:t>от истока до п. Рыбкинск</w:t>
            </w:r>
          </w:p>
        </w:tc>
        <w:tc>
          <w:tcPr>
            <w:tcW w:w="1847" w:type="dxa"/>
          </w:tcPr>
          <w:p w:rsidR="00963427" w:rsidRPr="00963427" w:rsidRDefault="00963427" w:rsidP="00963427">
            <w:pPr>
              <w:jc w:val="center"/>
              <w:rPr>
                <w:sz w:val="28"/>
              </w:rPr>
            </w:pPr>
            <w:r w:rsidRPr="00963427">
              <w:rPr>
                <w:sz w:val="28"/>
              </w:rPr>
              <w:t>50</w:t>
            </w:r>
          </w:p>
        </w:tc>
        <w:tc>
          <w:tcPr>
            <w:tcW w:w="1755" w:type="dxa"/>
          </w:tcPr>
          <w:p w:rsidR="00963427" w:rsidRPr="00963427" w:rsidRDefault="0062162A" w:rsidP="00963427">
            <w:pPr>
              <w:jc w:val="center"/>
              <w:rPr>
                <w:sz w:val="28"/>
              </w:rPr>
            </w:pPr>
            <w:r>
              <w:rPr>
                <w:sz w:val="28"/>
              </w:rPr>
              <w:t>30-</w:t>
            </w:r>
            <w:r w:rsidR="00963427" w:rsidRPr="00963427">
              <w:rPr>
                <w:sz w:val="28"/>
              </w:rPr>
              <w:t>50</w:t>
            </w:r>
          </w:p>
        </w:tc>
      </w:tr>
      <w:tr w:rsidR="00963427" w:rsidRPr="00EE3254" w:rsidTr="00963427">
        <w:tc>
          <w:tcPr>
            <w:tcW w:w="708" w:type="dxa"/>
          </w:tcPr>
          <w:p w:rsidR="00963427" w:rsidRPr="00963427" w:rsidRDefault="00963427" w:rsidP="00963427">
            <w:pPr>
              <w:ind w:firstLine="142"/>
              <w:rPr>
                <w:sz w:val="28"/>
              </w:rPr>
            </w:pPr>
            <w:r w:rsidRPr="00963427">
              <w:rPr>
                <w:sz w:val="28"/>
              </w:rPr>
              <w:t>2.</w:t>
            </w:r>
          </w:p>
        </w:tc>
        <w:tc>
          <w:tcPr>
            <w:tcW w:w="2979" w:type="dxa"/>
          </w:tcPr>
          <w:p w:rsidR="00963427" w:rsidRPr="00963427" w:rsidRDefault="00963427" w:rsidP="00081687">
            <w:pPr>
              <w:rPr>
                <w:sz w:val="28"/>
              </w:rPr>
            </w:pPr>
            <w:r w:rsidRPr="00963427">
              <w:rPr>
                <w:sz w:val="28"/>
              </w:rPr>
              <w:t>р. Кандере</w:t>
            </w:r>
            <w:r w:rsidR="00C54332">
              <w:rPr>
                <w:sz w:val="28"/>
              </w:rPr>
              <w:t>п</w:t>
            </w:r>
          </w:p>
        </w:tc>
        <w:tc>
          <w:tcPr>
            <w:tcW w:w="2282" w:type="dxa"/>
          </w:tcPr>
          <w:p w:rsidR="00963427" w:rsidRPr="00963427" w:rsidRDefault="00963427" w:rsidP="00963427">
            <w:pPr>
              <w:jc w:val="center"/>
              <w:rPr>
                <w:sz w:val="28"/>
              </w:rPr>
            </w:pPr>
            <w:r w:rsidRPr="00963427">
              <w:rPr>
                <w:sz w:val="28"/>
              </w:rPr>
              <w:t>от истока до границы     области</w:t>
            </w:r>
          </w:p>
        </w:tc>
        <w:tc>
          <w:tcPr>
            <w:tcW w:w="1847" w:type="dxa"/>
          </w:tcPr>
          <w:p w:rsidR="00963427" w:rsidRPr="00963427" w:rsidRDefault="00963427" w:rsidP="00963427">
            <w:pPr>
              <w:jc w:val="center"/>
              <w:rPr>
                <w:sz w:val="28"/>
              </w:rPr>
            </w:pPr>
            <w:r w:rsidRPr="00963427">
              <w:rPr>
                <w:sz w:val="28"/>
              </w:rPr>
              <w:t>50</w:t>
            </w:r>
          </w:p>
        </w:tc>
        <w:tc>
          <w:tcPr>
            <w:tcW w:w="1755" w:type="dxa"/>
          </w:tcPr>
          <w:p w:rsidR="00963427" w:rsidRPr="00963427" w:rsidRDefault="0062162A" w:rsidP="00963427">
            <w:pPr>
              <w:jc w:val="center"/>
              <w:rPr>
                <w:sz w:val="28"/>
              </w:rPr>
            </w:pPr>
            <w:r>
              <w:rPr>
                <w:sz w:val="28"/>
              </w:rPr>
              <w:t>30-</w:t>
            </w:r>
            <w:r w:rsidR="00963427" w:rsidRPr="00963427">
              <w:rPr>
                <w:sz w:val="28"/>
              </w:rPr>
              <w:t>50</w:t>
            </w:r>
          </w:p>
        </w:tc>
      </w:tr>
      <w:tr w:rsidR="00963427" w:rsidRPr="00EE3254" w:rsidTr="00963427">
        <w:tc>
          <w:tcPr>
            <w:tcW w:w="708" w:type="dxa"/>
          </w:tcPr>
          <w:p w:rsidR="00963427" w:rsidRPr="00963427" w:rsidRDefault="00963427" w:rsidP="00963427">
            <w:pPr>
              <w:ind w:firstLine="142"/>
              <w:rPr>
                <w:sz w:val="28"/>
              </w:rPr>
            </w:pPr>
            <w:r w:rsidRPr="00963427">
              <w:rPr>
                <w:sz w:val="28"/>
              </w:rPr>
              <w:t>3.</w:t>
            </w:r>
          </w:p>
        </w:tc>
        <w:tc>
          <w:tcPr>
            <w:tcW w:w="2979" w:type="dxa"/>
          </w:tcPr>
          <w:p w:rsidR="00963427" w:rsidRPr="00963427" w:rsidRDefault="00963427" w:rsidP="00081687">
            <w:pPr>
              <w:rPr>
                <w:sz w:val="28"/>
              </w:rPr>
            </w:pPr>
            <w:r w:rsidRPr="00963427">
              <w:rPr>
                <w:sz w:val="28"/>
              </w:rPr>
              <w:t>р. Б. Черная</w:t>
            </w:r>
          </w:p>
        </w:tc>
        <w:tc>
          <w:tcPr>
            <w:tcW w:w="2282" w:type="dxa"/>
          </w:tcPr>
          <w:p w:rsidR="00963427" w:rsidRPr="00963427" w:rsidRDefault="00963427" w:rsidP="00963427">
            <w:pPr>
              <w:jc w:val="center"/>
              <w:rPr>
                <w:sz w:val="28"/>
              </w:rPr>
            </w:pPr>
            <w:r w:rsidRPr="00963427">
              <w:rPr>
                <w:sz w:val="28"/>
              </w:rPr>
              <w:t>в пределах области</w:t>
            </w:r>
          </w:p>
        </w:tc>
        <w:tc>
          <w:tcPr>
            <w:tcW w:w="1847" w:type="dxa"/>
          </w:tcPr>
          <w:p w:rsidR="00963427" w:rsidRPr="00963427" w:rsidRDefault="00963427" w:rsidP="00963427">
            <w:pPr>
              <w:jc w:val="center"/>
              <w:rPr>
                <w:sz w:val="28"/>
              </w:rPr>
            </w:pPr>
            <w:r w:rsidRPr="00963427">
              <w:rPr>
                <w:sz w:val="28"/>
              </w:rPr>
              <w:t>100</w:t>
            </w:r>
          </w:p>
        </w:tc>
        <w:tc>
          <w:tcPr>
            <w:tcW w:w="1755" w:type="dxa"/>
          </w:tcPr>
          <w:p w:rsidR="00963427" w:rsidRPr="00963427" w:rsidRDefault="0062162A" w:rsidP="00963427">
            <w:pPr>
              <w:jc w:val="center"/>
              <w:rPr>
                <w:sz w:val="28"/>
              </w:rPr>
            </w:pPr>
            <w:r>
              <w:rPr>
                <w:sz w:val="28"/>
              </w:rPr>
              <w:t>30-50</w:t>
            </w:r>
          </w:p>
        </w:tc>
      </w:tr>
      <w:tr w:rsidR="00963427" w:rsidRPr="00EE3254" w:rsidTr="00963427">
        <w:tc>
          <w:tcPr>
            <w:tcW w:w="9571" w:type="dxa"/>
            <w:gridSpan w:val="5"/>
          </w:tcPr>
          <w:p w:rsidR="00963427" w:rsidRPr="00963427" w:rsidRDefault="00963427" w:rsidP="00963427">
            <w:pPr>
              <w:ind w:firstLine="142"/>
              <w:rPr>
                <w:sz w:val="28"/>
              </w:rPr>
            </w:pPr>
            <w:r w:rsidRPr="00963427">
              <w:rPr>
                <w:sz w:val="28"/>
              </w:rPr>
              <w:t xml:space="preserve">Примечание: Для остальных водостоков района водоохранная зона устанавливается шириной 50 м, прибрежная защитная полоса – 15 м. </w:t>
            </w:r>
          </w:p>
        </w:tc>
      </w:tr>
    </w:tbl>
    <w:p w:rsidR="00963427" w:rsidRPr="00C96412" w:rsidRDefault="00963427" w:rsidP="00963427">
      <w:pPr>
        <w:tabs>
          <w:tab w:val="num" w:pos="0"/>
        </w:tabs>
        <w:autoSpaceDE w:val="0"/>
        <w:autoSpaceDN w:val="0"/>
        <w:adjustRightInd w:val="0"/>
        <w:ind w:firstLine="567"/>
        <w:jc w:val="both"/>
        <w:rPr>
          <w:spacing w:val="-3"/>
          <w:sz w:val="28"/>
          <w:szCs w:val="28"/>
          <w:highlight w:val="lightGray"/>
        </w:rPr>
      </w:pPr>
    </w:p>
    <w:p w:rsidR="00963427" w:rsidRPr="002C3798" w:rsidRDefault="00963427" w:rsidP="00963427">
      <w:pPr>
        <w:ind w:firstLine="567"/>
        <w:jc w:val="both"/>
        <w:rPr>
          <w:sz w:val="28"/>
          <w:szCs w:val="28"/>
        </w:rPr>
      </w:pPr>
      <w:r w:rsidRPr="002C3798">
        <w:rPr>
          <w:sz w:val="28"/>
          <w:szCs w:val="28"/>
        </w:rPr>
        <w:t xml:space="preserve">Ограничения хозяйственной деятельности и использования земель в водоохранных зонах и прибрежных защитных полосах регламентируется </w:t>
      </w:r>
      <w:r w:rsidRPr="002C3798">
        <w:rPr>
          <w:sz w:val="28"/>
          <w:szCs w:val="28"/>
        </w:rPr>
        <w:lastRenderedPageBreak/>
        <w:t>Водным кодексом РФ от 03.06.2006 № 74-ФЗ. В соответствие со ст. 65 п. 15  Водного кодекса РФ в границах водоохранных зон запрещаются:</w:t>
      </w:r>
    </w:p>
    <w:p w:rsidR="00963427" w:rsidRPr="002C3798" w:rsidRDefault="00963427" w:rsidP="00963427">
      <w:pPr>
        <w:tabs>
          <w:tab w:val="num" w:pos="0"/>
        </w:tabs>
        <w:autoSpaceDE w:val="0"/>
        <w:autoSpaceDN w:val="0"/>
        <w:adjustRightInd w:val="0"/>
        <w:ind w:firstLine="567"/>
        <w:jc w:val="both"/>
        <w:rPr>
          <w:sz w:val="28"/>
          <w:szCs w:val="28"/>
        </w:rPr>
      </w:pPr>
      <w:r w:rsidRPr="002C3798">
        <w:rPr>
          <w:color w:val="000000"/>
          <w:sz w:val="28"/>
          <w:szCs w:val="28"/>
        </w:rPr>
        <w:t>- проведение авиационно-химических работ;</w:t>
      </w:r>
    </w:p>
    <w:p w:rsidR="00963427" w:rsidRPr="002C3798" w:rsidRDefault="00963427" w:rsidP="00963427">
      <w:pPr>
        <w:tabs>
          <w:tab w:val="num" w:pos="0"/>
        </w:tabs>
        <w:autoSpaceDE w:val="0"/>
        <w:autoSpaceDN w:val="0"/>
        <w:adjustRightInd w:val="0"/>
        <w:ind w:firstLine="567"/>
        <w:jc w:val="both"/>
        <w:rPr>
          <w:sz w:val="28"/>
          <w:szCs w:val="28"/>
        </w:rPr>
      </w:pPr>
      <w:r w:rsidRPr="002C3798">
        <w:rPr>
          <w:color w:val="000000"/>
          <w:sz w:val="28"/>
          <w:szCs w:val="28"/>
        </w:rPr>
        <w:t>- применение химических средств борьбы с вредителями, болезнями растений и сорняками;</w:t>
      </w:r>
    </w:p>
    <w:p w:rsidR="00963427" w:rsidRPr="002C3798" w:rsidRDefault="00963427" w:rsidP="00963427">
      <w:pPr>
        <w:tabs>
          <w:tab w:val="num" w:pos="0"/>
        </w:tabs>
        <w:autoSpaceDE w:val="0"/>
        <w:autoSpaceDN w:val="0"/>
        <w:adjustRightInd w:val="0"/>
        <w:ind w:firstLine="567"/>
        <w:jc w:val="both"/>
        <w:rPr>
          <w:sz w:val="28"/>
          <w:szCs w:val="28"/>
        </w:rPr>
      </w:pPr>
      <w:r w:rsidRPr="002C3798">
        <w:rPr>
          <w:color w:val="000000"/>
          <w:sz w:val="28"/>
          <w:szCs w:val="28"/>
        </w:rPr>
        <w:t>- использование навозных стоков для удобрения почв;</w:t>
      </w:r>
    </w:p>
    <w:p w:rsidR="00963427" w:rsidRPr="002C3798" w:rsidRDefault="00963427" w:rsidP="00963427">
      <w:pPr>
        <w:ind w:firstLine="567"/>
        <w:jc w:val="both"/>
        <w:rPr>
          <w:sz w:val="28"/>
          <w:szCs w:val="28"/>
        </w:rPr>
      </w:pPr>
      <w:r w:rsidRPr="002C3798">
        <w:rPr>
          <w:color w:val="000000"/>
          <w:sz w:val="28"/>
          <w:szCs w:val="28"/>
        </w:rPr>
        <w:t xml:space="preserve">-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и ферм, мест складирования и захоронения промышленных, бытовых и сельскохозяйственных отходов, кладбищ и скотомогильников, накопителей сточных вод, </w:t>
      </w:r>
      <w:bookmarkStart w:id="2" w:name="sub_65152"/>
      <w:r w:rsidRPr="002C3798">
        <w:rPr>
          <w:sz w:val="28"/>
          <w:szCs w:val="28"/>
        </w:rPr>
        <w:t>радиоактивных, химических, взрывчатых, токсичных, отравляющих и ядовитых веществ;</w:t>
      </w:r>
    </w:p>
    <w:bookmarkEnd w:id="2"/>
    <w:p w:rsidR="00963427" w:rsidRPr="002C3798" w:rsidRDefault="00963427" w:rsidP="00963427">
      <w:pPr>
        <w:tabs>
          <w:tab w:val="num" w:pos="0"/>
        </w:tabs>
        <w:autoSpaceDE w:val="0"/>
        <w:autoSpaceDN w:val="0"/>
        <w:adjustRightInd w:val="0"/>
        <w:ind w:firstLine="567"/>
        <w:jc w:val="both"/>
        <w:rPr>
          <w:sz w:val="28"/>
          <w:szCs w:val="28"/>
        </w:rPr>
      </w:pPr>
      <w:r w:rsidRPr="002C3798">
        <w:rPr>
          <w:color w:val="000000"/>
          <w:sz w:val="28"/>
          <w:szCs w:val="28"/>
        </w:rPr>
        <w:t>- складирование навоза и мусора;</w:t>
      </w:r>
    </w:p>
    <w:p w:rsidR="00963427" w:rsidRPr="002C3798" w:rsidRDefault="00963427" w:rsidP="00963427">
      <w:pPr>
        <w:tabs>
          <w:tab w:val="num" w:pos="0"/>
        </w:tabs>
        <w:autoSpaceDE w:val="0"/>
        <w:autoSpaceDN w:val="0"/>
        <w:adjustRightInd w:val="0"/>
        <w:ind w:firstLine="567"/>
        <w:jc w:val="both"/>
        <w:rPr>
          <w:sz w:val="28"/>
          <w:szCs w:val="28"/>
        </w:rPr>
      </w:pPr>
      <w:r w:rsidRPr="002C3798">
        <w:rPr>
          <w:color w:val="000000"/>
          <w:sz w:val="28"/>
          <w:szCs w:val="28"/>
        </w:rPr>
        <w:t>- заправка топливом, мойка и ремонт автомобилей и других машин и механизмов;</w:t>
      </w:r>
    </w:p>
    <w:p w:rsidR="00963427" w:rsidRPr="002C3798" w:rsidRDefault="00963427" w:rsidP="00963427">
      <w:pPr>
        <w:tabs>
          <w:tab w:val="num" w:pos="0"/>
        </w:tabs>
        <w:autoSpaceDE w:val="0"/>
        <w:autoSpaceDN w:val="0"/>
        <w:adjustRightInd w:val="0"/>
        <w:ind w:firstLine="567"/>
        <w:jc w:val="both"/>
        <w:rPr>
          <w:sz w:val="28"/>
          <w:szCs w:val="28"/>
        </w:rPr>
      </w:pPr>
      <w:r w:rsidRPr="002C3798">
        <w:rPr>
          <w:color w:val="000000"/>
          <w:sz w:val="28"/>
          <w:szCs w:val="28"/>
        </w:rPr>
        <w:t xml:space="preserve">- размещение дачных и садово-огородных участков при ширине водоохранных зон менее </w:t>
      </w:r>
      <w:smartTag w:uri="urn:schemas-microsoft-com:office:smarttags" w:element="metricconverter">
        <w:smartTagPr>
          <w:attr w:name="ProductID" w:val="100 метров"/>
        </w:smartTagPr>
        <w:r w:rsidRPr="002C3798">
          <w:rPr>
            <w:color w:val="000000"/>
            <w:sz w:val="28"/>
            <w:szCs w:val="28"/>
          </w:rPr>
          <w:t>100 метров</w:t>
        </w:r>
      </w:smartTag>
      <w:r w:rsidRPr="002C3798">
        <w:rPr>
          <w:color w:val="000000"/>
          <w:sz w:val="28"/>
          <w:szCs w:val="28"/>
        </w:rPr>
        <w:t xml:space="preserve"> и крутизне склонов прилегающих территорий более 3 градусов;</w:t>
      </w:r>
    </w:p>
    <w:p w:rsidR="00963427" w:rsidRPr="002C3798" w:rsidRDefault="00963427" w:rsidP="00963427">
      <w:pPr>
        <w:tabs>
          <w:tab w:val="num" w:pos="0"/>
        </w:tabs>
        <w:autoSpaceDE w:val="0"/>
        <w:autoSpaceDN w:val="0"/>
        <w:adjustRightInd w:val="0"/>
        <w:ind w:firstLine="567"/>
        <w:jc w:val="both"/>
        <w:rPr>
          <w:sz w:val="28"/>
          <w:szCs w:val="28"/>
        </w:rPr>
      </w:pPr>
      <w:r w:rsidRPr="002C3798">
        <w:rPr>
          <w:color w:val="000000"/>
          <w:sz w:val="28"/>
          <w:szCs w:val="28"/>
        </w:rPr>
        <w:t>- размещение стоянок транспортных средств, в том числе на территориях дачных и садово-огородных участков;</w:t>
      </w:r>
    </w:p>
    <w:p w:rsidR="00963427" w:rsidRPr="002C3798" w:rsidRDefault="00963427" w:rsidP="00963427">
      <w:pPr>
        <w:tabs>
          <w:tab w:val="num" w:pos="0"/>
        </w:tabs>
        <w:autoSpaceDE w:val="0"/>
        <w:autoSpaceDN w:val="0"/>
        <w:adjustRightInd w:val="0"/>
        <w:ind w:firstLine="567"/>
        <w:jc w:val="both"/>
        <w:rPr>
          <w:color w:val="000000"/>
          <w:sz w:val="28"/>
          <w:szCs w:val="28"/>
        </w:rPr>
      </w:pPr>
      <w:r w:rsidRPr="002C3798">
        <w:rPr>
          <w:color w:val="000000"/>
          <w:sz w:val="28"/>
          <w:szCs w:val="28"/>
        </w:rPr>
        <w:t>- проведение сплошных рубок;</w:t>
      </w:r>
    </w:p>
    <w:p w:rsidR="00963427" w:rsidRPr="002C3798" w:rsidRDefault="00963427" w:rsidP="00963427">
      <w:pPr>
        <w:tabs>
          <w:tab w:val="num" w:pos="0"/>
        </w:tabs>
        <w:autoSpaceDE w:val="0"/>
        <w:autoSpaceDN w:val="0"/>
        <w:adjustRightInd w:val="0"/>
        <w:ind w:firstLine="567"/>
        <w:jc w:val="both"/>
        <w:rPr>
          <w:color w:val="000000"/>
          <w:sz w:val="28"/>
          <w:szCs w:val="28"/>
        </w:rPr>
      </w:pPr>
      <w:r w:rsidRPr="002C3798">
        <w:rPr>
          <w:color w:val="000000"/>
          <w:sz w:val="28"/>
          <w:szCs w:val="28"/>
        </w:rPr>
        <w:t>- проведение без согласования с бассейновыми и другими территориальными органами управления использованием и охраной водного фонда Министерства природных ресурсов Российской Федерации строительства и реконструкции зданий, сооружений, коммуникаций и других объектов, а также работ по добыче полезных ископаемых, землеройных и других работ;</w:t>
      </w:r>
    </w:p>
    <w:p w:rsidR="00963427" w:rsidRPr="002C3798" w:rsidRDefault="00963427" w:rsidP="00963427">
      <w:pPr>
        <w:ind w:firstLine="567"/>
        <w:jc w:val="both"/>
        <w:rPr>
          <w:sz w:val="28"/>
          <w:szCs w:val="28"/>
        </w:rPr>
      </w:pPr>
      <w:bookmarkStart w:id="3" w:name="sub_65154"/>
      <w:r w:rsidRPr="002C3798">
        <w:rPr>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bookmarkEnd w:id="3"/>
    </w:p>
    <w:p w:rsidR="00963427" w:rsidRPr="002C3798" w:rsidRDefault="00963427" w:rsidP="00963427">
      <w:pPr>
        <w:ind w:firstLine="567"/>
        <w:jc w:val="both"/>
        <w:rPr>
          <w:sz w:val="28"/>
          <w:szCs w:val="28"/>
        </w:rPr>
      </w:pPr>
      <w:bookmarkStart w:id="4" w:name="sub_6517"/>
      <w:r w:rsidRPr="002C3798">
        <w:rPr>
          <w:sz w:val="28"/>
          <w:szCs w:val="28"/>
        </w:rPr>
        <w:t>В границах прибрежных защитных полос, наряду с вышеперечисленными, запрещаются (ст. 65 п. 17  Водного кодекса РФ):</w:t>
      </w:r>
    </w:p>
    <w:bookmarkEnd w:id="4"/>
    <w:p w:rsidR="00963427" w:rsidRPr="002C3798" w:rsidRDefault="00963427" w:rsidP="00963427">
      <w:pPr>
        <w:tabs>
          <w:tab w:val="num" w:pos="0"/>
        </w:tabs>
        <w:autoSpaceDE w:val="0"/>
        <w:autoSpaceDN w:val="0"/>
        <w:adjustRightInd w:val="0"/>
        <w:ind w:firstLine="567"/>
        <w:jc w:val="both"/>
        <w:rPr>
          <w:sz w:val="28"/>
          <w:szCs w:val="28"/>
        </w:rPr>
      </w:pPr>
      <w:r w:rsidRPr="002C3798">
        <w:rPr>
          <w:color w:val="000000"/>
          <w:sz w:val="28"/>
          <w:szCs w:val="28"/>
        </w:rPr>
        <w:t>- распашка земель;</w:t>
      </w:r>
    </w:p>
    <w:p w:rsidR="00963427" w:rsidRPr="002C3798" w:rsidRDefault="00963427" w:rsidP="00963427">
      <w:pPr>
        <w:tabs>
          <w:tab w:val="num" w:pos="0"/>
        </w:tabs>
        <w:autoSpaceDE w:val="0"/>
        <w:autoSpaceDN w:val="0"/>
        <w:adjustRightInd w:val="0"/>
        <w:ind w:firstLine="567"/>
        <w:jc w:val="both"/>
        <w:rPr>
          <w:sz w:val="28"/>
          <w:szCs w:val="28"/>
        </w:rPr>
      </w:pPr>
      <w:r w:rsidRPr="002C3798">
        <w:rPr>
          <w:color w:val="000000"/>
          <w:sz w:val="28"/>
          <w:szCs w:val="28"/>
        </w:rPr>
        <w:t>- применение удобрений;</w:t>
      </w:r>
    </w:p>
    <w:p w:rsidR="00963427" w:rsidRPr="002C3798" w:rsidRDefault="00963427" w:rsidP="00963427">
      <w:pPr>
        <w:tabs>
          <w:tab w:val="num" w:pos="0"/>
        </w:tabs>
        <w:autoSpaceDE w:val="0"/>
        <w:autoSpaceDN w:val="0"/>
        <w:adjustRightInd w:val="0"/>
        <w:ind w:firstLine="567"/>
        <w:jc w:val="both"/>
        <w:rPr>
          <w:sz w:val="28"/>
          <w:szCs w:val="28"/>
        </w:rPr>
      </w:pPr>
      <w:r w:rsidRPr="002C3798">
        <w:rPr>
          <w:color w:val="000000"/>
          <w:sz w:val="28"/>
          <w:szCs w:val="28"/>
        </w:rPr>
        <w:t>- складирование отвалов размываемых грунтов;</w:t>
      </w:r>
    </w:p>
    <w:p w:rsidR="00963427" w:rsidRPr="002C3798" w:rsidRDefault="00963427" w:rsidP="00963427">
      <w:pPr>
        <w:tabs>
          <w:tab w:val="num" w:pos="0"/>
        </w:tabs>
        <w:autoSpaceDE w:val="0"/>
        <w:autoSpaceDN w:val="0"/>
        <w:adjustRightInd w:val="0"/>
        <w:ind w:firstLine="567"/>
        <w:jc w:val="both"/>
        <w:rPr>
          <w:sz w:val="28"/>
          <w:szCs w:val="28"/>
        </w:rPr>
      </w:pPr>
      <w:r w:rsidRPr="002C3798">
        <w:rPr>
          <w:color w:val="000000"/>
          <w:sz w:val="28"/>
          <w:szCs w:val="28"/>
        </w:rPr>
        <w:t>- выпас и организация летних лагерей скота (кроме использования традиционных мест водопоя), устройство купочных ванн;</w:t>
      </w:r>
    </w:p>
    <w:p w:rsidR="00963427" w:rsidRPr="002C3798" w:rsidRDefault="00963427" w:rsidP="00963427">
      <w:pPr>
        <w:tabs>
          <w:tab w:val="num" w:pos="0"/>
        </w:tabs>
        <w:autoSpaceDE w:val="0"/>
        <w:autoSpaceDN w:val="0"/>
        <w:adjustRightInd w:val="0"/>
        <w:ind w:firstLine="567"/>
        <w:jc w:val="both"/>
        <w:rPr>
          <w:sz w:val="28"/>
          <w:szCs w:val="28"/>
        </w:rPr>
      </w:pPr>
      <w:r w:rsidRPr="002C3798">
        <w:rPr>
          <w:color w:val="000000"/>
          <w:sz w:val="28"/>
          <w:szCs w:val="28"/>
        </w:rPr>
        <w:t>- установка сезонных стационарных палаточных городков, размещение дачных и садово-огородных участков и выделение участков под индивидуальное строительство;</w:t>
      </w:r>
    </w:p>
    <w:p w:rsidR="00963427" w:rsidRPr="002C3798" w:rsidRDefault="00963427" w:rsidP="00963427">
      <w:pPr>
        <w:tabs>
          <w:tab w:val="num" w:pos="0"/>
        </w:tabs>
        <w:autoSpaceDE w:val="0"/>
        <w:autoSpaceDN w:val="0"/>
        <w:adjustRightInd w:val="0"/>
        <w:ind w:firstLine="567"/>
        <w:jc w:val="both"/>
        <w:rPr>
          <w:sz w:val="28"/>
          <w:szCs w:val="28"/>
        </w:rPr>
      </w:pPr>
      <w:r w:rsidRPr="002C3798">
        <w:rPr>
          <w:color w:val="000000"/>
          <w:sz w:val="28"/>
          <w:szCs w:val="28"/>
        </w:rPr>
        <w:t>- движение автомобилей и тракторов, кроме автомобилей специального значения.</w:t>
      </w:r>
    </w:p>
    <w:p w:rsidR="00963427" w:rsidRPr="002C3798" w:rsidRDefault="00963427" w:rsidP="00963427">
      <w:pPr>
        <w:ind w:firstLine="567"/>
        <w:jc w:val="both"/>
        <w:rPr>
          <w:sz w:val="28"/>
          <w:szCs w:val="28"/>
        </w:rPr>
      </w:pPr>
      <w:r w:rsidRPr="002C3798">
        <w:rPr>
          <w:sz w:val="28"/>
          <w:szCs w:val="28"/>
        </w:rPr>
        <w:lastRenderedPageBreak/>
        <w:t>В прибрежных защитных полосах водоохранных зон допускается размещение объектов водоснабжения, рекреации, рыбного и охотничьего хозяйств, а также водозаборных, портовых и гидротехнических сооружений при наличии лицензии на водопользование.</w:t>
      </w:r>
    </w:p>
    <w:p w:rsidR="00963427" w:rsidRPr="002C3798" w:rsidRDefault="00963427" w:rsidP="00963427">
      <w:pPr>
        <w:ind w:firstLine="567"/>
        <w:jc w:val="both"/>
        <w:rPr>
          <w:sz w:val="28"/>
          <w:szCs w:val="28"/>
        </w:rPr>
      </w:pPr>
      <w:r w:rsidRPr="002C3798">
        <w:rPr>
          <w:sz w:val="28"/>
          <w:szCs w:val="28"/>
        </w:rPr>
        <w:t>Использование и охрана лесов водоохранных зон водных объектов направлены на предотвращение загрязнения, засорения и истощения водных объектов.</w:t>
      </w:r>
    </w:p>
    <w:p w:rsidR="00963427" w:rsidRPr="002C3798" w:rsidRDefault="00963427" w:rsidP="00963427">
      <w:pPr>
        <w:ind w:firstLine="567"/>
        <w:jc w:val="both"/>
        <w:rPr>
          <w:sz w:val="28"/>
          <w:szCs w:val="28"/>
        </w:rPr>
      </w:pPr>
      <w:r w:rsidRPr="002C3798">
        <w:rPr>
          <w:sz w:val="28"/>
          <w:szCs w:val="28"/>
        </w:rPr>
        <w:t>Степень проявления лесами водоохранных, защитных функций зависит от географического положения местности, рельефа, лесистости, продуктивности и строения лесных насаждений.</w:t>
      </w:r>
    </w:p>
    <w:p w:rsidR="00963427" w:rsidRPr="002C3798" w:rsidRDefault="00963427" w:rsidP="00963427">
      <w:pPr>
        <w:tabs>
          <w:tab w:val="num" w:pos="0"/>
        </w:tabs>
        <w:autoSpaceDE w:val="0"/>
        <w:autoSpaceDN w:val="0"/>
        <w:adjustRightInd w:val="0"/>
        <w:ind w:firstLine="567"/>
        <w:jc w:val="both"/>
        <w:rPr>
          <w:sz w:val="28"/>
          <w:szCs w:val="28"/>
        </w:rPr>
      </w:pPr>
      <w:r w:rsidRPr="002C3798">
        <w:rPr>
          <w:color w:val="000000"/>
          <w:sz w:val="28"/>
          <w:szCs w:val="28"/>
        </w:rPr>
        <w:t>На расположенных в пределах водоохранных зон приусадебных, дачных, садово-огородных участках должны соблюдаться правила их использования, исключающие загрязнение, засорение и истощение водных объектов.</w:t>
      </w:r>
    </w:p>
    <w:p w:rsidR="00963427" w:rsidRPr="002C3798" w:rsidRDefault="00963427" w:rsidP="00963427">
      <w:pPr>
        <w:tabs>
          <w:tab w:val="num" w:pos="0"/>
        </w:tabs>
        <w:autoSpaceDE w:val="0"/>
        <w:autoSpaceDN w:val="0"/>
        <w:adjustRightInd w:val="0"/>
        <w:ind w:firstLine="567"/>
        <w:jc w:val="both"/>
        <w:rPr>
          <w:color w:val="000000"/>
          <w:sz w:val="28"/>
          <w:szCs w:val="28"/>
        </w:rPr>
      </w:pPr>
      <w:r w:rsidRPr="002C3798">
        <w:rPr>
          <w:color w:val="000000"/>
          <w:sz w:val="28"/>
          <w:szCs w:val="28"/>
        </w:rPr>
        <w:t>На территориях водоохранных зон разрешается проведение рубок ухода за лесом и других лесохозяйственных мероприятий, обеспечивающих охрану водных объектов.</w:t>
      </w:r>
    </w:p>
    <w:p w:rsidR="00963427" w:rsidRPr="002C3798" w:rsidRDefault="00963427" w:rsidP="00963427">
      <w:pPr>
        <w:ind w:firstLine="567"/>
        <w:jc w:val="both"/>
        <w:rPr>
          <w:sz w:val="28"/>
          <w:szCs w:val="28"/>
        </w:rPr>
      </w:pPr>
      <w:r w:rsidRPr="002C3798">
        <w:rPr>
          <w:sz w:val="28"/>
          <w:szCs w:val="28"/>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w:t>
      </w:r>
      <w:hyperlink w:anchor="sub_115" w:history="1">
        <w:r w:rsidRPr="002C3798">
          <w:rPr>
            <w:sz w:val="28"/>
            <w:szCs w:val="28"/>
          </w:rPr>
          <w:t>истощения вод</w:t>
        </w:r>
      </w:hyperlink>
      <w:r w:rsidRPr="002C3798">
        <w:rPr>
          <w:sz w:val="28"/>
          <w:szCs w:val="28"/>
        </w:rPr>
        <w:t xml:space="preserve"> в соответствии с водным законодательством и законодательством в области охраны окружающей среды.</w:t>
      </w:r>
    </w:p>
    <w:p w:rsidR="00963427" w:rsidRPr="002C3798" w:rsidRDefault="00963427" w:rsidP="00963427">
      <w:pPr>
        <w:ind w:firstLine="567"/>
        <w:jc w:val="both"/>
        <w:rPr>
          <w:sz w:val="28"/>
          <w:szCs w:val="28"/>
        </w:rPr>
      </w:pPr>
      <w:r w:rsidRPr="002C3798">
        <w:rPr>
          <w:sz w:val="28"/>
          <w:szCs w:val="28"/>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963427" w:rsidRPr="002C3798" w:rsidRDefault="00963427" w:rsidP="00963427">
      <w:pPr>
        <w:ind w:firstLine="567"/>
        <w:jc w:val="both"/>
        <w:rPr>
          <w:sz w:val="28"/>
          <w:szCs w:val="28"/>
        </w:rPr>
      </w:pPr>
      <w:r w:rsidRPr="002C3798">
        <w:rPr>
          <w:sz w:val="28"/>
          <w:szCs w:val="28"/>
        </w:rPr>
        <w:t>Участки земель в пределах прибрежных защитных полос предоставляются для размещения объектов водоснабжения, рекреации, рыбного и охотничьего хозяйства, водозаборных, портовых и гидротехнических сооружений при наличии лицензий на водопользование, в которых устанавливаются требования по соблюдению водоохранного режима.</w:t>
      </w:r>
    </w:p>
    <w:p w:rsidR="00963427" w:rsidRPr="002C3798" w:rsidRDefault="00963427" w:rsidP="00963427">
      <w:pPr>
        <w:ind w:firstLine="567"/>
        <w:jc w:val="both"/>
        <w:rPr>
          <w:sz w:val="28"/>
          <w:szCs w:val="28"/>
        </w:rPr>
      </w:pPr>
      <w:r w:rsidRPr="002C3798">
        <w:rPr>
          <w:sz w:val="28"/>
          <w:szCs w:val="28"/>
        </w:rPr>
        <w:t>Прибрежные защитные полосы, как правило, должны быть заняты древесно-кустарниковой растительностью или залужены.</w:t>
      </w:r>
    </w:p>
    <w:p w:rsidR="00963427" w:rsidRPr="002C3798" w:rsidRDefault="00963427" w:rsidP="00963427">
      <w:pPr>
        <w:ind w:right="57" w:firstLine="567"/>
        <w:jc w:val="both"/>
        <w:rPr>
          <w:sz w:val="28"/>
          <w:szCs w:val="28"/>
        </w:rPr>
      </w:pPr>
      <w:r w:rsidRPr="002C3798">
        <w:rPr>
          <w:sz w:val="28"/>
          <w:szCs w:val="28"/>
        </w:rPr>
        <w:t>Хозяйственно-питьевое водоснабжение сельсовета осуществляется за счет подземных вод. Перспективные для централизованного питьевого водоснабжения населения подземные воды не имеют сплошного распространения на территории. Прогнозные ресурсы перспективных для питьевого водоснабжения подземных вод с минерализацией до 1000 мг/дм</w:t>
      </w:r>
      <w:r w:rsidRPr="002C3798">
        <w:rPr>
          <w:sz w:val="28"/>
          <w:szCs w:val="28"/>
          <w:vertAlign w:val="superscript"/>
        </w:rPr>
        <w:t xml:space="preserve">3 </w:t>
      </w:r>
      <w:r w:rsidRPr="002C3798">
        <w:rPr>
          <w:sz w:val="28"/>
          <w:szCs w:val="28"/>
        </w:rPr>
        <w:t>по Болотнинскому району в целом составляют 124,8 тыс. м</w:t>
      </w:r>
      <w:r w:rsidRPr="002C3798">
        <w:rPr>
          <w:sz w:val="28"/>
          <w:szCs w:val="28"/>
          <w:vertAlign w:val="superscript"/>
        </w:rPr>
        <w:t>3</w:t>
      </w:r>
      <w:r w:rsidRPr="002C3798">
        <w:rPr>
          <w:sz w:val="28"/>
          <w:szCs w:val="28"/>
        </w:rPr>
        <w:t xml:space="preserve"> в сутки. Отбор подземных вод в районе составляет 14,73 тыс. м</w:t>
      </w:r>
      <w:r w:rsidRPr="002C3798">
        <w:rPr>
          <w:sz w:val="28"/>
          <w:szCs w:val="28"/>
          <w:vertAlign w:val="superscript"/>
        </w:rPr>
        <w:t>3</w:t>
      </w:r>
      <w:r w:rsidRPr="002C3798">
        <w:rPr>
          <w:sz w:val="28"/>
          <w:szCs w:val="28"/>
        </w:rPr>
        <w:t xml:space="preserve"> в сутки, в том числе 14,43 для хозяйственно-питьевого использования и 0,35 для производственных нужд.</w:t>
      </w:r>
    </w:p>
    <w:p w:rsidR="00963427" w:rsidRPr="002C3798" w:rsidRDefault="00963427" w:rsidP="00963427">
      <w:pPr>
        <w:ind w:right="57" w:firstLine="567"/>
        <w:jc w:val="both"/>
        <w:rPr>
          <w:sz w:val="28"/>
          <w:szCs w:val="28"/>
        </w:rPr>
      </w:pPr>
      <w:r w:rsidRPr="002C3798">
        <w:rPr>
          <w:sz w:val="28"/>
          <w:szCs w:val="28"/>
        </w:rPr>
        <w:lastRenderedPageBreak/>
        <w:t xml:space="preserve">В поселениях сельсовета водопроводы состоят из скважин, резервуаров и разводящей сети. Водообеспеченность населения составляет преимущественно менее </w:t>
      </w:r>
      <w:smartTag w:uri="urn:schemas-microsoft-com:office:smarttags" w:element="metricconverter">
        <w:smartTagPr>
          <w:attr w:name="ProductID" w:val="50 л"/>
        </w:smartTagPr>
        <w:r w:rsidRPr="002C3798">
          <w:rPr>
            <w:sz w:val="28"/>
            <w:szCs w:val="28"/>
          </w:rPr>
          <w:t>50 л</w:t>
        </w:r>
      </w:smartTag>
      <w:r w:rsidRPr="002C3798">
        <w:rPr>
          <w:sz w:val="28"/>
          <w:szCs w:val="28"/>
        </w:rPr>
        <w:t xml:space="preserve"> на 1 человека в сутки. </w:t>
      </w:r>
    </w:p>
    <w:p w:rsidR="00963427" w:rsidRPr="002C3798" w:rsidRDefault="00963427" w:rsidP="00963427">
      <w:pPr>
        <w:ind w:right="57" w:firstLine="567"/>
        <w:jc w:val="both"/>
        <w:rPr>
          <w:sz w:val="28"/>
          <w:szCs w:val="28"/>
        </w:rPr>
      </w:pPr>
      <w:r w:rsidRPr="002C3798">
        <w:rPr>
          <w:sz w:val="28"/>
          <w:szCs w:val="28"/>
        </w:rPr>
        <w:t>По химическому составу подземные воды пресные гидрокарбонатные магниево-кальциевые с минерализацией 0,2-0,6 г/дм</w:t>
      </w:r>
      <w:r w:rsidRPr="002C3798">
        <w:rPr>
          <w:sz w:val="28"/>
          <w:szCs w:val="28"/>
          <w:vertAlign w:val="superscript"/>
        </w:rPr>
        <w:t>3</w:t>
      </w:r>
      <w:r w:rsidRPr="002C3798">
        <w:rPr>
          <w:sz w:val="28"/>
          <w:szCs w:val="28"/>
        </w:rPr>
        <w:t>, умеренно жесткие (общая жесткость-5,4-6,0 ммоль/дм</w:t>
      </w:r>
      <w:r w:rsidRPr="002C3798">
        <w:rPr>
          <w:sz w:val="28"/>
          <w:szCs w:val="28"/>
          <w:vertAlign w:val="superscript"/>
        </w:rPr>
        <w:t>3</w:t>
      </w:r>
      <w:r w:rsidRPr="002C3798">
        <w:rPr>
          <w:sz w:val="28"/>
          <w:szCs w:val="28"/>
        </w:rPr>
        <w:t>). Из веществ, лимитируемых ГОСТом 2874 и СанПиНом 2.1.4.1074-01, отмечается повышенное содержание железа (до 1,2 мг/ дм</w:t>
      </w:r>
      <w:r w:rsidRPr="002C3798">
        <w:rPr>
          <w:sz w:val="28"/>
          <w:szCs w:val="28"/>
          <w:vertAlign w:val="superscript"/>
        </w:rPr>
        <w:t>3</w:t>
      </w:r>
      <w:r w:rsidRPr="002C3798">
        <w:rPr>
          <w:sz w:val="28"/>
          <w:szCs w:val="28"/>
        </w:rPr>
        <w:t>) и марганца (до 0,9 мг/ дм</w:t>
      </w:r>
      <w:r w:rsidRPr="002C3798">
        <w:rPr>
          <w:sz w:val="28"/>
          <w:szCs w:val="28"/>
          <w:vertAlign w:val="superscript"/>
        </w:rPr>
        <w:t>3</w:t>
      </w:r>
      <w:r w:rsidRPr="002C3798">
        <w:rPr>
          <w:sz w:val="28"/>
          <w:szCs w:val="28"/>
        </w:rPr>
        <w:t>). По микробиологическим показателям вода из скважин соответствует гигиеническим нормативам.</w:t>
      </w:r>
    </w:p>
    <w:p w:rsidR="00963427" w:rsidRPr="0062162A" w:rsidRDefault="00963427" w:rsidP="0062162A">
      <w:pPr>
        <w:pStyle w:val="ab"/>
        <w:tabs>
          <w:tab w:val="left" w:pos="0"/>
        </w:tabs>
        <w:spacing w:after="0" w:line="240" w:lineRule="auto"/>
        <w:ind w:firstLine="567"/>
        <w:jc w:val="both"/>
        <w:rPr>
          <w:rFonts w:ascii="Times New Roman" w:hAnsi="Times New Roman" w:cs="Times New Roman"/>
          <w:b w:val="0"/>
          <w:sz w:val="28"/>
          <w:lang w:val="ru-RU"/>
        </w:rPr>
      </w:pPr>
      <w:r w:rsidRPr="0062162A">
        <w:rPr>
          <w:rFonts w:ascii="Times New Roman" w:hAnsi="Times New Roman" w:cs="Times New Roman"/>
          <w:sz w:val="28"/>
          <w:lang w:val="ru-RU"/>
        </w:rPr>
        <w:t xml:space="preserve">Хозяйственно-питьевое водоснабжение </w:t>
      </w:r>
      <w:r w:rsidRPr="0062162A">
        <w:rPr>
          <w:rFonts w:ascii="Times New Roman" w:hAnsi="Times New Roman" w:cs="Times New Roman"/>
          <w:b w:val="0"/>
          <w:sz w:val="28"/>
          <w:lang w:val="ru-RU"/>
        </w:rPr>
        <w:t xml:space="preserve">в сельсовете осуществляется от муниципальных водопроводов. Высокая минерализация водоносных горизонтов обуславливает неудовлетворительное качество воды по санитарно-химическим показателям. </w:t>
      </w:r>
    </w:p>
    <w:p w:rsidR="00963427" w:rsidRPr="0062162A" w:rsidRDefault="00963427" w:rsidP="0062162A">
      <w:pPr>
        <w:pStyle w:val="ab"/>
        <w:tabs>
          <w:tab w:val="left" w:pos="0"/>
        </w:tabs>
        <w:spacing w:after="0" w:line="240" w:lineRule="auto"/>
        <w:ind w:firstLine="567"/>
        <w:jc w:val="both"/>
        <w:rPr>
          <w:rFonts w:ascii="Times New Roman" w:hAnsi="Times New Roman" w:cs="Times New Roman"/>
          <w:b w:val="0"/>
          <w:sz w:val="28"/>
          <w:lang w:val="ru-RU"/>
        </w:rPr>
      </w:pPr>
      <w:r w:rsidRPr="0062162A">
        <w:rPr>
          <w:rFonts w:ascii="Times New Roman" w:hAnsi="Times New Roman" w:cs="Times New Roman"/>
          <w:b w:val="0"/>
          <w:sz w:val="28"/>
          <w:lang w:val="ru-RU"/>
        </w:rPr>
        <w:t>Скважины не оборудованы системами доочистки воды, в связи с чем, качество питьевой воды из разводящей сети по санитарно-химическим показателям также не соответствует санитарным нормам.</w:t>
      </w:r>
    </w:p>
    <w:p w:rsidR="00963427" w:rsidRPr="0062162A" w:rsidRDefault="00963427" w:rsidP="0062162A">
      <w:pPr>
        <w:pStyle w:val="ab"/>
        <w:tabs>
          <w:tab w:val="left" w:pos="0"/>
        </w:tabs>
        <w:spacing w:after="0" w:line="240" w:lineRule="auto"/>
        <w:ind w:firstLine="567"/>
        <w:jc w:val="both"/>
        <w:rPr>
          <w:rFonts w:ascii="Times New Roman" w:hAnsi="Times New Roman" w:cs="Times New Roman"/>
          <w:b w:val="0"/>
          <w:sz w:val="28"/>
          <w:lang w:val="ru-RU"/>
        </w:rPr>
      </w:pPr>
      <w:r w:rsidRPr="0062162A">
        <w:rPr>
          <w:rFonts w:ascii="Times New Roman" w:hAnsi="Times New Roman" w:cs="Times New Roman"/>
          <w:b w:val="0"/>
          <w:sz w:val="28"/>
          <w:lang w:val="ru-RU"/>
        </w:rPr>
        <w:t>Подземные воды  сельсовета превышают допустимые гигиенические нормативы по жесткости, содержанию железа, марганца и благоприятны по содержанию натрия и сухому остатку.</w:t>
      </w:r>
    </w:p>
    <w:p w:rsidR="00963427" w:rsidRPr="0062162A" w:rsidRDefault="00963427" w:rsidP="0062162A">
      <w:pPr>
        <w:pStyle w:val="ab"/>
        <w:tabs>
          <w:tab w:val="left" w:pos="0"/>
        </w:tabs>
        <w:spacing w:after="0" w:line="240" w:lineRule="auto"/>
        <w:ind w:firstLine="567"/>
        <w:jc w:val="both"/>
        <w:rPr>
          <w:rFonts w:ascii="Times New Roman" w:hAnsi="Times New Roman" w:cs="Times New Roman"/>
          <w:b w:val="0"/>
          <w:sz w:val="28"/>
          <w:lang w:val="ru-RU"/>
        </w:rPr>
      </w:pPr>
      <w:r w:rsidRPr="0062162A">
        <w:rPr>
          <w:rFonts w:ascii="Times New Roman" w:hAnsi="Times New Roman" w:cs="Times New Roman"/>
          <w:b w:val="0"/>
          <w:sz w:val="28"/>
          <w:lang w:val="ru-RU"/>
        </w:rPr>
        <w:t>Состояние зон санитарной охраны объектов хозяйственно-питьевого водоснабжения не соответствует гигиеническим требованиям и практически не меняется в течение многих лет. Удельный вес источников централизованного хозяйственно-питьевого водоснабжения, не отвечающих санитарным требованиям из-за отсутствия зон санитарной охраны, в целом по району составляет 13,1 % (средний областной показатель – 7,3 %).</w:t>
      </w:r>
    </w:p>
    <w:p w:rsidR="00963427" w:rsidRPr="0062162A" w:rsidRDefault="00963427" w:rsidP="0062162A">
      <w:pPr>
        <w:pStyle w:val="ab"/>
        <w:tabs>
          <w:tab w:val="left" w:pos="0"/>
        </w:tabs>
        <w:spacing w:after="0" w:line="240" w:lineRule="auto"/>
        <w:ind w:firstLine="567"/>
        <w:jc w:val="both"/>
        <w:rPr>
          <w:rFonts w:ascii="Times New Roman" w:hAnsi="Times New Roman" w:cs="Times New Roman"/>
          <w:b w:val="0"/>
          <w:sz w:val="28"/>
          <w:lang w:val="ru-RU"/>
        </w:rPr>
      </w:pPr>
      <w:r w:rsidRPr="0062162A">
        <w:rPr>
          <w:rFonts w:ascii="Times New Roman" w:hAnsi="Times New Roman" w:cs="Times New Roman"/>
          <w:b w:val="0"/>
          <w:sz w:val="28"/>
          <w:lang w:val="ru-RU"/>
        </w:rPr>
        <w:t xml:space="preserve">В результате отсутствия на водопроводах необходимых водоочистных сооружений, а также слабого материально-технического обеспечения служб, эксплуатирующих системы водоснабжения, удельный вес проб питьевой воды, не отвечающий гигиеническим нормативам по санитарно-химическим показателям, в целом по району достигает 27,3 %. По микробиологическим показателям вода из разводящей сети соответствует санитарным правилам. </w:t>
      </w:r>
    </w:p>
    <w:p w:rsidR="00963427" w:rsidRPr="0062162A" w:rsidRDefault="00963427" w:rsidP="0062162A">
      <w:pPr>
        <w:pStyle w:val="32"/>
        <w:ind w:firstLine="567"/>
        <w:rPr>
          <w:rFonts w:ascii="Times New Roman" w:hAnsi="Times New Roman"/>
          <w:sz w:val="28"/>
        </w:rPr>
      </w:pPr>
      <w:r w:rsidRPr="0062162A">
        <w:rPr>
          <w:rFonts w:ascii="Times New Roman" w:hAnsi="Times New Roman"/>
          <w:sz w:val="28"/>
        </w:rPr>
        <w:t>В рамках областной целевой программы «Обеспечение населения Новосибирской области питьевой водой на 2002-2010 годы» в муниципальном образовании запланировано:</w:t>
      </w:r>
    </w:p>
    <w:p w:rsidR="00963427" w:rsidRPr="0062162A" w:rsidRDefault="00963427" w:rsidP="0062162A">
      <w:pPr>
        <w:tabs>
          <w:tab w:val="left" w:pos="1209"/>
        </w:tabs>
        <w:ind w:firstLine="567"/>
        <w:jc w:val="both"/>
        <w:rPr>
          <w:sz w:val="28"/>
          <w:szCs w:val="28"/>
        </w:rPr>
      </w:pPr>
      <w:r w:rsidRPr="0062162A">
        <w:rPr>
          <w:sz w:val="28"/>
          <w:szCs w:val="28"/>
        </w:rPr>
        <w:t xml:space="preserve">1. Ремонт водопровода с.Большая Черная – 7 км. </w:t>
      </w:r>
    </w:p>
    <w:p w:rsidR="00963427" w:rsidRPr="0062162A" w:rsidRDefault="00963427" w:rsidP="0062162A">
      <w:pPr>
        <w:pStyle w:val="32"/>
        <w:ind w:firstLine="567"/>
        <w:rPr>
          <w:rFonts w:ascii="Times New Roman" w:hAnsi="Times New Roman"/>
          <w:sz w:val="28"/>
          <w:szCs w:val="28"/>
        </w:rPr>
      </w:pPr>
      <w:r w:rsidRPr="0062162A">
        <w:rPr>
          <w:rFonts w:ascii="Times New Roman" w:hAnsi="Times New Roman"/>
          <w:sz w:val="28"/>
          <w:szCs w:val="28"/>
        </w:rPr>
        <w:t xml:space="preserve">2. </w:t>
      </w:r>
      <w:r w:rsidRPr="0062162A">
        <w:rPr>
          <w:rFonts w:ascii="Times New Roman" w:hAnsi="Times New Roman"/>
          <w:bCs/>
          <w:sz w:val="28"/>
          <w:szCs w:val="28"/>
        </w:rPr>
        <w:t>Внедрение новых технологий по эксплуатации и строительству систем водоснабжения.</w:t>
      </w:r>
    </w:p>
    <w:p w:rsidR="00963427" w:rsidRPr="0062162A" w:rsidRDefault="00963427" w:rsidP="0062162A">
      <w:pPr>
        <w:ind w:firstLine="567"/>
        <w:jc w:val="both"/>
        <w:rPr>
          <w:sz w:val="28"/>
          <w:szCs w:val="28"/>
        </w:rPr>
      </w:pPr>
      <w:r w:rsidRPr="0062162A">
        <w:rPr>
          <w:sz w:val="28"/>
          <w:szCs w:val="28"/>
        </w:rPr>
        <w:t xml:space="preserve">3. Создание комфортных условий проживания (решение проблемы бесперебойной подачи воды населению). </w:t>
      </w:r>
    </w:p>
    <w:p w:rsidR="00963427" w:rsidRPr="0062162A" w:rsidRDefault="00963427" w:rsidP="0062162A">
      <w:pPr>
        <w:pStyle w:val="ab"/>
        <w:tabs>
          <w:tab w:val="left" w:pos="0"/>
        </w:tabs>
        <w:spacing w:after="0" w:line="240" w:lineRule="auto"/>
        <w:ind w:firstLine="567"/>
        <w:jc w:val="both"/>
        <w:rPr>
          <w:rFonts w:ascii="Times New Roman" w:hAnsi="Times New Roman" w:cs="Times New Roman"/>
          <w:b w:val="0"/>
          <w:sz w:val="28"/>
          <w:lang w:val="ru-RU"/>
        </w:rPr>
      </w:pPr>
      <w:r w:rsidRPr="0062162A">
        <w:rPr>
          <w:rFonts w:ascii="Times New Roman" w:hAnsi="Times New Roman" w:cs="Times New Roman"/>
          <w:sz w:val="28"/>
          <w:lang w:val="ru-RU"/>
        </w:rPr>
        <w:t xml:space="preserve">Протяженность </w:t>
      </w:r>
      <w:r w:rsidRPr="0062162A">
        <w:rPr>
          <w:rFonts w:ascii="Times New Roman" w:hAnsi="Times New Roman" w:cs="Times New Roman"/>
          <w:b w:val="0"/>
          <w:sz w:val="28"/>
          <w:lang w:val="ru-RU"/>
        </w:rPr>
        <w:t>водопроводных сетей – 17,0 км, из них 13,6 км (80 %)  нуждаются в замене.</w:t>
      </w:r>
    </w:p>
    <w:p w:rsidR="00963427" w:rsidRPr="00963427" w:rsidRDefault="00963427" w:rsidP="0062162A">
      <w:pPr>
        <w:pStyle w:val="ab"/>
        <w:tabs>
          <w:tab w:val="left" w:pos="0"/>
        </w:tabs>
        <w:spacing w:after="0" w:line="240" w:lineRule="auto"/>
        <w:ind w:firstLine="567"/>
        <w:jc w:val="both"/>
        <w:rPr>
          <w:sz w:val="28"/>
          <w:lang w:val="ru-RU"/>
        </w:rPr>
      </w:pPr>
      <w:r w:rsidRPr="0062162A">
        <w:rPr>
          <w:rFonts w:ascii="Times New Roman" w:hAnsi="Times New Roman" w:cs="Times New Roman"/>
          <w:color w:val="000000"/>
          <w:spacing w:val="-7"/>
          <w:sz w:val="28"/>
          <w:lang w:val="ru-RU"/>
        </w:rPr>
        <w:t>Жители индивидуальной застройки пользуются водой из водоразборных колонок и из шахтных колодцев частного владения</w:t>
      </w:r>
      <w:r w:rsidRPr="00963427">
        <w:rPr>
          <w:color w:val="000000"/>
          <w:spacing w:val="-7"/>
          <w:sz w:val="28"/>
          <w:lang w:val="ru-RU"/>
        </w:rPr>
        <w:t xml:space="preserve">. </w:t>
      </w:r>
    </w:p>
    <w:p w:rsidR="00963427" w:rsidRPr="006D47DA" w:rsidRDefault="00963427" w:rsidP="00963427">
      <w:pPr>
        <w:widowControl w:val="0"/>
        <w:autoSpaceDE w:val="0"/>
        <w:autoSpaceDN w:val="0"/>
        <w:adjustRightInd w:val="0"/>
        <w:ind w:firstLine="567"/>
        <w:jc w:val="both"/>
        <w:rPr>
          <w:color w:val="000000"/>
          <w:sz w:val="28"/>
          <w:szCs w:val="28"/>
        </w:rPr>
      </w:pPr>
      <w:r w:rsidRPr="006D47DA">
        <w:rPr>
          <w:sz w:val="28"/>
          <w:szCs w:val="28"/>
        </w:rPr>
        <w:t xml:space="preserve">Границы зон санитарной охраны  (ЗСО) водозаборов установлены.  </w:t>
      </w:r>
      <w:r w:rsidRPr="006D47DA">
        <w:rPr>
          <w:color w:val="000000"/>
          <w:sz w:val="28"/>
          <w:szCs w:val="28"/>
        </w:rPr>
        <w:lastRenderedPageBreak/>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963427" w:rsidRPr="006D47DA" w:rsidRDefault="00963427" w:rsidP="00963427">
      <w:pPr>
        <w:widowControl w:val="0"/>
        <w:autoSpaceDE w:val="0"/>
        <w:autoSpaceDN w:val="0"/>
        <w:adjustRightInd w:val="0"/>
        <w:ind w:firstLine="567"/>
        <w:jc w:val="both"/>
        <w:rPr>
          <w:color w:val="000000"/>
          <w:sz w:val="28"/>
          <w:szCs w:val="28"/>
        </w:rPr>
      </w:pPr>
      <w:r w:rsidRPr="006D47DA">
        <w:rPr>
          <w:color w:val="000000"/>
          <w:sz w:val="28"/>
          <w:szCs w:val="28"/>
        </w:rPr>
        <w:t xml:space="preserve">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w:t>
      </w:r>
    </w:p>
    <w:p w:rsidR="00963427" w:rsidRPr="006D47DA" w:rsidRDefault="00963427" w:rsidP="00963427">
      <w:pPr>
        <w:ind w:firstLine="567"/>
        <w:jc w:val="both"/>
        <w:rPr>
          <w:sz w:val="28"/>
          <w:szCs w:val="28"/>
        </w:rPr>
      </w:pPr>
      <w:r w:rsidRPr="006D47DA">
        <w:rPr>
          <w:sz w:val="28"/>
          <w:szCs w:val="28"/>
        </w:rPr>
        <w:t xml:space="preserve">В соответствии с требованиями </w:t>
      </w:r>
      <w:r w:rsidRPr="006D47DA">
        <w:rPr>
          <w:i/>
          <w:sz w:val="28"/>
          <w:szCs w:val="28"/>
        </w:rPr>
        <w:t>СанПиН 2.1.4.027-95</w:t>
      </w:r>
      <w:r w:rsidRPr="006D47DA">
        <w:rPr>
          <w:sz w:val="28"/>
          <w:szCs w:val="28"/>
        </w:rPr>
        <w:t xml:space="preserve"> границы первого пояса зон санитарной охраны водозабора из подземных источников назначаются радиусом 30м.</w:t>
      </w:r>
    </w:p>
    <w:p w:rsidR="00963427" w:rsidRPr="006D47DA" w:rsidRDefault="00963427" w:rsidP="00963427">
      <w:pPr>
        <w:widowControl w:val="0"/>
        <w:autoSpaceDE w:val="0"/>
        <w:autoSpaceDN w:val="0"/>
        <w:adjustRightInd w:val="0"/>
        <w:ind w:firstLine="567"/>
        <w:jc w:val="both"/>
        <w:rPr>
          <w:color w:val="000000"/>
          <w:sz w:val="28"/>
          <w:szCs w:val="28"/>
        </w:rPr>
      </w:pPr>
      <w:r w:rsidRPr="006D47DA">
        <w:rPr>
          <w:color w:val="000000"/>
          <w:sz w:val="28"/>
          <w:szCs w:val="28"/>
        </w:rPr>
        <w:t>Второй и третий пояса (пояса ограничений) включают территорию, предназначенную для предупреждения загрязнения воды источников водоснабжения.</w:t>
      </w:r>
    </w:p>
    <w:p w:rsidR="00963427" w:rsidRPr="006D47DA" w:rsidRDefault="00963427" w:rsidP="00963427">
      <w:pPr>
        <w:widowControl w:val="0"/>
        <w:autoSpaceDE w:val="0"/>
        <w:autoSpaceDN w:val="0"/>
        <w:adjustRightInd w:val="0"/>
        <w:ind w:firstLine="567"/>
        <w:jc w:val="both"/>
        <w:rPr>
          <w:sz w:val="28"/>
          <w:szCs w:val="28"/>
        </w:rPr>
      </w:pPr>
      <w:r w:rsidRPr="006D47DA">
        <w:rPr>
          <w:color w:val="000000"/>
          <w:sz w:val="28"/>
          <w:szCs w:val="28"/>
        </w:rPr>
        <w:t>Санитарная охрана водоводов обеспечивается санитарно-защитной полосой. Ширину санитарно-защитной полосы следует принимать по обе стороны от крайних линий водопровода:</w:t>
      </w:r>
    </w:p>
    <w:p w:rsidR="00963427" w:rsidRPr="006D47DA" w:rsidRDefault="00963427" w:rsidP="00963427">
      <w:pPr>
        <w:widowControl w:val="0"/>
        <w:autoSpaceDE w:val="0"/>
        <w:autoSpaceDN w:val="0"/>
        <w:adjustRightInd w:val="0"/>
        <w:ind w:firstLine="567"/>
        <w:jc w:val="both"/>
        <w:rPr>
          <w:sz w:val="28"/>
          <w:szCs w:val="28"/>
        </w:rPr>
      </w:pPr>
      <w:r w:rsidRPr="006D47DA">
        <w:rPr>
          <w:color w:val="000000"/>
          <w:sz w:val="28"/>
          <w:szCs w:val="28"/>
        </w:rPr>
        <w:t xml:space="preserve">а) при отсутствии грунтовых вод - не менее </w:t>
      </w:r>
      <w:smartTag w:uri="urn:schemas-microsoft-com:office:smarttags" w:element="metricconverter">
        <w:smartTagPr>
          <w:attr w:name="ProductID" w:val="10 м"/>
        </w:smartTagPr>
        <w:r w:rsidRPr="006D47DA">
          <w:rPr>
            <w:color w:val="000000"/>
            <w:sz w:val="28"/>
            <w:szCs w:val="28"/>
          </w:rPr>
          <w:t>10 м</w:t>
        </w:r>
      </w:smartTag>
      <w:r w:rsidRPr="006D47DA">
        <w:rPr>
          <w:color w:val="000000"/>
          <w:sz w:val="28"/>
          <w:szCs w:val="28"/>
        </w:rPr>
        <w:t xml:space="preserve"> при диаметре водоводов до </w:t>
      </w:r>
      <w:smartTag w:uri="urn:schemas-microsoft-com:office:smarttags" w:element="metricconverter">
        <w:smartTagPr>
          <w:attr w:name="ProductID" w:val="1000 мм"/>
        </w:smartTagPr>
        <w:r w:rsidRPr="006D47DA">
          <w:rPr>
            <w:color w:val="000000"/>
            <w:sz w:val="28"/>
            <w:szCs w:val="28"/>
          </w:rPr>
          <w:t>1000 мм</w:t>
        </w:r>
      </w:smartTag>
      <w:r w:rsidRPr="006D47DA">
        <w:rPr>
          <w:color w:val="000000"/>
          <w:sz w:val="28"/>
          <w:szCs w:val="28"/>
        </w:rPr>
        <w:t xml:space="preserve"> и не менее </w:t>
      </w:r>
      <w:smartTag w:uri="urn:schemas-microsoft-com:office:smarttags" w:element="metricconverter">
        <w:smartTagPr>
          <w:attr w:name="ProductID" w:val="20 м"/>
        </w:smartTagPr>
        <w:r w:rsidRPr="006D47DA">
          <w:rPr>
            <w:color w:val="000000"/>
            <w:sz w:val="28"/>
            <w:szCs w:val="28"/>
          </w:rPr>
          <w:t>20 м</w:t>
        </w:r>
      </w:smartTag>
      <w:r w:rsidRPr="006D47DA">
        <w:rPr>
          <w:color w:val="000000"/>
          <w:sz w:val="28"/>
          <w:szCs w:val="28"/>
        </w:rPr>
        <w:t xml:space="preserve"> при диаметре водоводов более </w:t>
      </w:r>
      <w:smartTag w:uri="urn:schemas-microsoft-com:office:smarttags" w:element="metricconverter">
        <w:smartTagPr>
          <w:attr w:name="ProductID" w:val="1000 мм"/>
        </w:smartTagPr>
        <w:r w:rsidRPr="006D47DA">
          <w:rPr>
            <w:color w:val="000000"/>
            <w:sz w:val="28"/>
            <w:szCs w:val="28"/>
          </w:rPr>
          <w:t>1000 мм</w:t>
        </w:r>
      </w:smartTag>
      <w:r w:rsidRPr="006D47DA">
        <w:rPr>
          <w:color w:val="000000"/>
          <w:sz w:val="28"/>
          <w:szCs w:val="28"/>
        </w:rPr>
        <w:t>;</w:t>
      </w:r>
    </w:p>
    <w:p w:rsidR="00963427" w:rsidRPr="006D47DA" w:rsidRDefault="00963427" w:rsidP="00963427">
      <w:pPr>
        <w:widowControl w:val="0"/>
        <w:autoSpaceDE w:val="0"/>
        <w:autoSpaceDN w:val="0"/>
        <w:adjustRightInd w:val="0"/>
        <w:ind w:firstLine="567"/>
        <w:jc w:val="both"/>
        <w:rPr>
          <w:sz w:val="28"/>
          <w:szCs w:val="28"/>
        </w:rPr>
      </w:pPr>
      <w:r w:rsidRPr="006D47DA">
        <w:rPr>
          <w:color w:val="000000"/>
          <w:sz w:val="28"/>
          <w:szCs w:val="28"/>
        </w:rPr>
        <w:t xml:space="preserve">б) при наличии грунтовых вод – не менее </w:t>
      </w:r>
      <w:smartTag w:uri="urn:schemas-microsoft-com:office:smarttags" w:element="metricconverter">
        <w:smartTagPr>
          <w:attr w:name="ProductID" w:val="50 м"/>
        </w:smartTagPr>
        <w:r w:rsidRPr="006D47DA">
          <w:rPr>
            <w:color w:val="000000"/>
            <w:sz w:val="28"/>
            <w:szCs w:val="28"/>
          </w:rPr>
          <w:t>50 м</w:t>
        </w:r>
      </w:smartTag>
      <w:r w:rsidRPr="006D47DA">
        <w:rPr>
          <w:color w:val="000000"/>
          <w:sz w:val="28"/>
          <w:szCs w:val="28"/>
        </w:rPr>
        <w:t xml:space="preserve"> вне зависимости от диаметра водоводов.</w:t>
      </w:r>
    </w:p>
    <w:p w:rsidR="00963427" w:rsidRPr="006D47DA" w:rsidRDefault="00963427" w:rsidP="00963427">
      <w:pPr>
        <w:widowControl w:val="0"/>
        <w:autoSpaceDE w:val="0"/>
        <w:autoSpaceDN w:val="0"/>
        <w:adjustRightInd w:val="0"/>
        <w:ind w:firstLine="567"/>
        <w:jc w:val="both"/>
        <w:rPr>
          <w:sz w:val="28"/>
          <w:szCs w:val="28"/>
        </w:rPr>
      </w:pPr>
      <w:r w:rsidRPr="006D47DA">
        <w:rPr>
          <w:color w:val="000000"/>
          <w:sz w:val="28"/>
          <w:szCs w:val="28"/>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963427" w:rsidRPr="006D47DA" w:rsidRDefault="00963427" w:rsidP="00963427">
      <w:pPr>
        <w:widowControl w:val="0"/>
        <w:autoSpaceDE w:val="0"/>
        <w:autoSpaceDN w:val="0"/>
        <w:adjustRightInd w:val="0"/>
        <w:ind w:firstLine="567"/>
        <w:jc w:val="both"/>
        <w:rPr>
          <w:sz w:val="28"/>
          <w:szCs w:val="28"/>
        </w:rPr>
      </w:pPr>
      <w:r w:rsidRPr="006D47DA">
        <w:rPr>
          <w:color w:val="000000"/>
          <w:sz w:val="28"/>
          <w:szCs w:val="28"/>
        </w:rPr>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963427" w:rsidRPr="006D47DA" w:rsidRDefault="00963427" w:rsidP="00963427">
      <w:pPr>
        <w:ind w:firstLine="567"/>
        <w:jc w:val="both"/>
        <w:rPr>
          <w:color w:val="000000"/>
          <w:sz w:val="28"/>
          <w:szCs w:val="28"/>
        </w:rPr>
      </w:pPr>
      <w:r w:rsidRPr="006D47DA">
        <w:rPr>
          <w:sz w:val="28"/>
          <w:szCs w:val="28"/>
        </w:rPr>
        <w:t>Для повышения качества питьевой воды значительное количество скважин в сельсовете подлежит ликвидации, но вместе с тем, проектируется строительство новых. Целесообразно провести их обследование для решения проблемы восстановления, что на 50 % дешевле строительства новых скважин. В то же время бурение скважин для введения в эксплуатацию нового подземного водоисточника питьевого назначения</w:t>
      </w:r>
      <w:r w:rsidRPr="006D47DA">
        <w:rPr>
          <w:color w:val="000000"/>
          <w:sz w:val="28"/>
          <w:szCs w:val="28"/>
        </w:rPr>
        <w:t xml:space="preserve"> желательно подтверждать данными специальных геофизических исследований, что в десятки раз может снизить затраты на их строительство. Проведение работ без обоснования санитарной надежности и охраны водоисточника недопустимо.</w:t>
      </w:r>
    </w:p>
    <w:p w:rsidR="00963427" w:rsidRPr="00F25471" w:rsidRDefault="00963427" w:rsidP="00F25471">
      <w:pPr>
        <w:pStyle w:val="a8"/>
        <w:tabs>
          <w:tab w:val="num" w:pos="0"/>
        </w:tabs>
        <w:spacing w:line="240" w:lineRule="auto"/>
        <w:ind w:firstLine="567"/>
        <w:jc w:val="both"/>
        <w:rPr>
          <w:rFonts w:ascii="Times New Roman" w:hAnsi="Times New Roman"/>
          <w:color w:val="000000"/>
          <w:sz w:val="28"/>
          <w:szCs w:val="28"/>
        </w:rPr>
      </w:pPr>
      <w:r w:rsidRPr="00F25471">
        <w:rPr>
          <w:rFonts w:ascii="Times New Roman" w:hAnsi="Times New Roman"/>
          <w:color w:val="000000"/>
          <w:sz w:val="28"/>
          <w:szCs w:val="28"/>
        </w:rPr>
        <w:t xml:space="preserve">При водоснабжении из подземных источников необходимо решить проблему комплексной обработки питьевой воды на основе блочно-модульного принципа последовательного устранения неблагоприятных свойств воды. При организации обезжелезивания воды одновременно </w:t>
      </w:r>
      <w:r w:rsidRPr="00F25471">
        <w:rPr>
          <w:rFonts w:ascii="Times New Roman" w:hAnsi="Times New Roman"/>
          <w:color w:val="000000"/>
          <w:sz w:val="28"/>
          <w:szCs w:val="28"/>
        </w:rPr>
        <w:lastRenderedPageBreak/>
        <w:t>должно осуществляться снижение ее газонасыщенности для предупреждения эффекта повторного насыщения ионами железа в водопроводной сети. В сельсовете может быть применена трех-четырех-блочная обработка воды: блок газоудаления и окисления, блок удаления железа (блок сорбции) и блок обеззараживания ультрафиолетовыми лучами. Вся схема водообработки будет работать по безреагентному принципу с минимальными энергетическими затратами.</w:t>
      </w:r>
    </w:p>
    <w:p w:rsidR="00963427" w:rsidRPr="00F25471" w:rsidRDefault="00963427" w:rsidP="00F25471">
      <w:pPr>
        <w:pStyle w:val="a8"/>
        <w:spacing w:line="240" w:lineRule="auto"/>
        <w:ind w:firstLine="851"/>
        <w:jc w:val="both"/>
        <w:rPr>
          <w:rFonts w:ascii="Times New Roman" w:hAnsi="Times New Roman"/>
          <w:b/>
          <w:sz w:val="28"/>
          <w:szCs w:val="28"/>
        </w:rPr>
      </w:pPr>
      <w:r w:rsidRPr="00F25471">
        <w:rPr>
          <w:rFonts w:ascii="Times New Roman" w:hAnsi="Times New Roman"/>
          <w:b/>
          <w:sz w:val="28"/>
          <w:szCs w:val="28"/>
        </w:rPr>
        <w:t>Комплекс мероприятий по охране почв, ландшафтов</w:t>
      </w:r>
    </w:p>
    <w:p w:rsidR="00963427" w:rsidRPr="006D47DA" w:rsidRDefault="00963427" w:rsidP="00963427">
      <w:pPr>
        <w:ind w:firstLine="567"/>
        <w:jc w:val="both"/>
        <w:rPr>
          <w:sz w:val="28"/>
          <w:szCs w:val="28"/>
        </w:rPr>
      </w:pPr>
      <w:r w:rsidRPr="006D47DA">
        <w:rPr>
          <w:sz w:val="28"/>
          <w:szCs w:val="28"/>
        </w:rPr>
        <w:t xml:space="preserve">Почва является одним из факторов среды обитания, оказывающих прямое и опосредованное влияние на состояние здоровья населения. Состав и свойства почвы находятся в тесной взаимосвязи с качеством и безопасностью атмосферного воздуха, питьевой воды и воды открытых водоемов, продовольственного сырья и пищевых продуктов. Почвы исследуемого района относятся к сильно нарушенным, нуждающимся в усиленной охране, в связи с полной распашкой пахотнопригодных почв и высоким техногенным загрязнением почв промышленной зоны Новосибирска. На данной территории имеет место водная эрозия почвы, смыв почв составляет 10-25 %. </w:t>
      </w:r>
    </w:p>
    <w:p w:rsidR="00963427" w:rsidRPr="006D47DA" w:rsidRDefault="00963427" w:rsidP="00963427">
      <w:pPr>
        <w:tabs>
          <w:tab w:val="left" w:pos="567"/>
        </w:tabs>
        <w:ind w:firstLine="567"/>
        <w:jc w:val="both"/>
        <w:rPr>
          <w:sz w:val="28"/>
          <w:szCs w:val="28"/>
        </w:rPr>
      </w:pPr>
      <w:r>
        <w:rPr>
          <w:sz w:val="28"/>
          <w:szCs w:val="28"/>
        </w:rPr>
        <w:t>Варламовский сельсовет расположен</w:t>
      </w:r>
      <w:r w:rsidRPr="006D47DA">
        <w:rPr>
          <w:sz w:val="28"/>
          <w:szCs w:val="28"/>
        </w:rPr>
        <w:t xml:space="preserve"> в </w:t>
      </w:r>
      <w:r w:rsidRPr="006D47DA">
        <w:rPr>
          <w:sz w:val="28"/>
          <w:szCs w:val="28"/>
          <w:lang w:val="en-US"/>
        </w:rPr>
        <w:t>I</w:t>
      </w:r>
      <w:r w:rsidRPr="006D47DA">
        <w:rPr>
          <w:sz w:val="28"/>
          <w:szCs w:val="28"/>
        </w:rPr>
        <w:t xml:space="preserve"> Лесной провинции, к Приобской области березово-осиновых лесов. Проектируемая территория р</w:t>
      </w:r>
      <w:r>
        <w:rPr>
          <w:sz w:val="28"/>
          <w:szCs w:val="28"/>
        </w:rPr>
        <w:t>находится</w:t>
      </w:r>
      <w:r w:rsidRPr="006D47DA">
        <w:rPr>
          <w:sz w:val="28"/>
          <w:szCs w:val="28"/>
        </w:rPr>
        <w:t xml:space="preserve"> в зоне серых лесных, черноземных оподзоленных и дерново-подзолистых почв. </w:t>
      </w:r>
    </w:p>
    <w:p w:rsidR="00963427" w:rsidRPr="005E1E54" w:rsidRDefault="00963427" w:rsidP="00963427">
      <w:pPr>
        <w:ind w:firstLine="567"/>
        <w:jc w:val="both"/>
        <w:rPr>
          <w:sz w:val="28"/>
          <w:szCs w:val="28"/>
        </w:rPr>
      </w:pPr>
      <w:r w:rsidRPr="005E1E54">
        <w:rPr>
          <w:sz w:val="28"/>
          <w:szCs w:val="28"/>
        </w:rPr>
        <w:t>Инженерно-геологические условия территории определяются структурно-тектоническими особенностями их строения; физико-механическими и несущими свойствами грунтов, залегающих в основании фундаментов зданий и сооружений; гидрогеологическими условиями; наличием экзогенных геологических процессов; степенью техногенной нагрузки на территорию.</w:t>
      </w:r>
    </w:p>
    <w:p w:rsidR="00963427" w:rsidRPr="00B14370" w:rsidRDefault="00963427" w:rsidP="00963427">
      <w:pPr>
        <w:ind w:firstLine="567"/>
        <w:jc w:val="both"/>
        <w:rPr>
          <w:sz w:val="28"/>
          <w:szCs w:val="28"/>
        </w:rPr>
      </w:pPr>
      <w:r w:rsidRPr="00B14370">
        <w:rPr>
          <w:sz w:val="28"/>
          <w:szCs w:val="28"/>
        </w:rPr>
        <w:t>Среди деградационных процессов, распространенными являются водная эрозия, заболачивание, загрязнение химическими токсикантами. Все эти процессы приводят к снижению плодородия почв, ухудшению качества продукции растениеводства и, как следствие, отрицательно влияют на качество жизни населения.</w:t>
      </w:r>
    </w:p>
    <w:p w:rsidR="00963427" w:rsidRPr="00B14370" w:rsidRDefault="00963427" w:rsidP="00963427">
      <w:pPr>
        <w:ind w:firstLine="567"/>
        <w:jc w:val="both"/>
        <w:rPr>
          <w:sz w:val="28"/>
          <w:szCs w:val="28"/>
        </w:rPr>
      </w:pPr>
      <w:r w:rsidRPr="00B14370">
        <w:rPr>
          <w:sz w:val="28"/>
          <w:szCs w:val="28"/>
        </w:rPr>
        <w:t>Основным источником химического загрязнения почвы является деятельность человека. Особенно остро стоит вопрос переработки и захоронения отходов производства и потребления. Отсутствие предприятий и технологий по переработке бытовых и некоторых видов промышленных отходов, несоответствие имеющихся мест захоронения и временного хранения отходов санитарно-гигиеническим требованиям приводит к бесконтрольному загрязнению почвы, зачастую превосходящему ее естественную способность к самоочищению.</w:t>
      </w:r>
    </w:p>
    <w:p w:rsidR="00963427" w:rsidRPr="00B14370" w:rsidRDefault="00963427" w:rsidP="00963427">
      <w:pPr>
        <w:ind w:firstLine="567"/>
        <w:jc w:val="both"/>
        <w:rPr>
          <w:sz w:val="28"/>
          <w:szCs w:val="28"/>
        </w:rPr>
      </w:pPr>
      <w:r w:rsidRPr="00B14370">
        <w:rPr>
          <w:sz w:val="28"/>
          <w:szCs w:val="28"/>
        </w:rPr>
        <w:t>Значительный вклад в химическое загрязнение почвы цинком, свинцом, марганцем, медью и другими токсичными веществами вносят выбросы и отходы  автотранспорта. Транспортными отходами являются:</w:t>
      </w:r>
    </w:p>
    <w:p w:rsidR="00963427" w:rsidRPr="00B14370" w:rsidRDefault="00963427" w:rsidP="00963427">
      <w:pPr>
        <w:ind w:firstLine="567"/>
        <w:jc w:val="both"/>
        <w:rPr>
          <w:sz w:val="28"/>
          <w:szCs w:val="28"/>
        </w:rPr>
      </w:pPr>
      <w:r w:rsidRPr="00B14370">
        <w:rPr>
          <w:sz w:val="28"/>
          <w:szCs w:val="28"/>
        </w:rPr>
        <w:lastRenderedPageBreak/>
        <w:t>•</w:t>
      </w:r>
      <w:r w:rsidRPr="00B14370">
        <w:rPr>
          <w:sz w:val="28"/>
          <w:szCs w:val="28"/>
        </w:rPr>
        <w:tab/>
        <w:t>снятые с эксплуатации, механически поврежденные, брошенные и разукомплектованные транспортные средства: кузова легковых, грузовых, специальных автомобилей, автобусов, сельскохозяйственные и строительно-дорожные машины, полуприцепы;</w:t>
      </w:r>
    </w:p>
    <w:p w:rsidR="00963427" w:rsidRPr="00B14370" w:rsidRDefault="00963427" w:rsidP="00963427">
      <w:pPr>
        <w:ind w:firstLine="567"/>
        <w:jc w:val="both"/>
        <w:rPr>
          <w:sz w:val="28"/>
          <w:szCs w:val="28"/>
        </w:rPr>
      </w:pPr>
      <w:r w:rsidRPr="00B14370">
        <w:rPr>
          <w:sz w:val="28"/>
          <w:szCs w:val="28"/>
        </w:rPr>
        <w:t>•</w:t>
      </w:r>
      <w:r w:rsidRPr="00B14370">
        <w:rPr>
          <w:sz w:val="28"/>
          <w:szCs w:val="28"/>
        </w:rPr>
        <w:tab/>
        <w:t>не подлежащие к использованию компоненты транспортных средств: двигатели, шасси, шины, электрооборудование, включая аккумуляторы и электролиты, подшипники качения, оборудование для технического обслуживания и ремонта транспортных средств, другие агрегаты и узлы;</w:t>
      </w:r>
    </w:p>
    <w:p w:rsidR="00963427" w:rsidRPr="00B14370" w:rsidRDefault="00963427" w:rsidP="00963427">
      <w:pPr>
        <w:ind w:firstLine="567"/>
        <w:jc w:val="both"/>
        <w:rPr>
          <w:sz w:val="28"/>
          <w:szCs w:val="28"/>
        </w:rPr>
      </w:pPr>
      <w:r w:rsidRPr="00B14370">
        <w:rPr>
          <w:sz w:val="28"/>
          <w:szCs w:val="28"/>
        </w:rPr>
        <w:t>•</w:t>
      </w:r>
      <w:r w:rsidRPr="00B14370">
        <w:rPr>
          <w:sz w:val="28"/>
          <w:szCs w:val="28"/>
        </w:rPr>
        <w:tab/>
        <w:t>расходуемые в процессе использования транспортных средств и бытовой техники конструкционные и эксплуатационные материалы;</w:t>
      </w:r>
    </w:p>
    <w:p w:rsidR="00963427" w:rsidRPr="00B14370" w:rsidRDefault="00963427" w:rsidP="00963427">
      <w:pPr>
        <w:ind w:firstLine="567"/>
        <w:jc w:val="both"/>
        <w:rPr>
          <w:sz w:val="28"/>
          <w:szCs w:val="28"/>
        </w:rPr>
      </w:pPr>
      <w:r w:rsidRPr="00B14370">
        <w:rPr>
          <w:sz w:val="28"/>
          <w:szCs w:val="28"/>
        </w:rPr>
        <w:t>•</w:t>
      </w:r>
      <w:r w:rsidRPr="00B14370">
        <w:rPr>
          <w:sz w:val="28"/>
          <w:szCs w:val="28"/>
        </w:rPr>
        <w:tab/>
        <w:t>отходы эксплуатации и переработки техники, промасленные ветошь и опилки.</w:t>
      </w:r>
    </w:p>
    <w:p w:rsidR="00963427" w:rsidRPr="00B14370" w:rsidRDefault="00963427" w:rsidP="00963427">
      <w:pPr>
        <w:ind w:firstLine="567"/>
        <w:jc w:val="both"/>
        <w:rPr>
          <w:sz w:val="28"/>
          <w:szCs w:val="28"/>
        </w:rPr>
      </w:pPr>
      <w:r w:rsidRPr="00B14370">
        <w:rPr>
          <w:sz w:val="28"/>
          <w:szCs w:val="28"/>
        </w:rPr>
        <w:t>Основным источникам техногенного поступления в почву тяжелых металлов также являются средства химизации сельского хозяйства. Привнесение тяжелых металлов в почву (на поля) происходит с ядохимикатами, удобрениями и сточными водами.</w:t>
      </w:r>
    </w:p>
    <w:p w:rsidR="00963427" w:rsidRPr="00B14370" w:rsidRDefault="00963427" w:rsidP="00963427">
      <w:pPr>
        <w:ind w:firstLine="567"/>
        <w:jc w:val="both"/>
        <w:rPr>
          <w:sz w:val="28"/>
          <w:szCs w:val="28"/>
        </w:rPr>
      </w:pPr>
      <w:r w:rsidRPr="00B14370">
        <w:rPr>
          <w:sz w:val="28"/>
          <w:szCs w:val="28"/>
        </w:rPr>
        <w:t>Применение ядохимикатов как средств защиты растений от вредителей и болезней сохраняет около 50% урожая, но пагубно влияют на микрофлору и микрофауну почвы, вызывают сдвиги в биохимическом и микробиологическом процессах. Рационализация применения ядохимикатов необходимо осуществлять путем оптимизации сроков, способов применения, соблюдения норм расхода, применения биологических методов защиты.</w:t>
      </w:r>
    </w:p>
    <w:p w:rsidR="00963427" w:rsidRPr="00B14370" w:rsidRDefault="00963427" w:rsidP="00963427">
      <w:pPr>
        <w:ind w:firstLine="567"/>
        <w:jc w:val="both"/>
        <w:rPr>
          <w:sz w:val="28"/>
          <w:szCs w:val="28"/>
        </w:rPr>
      </w:pPr>
      <w:r w:rsidRPr="00B14370">
        <w:rPr>
          <w:sz w:val="28"/>
          <w:szCs w:val="28"/>
        </w:rPr>
        <w:t>Одной из сложных агроэкологических проблем рационального использования, повышения плодородия и охраны черноземов является техногенная нагрузка на них. Под воздействием сельскохозяйственной техники происходит изменение структурного состава почвы. Этот процесс особенно ярко наблюдается в верхнем слое до глубины 20-30см. Различная технология уборки многолетних трав на черноземах по-разному влияет на их плотность, общую порозность и порозность аэрации.</w:t>
      </w:r>
    </w:p>
    <w:p w:rsidR="00963427" w:rsidRPr="00B14370" w:rsidRDefault="00963427" w:rsidP="00963427">
      <w:pPr>
        <w:pStyle w:val="23"/>
        <w:spacing w:after="0" w:line="240" w:lineRule="auto"/>
        <w:ind w:firstLine="567"/>
        <w:jc w:val="both"/>
        <w:rPr>
          <w:sz w:val="28"/>
          <w:szCs w:val="28"/>
        </w:rPr>
      </w:pPr>
      <w:r w:rsidRPr="00B14370">
        <w:rPr>
          <w:sz w:val="28"/>
          <w:szCs w:val="28"/>
        </w:rPr>
        <w:t>Сбор, удаление, обезвреживание и переработка твердых бытовых отходов (ТБО) являются взаимосвязанными этапами процесса санитарной очистки территорий населенных мест. Опасность отходов проявляется в загрязнении окружающей среды и опосредованном влиянии на здоровье человека. Вопрос сбора и удаления твердых бытовых отходов в сельсовете остается очень актуальным, поскольку сбор отходов, особенно в частном секторе, не организован надлежащим образом, что приводит к образованию несанкционированных свалок мусора. Система очистки селитебной территории остается несовершенной.  Анализ работы по данному разделу показывает, что наиболее неудовлетворительная ситуация складывается с состоянием санитарной очистки и сбором бытовых отходов в частном секторе. Причиной сложившейся ситуации в частном секторе является отсутствие планового вывоза бытовых отходов с территорий индивидуальной застройки.</w:t>
      </w:r>
    </w:p>
    <w:p w:rsidR="00963427" w:rsidRPr="00B14370" w:rsidRDefault="00963427" w:rsidP="00963427">
      <w:pPr>
        <w:pStyle w:val="23"/>
        <w:spacing w:after="0" w:line="240" w:lineRule="auto"/>
        <w:ind w:firstLine="567"/>
        <w:jc w:val="both"/>
        <w:rPr>
          <w:sz w:val="28"/>
          <w:szCs w:val="28"/>
        </w:rPr>
      </w:pPr>
      <w:r w:rsidRPr="00B14370">
        <w:rPr>
          <w:sz w:val="28"/>
          <w:szCs w:val="28"/>
        </w:rPr>
        <w:lastRenderedPageBreak/>
        <w:t>Санитарная очистка в благоустроенном жилье также не отвечает действующим санитарным нормам, что подтверждается жалобами населения на несвоевременный вывоз бытовых отходов. Система сбора, временного хранения и удаления отходов в сельсовете не соответствует требованиям санитарных правил содержания территорий населенных мест. Нарушена периодичность вывоза отходов. Места для временного хранения отходов не оборудованы в соответствии с требованиями санитарных правил. Принимаемые на сегодняшний день меры недостаточно эффективны.</w:t>
      </w:r>
    </w:p>
    <w:p w:rsidR="00963427" w:rsidRPr="00B14370" w:rsidRDefault="00963427" w:rsidP="00963427">
      <w:pPr>
        <w:pStyle w:val="23"/>
        <w:spacing w:after="0" w:line="240" w:lineRule="auto"/>
        <w:ind w:firstLine="567"/>
        <w:jc w:val="both"/>
        <w:rPr>
          <w:sz w:val="28"/>
          <w:szCs w:val="28"/>
        </w:rPr>
      </w:pPr>
      <w:r w:rsidRPr="00B14370">
        <w:rPr>
          <w:sz w:val="28"/>
          <w:szCs w:val="28"/>
        </w:rPr>
        <w:t>Основными нерешенными вопросами в сфере санитарной очистки территории остаются:</w:t>
      </w:r>
    </w:p>
    <w:p w:rsidR="00963427" w:rsidRPr="00B14370" w:rsidRDefault="00963427" w:rsidP="00963427">
      <w:pPr>
        <w:pStyle w:val="23"/>
        <w:spacing w:after="0" w:line="240" w:lineRule="auto"/>
        <w:ind w:firstLine="567"/>
        <w:jc w:val="both"/>
        <w:rPr>
          <w:sz w:val="28"/>
          <w:szCs w:val="28"/>
        </w:rPr>
      </w:pPr>
      <w:r w:rsidRPr="00B14370">
        <w:rPr>
          <w:sz w:val="28"/>
          <w:szCs w:val="28"/>
        </w:rPr>
        <w:t>- отсутствие системы селективного сбора, вывоза и переработки отходов;</w:t>
      </w:r>
    </w:p>
    <w:p w:rsidR="00963427" w:rsidRPr="00B14370" w:rsidRDefault="00963427" w:rsidP="00963427">
      <w:pPr>
        <w:pStyle w:val="23"/>
        <w:spacing w:after="0" w:line="240" w:lineRule="auto"/>
        <w:ind w:firstLine="567"/>
        <w:jc w:val="both"/>
        <w:rPr>
          <w:sz w:val="28"/>
          <w:szCs w:val="28"/>
        </w:rPr>
      </w:pPr>
      <w:r w:rsidRPr="00B14370">
        <w:rPr>
          <w:sz w:val="28"/>
          <w:szCs w:val="28"/>
        </w:rPr>
        <w:t xml:space="preserve">- отсутствие в достаточном количестве необходимой специализированной техники у эксплуатирующих организаций (служб ЖКХ). Службы ЖКХ, по причине недостаточной их оснащенности специализированной техникой, не в состоянии обеспечить организацию сбора, временного хранения и своевременного удаления твердых и жидких бытовых отходов в соответствии с требованиями санитарного законодательства. </w:t>
      </w:r>
    </w:p>
    <w:p w:rsidR="00963427" w:rsidRPr="00B14370" w:rsidRDefault="00963427" w:rsidP="00963427">
      <w:pPr>
        <w:ind w:firstLine="567"/>
        <w:jc w:val="both"/>
        <w:rPr>
          <w:sz w:val="28"/>
          <w:szCs w:val="28"/>
        </w:rPr>
      </w:pPr>
      <w:r w:rsidRPr="00B14370">
        <w:rPr>
          <w:sz w:val="28"/>
          <w:szCs w:val="28"/>
        </w:rPr>
        <w:t>Имеющийся в службах ЖКХ транспорт в аварийном состоянии, длительное время находится в состоянии вынужденного ремонта. Из-за низкой санитарной культуры населения активно загрязняется почва населенных мест.</w:t>
      </w:r>
    </w:p>
    <w:p w:rsidR="00963427" w:rsidRPr="00B14370" w:rsidRDefault="00963427" w:rsidP="00963427">
      <w:pPr>
        <w:pStyle w:val="23"/>
        <w:spacing w:after="0" w:line="240" w:lineRule="auto"/>
        <w:ind w:firstLine="567"/>
        <w:jc w:val="both"/>
        <w:rPr>
          <w:sz w:val="28"/>
          <w:szCs w:val="28"/>
        </w:rPr>
      </w:pPr>
      <w:r w:rsidRPr="00B14370">
        <w:rPr>
          <w:sz w:val="28"/>
          <w:szCs w:val="28"/>
        </w:rPr>
        <w:t xml:space="preserve"> На территории жилой застройки организовываются самовольные свалки бытового мусора, навоза.  Утилизация твердых бытовых отходов в сельсовете проводится на неусовершенствованных свалках, где обеззараживание отходов происходит почвенным методом.  Имеющиеся  мусорные  свалки  в целом недостаточно отвечают  требованиям  санитарных  правил </w:t>
      </w:r>
      <w:r w:rsidRPr="00B14370">
        <w:rPr>
          <w:i/>
          <w:sz w:val="28"/>
          <w:szCs w:val="28"/>
        </w:rPr>
        <w:t>СП 2.1.7.1038-01 «Гигиенические требования к устройству и содержанию полигонов для твердых бытовых отходов».</w:t>
      </w:r>
      <w:r w:rsidRPr="00B14370">
        <w:rPr>
          <w:sz w:val="28"/>
          <w:szCs w:val="28"/>
        </w:rPr>
        <w:t xml:space="preserve">  Не все свалки имеют ограждения либо обваловку. Не  выполнены  гигиенические  требования  к  устройству  хозяйственной  зоны.  Контроль  за  составом  поступающих на свалки отходов  и  распределением  их  не  осуществляется. Работы по утилизации ТБО проводятся не регулярно по причине отсутствия необходимой техники.  Нарушена технология изоляции отходов. Материально-техническая база служб ЖКХ неудовлетворительная. Периодически силами ЖКХ МО проводится очистка подъездных путей и буртование скопившегося мусора. </w:t>
      </w:r>
    </w:p>
    <w:p w:rsidR="00963427" w:rsidRDefault="00963427" w:rsidP="00963427">
      <w:pPr>
        <w:spacing w:line="276" w:lineRule="auto"/>
        <w:ind w:firstLine="567"/>
        <w:jc w:val="both"/>
        <w:rPr>
          <w:sz w:val="28"/>
          <w:szCs w:val="28"/>
        </w:rPr>
      </w:pPr>
      <w:r w:rsidRPr="00B14370">
        <w:rPr>
          <w:sz w:val="28"/>
          <w:szCs w:val="28"/>
        </w:rPr>
        <w:t>Расчет годового количества отходов  в разрезе населенных пунктов муниципального образования представлен в таблице.</w:t>
      </w:r>
    </w:p>
    <w:p w:rsidR="0027654D" w:rsidRDefault="0027654D" w:rsidP="00963427">
      <w:pPr>
        <w:spacing w:line="276" w:lineRule="auto"/>
        <w:ind w:firstLine="567"/>
        <w:jc w:val="both"/>
        <w:rPr>
          <w:sz w:val="28"/>
          <w:szCs w:val="28"/>
        </w:rPr>
      </w:pPr>
    </w:p>
    <w:p w:rsidR="0027654D" w:rsidRDefault="0027654D" w:rsidP="00963427">
      <w:pPr>
        <w:spacing w:line="276" w:lineRule="auto"/>
        <w:ind w:firstLine="567"/>
        <w:jc w:val="both"/>
        <w:rPr>
          <w:sz w:val="28"/>
          <w:szCs w:val="28"/>
        </w:rPr>
      </w:pPr>
    </w:p>
    <w:p w:rsidR="0027654D" w:rsidRDefault="0027654D" w:rsidP="00963427">
      <w:pPr>
        <w:spacing w:line="276" w:lineRule="auto"/>
        <w:ind w:firstLine="567"/>
        <w:jc w:val="both"/>
        <w:rPr>
          <w:sz w:val="28"/>
          <w:szCs w:val="28"/>
        </w:rPr>
      </w:pPr>
    </w:p>
    <w:p w:rsidR="0027654D" w:rsidRPr="00B14370" w:rsidRDefault="0027654D" w:rsidP="00963427">
      <w:pPr>
        <w:spacing w:line="276" w:lineRule="auto"/>
        <w:ind w:firstLine="567"/>
        <w:jc w:val="both"/>
        <w:rPr>
          <w:sz w:val="28"/>
          <w:szCs w:val="28"/>
        </w:rPr>
      </w:pPr>
    </w:p>
    <w:p w:rsidR="00963427" w:rsidRPr="0090616C" w:rsidRDefault="00963427" w:rsidP="00963427">
      <w:pPr>
        <w:spacing w:line="276" w:lineRule="auto"/>
        <w:ind w:firstLine="567"/>
        <w:jc w:val="right"/>
        <w:rPr>
          <w:sz w:val="28"/>
          <w:szCs w:val="28"/>
        </w:rPr>
      </w:pPr>
      <w:r w:rsidRPr="0090616C">
        <w:rPr>
          <w:sz w:val="28"/>
          <w:szCs w:val="28"/>
        </w:rPr>
        <w:lastRenderedPageBreak/>
        <w:t>Таблица</w:t>
      </w:r>
      <w:r w:rsidR="0090616C">
        <w:rPr>
          <w:sz w:val="28"/>
          <w:szCs w:val="28"/>
        </w:rPr>
        <w:t xml:space="preserve"> 23</w:t>
      </w:r>
    </w:p>
    <w:p w:rsidR="00963427" w:rsidRPr="00B14370" w:rsidRDefault="00963427" w:rsidP="00963427">
      <w:pPr>
        <w:spacing w:line="276" w:lineRule="auto"/>
        <w:ind w:firstLine="567"/>
        <w:jc w:val="center"/>
        <w:rPr>
          <w:sz w:val="28"/>
          <w:szCs w:val="28"/>
        </w:rPr>
      </w:pPr>
      <w:r w:rsidRPr="00B14370">
        <w:rPr>
          <w:sz w:val="28"/>
          <w:szCs w:val="28"/>
        </w:rPr>
        <w:t>Годовое количество отходов</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3714"/>
        <w:gridCol w:w="1606"/>
        <w:gridCol w:w="1454"/>
        <w:gridCol w:w="1980"/>
      </w:tblGrid>
      <w:tr w:rsidR="00963427" w:rsidRPr="00B14370" w:rsidTr="00081687">
        <w:trPr>
          <w:trHeight w:val="436"/>
        </w:trPr>
        <w:tc>
          <w:tcPr>
            <w:tcW w:w="534" w:type="dxa"/>
            <w:vMerge w:val="restart"/>
          </w:tcPr>
          <w:p w:rsidR="00963427" w:rsidRPr="00B14370" w:rsidRDefault="00963427" w:rsidP="00081687">
            <w:pPr>
              <w:spacing w:line="276" w:lineRule="auto"/>
              <w:ind w:right="-108"/>
              <w:rPr>
                <w:szCs w:val="28"/>
              </w:rPr>
            </w:pPr>
            <w:r w:rsidRPr="00B14370">
              <w:rPr>
                <w:szCs w:val="28"/>
              </w:rPr>
              <w:t>№ п/п</w:t>
            </w:r>
          </w:p>
        </w:tc>
        <w:tc>
          <w:tcPr>
            <w:tcW w:w="3714" w:type="dxa"/>
            <w:vMerge w:val="restart"/>
            <w:vAlign w:val="center"/>
          </w:tcPr>
          <w:p w:rsidR="00963427" w:rsidRPr="00B14370" w:rsidRDefault="00963427" w:rsidP="00081687">
            <w:pPr>
              <w:spacing w:line="276" w:lineRule="auto"/>
              <w:jc w:val="center"/>
              <w:rPr>
                <w:szCs w:val="28"/>
              </w:rPr>
            </w:pPr>
            <w:r w:rsidRPr="00B14370">
              <w:rPr>
                <w:szCs w:val="28"/>
              </w:rPr>
              <w:t>Наименования поселений</w:t>
            </w:r>
          </w:p>
        </w:tc>
        <w:tc>
          <w:tcPr>
            <w:tcW w:w="5040" w:type="dxa"/>
            <w:gridSpan w:val="3"/>
            <w:vAlign w:val="center"/>
          </w:tcPr>
          <w:p w:rsidR="00963427" w:rsidRPr="00B14370" w:rsidRDefault="00963427" w:rsidP="00081687">
            <w:pPr>
              <w:spacing w:line="276" w:lineRule="auto"/>
              <w:ind w:firstLine="567"/>
              <w:jc w:val="center"/>
              <w:rPr>
                <w:szCs w:val="28"/>
              </w:rPr>
            </w:pPr>
            <w:r w:rsidRPr="00B14370">
              <w:rPr>
                <w:szCs w:val="28"/>
              </w:rPr>
              <w:t>Наименование отходов</w:t>
            </w:r>
          </w:p>
        </w:tc>
      </w:tr>
      <w:tr w:rsidR="00963427" w:rsidRPr="00B14370" w:rsidTr="00081687">
        <w:trPr>
          <w:trHeight w:val="1345"/>
        </w:trPr>
        <w:tc>
          <w:tcPr>
            <w:tcW w:w="534" w:type="dxa"/>
            <w:vMerge/>
            <w:tcBorders>
              <w:bottom w:val="single" w:sz="4" w:space="0" w:color="auto"/>
            </w:tcBorders>
          </w:tcPr>
          <w:p w:rsidR="00963427" w:rsidRPr="00B14370" w:rsidRDefault="00963427" w:rsidP="00081687">
            <w:pPr>
              <w:spacing w:line="276" w:lineRule="auto"/>
              <w:ind w:right="-108"/>
              <w:jc w:val="center"/>
              <w:rPr>
                <w:szCs w:val="28"/>
              </w:rPr>
            </w:pPr>
          </w:p>
        </w:tc>
        <w:tc>
          <w:tcPr>
            <w:tcW w:w="3714" w:type="dxa"/>
            <w:vMerge/>
            <w:tcBorders>
              <w:bottom w:val="single" w:sz="4" w:space="0" w:color="auto"/>
            </w:tcBorders>
          </w:tcPr>
          <w:p w:rsidR="00963427" w:rsidRPr="00B14370" w:rsidRDefault="00963427" w:rsidP="00081687">
            <w:pPr>
              <w:spacing w:line="276" w:lineRule="auto"/>
              <w:ind w:firstLine="567"/>
              <w:jc w:val="center"/>
              <w:rPr>
                <w:szCs w:val="28"/>
              </w:rPr>
            </w:pPr>
          </w:p>
        </w:tc>
        <w:tc>
          <w:tcPr>
            <w:tcW w:w="1606" w:type="dxa"/>
            <w:tcBorders>
              <w:bottom w:val="single" w:sz="4" w:space="0" w:color="auto"/>
            </w:tcBorders>
          </w:tcPr>
          <w:p w:rsidR="00963427" w:rsidRPr="00B14370" w:rsidRDefault="00963427" w:rsidP="00081687">
            <w:pPr>
              <w:spacing w:line="276" w:lineRule="auto"/>
              <w:jc w:val="center"/>
              <w:rPr>
                <w:szCs w:val="28"/>
              </w:rPr>
            </w:pPr>
            <w:r w:rsidRPr="00B14370">
              <w:rPr>
                <w:szCs w:val="28"/>
              </w:rPr>
              <w:t>Твердые бытовые отходы,</w:t>
            </w:r>
          </w:p>
          <w:p w:rsidR="00963427" w:rsidRPr="00B14370" w:rsidRDefault="00963427" w:rsidP="00081687">
            <w:pPr>
              <w:spacing w:line="276" w:lineRule="auto"/>
              <w:jc w:val="center"/>
              <w:rPr>
                <w:szCs w:val="28"/>
              </w:rPr>
            </w:pPr>
            <w:r w:rsidRPr="00B14370">
              <w:rPr>
                <w:szCs w:val="28"/>
              </w:rPr>
              <w:t>тыс. т</w:t>
            </w:r>
          </w:p>
        </w:tc>
        <w:tc>
          <w:tcPr>
            <w:tcW w:w="1454" w:type="dxa"/>
            <w:tcBorders>
              <w:bottom w:val="single" w:sz="4" w:space="0" w:color="auto"/>
            </w:tcBorders>
          </w:tcPr>
          <w:p w:rsidR="00963427" w:rsidRPr="00B14370" w:rsidRDefault="00963427" w:rsidP="00081687">
            <w:pPr>
              <w:spacing w:line="276" w:lineRule="auto"/>
              <w:jc w:val="center"/>
              <w:rPr>
                <w:szCs w:val="28"/>
              </w:rPr>
            </w:pPr>
            <w:r w:rsidRPr="00B14370">
              <w:rPr>
                <w:szCs w:val="28"/>
              </w:rPr>
              <w:t>Жидкие нечистоты,</w:t>
            </w:r>
          </w:p>
          <w:p w:rsidR="00963427" w:rsidRPr="00B14370" w:rsidRDefault="00963427" w:rsidP="00081687">
            <w:pPr>
              <w:spacing w:line="276" w:lineRule="auto"/>
              <w:jc w:val="center"/>
              <w:rPr>
                <w:szCs w:val="28"/>
              </w:rPr>
            </w:pPr>
            <w:r w:rsidRPr="00B14370">
              <w:rPr>
                <w:szCs w:val="28"/>
              </w:rPr>
              <w:t>тыс. м</w:t>
            </w:r>
            <w:r w:rsidRPr="00B14370">
              <w:rPr>
                <w:szCs w:val="28"/>
                <w:vertAlign w:val="superscript"/>
              </w:rPr>
              <w:t>3</w:t>
            </w:r>
          </w:p>
        </w:tc>
        <w:tc>
          <w:tcPr>
            <w:tcW w:w="1980" w:type="dxa"/>
            <w:tcBorders>
              <w:bottom w:val="single" w:sz="4" w:space="0" w:color="auto"/>
            </w:tcBorders>
          </w:tcPr>
          <w:p w:rsidR="00963427" w:rsidRPr="00B14370" w:rsidRDefault="00963427" w:rsidP="00081687">
            <w:pPr>
              <w:spacing w:line="276" w:lineRule="auto"/>
              <w:jc w:val="center"/>
              <w:rPr>
                <w:szCs w:val="28"/>
              </w:rPr>
            </w:pPr>
            <w:r w:rsidRPr="00B14370">
              <w:rPr>
                <w:szCs w:val="28"/>
              </w:rPr>
              <w:t>Смет с улиц,</w:t>
            </w:r>
          </w:p>
          <w:p w:rsidR="00963427" w:rsidRPr="00B14370" w:rsidRDefault="00963427" w:rsidP="00081687">
            <w:pPr>
              <w:spacing w:line="276" w:lineRule="auto"/>
              <w:jc w:val="center"/>
              <w:rPr>
                <w:szCs w:val="28"/>
              </w:rPr>
            </w:pPr>
            <w:r w:rsidRPr="00B14370">
              <w:rPr>
                <w:szCs w:val="28"/>
              </w:rPr>
              <w:t>тыс. т</w:t>
            </w:r>
          </w:p>
        </w:tc>
      </w:tr>
      <w:tr w:rsidR="00963427" w:rsidRPr="00B14370" w:rsidTr="00081687">
        <w:trPr>
          <w:trHeight w:val="244"/>
        </w:trPr>
        <w:tc>
          <w:tcPr>
            <w:tcW w:w="534" w:type="dxa"/>
            <w:vAlign w:val="center"/>
          </w:tcPr>
          <w:p w:rsidR="00963427" w:rsidRPr="00B14370" w:rsidRDefault="00963427" w:rsidP="00081687">
            <w:pPr>
              <w:spacing w:line="276" w:lineRule="auto"/>
              <w:ind w:right="-108"/>
              <w:jc w:val="center"/>
              <w:rPr>
                <w:szCs w:val="28"/>
              </w:rPr>
            </w:pPr>
            <w:r w:rsidRPr="00B14370">
              <w:rPr>
                <w:szCs w:val="28"/>
              </w:rPr>
              <w:t>1</w:t>
            </w:r>
          </w:p>
        </w:tc>
        <w:tc>
          <w:tcPr>
            <w:tcW w:w="3714" w:type="dxa"/>
            <w:vAlign w:val="center"/>
          </w:tcPr>
          <w:p w:rsidR="00963427" w:rsidRPr="00B14370" w:rsidRDefault="00963427" w:rsidP="00081687">
            <w:pPr>
              <w:spacing w:line="276" w:lineRule="auto"/>
              <w:ind w:firstLine="33"/>
              <w:jc w:val="center"/>
              <w:rPr>
                <w:szCs w:val="28"/>
              </w:rPr>
            </w:pPr>
            <w:r w:rsidRPr="00B14370">
              <w:rPr>
                <w:szCs w:val="28"/>
              </w:rPr>
              <w:t>2</w:t>
            </w:r>
          </w:p>
        </w:tc>
        <w:tc>
          <w:tcPr>
            <w:tcW w:w="1606" w:type="dxa"/>
            <w:vAlign w:val="center"/>
          </w:tcPr>
          <w:p w:rsidR="00963427" w:rsidRPr="00B14370" w:rsidRDefault="00963427" w:rsidP="00081687">
            <w:pPr>
              <w:spacing w:line="276" w:lineRule="auto"/>
              <w:jc w:val="center"/>
              <w:rPr>
                <w:szCs w:val="28"/>
              </w:rPr>
            </w:pPr>
            <w:r w:rsidRPr="00B14370">
              <w:rPr>
                <w:szCs w:val="28"/>
              </w:rPr>
              <w:t>3</w:t>
            </w:r>
          </w:p>
        </w:tc>
        <w:tc>
          <w:tcPr>
            <w:tcW w:w="1454" w:type="dxa"/>
            <w:vAlign w:val="center"/>
          </w:tcPr>
          <w:p w:rsidR="00963427" w:rsidRPr="00B14370" w:rsidRDefault="00963427" w:rsidP="00081687">
            <w:pPr>
              <w:spacing w:line="276" w:lineRule="auto"/>
              <w:jc w:val="center"/>
              <w:rPr>
                <w:szCs w:val="28"/>
              </w:rPr>
            </w:pPr>
            <w:r w:rsidRPr="00B14370">
              <w:rPr>
                <w:szCs w:val="28"/>
              </w:rPr>
              <w:t>4</w:t>
            </w:r>
          </w:p>
        </w:tc>
        <w:tc>
          <w:tcPr>
            <w:tcW w:w="1980" w:type="dxa"/>
            <w:vAlign w:val="center"/>
          </w:tcPr>
          <w:p w:rsidR="00963427" w:rsidRPr="00B14370" w:rsidRDefault="00963427" w:rsidP="00081687">
            <w:pPr>
              <w:spacing w:line="276" w:lineRule="auto"/>
              <w:jc w:val="center"/>
              <w:rPr>
                <w:szCs w:val="28"/>
              </w:rPr>
            </w:pPr>
            <w:r w:rsidRPr="00B14370">
              <w:rPr>
                <w:szCs w:val="28"/>
              </w:rPr>
              <w:t>5</w:t>
            </w:r>
          </w:p>
        </w:tc>
      </w:tr>
      <w:tr w:rsidR="00963427" w:rsidRPr="00B14370" w:rsidTr="00081687">
        <w:tc>
          <w:tcPr>
            <w:tcW w:w="534" w:type="dxa"/>
            <w:vAlign w:val="center"/>
          </w:tcPr>
          <w:p w:rsidR="00963427" w:rsidRPr="00B14370" w:rsidRDefault="00963427" w:rsidP="00081687">
            <w:pPr>
              <w:spacing w:line="276" w:lineRule="auto"/>
              <w:ind w:right="-108"/>
              <w:rPr>
                <w:b/>
                <w:szCs w:val="28"/>
              </w:rPr>
            </w:pPr>
          </w:p>
        </w:tc>
        <w:tc>
          <w:tcPr>
            <w:tcW w:w="3714" w:type="dxa"/>
          </w:tcPr>
          <w:p w:rsidR="00963427" w:rsidRPr="00B14370" w:rsidRDefault="00963427" w:rsidP="00081687">
            <w:pPr>
              <w:spacing w:line="276" w:lineRule="auto"/>
              <w:rPr>
                <w:b/>
                <w:szCs w:val="28"/>
              </w:rPr>
            </w:pPr>
            <w:r>
              <w:rPr>
                <w:b/>
                <w:szCs w:val="28"/>
              </w:rPr>
              <w:t>Варламовское</w:t>
            </w:r>
            <w:r w:rsidRPr="00B14370">
              <w:rPr>
                <w:b/>
                <w:szCs w:val="28"/>
              </w:rPr>
              <w:t xml:space="preserve"> МО </w:t>
            </w:r>
          </w:p>
        </w:tc>
        <w:tc>
          <w:tcPr>
            <w:tcW w:w="1606" w:type="dxa"/>
            <w:vAlign w:val="center"/>
          </w:tcPr>
          <w:p w:rsidR="00963427" w:rsidRPr="00B14370" w:rsidRDefault="00963427" w:rsidP="00081687">
            <w:pPr>
              <w:spacing w:line="276" w:lineRule="auto"/>
              <w:jc w:val="center"/>
              <w:rPr>
                <w:b/>
                <w:szCs w:val="28"/>
              </w:rPr>
            </w:pPr>
            <w:r>
              <w:rPr>
                <w:b/>
                <w:szCs w:val="28"/>
              </w:rPr>
              <w:t>0,278</w:t>
            </w:r>
          </w:p>
        </w:tc>
        <w:tc>
          <w:tcPr>
            <w:tcW w:w="1454" w:type="dxa"/>
            <w:vAlign w:val="center"/>
          </w:tcPr>
          <w:p w:rsidR="00963427" w:rsidRPr="00B14370" w:rsidRDefault="00963427" w:rsidP="00081687">
            <w:pPr>
              <w:spacing w:line="276" w:lineRule="auto"/>
              <w:jc w:val="center"/>
              <w:rPr>
                <w:b/>
                <w:szCs w:val="28"/>
              </w:rPr>
            </w:pPr>
            <w:r>
              <w:rPr>
                <w:b/>
                <w:szCs w:val="28"/>
              </w:rPr>
              <w:t>1,85</w:t>
            </w:r>
          </w:p>
        </w:tc>
        <w:tc>
          <w:tcPr>
            <w:tcW w:w="1980" w:type="dxa"/>
            <w:vAlign w:val="center"/>
          </w:tcPr>
          <w:p w:rsidR="00963427" w:rsidRPr="00B14370" w:rsidRDefault="00963427" w:rsidP="00081687">
            <w:pPr>
              <w:spacing w:line="276" w:lineRule="auto"/>
              <w:jc w:val="center"/>
              <w:rPr>
                <w:b/>
                <w:szCs w:val="28"/>
              </w:rPr>
            </w:pPr>
            <w:r>
              <w:rPr>
                <w:b/>
                <w:szCs w:val="28"/>
              </w:rPr>
              <w:t>0,113</w:t>
            </w:r>
          </w:p>
        </w:tc>
      </w:tr>
      <w:tr w:rsidR="00963427" w:rsidRPr="00B14370" w:rsidTr="00081687">
        <w:tc>
          <w:tcPr>
            <w:tcW w:w="534" w:type="dxa"/>
            <w:vAlign w:val="center"/>
          </w:tcPr>
          <w:p w:rsidR="00963427" w:rsidRPr="00B14370" w:rsidRDefault="00963427" w:rsidP="00081687">
            <w:pPr>
              <w:spacing w:line="276" w:lineRule="auto"/>
              <w:ind w:right="-108"/>
              <w:rPr>
                <w:szCs w:val="28"/>
              </w:rPr>
            </w:pPr>
            <w:r w:rsidRPr="00B14370">
              <w:rPr>
                <w:szCs w:val="28"/>
              </w:rPr>
              <w:t>1.</w:t>
            </w:r>
          </w:p>
        </w:tc>
        <w:tc>
          <w:tcPr>
            <w:tcW w:w="3714" w:type="dxa"/>
          </w:tcPr>
          <w:p w:rsidR="00963427" w:rsidRPr="00B14370" w:rsidRDefault="00963427" w:rsidP="00081687">
            <w:pPr>
              <w:spacing w:line="276" w:lineRule="auto"/>
              <w:rPr>
                <w:szCs w:val="28"/>
              </w:rPr>
            </w:pPr>
            <w:r>
              <w:rPr>
                <w:szCs w:val="28"/>
              </w:rPr>
              <w:t>с. Варламово</w:t>
            </w:r>
          </w:p>
        </w:tc>
        <w:tc>
          <w:tcPr>
            <w:tcW w:w="1606" w:type="dxa"/>
            <w:vAlign w:val="center"/>
          </w:tcPr>
          <w:p w:rsidR="00963427" w:rsidRPr="00B14370" w:rsidRDefault="00963427" w:rsidP="00081687">
            <w:pPr>
              <w:spacing w:line="276" w:lineRule="auto"/>
              <w:jc w:val="center"/>
              <w:rPr>
                <w:szCs w:val="28"/>
              </w:rPr>
            </w:pPr>
            <w:r>
              <w:rPr>
                <w:szCs w:val="28"/>
              </w:rPr>
              <w:t>0,139</w:t>
            </w:r>
          </w:p>
        </w:tc>
        <w:tc>
          <w:tcPr>
            <w:tcW w:w="1454" w:type="dxa"/>
            <w:vAlign w:val="center"/>
          </w:tcPr>
          <w:p w:rsidR="00963427" w:rsidRPr="00B14370" w:rsidRDefault="00963427" w:rsidP="00081687">
            <w:pPr>
              <w:spacing w:line="276" w:lineRule="auto"/>
              <w:jc w:val="center"/>
              <w:rPr>
                <w:szCs w:val="28"/>
              </w:rPr>
            </w:pPr>
            <w:r>
              <w:rPr>
                <w:szCs w:val="28"/>
              </w:rPr>
              <w:t>0,93</w:t>
            </w:r>
          </w:p>
        </w:tc>
        <w:tc>
          <w:tcPr>
            <w:tcW w:w="1980" w:type="dxa"/>
            <w:vAlign w:val="center"/>
          </w:tcPr>
          <w:p w:rsidR="00963427" w:rsidRPr="00B14370" w:rsidRDefault="00963427" w:rsidP="00081687">
            <w:pPr>
              <w:spacing w:line="276" w:lineRule="auto"/>
              <w:jc w:val="center"/>
              <w:rPr>
                <w:szCs w:val="28"/>
              </w:rPr>
            </w:pPr>
            <w:r>
              <w:rPr>
                <w:szCs w:val="28"/>
              </w:rPr>
              <w:t>0,057</w:t>
            </w:r>
          </w:p>
        </w:tc>
      </w:tr>
      <w:tr w:rsidR="00963427" w:rsidRPr="00B14370" w:rsidTr="00081687">
        <w:tc>
          <w:tcPr>
            <w:tcW w:w="534" w:type="dxa"/>
            <w:vAlign w:val="center"/>
          </w:tcPr>
          <w:p w:rsidR="00963427" w:rsidRPr="00B14370" w:rsidRDefault="00963427" w:rsidP="00081687">
            <w:pPr>
              <w:spacing w:line="276" w:lineRule="auto"/>
              <w:ind w:right="-108"/>
              <w:rPr>
                <w:szCs w:val="28"/>
              </w:rPr>
            </w:pPr>
            <w:r w:rsidRPr="00B14370">
              <w:rPr>
                <w:szCs w:val="28"/>
              </w:rPr>
              <w:t>2.</w:t>
            </w:r>
          </w:p>
        </w:tc>
        <w:tc>
          <w:tcPr>
            <w:tcW w:w="3714" w:type="dxa"/>
          </w:tcPr>
          <w:p w:rsidR="00963427" w:rsidRPr="00B14370" w:rsidRDefault="00963427" w:rsidP="00081687">
            <w:pPr>
              <w:spacing w:line="276" w:lineRule="auto"/>
              <w:rPr>
                <w:szCs w:val="28"/>
              </w:rPr>
            </w:pPr>
            <w:r>
              <w:rPr>
                <w:szCs w:val="28"/>
              </w:rPr>
              <w:t>с. Б.-Черное</w:t>
            </w:r>
          </w:p>
        </w:tc>
        <w:tc>
          <w:tcPr>
            <w:tcW w:w="1606" w:type="dxa"/>
            <w:vAlign w:val="center"/>
          </w:tcPr>
          <w:p w:rsidR="00963427" w:rsidRPr="00B14370" w:rsidRDefault="00963427" w:rsidP="00081687">
            <w:pPr>
              <w:spacing w:line="276" w:lineRule="auto"/>
              <w:jc w:val="center"/>
              <w:rPr>
                <w:szCs w:val="28"/>
              </w:rPr>
            </w:pPr>
            <w:r>
              <w:rPr>
                <w:szCs w:val="28"/>
              </w:rPr>
              <w:t>0,111</w:t>
            </w:r>
          </w:p>
        </w:tc>
        <w:tc>
          <w:tcPr>
            <w:tcW w:w="1454" w:type="dxa"/>
            <w:vAlign w:val="center"/>
          </w:tcPr>
          <w:p w:rsidR="00963427" w:rsidRPr="00B14370" w:rsidRDefault="00963427" w:rsidP="00081687">
            <w:pPr>
              <w:spacing w:line="276" w:lineRule="auto"/>
              <w:jc w:val="center"/>
              <w:rPr>
                <w:szCs w:val="28"/>
              </w:rPr>
            </w:pPr>
            <w:r>
              <w:rPr>
                <w:szCs w:val="28"/>
              </w:rPr>
              <w:t>0,742</w:t>
            </w:r>
          </w:p>
        </w:tc>
        <w:tc>
          <w:tcPr>
            <w:tcW w:w="1980" w:type="dxa"/>
            <w:vAlign w:val="center"/>
          </w:tcPr>
          <w:p w:rsidR="00963427" w:rsidRPr="00B14370" w:rsidRDefault="00963427" w:rsidP="00081687">
            <w:pPr>
              <w:spacing w:line="276" w:lineRule="auto"/>
              <w:jc w:val="center"/>
              <w:rPr>
                <w:szCs w:val="28"/>
              </w:rPr>
            </w:pPr>
            <w:r>
              <w:rPr>
                <w:szCs w:val="28"/>
              </w:rPr>
              <w:t>0,046</w:t>
            </w:r>
          </w:p>
        </w:tc>
      </w:tr>
      <w:tr w:rsidR="00963427" w:rsidRPr="00B14370" w:rsidTr="00081687">
        <w:tc>
          <w:tcPr>
            <w:tcW w:w="534" w:type="dxa"/>
            <w:vAlign w:val="center"/>
          </w:tcPr>
          <w:p w:rsidR="00963427" w:rsidRPr="00B14370" w:rsidRDefault="00963427" w:rsidP="00081687">
            <w:pPr>
              <w:spacing w:line="276" w:lineRule="auto"/>
              <w:ind w:right="-108"/>
              <w:rPr>
                <w:szCs w:val="28"/>
              </w:rPr>
            </w:pPr>
            <w:r w:rsidRPr="00B14370">
              <w:rPr>
                <w:szCs w:val="28"/>
              </w:rPr>
              <w:t>3.</w:t>
            </w:r>
          </w:p>
        </w:tc>
        <w:tc>
          <w:tcPr>
            <w:tcW w:w="3714" w:type="dxa"/>
          </w:tcPr>
          <w:p w:rsidR="00963427" w:rsidRPr="00B14370" w:rsidRDefault="00963427" w:rsidP="00081687">
            <w:pPr>
              <w:spacing w:line="276" w:lineRule="auto"/>
              <w:rPr>
                <w:szCs w:val="28"/>
              </w:rPr>
            </w:pPr>
            <w:r>
              <w:rPr>
                <w:szCs w:val="28"/>
              </w:rPr>
              <w:t>с. Кандереп</w:t>
            </w:r>
          </w:p>
        </w:tc>
        <w:tc>
          <w:tcPr>
            <w:tcW w:w="1606" w:type="dxa"/>
            <w:vAlign w:val="center"/>
          </w:tcPr>
          <w:p w:rsidR="00963427" w:rsidRPr="00B14370" w:rsidRDefault="00963427" w:rsidP="00081687">
            <w:pPr>
              <w:spacing w:line="276" w:lineRule="auto"/>
              <w:jc w:val="center"/>
              <w:rPr>
                <w:szCs w:val="28"/>
              </w:rPr>
            </w:pPr>
            <w:r>
              <w:rPr>
                <w:szCs w:val="28"/>
              </w:rPr>
              <w:t>0,011</w:t>
            </w:r>
          </w:p>
        </w:tc>
        <w:tc>
          <w:tcPr>
            <w:tcW w:w="1454" w:type="dxa"/>
            <w:vAlign w:val="center"/>
          </w:tcPr>
          <w:p w:rsidR="00963427" w:rsidRPr="00B14370" w:rsidRDefault="00963427" w:rsidP="00081687">
            <w:pPr>
              <w:spacing w:line="276" w:lineRule="auto"/>
              <w:jc w:val="center"/>
              <w:rPr>
                <w:szCs w:val="28"/>
              </w:rPr>
            </w:pPr>
            <w:r>
              <w:rPr>
                <w:szCs w:val="28"/>
              </w:rPr>
              <w:t>0,072</w:t>
            </w:r>
          </w:p>
        </w:tc>
        <w:tc>
          <w:tcPr>
            <w:tcW w:w="1980" w:type="dxa"/>
            <w:vAlign w:val="center"/>
          </w:tcPr>
          <w:p w:rsidR="00963427" w:rsidRPr="00B14370" w:rsidRDefault="00963427" w:rsidP="00081687">
            <w:pPr>
              <w:spacing w:line="276" w:lineRule="auto"/>
              <w:jc w:val="center"/>
              <w:rPr>
                <w:szCs w:val="28"/>
              </w:rPr>
            </w:pPr>
            <w:r>
              <w:rPr>
                <w:szCs w:val="28"/>
              </w:rPr>
              <w:t>0,004</w:t>
            </w:r>
          </w:p>
        </w:tc>
      </w:tr>
      <w:tr w:rsidR="00963427" w:rsidRPr="00B14370" w:rsidTr="00081687">
        <w:tc>
          <w:tcPr>
            <w:tcW w:w="534" w:type="dxa"/>
            <w:vAlign w:val="center"/>
          </w:tcPr>
          <w:p w:rsidR="00963427" w:rsidRPr="00B14370" w:rsidRDefault="00963427" w:rsidP="00081687">
            <w:pPr>
              <w:spacing w:line="276" w:lineRule="auto"/>
              <w:ind w:right="-108"/>
              <w:rPr>
                <w:szCs w:val="28"/>
              </w:rPr>
            </w:pPr>
            <w:r>
              <w:rPr>
                <w:szCs w:val="28"/>
              </w:rPr>
              <w:t>4.</w:t>
            </w:r>
          </w:p>
        </w:tc>
        <w:tc>
          <w:tcPr>
            <w:tcW w:w="3714" w:type="dxa"/>
          </w:tcPr>
          <w:p w:rsidR="00963427" w:rsidRDefault="00963427" w:rsidP="00081687">
            <w:pPr>
              <w:spacing w:line="276" w:lineRule="auto"/>
              <w:rPr>
                <w:szCs w:val="28"/>
              </w:rPr>
            </w:pPr>
            <w:r>
              <w:rPr>
                <w:szCs w:val="28"/>
              </w:rPr>
              <w:t>с. Краснознаменка</w:t>
            </w:r>
          </w:p>
        </w:tc>
        <w:tc>
          <w:tcPr>
            <w:tcW w:w="1606" w:type="dxa"/>
            <w:vAlign w:val="center"/>
          </w:tcPr>
          <w:p w:rsidR="00963427" w:rsidRPr="00B14370" w:rsidRDefault="00963427" w:rsidP="00081687">
            <w:pPr>
              <w:spacing w:line="276" w:lineRule="auto"/>
              <w:jc w:val="center"/>
              <w:rPr>
                <w:szCs w:val="28"/>
              </w:rPr>
            </w:pPr>
            <w:r>
              <w:rPr>
                <w:szCs w:val="28"/>
              </w:rPr>
              <w:t>0,016</w:t>
            </w:r>
          </w:p>
        </w:tc>
        <w:tc>
          <w:tcPr>
            <w:tcW w:w="1454" w:type="dxa"/>
            <w:vAlign w:val="center"/>
          </w:tcPr>
          <w:p w:rsidR="00963427" w:rsidRPr="00B14370" w:rsidRDefault="00963427" w:rsidP="00081687">
            <w:pPr>
              <w:spacing w:line="276" w:lineRule="auto"/>
              <w:jc w:val="center"/>
              <w:rPr>
                <w:szCs w:val="28"/>
              </w:rPr>
            </w:pPr>
            <w:r>
              <w:rPr>
                <w:szCs w:val="28"/>
              </w:rPr>
              <w:t>0,106</w:t>
            </w:r>
          </w:p>
        </w:tc>
        <w:tc>
          <w:tcPr>
            <w:tcW w:w="1980" w:type="dxa"/>
            <w:vAlign w:val="center"/>
          </w:tcPr>
          <w:p w:rsidR="00963427" w:rsidRPr="00B14370" w:rsidRDefault="00963427" w:rsidP="00081687">
            <w:pPr>
              <w:spacing w:line="276" w:lineRule="auto"/>
              <w:jc w:val="center"/>
              <w:rPr>
                <w:szCs w:val="28"/>
              </w:rPr>
            </w:pPr>
            <w:r>
              <w:rPr>
                <w:szCs w:val="28"/>
              </w:rPr>
              <w:t>0,006</w:t>
            </w:r>
          </w:p>
        </w:tc>
      </w:tr>
      <w:tr w:rsidR="00963427" w:rsidRPr="00C96412" w:rsidTr="00081687">
        <w:tc>
          <w:tcPr>
            <w:tcW w:w="9288" w:type="dxa"/>
            <w:gridSpan w:val="5"/>
            <w:vAlign w:val="center"/>
          </w:tcPr>
          <w:p w:rsidR="00963427" w:rsidRPr="00B14370" w:rsidRDefault="00963427" w:rsidP="00081687">
            <w:pPr>
              <w:spacing w:line="276" w:lineRule="auto"/>
              <w:jc w:val="both"/>
              <w:rPr>
                <w:szCs w:val="28"/>
              </w:rPr>
            </w:pPr>
            <w:r w:rsidRPr="00B14370">
              <w:t xml:space="preserve">Примечание. Нормы образования отходов рассчитаны в соответствии со СНИП 2.07.01-89, твердые бытовые отходы – </w:t>
            </w:r>
            <w:smartTag w:uri="urn:schemas-microsoft-com:office:smarttags" w:element="metricconverter">
              <w:smartTagPr>
                <w:attr w:name="ProductID" w:val="300 кг"/>
              </w:smartTagPr>
              <w:r w:rsidRPr="00B14370">
                <w:t>300 кг</w:t>
              </w:r>
            </w:smartTag>
            <w:r w:rsidRPr="00B14370">
              <w:t xml:space="preserve"> на 1 чел./год, жидкие нечистоты – </w:t>
            </w:r>
            <w:smartTag w:uri="urn:schemas-microsoft-com:office:smarttags" w:element="metricconverter">
              <w:smartTagPr>
                <w:attr w:name="ProductID" w:val="2 м3"/>
              </w:smartTagPr>
              <w:r w:rsidRPr="00B14370">
                <w:t>2 м</w:t>
              </w:r>
              <w:r w:rsidRPr="00B14370">
                <w:rPr>
                  <w:vertAlign w:val="superscript"/>
                </w:rPr>
                <w:t>3</w:t>
              </w:r>
            </w:smartTag>
            <w:r w:rsidRPr="00B14370">
              <w:t>, на 1 чел./год, смет с 1 м твердых покрытий улиц, площадей и парков – 5 кг.</w:t>
            </w:r>
          </w:p>
        </w:tc>
      </w:tr>
    </w:tbl>
    <w:p w:rsidR="00963427" w:rsidRPr="00C96412" w:rsidRDefault="00963427" w:rsidP="00F25471">
      <w:pPr>
        <w:pStyle w:val="23"/>
        <w:spacing w:after="0" w:line="240" w:lineRule="auto"/>
        <w:ind w:firstLine="567"/>
        <w:jc w:val="both"/>
        <w:rPr>
          <w:sz w:val="28"/>
          <w:szCs w:val="28"/>
          <w:highlight w:val="lightGray"/>
        </w:rPr>
      </w:pPr>
    </w:p>
    <w:p w:rsidR="00963427" w:rsidRPr="00BE444B" w:rsidRDefault="00963427" w:rsidP="00F25471">
      <w:pPr>
        <w:pStyle w:val="a8"/>
        <w:tabs>
          <w:tab w:val="num" w:pos="0"/>
        </w:tabs>
        <w:spacing w:line="240" w:lineRule="auto"/>
        <w:ind w:firstLine="567"/>
        <w:rPr>
          <w:color w:val="000000"/>
          <w:sz w:val="28"/>
          <w:szCs w:val="28"/>
        </w:rPr>
      </w:pPr>
      <w:r w:rsidRPr="00BE444B">
        <w:rPr>
          <w:color w:val="000000"/>
          <w:sz w:val="28"/>
          <w:szCs w:val="28"/>
        </w:rPr>
        <w:t>Комплекс мер по охране почв, ландшафтов включает:</w:t>
      </w:r>
    </w:p>
    <w:p w:rsidR="00963427" w:rsidRPr="00BE444B" w:rsidRDefault="00963427" w:rsidP="00F25471">
      <w:pPr>
        <w:pStyle w:val="a"/>
        <w:ind w:firstLine="567"/>
        <w:rPr>
          <w:b w:val="0"/>
          <w:color w:val="000000"/>
          <w:sz w:val="28"/>
          <w:szCs w:val="28"/>
        </w:rPr>
      </w:pPr>
      <w:r w:rsidRPr="00BE444B">
        <w:rPr>
          <w:b w:val="0"/>
          <w:color w:val="000000"/>
          <w:sz w:val="28"/>
          <w:szCs w:val="28"/>
        </w:rPr>
        <w:t>- усовершенствование системы сбора и вывоза ТБО, приобретение необходимого оборудования и техники по обслуживанию вывоза ТБО;</w:t>
      </w:r>
    </w:p>
    <w:p w:rsidR="00963427" w:rsidRPr="00BE444B" w:rsidRDefault="00963427" w:rsidP="00F25471">
      <w:pPr>
        <w:pStyle w:val="a"/>
        <w:ind w:firstLine="567"/>
        <w:rPr>
          <w:b w:val="0"/>
          <w:sz w:val="28"/>
          <w:szCs w:val="28"/>
        </w:rPr>
      </w:pPr>
      <w:r w:rsidRPr="00BE444B">
        <w:rPr>
          <w:b w:val="0"/>
          <w:color w:val="000000"/>
          <w:sz w:val="28"/>
          <w:szCs w:val="28"/>
        </w:rPr>
        <w:t>-</w:t>
      </w:r>
      <w:r w:rsidRPr="00BE444B">
        <w:rPr>
          <w:b w:val="0"/>
          <w:sz w:val="28"/>
          <w:szCs w:val="28"/>
        </w:rPr>
        <w:t xml:space="preserve"> контроль за состоянием окружающей среды;</w:t>
      </w:r>
    </w:p>
    <w:p w:rsidR="00963427" w:rsidRPr="00BE444B" w:rsidRDefault="00963427" w:rsidP="00F25471">
      <w:pPr>
        <w:pStyle w:val="a"/>
        <w:ind w:firstLine="567"/>
        <w:rPr>
          <w:b w:val="0"/>
          <w:color w:val="000000"/>
          <w:sz w:val="28"/>
          <w:szCs w:val="28"/>
        </w:rPr>
      </w:pPr>
      <w:r w:rsidRPr="00BE444B">
        <w:rPr>
          <w:b w:val="0"/>
          <w:color w:val="000000"/>
          <w:sz w:val="28"/>
          <w:szCs w:val="28"/>
        </w:rPr>
        <w:t>- создание, организация и благоустройство санитарно-защитных зон;</w:t>
      </w:r>
    </w:p>
    <w:p w:rsidR="00963427" w:rsidRPr="00BE444B" w:rsidRDefault="00963427" w:rsidP="00F25471">
      <w:pPr>
        <w:pStyle w:val="a"/>
        <w:ind w:firstLine="567"/>
        <w:rPr>
          <w:b w:val="0"/>
          <w:sz w:val="28"/>
          <w:szCs w:val="28"/>
        </w:rPr>
      </w:pPr>
      <w:r w:rsidRPr="00BE444B">
        <w:rPr>
          <w:b w:val="0"/>
          <w:sz w:val="28"/>
          <w:szCs w:val="28"/>
        </w:rPr>
        <w:t>- организации полигонов твердых и жидких бытовых отходов, содержание свалок и производственный контроль по утилизации;</w:t>
      </w:r>
    </w:p>
    <w:p w:rsidR="00963427" w:rsidRPr="00BE444B" w:rsidRDefault="00963427" w:rsidP="00F25471">
      <w:pPr>
        <w:pStyle w:val="a"/>
        <w:ind w:firstLine="567"/>
        <w:rPr>
          <w:b w:val="0"/>
          <w:sz w:val="28"/>
          <w:szCs w:val="28"/>
        </w:rPr>
      </w:pPr>
      <w:r w:rsidRPr="00BE444B">
        <w:rPr>
          <w:b w:val="0"/>
          <w:sz w:val="28"/>
          <w:szCs w:val="28"/>
        </w:rPr>
        <w:t>- организация работ по ликвидации несанкционированных свалок и контроль за их увеличением;</w:t>
      </w:r>
    </w:p>
    <w:p w:rsidR="00963427" w:rsidRPr="00BE444B" w:rsidRDefault="00963427" w:rsidP="00F25471">
      <w:pPr>
        <w:pStyle w:val="a"/>
        <w:ind w:firstLine="567"/>
        <w:rPr>
          <w:b w:val="0"/>
          <w:sz w:val="28"/>
          <w:szCs w:val="28"/>
        </w:rPr>
      </w:pPr>
      <w:r w:rsidRPr="00BE444B">
        <w:rPr>
          <w:b w:val="0"/>
          <w:sz w:val="28"/>
          <w:szCs w:val="28"/>
        </w:rPr>
        <w:t>- организация сбора биологических отходов и организация вывоза ТБО в частном жилом секторе;</w:t>
      </w:r>
    </w:p>
    <w:p w:rsidR="00963427" w:rsidRPr="00BE444B" w:rsidRDefault="00963427" w:rsidP="00F25471">
      <w:pPr>
        <w:ind w:firstLine="567"/>
        <w:jc w:val="both"/>
        <w:rPr>
          <w:sz w:val="28"/>
          <w:szCs w:val="28"/>
        </w:rPr>
      </w:pPr>
      <w:r w:rsidRPr="00BE444B">
        <w:rPr>
          <w:b/>
          <w:sz w:val="28"/>
          <w:szCs w:val="28"/>
        </w:rPr>
        <w:t xml:space="preserve">- </w:t>
      </w:r>
      <w:r w:rsidRPr="00BE444B">
        <w:rPr>
          <w:sz w:val="28"/>
          <w:szCs w:val="28"/>
        </w:rPr>
        <w:t>разработка проектов мини-парков и рекреационных зон в жилой застройке;</w:t>
      </w:r>
    </w:p>
    <w:p w:rsidR="00963427" w:rsidRPr="00BE444B" w:rsidRDefault="00963427" w:rsidP="00F25471">
      <w:pPr>
        <w:pStyle w:val="a"/>
        <w:ind w:firstLine="567"/>
        <w:rPr>
          <w:b w:val="0"/>
          <w:sz w:val="28"/>
          <w:szCs w:val="28"/>
        </w:rPr>
      </w:pPr>
      <w:r w:rsidRPr="00BE444B">
        <w:rPr>
          <w:b w:val="0"/>
          <w:sz w:val="28"/>
          <w:szCs w:val="28"/>
        </w:rPr>
        <w:t>- в целях охраны почвенного покрова и ландшафтов рекомендуется не допускать нарушение почвенно-растительного покрова при строительных работах, вырубку древесно-кустарниковой растительности, уничтожение травяного покрова. Необходимо приведение в порядок полос отчуждения территорий, примыкающих к магистралям, складских и коммунальных территорий и создание единой системы зеленых насаждений;</w:t>
      </w:r>
    </w:p>
    <w:p w:rsidR="00963427" w:rsidRPr="00BE444B" w:rsidRDefault="00963427" w:rsidP="00F25471">
      <w:pPr>
        <w:pStyle w:val="a"/>
        <w:ind w:firstLine="567"/>
        <w:rPr>
          <w:b w:val="0"/>
          <w:sz w:val="28"/>
          <w:szCs w:val="28"/>
        </w:rPr>
      </w:pPr>
      <w:r w:rsidRPr="00BE444B">
        <w:rPr>
          <w:b w:val="0"/>
          <w:sz w:val="28"/>
          <w:szCs w:val="28"/>
        </w:rPr>
        <w:t>- рекультивация нарушенных земель по специально разработанным проектам.</w:t>
      </w:r>
    </w:p>
    <w:p w:rsidR="00963427" w:rsidRPr="00F25471" w:rsidRDefault="00963427" w:rsidP="00F25471">
      <w:pPr>
        <w:pStyle w:val="a"/>
        <w:ind w:firstLine="567"/>
        <w:rPr>
          <w:b w:val="0"/>
          <w:sz w:val="28"/>
          <w:szCs w:val="28"/>
        </w:rPr>
      </w:pPr>
      <w:r w:rsidRPr="00BE444B">
        <w:rPr>
          <w:b w:val="0"/>
          <w:sz w:val="28"/>
          <w:szCs w:val="28"/>
        </w:rPr>
        <w:lastRenderedPageBreak/>
        <w:t xml:space="preserve">В целях повышения качества окружающей среды, обеспечения роста благосостояния и качества жизни населения администрацией </w:t>
      </w:r>
      <w:r>
        <w:rPr>
          <w:b w:val="0"/>
          <w:sz w:val="28"/>
          <w:szCs w:val="28"/>
        </w:rPr>
        <w:t>Варламовского</w:t>
      </w:r>
      <w:r w:rsidRPr="00BE444B">
        <w:rPr>
          <w:b w:val="0"/>
          <w:sz w:val="28"/>
          <w:szCs w:val="28"/>
        </w:rPr>
        <w:t xml:space="preserve"> сельсовета в настоящее время разработана «Комплексная программа социально-экономического развития </w:t>
      </w:r>
      <w:r>
        <w:rPr>
          <w:b w:val="0"/>
          <w:sz w:val="28"/>
          <w:szCs w:val="28"/>
        </w:rPr>
        <w:t>Варламовского</w:t>
      </w:r>
      <w:r w:rsidRPr="00BE444B">
        <w:rPr>
          <w:b w:val="0"/>
          <w:sz w:val="28"/>
          <w:szCs w:val="28"/>
        </w:rPr>
        <w:t xml:space="preserve"> сельсовета Болотнинского района Новосибирской области на 2011- 2025 гг.» и выполняется в том числе, перечень первоочередных мероприятий по организации и внедрению более эффективной системы обращения с отходами ТБО, усовершенствование системы сбора и вывоза ТБО, приобретение необходимого оборудования и техники по обслуживанию вывоза ТБО, ликвидации несанкционированных  свалок.</w:t>
      </w:r>
    </w:p>
    <w:p w:rsidR="00963427" w:rsidRPr="00D84AA8" w:rsidRDefault="00963427" w:rsidP="00963427">
      <w:pPr>
        <w:ind w:firstLine="567"/>
        <w:jc w:val="center"/>
        <w:rPr>
          <w:rFonts w:cs="Arial"/>
          <w:b/>
          <w:bCs/>
          <w:iCs/>
          <w:sz w:val="28"/>
        </w:rPr>
      </w:pPr>
      <w:r w:rsidRPr="00D84AA8">
        <w:rPr>
          <w:rFonts w:cs="Arial"/>
          <w:b/>
          <w:bCs/>
          <w:iCs/>
          <w:sz w:val="28"/>
        </w:rPr>
        <w:t>Искусственно созданные зеленые насаждения</w:t>
      </w:r>
    </w:p>
    <w:p w:rsidR="00963427" w:rsidRPr="00D84AA8" w:rsidRDefault="00963427" w:rsidP="00963427">
      <w:pPr>
        <w:ind w:firstLine="567"/>
        <w:jc w:val="both"/>
        <w:rPr>
          <w:rFonts w:cs="Arial"/>
          <w:sz w:val="28"/>
        </w:rPr>
      </w:pPr>
      <w:r w:rsidRPr="00D84AA8">
        <w:rPr>
          <w:rFonts w:cs="Arial"/>
          <w:sz w:val="28"/>
        </w:rPr>
        <w:t xml:space="preserve">Наряду с лесами большое значение имеют полезащитные, овражно-балочные насаждения. Полезащитные, овражно-балочные насаждения на землях сельскохозяйственного назначения, автомобильного транспорта и поселения, предназначены для обеспечения защиты земель от воздействия неблагоприятных природных, антропогенных и техногенных явлений.  </w:t>
      </w:r>
    </w:p>
    <w:p w:rsidR="00963427" w:rsidRPr="00D84AA8" w:rsidRDefault="00963427" w:rsidP="00963427">
      <w:pPr>
        <w:ind w:firstLine="567"/>
        <w:jc w:val="both"/>
        <w:rPr>
          <w:sz w:val="28"/>
        </w:rPr>
      </w:pPr>
      <w:r w:rsidRPr="00D84AA8">
        <w:rPr>
          <w:sz w:val="28"/>
        </w:rPr>
        <w:t>Система защитных лесонасаждений включает: полезащитные – ветро- и стокорегулирующие лесные полосы; противоэрозионные – приовражные и прибалочные полосы; в гидрографической сети – в овражно-балочных системах вокруг водоемов; а также насаждения на песках и других непригодных для сельскохозяйственного использования землях.</w:t>
      </w:r>
    </w:p>
    <w:p w:rsidR="00963427" w:rsidRPr="00D84AA8" w:rsidRDefault="00963427" w:rsidP="00963427">
      <w:pPr>
        <w:ind w:firstLine="567"/>
        <w:jc w:val="both"/>
        <w:rPr>
          <w:sz w:val="28"/>
        </w:rPr>
      </w:pPr>
      <w:r w:rsidRPr="00D84AA8">
        <w:rPr>
          <w:sz w:val="28"/>
        </w:rPr>
        <w:t>В полезащитную полосу вводят, как правило, одну главную породу и 2-3 сопутствующих пород. Для ускорения защитного действия лесных полос из медленно растущих пород в теневой опушечный ряд рекомендуется вводить быстрорастущую породу (березу, лиственницу, тополь). На сухих песчаных почвах полосы создают из сосны обыкновенной, на свежих и влажных – из березы повислой, тополей.</w:t>
      </w:r>
    </w:p>
    <w:p w:rsidR="00963427" w:rsidRPr="00D84AA8" w:rsidRDefault="00963427" w:rsidP="00963427">
      <w:pPr>
        <w:ind w:firstLine="567"/>
        <w:jc w:val="both"/>
        <w:rPr>
          <w:sz w:val="28"/>
        </w:rPr>
      </w:pPr>
      <w:r w:rsidRPr="00D84AA8">
        <w:rPr>
          <w:sz w:val="28"/>
        </w:rPr>
        <w:t>Посадку стандартных сенцев, саженцев укорененных черенков (посев желудей) следует производить по черному пару. Посадка по весновспашке ведет к зарастанию полос сорняками, плохой приживаемости и замедленному росту.</w:t>
      </w:r>
    </w:p>
    <w:p w:rsidR="00963427" w:rsidRPr="00D84AA8" w:rsidRDefault="00963427" w:rsidP="00963427">
      <w:pPr>
        <w:ind w:firstLine="567"/>
        <w:jc w:val="both"/>
        <w:rPr>
          <w:rFonts w:cs="Arial"/>
          <w:sz w:val="28"/>
        </w:rPr>
      </w:pPr>
      <w:r w:rsidRPr="00D84AA8">
        <w:rPr>
          <w:rFonts w:cs="Arial"/>
          <w:sz w:val="28"/>
        </w:rPr>
        <w:t xml:space="preserve">Озеленение жилых участков селитебной территории характерно для одноэтажной усадебной застройки. Здесь преобладают посадки плодовых деревьев, ягодных кустарников и огородных культур, многочисленны декоративные кустарники и цветники. Состояние этих посадок можно охарактеризовать как хорошее. </w:t>
      </w:r>
    </w:p>
    <w:p w:rsidR="00963427" w:rsidRPr="00D84AA8" w:rsidRDefault="00963427" w:rsidP="00963427">
      <w:pPr>
        <w:ind w:firstLine="567"/>
        <w:jc w:val="both"/>
        <w:rPr>
          <w:sz w:val="28"/>
        </w:rPr>
      </w:pPr>
      <w:r w:rsidRPr="00D84AA8">
        <w:rPr>
          <w:sz w:val="28"/>
        </w:rPr>
        <w:t>Озелененные территории – объекты градостроительного нормирования – представлены в виде парков, садов, скверов, бульваров, территорий зеленых насаждений в составе участков жилой, общественной, производственной застройки.</w:t>
      </w:r>
    </w:p>
    <w:p w:rsidR="00963427" w:rsidRPr="00D84AA8" w:rsidRDefault="00963427" w:rsidP="00963427">
      <w:pPr>
        <w:pStyle w:val="ConsPlusNormal"/>
        <w:widowControl/>
        <w:ind w:firstLine="567"/>
        <w:jc w:val="both"/>
        <w:rPr>
          <w:rFonts w:ascii="Times New Roman" w:hAnsi="Times New Roman" w:cs="Times New Roman"/>
          <w:sz w:val="28"/>
          <w:szCs w:val="28"/>
        </w:rPr>
      </w:pPr>
      <w:r w:rsidRPr="00D84AA8">
        <w:rPr>
          <w:rFonts w:ascii="Times New Roman" w:hAnsi="Times New Roman" w:cs="Times New Roman"/>
          <w:sz w:val="28"/>
          <w:szCs w:val="28"/>
        </w:rPr>
        <w:t xml:space="preserve">Озелененные территории общего пользования, выделяемые в составе рекреационных зон, размещаются во взаимосвязи преимущественно с жилыми и общественно-деловыми зонами. </w:t>
      </w:r>
    </w:p>
    <w:p w:rsidR="00963427" w:rsidRPr="00D84AA8" w:rsidRDefault="00963427" w:rsidP="00963427">
      <w:pPr>
        <w:pStyle w:val="ConsPlusNormal"/>
        <w:widowControl/>
        <w:ind w:firstLine="567"/>
        <w:jc w:val="both"/>
        <w:rPr>
          <w:rFonts w:ascii="Times New Roman" w:hAnsi="Times New Roman" w:cs="Times New Roman"/>
          <w:sz w:val="28"/>
          <w:szCs w:val="28"/>
        </w:rPr>
      </w:pPr>
      <w:r w:rsidRPr="00D84AA8">
        <w:rPr>
          <w:rFonts w:ascii="Times New Roman" w:hAnsi="Times New Roman" w:cs="Times New Roman"/>
          <w:sz w:val="28"/>
          <w:szCs w:val="28"/>
        </w:rPr>
        <w:lastRenderedPageBreak/>
        <w:t>Площадь озелененных территорий общего пользования – парков, садов, бульваров, скверов, размещаемых на селитебной территории сельских поселений, следует принимать по таблице.</w:t>
      </w:r>
    </w:p>
    <w:p w:rsidR="00963427" w:rsidRPr="0090616C" w:rsidRDefault="00963427" w:rsidP="00963427">
      <w:pPr>
        <w:jc w:val="right"/>
        <w:rPr>
          <w:sz w:val="28"/>
          <w:lang w:eastAsia="en-US" w:bidi="en-US"/>
        </w:rPr>
      </w:pPr>
      <w:r w:rsidRPr="0090616C">
        <w:rPr>
          <w:sz w:val="28"/>
          <w:lang w:eastAsia="en-US" w:bidi="en-US"/>
        </w:rPr>
        <w:t>Таблица</w:t>
      </w:r>
      <w:r w:rsidR="0090616C" w:rsidRPr="0090616C">
        <w:rPr>
          <w:sz w:val="28"/>
          <w:lang w:eastAsia="en-US" w:bidi="en-US"/>
        </w:rPr>
        <w:t xml:space="preserve"> 24</w:t>
      </w:r>
    </w:p>
    <w:p w:rsidR="00963427" w:rsidRPr="00D84AA8" w:rsidRDefault="00963427" w:rsidP="00963427">
      <w:pPr>
        <w:pStyle w:val="ConsPlusNormal"/>
        <w:widowControl/>
        <w:ind w:firstLine="567"/>
        <w:jc w:val="center"/>
        <w:rPr>
          <w:rFonts w:ascii="Times New Roman" w:hAnsi="Times New Roman" w:cs="Times New Roman"/>
          <w:iCs/>
          <w:sz w:val="28"/>
          <w:szCs w:val="28"/>
        </w:rPr>
      </w:pPr>
      <w:r w:rsidRPr="00D84AA8">
        <w:rPr>
          <w:rFonts w:ascii="Times New Roman" w:hAnsi="Times New Roman" w:cs="Times New Roman"/>
          <w:iCs/>
          <w:sz w:val="28"/>
          <w:szCs w:val="28"/>
        </w:rPr>
        <w:t xml:space="preserve">Норма озеленения  территорий общего пользования </w:t>
      </w:r>
    </w:p>
    <w:tbl>
      <w:tblPr>
        <w:tblW w:w="10254" w:type="dxa"/>
        <w:jc w:val="center"/>
        <w:tblInd w:w="70" w:type="dxa"/>
        <w:tblLayout w:type="fixed"/>
        <w:tblCellMar>
          <w:left w:w="70" w:type="dxa"/>
          <w:right w:w="70" w:type="dxa"/>
        </w:tblCellMar>
        <w:tblLook w:val="0000"/>
      </w:tblPr>
      <w:tblGrid>
        <w:gridCol w:w="1861"/>
        <w:gridCol w:w="4197"/>
        <w:gridCol w:w="4196"/>
      </w:tblGrid>
      <w:tr w:rsidR="00963427" w:rsidRPr="00D84AA8" w:rsidTr="00081687">
        <w:trPr>
          <w:cantSplit/>
          <w:trHeight w:val="206"/>
          <w:jc w:val="center"/>
        </w:trPr>
        <w:tc>
          <w:tcPr>
            <w:tcW w:w="1861" w:type="dxa"/>
            <w:vMerge w:val="restart"/>
            <w:tcBorders>
              <w:top w:val="single" w:sz="4" w:space="0" w:color="000000"/>
              <w:left w:val="single" w:sz="4" w:space="0" w:color="000000"/>
              <w:bottom w:val="single" w:sz="4" w:space="0" w:color="000000"/>
            </w:tcBorders>
            <w:vAlign w:val="center"/>
          </w:tcPr>
          <w:p w:rsidR="00963427" w:rsidRPr="00D84AA8" w:rsidRDefault="00963427" w:rsidP="00081687">
            <w:pPr>
              <w:pStyle w:val="ConsPlusNormal"/>
              <w:widowControl/>
              <w:snapToGrid w:val="0"/>
              <w:ind w:firstLine="0"/>
              <w:rPr>
                <w:rFonts w:ascii="Times New Roman" w:hAnsi="Times New Roman" w:cs="Times New Roman"/>
                <w:sz w:val="24"/>
                <w:szCs w:val="24"/>
              </w:rPr>
            </w:pPr>
            <w:r w:rsidRPr="00D84AA8">
              <w:rPr>
                <w:rFonts w:ascii="Times New Roman" w:hAnsi="Times New Roman" w:cs="Times New Roman"/>
                <w:sz w:val="24"/>
                <w:szCs w:val="24"/>
              </w:rPr>
              <w:t>Озелененные территории общего пользования</w:t>
            </w:r>
          </w:p>
        </w:tc>
        <w:tc>
          <w:tcPr>
            <w:tcW w:w="8393" w:type="dxa"/>
            <w:gridSpan w:val="2"/>
            <w:tcBorders>
              <w:top w:val="single" w:sz="4" w:space="0" w:color="000000"/>
              <w:left w:val="single" w:sz="4" w:space="0" w:color="000000"/>
              <w:bottom w:val="single" w:sz="4" w:space="0" w:color="000000"/>
              <w:right w:val="single" w:sz="4" w:space="0" w:color="000000"/>
            </w:tcBorders>
            <w:vAlign w:val="center"/>
          </w:tcPr>
          <w:p w:rsidR="00963427" w:rsidRPr="00D84AA8" w:rsidRDefault="00963427" w:rsidP="00081687">
            <w:pPr>
              <w:pStyle w:val="ConsPlusNormal"/>
              <w:widowControl/>
              <w:snapToGrid w:val="0"/>
              <w:ind w:firstLine="567"/>
              <w:jc w:val="center"/>
              <w:rPr>
                <w:rFonts w:ascii="Times New Roman" w:hAnsi="Times New Roman" w:cs="Times New Roman"/>
                <w:sz w:val="24"/>
                <w:szCs w:val="24"/>
              </w:rPr>
            </w:pPr>
            <w:r w:rsidRPr="00D84AA8">
              <w:rPr>
                <w:rFonts w:ascii="Times New Roman" w:hAnsi="Times New Roman" w:cs="Times New Roman"/>
                <w:sz w:val="24"/>
                <w:szCs w:val="24"/>
              </w:rPr>
              <w:t>Площадь озелененных территорий, м</w:t>
            </w:r>
            <w:r w:rsidRPr="00D84AA8">
              <w:rPr>
                <w:rFonts w:ascii="Times New Roman" w:hAnsi="Times New Roman" w:cs="Times New Roman"/>
                <w:sz w:val="24"/>
                <w:szCs w:val="24"/>
                <w:vertAlign w:val="superscript"/>
              </w:rPr>
              <w:t>2</w:t>
            </w:r>
            <w:r w:rsidRPr="00D84AA8">
              <w:rPr>
                <w:rFonts w:ascii="Times New Roman" w:hAnsi="Times New Roman" w:cs="Times New Roman"/>
                <w:sz w:val="24"/>
                <w:szCs w:val="24"/>
              </w:rPr>
              <w:t>/чел.</w:t>
            </w:r>
          </w:p>
        </w:tc>
      </w:tr>
      <w:tr w:rsidR="00963427" w:rsidRPr="00D84AA8" w:rsidTr="00081687">
        <w:trPr>
          <w:cantSplit/>
          <w:trHeight w:val="628"/>
          <w:jc w:val="center"/>
        </w:trPr>
        <w:tc>
          <w:tcPr>
            <w:tcW w:w="1861" w:type="dxa"/>
            <w:vMerge/>
            <w:tcBorders>
              <w:top w:val="single" w:sz="4" w:space="0" w:color="000000"/>
              <w:left w:val="single" w:sz="4" w:space="0" w:color="000000"/>
              <w:bottom w:val="single" w:sz="4" w:space="0" w:color="000000"/>
            </w:tcBorders>
            <w:vAlign w:val="center"/>
          </w:tcPr>
          <w:p w:rsidR="00963427" w:rsidRPr="00D84AA8" w:rsidRDefault="00963427" w:rsidP="00081687">
            <w:pPr>
              <w:ind w:firstLine="567"/>
              <w:jc w:val="center"/>
            </w:pPr>
          </w:p>
        </w:tc>
        <w:tc>
          <w:tcPr>
            <w:tcW w:w="4197" w:type="dxa"/>
            <w:tcBorders>
              <w:top w:val="single" w:sz="4" w:space="0" w:color="000000"/>
              <w:left w:val="single" w:sz="4" w:space="0" w:color="000000"/>
              <w:bottom w:val="single" w:sz="4" w:space="0" w:color="000000"/>
              <w:right w:val="single" w:sz="4" w:space="0" w:color="000000"/>
            </w:tcBorders>
            <w:vAlign w:val="center"/>
          </w:tcPr>
          <w:p w:rsidR="00963427" w:rsidRPr="00D84AA8" w:rsidRDefault="00963427" w:rsidP="00081687">
            <w:pPr>
              <w:pStyle w:val="ConsPlusNormal"/>
              <w:widowControl/>
              <w:snapToGrid w:val="0"/>
              <w:ind w:firstLine="567"/>
              <w:jc w:val="center"/>
              <w:rPr>
                <w:rFonts w:ascii="Times New Roman" w:hAnsi="Times New Roman" w:cs="Times New Roman"/>
                <w:sz w:val="24"/>
                <w:szCs w:val="24"/>
              </w:rPr>
            </w:pPr>
            <w:r w:rsidRPr="00D84AA8">
              <w:rPr>
                <w:rFonts w:ascii="Times New Roman" w:hAnsi="Times New Roman" w:cs="Times New Roman"/>
                <w:sz w:val="24"/>
                <w:szCs w:val="24"/>
              </w:rPr>
              <w:t>малых городов</w:t>
            </w:r>
          </w:p>
        </w:tc>
        <w:tc>
          <w:tcPr>
            <w:tcW w:w="4196" w:type="dxa"/>
            <w:tcBorders>
              <w:top w:val="single" w:sz="4" w:space="0" w:color="000000"/>
              <w:left w:val="single" w:sz="4" w:space="0" w:color="000000"/>
              <w:right w:val="single" w:sz="4" w:space="0" w:color="000000"/>
            </w:tcBorders>
            <w:vAlign w:val="center"/>
          </w:tcPr>
          <w:p w:rsidR="00963427" w:rsidRPr="00D84AA8" w:rsidRDefault="00963427" w:rsidP="00081687">
            <w:pPr>
              <w:pStyle w:val="ConsPlusNormal"/>
              <w:widowControl/>
              <w:snapToGrid w:val="0"/>
              <w:ind w:firstLine="567"/>
              <w:jc w:val="center"/>
              <w:rPr>
                <w:rFonts w:ascii="Times New Roman" w:hAnsi="Times New Roman" w:cs="Times New Roman"/>
                <w:sz w:val="24"/>
                <w:szCs w:val="24"/>
              </w:rPr>
            </w:pPr>
            <w:r w:rsidRPr="00D84AA8">
              <w:rPr>
                <w:rFonts w:ascii="Times New Roman" w:hAnsi="Times New Roman" w:cs="Times New Roman"/>
                <w:sz w:val="24"/>
                <w:szCs w:val="24"/>
              </w:rPr>
              <w:t>сельских поселений</w:t>
            </w:r>
          </w:p>
        </w:tc>
      </w:tr>
      <w:tr w:rsidR="00963427" w:rsidRPr="00D84AA8" w:rsidTr="00081687">
        <w:trPr>
          <w:trHeight w:val="206"/>
          <w:jc w:val="center"/>
        </w:trPr>
        <w:tc>
          <w:tcPr>
            <w:tcW w:w="1861" w:type="dxa"/>
            <w:tcBorders>
              <w:top w:val="single" w:sz="4" w:space="0" w:color="000000"/>
              <w:left w:val="single" w:sz="4" w:space="0" w:color="000000"/>
              <w:bottom w:val="single" w:sz="4" w:space="0" w:color="000000"/>
            </w:tcBorders>
            <w:vAlign w:val="center"/>
          </w:tcPr>
          <w:p w:rsidR="00963427" w:rsidRPr="00D84AA8" w:rsidRDefault="00963427" w:rsidP="00081687">
            <w:pPr>
              <w:pStyle w:val="ConsPlusNormal"/>
              <w:widowControl/>
              <w:snapToGrid w:val="0"/>
              <w:ind w:firstLine="567"/>
              <w:jc w:val="center"/>
              <w:rPr>
                <w:rFonts w:ascii="Times New Roman" w:hAnsi="Times New Roman" w:cs="Times New Roman"/>
                <w:b/>
                <w:bCs/>
              </w:rPr>
            </w:pPr>
            <w:r w:rsidRPr="00D84AA8">
              <w:rPr>
                <w:rFonts w:ascii="Times New Roman" w:hAnsi="Times New Roman" w:cs="Times New Roman"/>
                <w:b/>
                <w:bCs/>
              </w:rPr>
              <w:t>1</w:t>
            </w:r>
          </w:p>
        </w:tc>
        <w:tc>
          <w:tcPr>
            <w:tcW w:w="4197" w:type="dxa"/>
            <w:tcBorders>
              <w:top w:val="single" w:sz="4" w:space="0" w:color="000000"/>
              <w:left w:val="single" w:sz="4" w:space="0" w:color="000000"/>
              <w:bottom w:val="single" w:sz="4" w:space="0" w:color="000000"/>
              <w:right w:val="single" w:sz="4" w:space="0" w:color="000000"/>
            </w:tcBorders>
            <w:vAlign w:val="center"/>
          </w:tcPr>
          <w:p w:rsidR="00963427" w:rsidRPr="00D84AA8" w:rsidRDefault="00963427" w:rsidP="00081687">
            <w:pPr>
              <w:pStyle w:val="ConsPlusNormal"/>
              <w:widowControl/>
              <w:snapToGrid w:val="0"/>
              <w:ind w:firstLine="567"/>
              <w:jc w:val="center"/>
              <w:rPr>
                <w:rFonts w:ascii="Times New Roman" w:hAnsi="Times New Roman" w:cs="Times New Roman"/>
                <w:b/>
                <w:bCs/>
              </w:rPr>
            </w:pPr>
            <w:r w:rsidRPr="00D84AA8">
              <w:rPr>
                <w:rFonts w:ascii="Times New Roman" w:hAnsi="Times New Roman" w:cs="Times New Roman"/>
                <w:b/>
                <w:bCs/>
              </w:rPr>
              <w:t>2</w:t>
            </w:r>
          </w:p>
        </w:tc>
        <w:tc>
          <w:tcPr>
            <w:tcW w:w="4196" w:type="dxa"/>
            <w:tcBorders>
              <w:top w:val="single" w:sz="4" w:space="0" w:color="000000"/>
              <w:left w:val="single" w:sz="4" w:space="0" w:color="000000"/>
              <w:bottom w:val="single" w:sz="4" w:space="0" w:color="000000"/>
              <w:right w:val="single" w:sz="4" w:space="0" w:color="000000"/>
            </w:tcBorders>
          </w:tcPr>
          <w:p w:rsidR="00963427" w:rsidRPr="00D84AA8" w:rsidRDefault="00963427" w:rsidP="00081687">
            <w:pPr>
              <w:pStyle w:val="ConsPlusNormal"/>
              <w:widowControl/>
              <w:snapToGrid w:val="0"/>
              <w:ind w:firstLine="567"/>
              <w:jc w:val="center"/>
              <w:rPr>
                <w:rFonts w:ascii="Times New Roman" w:hAnsi="Times New Roman" w:cs="Times New Roman"/>
                <w:b/>
                <w:bCs/>
              </w:rPr>
            </w:pPr>
            <w:r w:rsidRPr="00D84AA8">
              <w:rPr>
                <w:rFonts w:ascii="Times New Roman" w:hAnsi="Times New Roman" w:cs="Times New Roman"/>
                <w:b/>
                <w:bCs/>
              </w:rPr>
              <w:t>3</w:t>
            </w:r>
          </w:p>
        </w:tc>
      </w:tr>
      <w:tr w:rsidR="00963427" w:rsidRPr="00D84AA8" w:rsidTr="00081687">
        <w:trPr>
          <w:trHeight w:val="206"/>
          <w:jc w:val="center"/>
        </w:trPr>
        <w:tc>
          <w:tcPr>
            <w:tcW w:w="1861" w:type="dxa"/>
            <w:tcBorders>
              <w:top w:val="single" w:sz="4" w:space="0" w:color="000000"/>
              <w:left w:val="single" w:sz="4" w:space="0" w:color="000000"/>
              <w:bottom w:val="single" w:sz="4" w:space="0" w:color="000000"/>
            </w:tcBorders>
            <w:vAlign w:val="center"/>
          </w:tcPr>
          <w:p w:rsidR="00963427" w:rsidRPr="00D84AA8" w:rsidRDefault="00963427" w:rsidP="00081687">
            <w:pPr>
              <w:pStyle w:val="ConsPlusNormal"/>
              <w:widowControl/>
              <w:snapToGrid w:val="0"/>
              <w:ind w:firstLine="0"/>
              <w:rPr>
                <w:rFonts w:ascii="Times New Roman" w:hAnsi="Times New Roman" w:cs="Times New Roman"/>
                <w:sz w:val="24"/>
                <w:szCs w:val="24"/>
              </w:rPr>
            </w:pPr>
            <w:r w:rsidRPr="00D84AA8">
              <w:rPr>
                <w:rFonts w:ascii="Times New Roman" w:hAnsi="Times New Roman" w:cs="Times New Roman"/>
                <w:sz w:val="24"/>
                <w:szCs w:val="24"/>
              </w:rPr>
              <w:t>Общегородские</w:t>
            </w:r>
          </w:p>
        </w:tc>
        <w:tc>
          <w:tcPr>
            <w:tcW w:w="4197" w:type="dxa"/>
            <w:tcBorders>
              <w:top w:val="single" w:sz="4" w:space="0" w:color="000000"/>
              <w:left w:val="single" w:sz="4" w:space="0" w:color="000000"/>
              <w:bottom w:val="single" w:sz="4" w:space="0" w:color="000000"/>
              <w:right w:val="single" w:sz="4" w:space="0" w:color="000000"/>
            </w:tcBorders>
            <w:vAlign w:val="center"/>
          </w:tcPr>
          <w:p w:rsidR="00963427" w:rsidRPr="00D84AA8" w:rsidRDefault="00963427" w:rsidP="00081687">
            <w:pPr>
              <w:pStyle w:val="ConsPlusNormal"/>
              <w:widowControl/>
              <w:snapToGrid w:val="0"/>
              <w:ind w:firstLine="567"/>
              <w:jc w:val="center"/>
              <w:rPr>
                <w:rFonts w:ascii="Times New Roman" w:hAnsi="Times New Roman" w:cs="Times New Roman"/>
                <w:sz w:val="24"/>
                <w:szCs w:val="24"/>
              </w:rPr>
            </w:pPr>
            <w:r w:rsidRPr="00D84AA8">
              <w:rPr>
                <w:rFonts w:ascii="Times New Roman" w:hAnsi="Times New Roman" w:cs="Times New Roman"/>
                <w:sz w:val="24"/>
                <w:szCs w:val="24"/>
              </w:rPr>
              <w:t>8 (10) *</w:t>
            </w:r>
          </w:p>
        </w:tc>
        <w:tc>
          <w:tcPr>
            <w:tcW w:w="4196" w:type="dxa"/>
            <w:tcBorders>
              <w:top w:val="single" w:sz="4" w:space="0" w:color="000000"/>
              <w:left w:val="single" w:sz="4" w:space="0" w:color="000000"/>
              <w:bottom w:val="single" w:sz="4" w:space="0" w:color="000000"/>
              <w:right w:val="single" w:sz="4" w:space="0" w:color="000000"/>
            </w:tcBorders>
            <w:vAlign w:val="center"/>
          </w:tcPr>
          <w:p w:rsidR="00963427" w:rsidRPr="00D84AA8" w:rsidRDefault="00963427" w:rsidP="00081687">
            <w:pPr>
              <w:pStyle w:val="ConsPlusNormal"/>
              <w:widowControl/>
              <w:snapToGrid w:val="0"/>
              <w:ind w:firstLine="567"/>
              <w:jc w:val="center"/>
              <w:rPr>
                <w:rFonts w:ascii="Times New Roman" w:hAnsi="Times New Roman" w:cs="Times New Roman"/>
                <w:sz w:val="24"/>
                <w:szCs w:val="24"/>
              </w:rPr>
            </w:pPr>
            <w:r w:rsidRPr="00D84AA8">
              <w:rPr>
                <w:rFonts w:ascii="Times New Roman" w:hAnsi="Times New Roman" w:cs="Times New Roman"/>
                <w:sz w:val="24"/>
                <w:szCs w:val="24"/>
              </w:rPr>
              <w:t>12</w:t>
            </w:r>
          </w:p>
        </w:tc>
      </w:tr>
      <w:tr w:rsidR="00963427" w:rsidRPr="00D84AA8" w:rsidTr="00081687">
        <w:trPr>
          <w:trHeight w:val="206"/>
          <w:jc w:val="center"/>
        </w:trPr>
        <w:tc>
          <w:tcPr>
            <w:tcW w:w="1861" w:type="dxa"/>
            <w:tcBorders>
              <w:top w:val="single" w:sz="4" w:space="0" w:color="000000"/>
              <w:left w:val="single" w:sz="4" w:space="0" w:color="000000"/>
              <w:bottom w:val="single" w:sz="4" w:space="0" w:color="000000"/>
            </w:tcBorders>
            <w:vAlign w:val="center"/>
          </w:tcPr>
          <w:p w:rsidR="00963427" w:rsidRPr="00D84AA8" w:rsidRDefault="00963427" w:rsidP="00081687">
            <w:pPr>
              <w:pStyle w:val="ConsPlusNormal"/>
              <w:widowControl/>
              <w:snapToGrid w:val="0"/>
              <w:ind w:firstLine="0"/>
              <w:rPr>
                <w:rFonts w:ascii="Times New Roman" w:hAnsi="Times New Roman" w:cs="Times New Roman"/>
                <w:sz w:val="24"/>
                <w:szCs w:val="24"/>
              </w:rPr>
            </w:pPr>
            <w:r w:rsidRPr="00D84AA8">
              <w:rPr>
                <w:rFonts w:ascii="Times New Roman" w:hAnsi="Times New Roman" w:cs="Times New Roman"/>
                <w:sz w:val="24"/>
                <w:szCs w:val="24"/>
              </w:rPr>
              <w:t>Жилых районов</w:t>
            </w:r>
          </w:p>
        </w:tc>
        <w:tc>
          <w:tcPr>
            <w:tcW w:w="4197" w:type="dxa"/>
            <w:tcBorders>
              <w:top w:val="single" w:sz="4" w:space="0" w:color="000000"/>
              <w:left w:val="single" w:sz="4" w:space="0" w:color="000000"/>
              <w:bottom w:val="single" w:sz="4" w:space="0" w:color="000000"/>
              <w:right w:val="single" w:sz="4" w:space="0" w:color="000000"/>
            </w:tcBorders>
            <w:vAlign w:val="center"/>
          </w:tcPr>
          <w:p w:rsidR="00963427" w:rsidRPr="00D84AA8" w:rsidRDefault="00963427" w:rsidP="00081687">
            <w:pPr>
              <w:pStyle w:val="ConsPlusNormal"/>
              <w:widowControl/>
              <w:snapToGrid w:val="0"/>
              <w:ind w:firstLine="567"/>
              <w:jc w:val="center"/>
              <w:rPr>
                <w:rFonts w:ascii="Times New Roman" w:hAnsi="Times New Roman" w:cs="Times New Roman"/>
                <w:sz w:val="24"/>
                <w:szCs w:val="24"/>
              </w:rPr>
            </w:pPr>
          </w:p>
        </w:tc>
        <w:tc>
          <w:tcPr>
            <w:tcW w:w="4196" w:type="dxa"/>
            <w:tcBorders>
              <w:top w:val="single" w:sz="4" w:space="0" w:color="000000"/>
              <w:left w:val="single" w:sz="4" w:space="0" w:color="000000"/>
              <w:bottom w:val="single" w:sz="4" w:space="0" w:color="000000"/>
              <w:right w:val="single" w:sz="4" w:space="0" w:color="000000"/>
            </w:tcBorders>
            <w:vAlign w:val="center"/>
          </w:tcPr>
          <w:p w:rsidR="00963427" w:rsidRPr="00D84AA8" w:rsidRDefault="00963427" w:rsidP="00081687">
            <w:pPr>
              <w:pStyle w:val="ConsPlusNormal"/>
              <w:widowControl/>
              <w:snapToGrid w:val="0"/>
              <w:ind w:firstLine="567"/>
              <w:jc w:val="center"/>
              <w:rPr>
                <w:rFonts w:ascii="Times New Roman" w:hAnsi="Times New Roman" w:cs="Times New Roman"/>
                <w:sz w:val="24"/>
                <w:szCs w:val="24"/>
              </w:rPr>
            </w:pPr>
            <w:r w:rsidRPr="00D84AA8">
              <w:rPr>
                <w:rFonts w:ascii="Times New Roman" w:hAnsi="Times New Roman" w:cs="Times New Roman"/>
                <w:sz w:val="24"/>
                <w:szCs w:val="24"/>
              </w:rPr>
              <w:t>-</w:t>
            </w:r>
          </w:p>
        </w:tc>
      </w:tr>
      <w:tr w:rsidR="00963427" w:rsidRPr="00C96412" w:rsidTr="00081687">
        <w:trPr>
          <w:trHeight w:val="206"/>
          <w:jc w:val="center"/>
        </w:trPr>
        <w:tc>
          <w:tcPr>
            <w:tcW w:w="10254" w:type="dxa"/>
            <w:gridSpan w:val="3"/>
            <w:tcBorders>
              <w:top w:val="single" w:sz="4" w:space="0" w:color="000000"/>
              <w:left w:val="single" w:sz="4" w:space="0" w:color="000000"/>
              <w:bottom w:val="single" w:sz="4" w:space="0" w:color="000000"/>
              <w:right w:val="single" w:sz="4" w:space="0" w:color="000000"/>
            </w:tcBorders>
            <w:vAlign w:val="center"/>
          </w:tcPr>
          <w:p w:rsidR="00963427" w:rsidRPr="00D84AA8" w:rsidRDefault="00963427" w:rsidP="00081687">
            <w:pPr>
              <w:pStyle w:val="ConsPlusNormal"/>
              <w:ind w:firstLine="0"/>
              <w:jc w:val="both"/>
              <w:rPr>
                <w:rFonts w:ascii="Times New Roman" w:hAnsi="Times New Roman" w:cs="Times New Roman"/>
                <w:sz w:val="24"/>
                <w:szCs w:val="24"/>
              </w:rPr>
            </w:pPr>
            <w:r w:rsidRPr="00D84AA8">
              <w:rPr>
                <w:rFonts w:ascii="Times New Roman" w:hAnsi="Times New Roman" w:cs="Times New Roman"/>
                <w:sz w:val="24"/>
                <w:szCs w:val="24"/>
              </w:rPr>
              <w:t>* В скобках приведены размеры для малых городов с численностью населения до 20 тыс. чел.</w:t>
            </w:r>
          </w:p>
          <w:p w:rsidR="00963427" w:rsidRPr="00D84AA8" w:rsidRDefault="00963427" w:rsidP="00081687">
            <w:pPr>
              <w:pStyle w:val="ConsPlusNormal"/>
              <w:ind w:firstLine="0"/>
              <w:jc w:val="both"/>
              <w:rPr>
                <w:rFonts w:ascii="Times New Roman" w:hAnsi="Times New Roman" w:cs="Times New Roman"/>
                <w:sz w:val="24"/>
                <w:szCs w:val="24"/>
              </w:rPr>
            </w:pPr>
            <w:r w:rsidRPr="00D84AA8">
              <w:rPr>
                <w:rFonts w:ascii="Times New Roman" w:hAnsi="Times New Roman" w:cs="Times New Roman"/>
                <w:spacing w:val="40"/>
                <w:sz w:val="24"/>
                <w:szCs w:val="24"/>
              </w:rPr>
              <w:t>Примечания</w:t>
            </w:r>
            <w:r w:rsidRPr="00D84AA8">
              <w:rPr>
                <w:rFonts w:ascii="Times New Roman" w:hAnsi="Times New Roman" w:cs="Times New Roman"/>
                <w:sz w:val="24"/>
                <w:szCs w:val="24"/>
              </w:rPr>
              <w:t xml:space="preserve">: </w:t>
            </w:r>
          </w:p>
          <w:p w:rsidR="00963427" w:rsidRPr="00D84AA8" w:rsidRDefault="00963427" w:rsidP="00081687">
            <w:pPr>
              <w:pStyle w:val="ConsPlusNormal"/>
              <w:ind w:firstLine="0"/>
              <w:jc w:val="both"/>
              <w:rPr>
                <w:rFonts w:ascii="Times New Roman" w:hAnsi="Times New Roman" w:cs="Times New Roman"/>
                <w:sz w:val="24"/>
                <w:szCs w:val="24"/>
              </w:rPr>
            </w:pPr>
            <w:r w:rsidRPr="00D84AA8">
              <w:rPr>
                <w:rFonts w:ascii="Times New Roman" w:hAnsi="Times New Roman" w:cs="Times New Roman"/>
                <w:sz w:val="24"/>
                <w:szCs w:val="24"/>
              </w:rPr>
              <w:t>1. Площадь озелененных территорий общего пользования в поселениях допускается увеличивать для степи и лесостепи на 10-20%;</w:t>
            </w:r>
          </w:p>
          <w:p w:rsidR="00963427" w:rsidRPr="00D84AA8" w:rsidRDefault="00963427" w:rsidP="00081687">
            <w:pPr>
              <w:pStyle w:val="ConsPlusNormal"/>
              <w:ind w:firstLine="0"/>
              <w:jc w:val="both"/>
              <w:rPr>
                <w:rFonts w:ascii="Times New Roman" w:hAnsi="Times New Roman" w:cs="Times New Roman"/>
                <w:sz w:val="24"/>
                <w:szCs w:val="24"/>
              </w:rPr>
            </w:pPr>
            <w:r w:rsidRPr="00D84AA8">
              <w:rPr>
                <w:rFonts w:ascii="Times New Roman" w:hAnsi="Times New Roman" w:cs="Times New Roman"/>
                <w:sz w:val="24"/>
                <w:szCs w:val="24"/>
              </w:rPr>
              <w:t>2. В сельских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20%.В сельских населенных пунктах, расположенных в окружении лесов, в прибрежных зонах рек и водоемов, площадь озелененных территорий общего пользования допускается уменьшать, но не более чем на 20 %.</w:t>
            </w:r>
          </w:p>
        </w:tc>
      </w:tr>
    </w:tbl>
    <w:p w:rsidR="00963427" w:rsidRPr="00C96412" w:rsidRDefault="00963427" w:rsidP="00963427">
      <w:pPr>
        <w:pStyle w:val="ConsPlusNormal"/>
        <w:widowControl/>
        <w:ind w:firstLine="567"/>
        <w:jc w:val="both"/>
        <w:rPr>
          <w:highlight w:val="lightGray"/>
        </w:rPr>
      </w:pPr>
    </w:p>
    <w:p w:rsidR="00963427" w:rsidRPr="00D84AA8" w:rsidRDefault="00963427" w:rsidP="00963427">
      <w:pPr>
        <w:pStyle w:val="ConsPlusNormal"/>
        <w:tabs>
          <w:tab w:val="left" w:pos="1080"/>
        </w:tabs>
        <w:ind w:firstLine="567"/>
        <w:jc w:val="both"/>
        <w:rPr>
          <w:rFonts w:ascii="Times New Roman" w:hAnsi="Times New Roman" w:cs="Times New Roman"/>
          <w:sz w:val="28"/>
          <w:szCs w:val="28"/>
        </w:rPr>
      </w:pPr>
      <w:r w:rsidRPr="00D84AA8">
        <w:rPr>
          <w:rFonts w:ascii="Times New Roman" w:hAnsi="Times New Roman" w:cs="Times New Roman"/>
          <w:sz w:val="28"/>
          <w:szCs w:val="28"/>
        </w:rPr>
        <w:t>На озелененных территориях нормируются:</w:t>
      </w:r>
    </w:p>
    <w:p w:rsidR="00963427" w:rsidRPr="00D84AA8" w:rsidRDefault="00963427" w:rsidP="00963427">
      <w:pPr>
        <w:pStyle w:val="ConsPlusNormal"/>
        <w:widowControl/>
        <w:tabs>
          <w:tab w:val="left" w:pos="4260"/>
        </w:tabs>
        <w:ind w:firstLine="567"/>
        <w:jc w:val="both"/>
        <w:rPr>
          <w:rFonts w:ascii="Times New Roman" w:hAnsi="Times New Roman" w:cs="Times New Roman"/>
          <w:sz w:val="28"/>
          <w:szCs w:val="28"/>
        </w:rPr>
      </w:pPr>
      <w:r w:rsidRPr="00D84AA8">
        <w:rPr>
          <w:rFonts w:ascii="Times New Roman" w:hAnsi="Times New Roman" w:cs="Times New Roman"/>
          <w:sz w:val="28"/>
          <w:szCs w:val="28"/>
        </w:rPr>
        <w:t>- соотношение территорий, занятых зелеными насаждениями, элементами благоустройства, сооружениями и застройкой;</w:t>
      </w:r>
    </w:p>
    <w:p w:rsidR="00963427" w:rsidRPr="00D84AA8" w:rsidRDefault="00963427" w:rsidP="00963427">
      <w:pPr>
        <w:pStyle w:val="ConsPlusNormal"/>
        <w:widowControl/>
        <w:tabs>
          <w:tab w:val="left" w:pos="4260"/>
        </w:tabs>
        <w:ind w:firstLine="567"/>
        <w:jc w:val="both"/>
        <w:rPr>
          <w:rFonts w:ascii="Times New Roman" w:hAnsi="Times New Roman" w:cs="Times New Roman"/>
          <w:sz w:val="28"/>
          <w:szCs w:val="28"/>
        </w:rPr>
      </w:pPr>
      <w:r w:rsidRPr="00D84AA8">
        <w:rPr>
          <w:rFonts w:ascii="Times New Roman" w:hAnsi="Times New Roman" w:cs="Times New Roman"/>
          <w:sz w:val="28"/>
          <w:szCs w:val="28"/>
        </w:rPr>
        <w:t>- габариты допускаемой застройки и ее назначение;</w:t>
      </w:r>
    </w:p>
    <w:p w:rsidR="00963427" w:rsidRPr="00D84AA8" w:rsidRDefault="00963427" w:rsidP="00963427">
      <w:pPr>
        <w:ind w:firstLine="567"/>
        <w:jc w:val="both"/>
        <w:rPr>
          <w:sz w:val="28"/>
        </w:rPr>
      </w:pPr>
      <w:r w:rsidRPr="00D84AA8">
        <w:rPr>
          <w:sz w:val="28"/>
        </w:rPr>
        <w:t>- расстояния от зеленых насаждений до зданий, сооружений, коммуникаций.</w:t>
      </w:r>
    </w:p>
    <w:p w:rsidR="00963427" w:rsidRPr="00A37658" w:rsidRDefault="00963427" w:rsidP="00963427">
      <w:pPr>
        <w:ind w:firstLine="567"/>
        <w:jc w:val="both"/>
        <w:rPr>
          <w:b/>
          <w:bCs/>
          <w:sz w:val="28"/>
          <w:szCs w:val="28"/>
        </w:rPr>
      </w:pPr>
      <w:r w:rsidRPr="00D84AA8">
        <w:rPr>
          <w:sz w:val="28"/>
        </w:rPr>
        <w:t xml:space="preserve">Согласно таблице, нормативная  площадь озеленения </w:t>
      </w:r>
      <w:r>
        <w:rPr>
          <w:sz w:val="28"/>
        </w:rPr>
        <w:t>Варламовского</w:t>
      </w:r>
      <w:r w:rsidRPr="00D84AA8">
        <w:rPr>
          <w:sz w:val="28"/>
        </w:rPr>
        <w:t xml:space="preserve"> сельсовета должна составлять </w:t>
      </w:r>
      <w:r>
        <w:rPr>
          <w:sz w:val="28"/>
        </w:rPr>
        <w:t>1,11</w:t>
      </w:r>
      <w:r w:rsidRPr="00D84AA8">
        <w:rPr>
          <w:sz w:val="28"/>
        </w:rPr>
        <w:t xml:space="preserve"> га.</w:t>
      </w:r>
      <w:r w:rsidRPr="00F84F3A">
        <w:rPr>
          <w:sz w:val="28"/>
        </w:rPr>
        <w:t xml:space="preserve"> </w:t>
      </w:r>
    </w:p>
    <w:p w:rsidR="00963427" w:rsidRDefault="00963427" w:rsidP="00963427"/>
    <w:p w:rsidR="00963427" w:rsidRDefault="00963427" w:rsidP="00963427"/>
    <w:p w:rsidR="0090616C" w:rsidRDefault="0090616C" w:rsidP="00963427"/>
    <w:p w:rsidR="0090616C" w:rsidRDefault="0090616C" w:rsidP="00963427"/>
    <w:p w:rsidR="0090616C" w:rsidRDefault="0090616C" w:rsidP="00963427"/>
    <w:p w:rsidR="0090616C" w:rsidRDefault="0090616C" w:rsidP="00963427"/>
    <w:p w:rsidR="0090616C" w:rsidRDefault="0090616C" w:rsidP="00963427"/>
    <w:p w:rsidR="0090616C" w:rsidRDefault="0090616C" w:rsidP="00963427"/>
    <w:p w:rsidR="0090616C" w:rsidRDefault="0090616C" w:rsidP="00963427"/>
    <w:p w:rsidR="0090616C" w:rsidRDefault="0090616C" w:rsidP="00963427"/>
    <w:p w:rsidR="0090616C" w:rsidRDefault="0090616C" w:rsidP="00963427"/>
    <w:p w:rsidR="0090616C" w:rsidRDefault="0090616C" w:rsidP="00963427"/>
    <w:p w:rsidR="0090616C" w:rsidRDefault="0090616C" w:rsidP="00963427"/>
    <w:p w:rsidR="0090616C" w:rsidRDefault="0090616C" w:rsidP="00963427"/>
    <w:p w:rsidR="0090616C" w:rsidRDefault="0090616C" w:rsidP="00963427"/>
    <w:p w:rsidR="0090616C" w:rsidRDefault="0090616C" w:rsidP="00963427"/>
    <w:p w:rsidR="0090616C" w:rsidRDefault="0090616C" w:rsidP="00963427"/>
    <w:p w:rsidR="0090616C" w:rsidRDefault="0090616C" w:rsidP="00963427"/>
    <w:p w:rsidR="0090616C" w:rsidRDefault="0090616C" w:rsidP="00963427"/>
    <w:p w:rsidR="0090616C" w:rsidRDefault="0090616C" w:rsidP="00963427"/>
    <w:p w:rsidR="0016357D" w:rsidRDefault="0016357D" w:rsidP="0016357D">
      <w:pPr>
        <w:ind w:firstLine="567"/>
        <w:jc w:val="center"/>
        <w:rPr>
          <w:b/>
          <w:color w:val="000000"/>
          <w:sz w:val="28"/>
          <w:szCs w:val="28"/>
        </w:rPr>
      </w:pPr>
      <w:r w:rsidRPr="0016357D">
        <w:rPr>
          <w:b/>
          <w:sz w:val="28"/>
        </w:rPr>
        <w:lastRenderedPageBreak/>
        <w:t xml:space="preserve">Глава </w:t>
      </w:r>
      <w:r>
        <w:rPr>
          <w:b/>
          <w:sz w:val="28"/>
        </w:rPr>
        <w:t xml:space="preserve">12. </w:t>
      </w:r>
      <w:r w:rsidRPr="006B596B">
        <w:rPr>
          <w:b/>
          <w:color w:val="000000"/>
          <w:sz w:val="28"/>
          <w:szCs w:val="28"/>
        </w:rPr>
        <w:t xml:space="preserve">Мероприятия по защите объектов регионального </w:t>
      </w:r>
    </w:p>
    <w:p w:rsidR="00E33A55" w:rsidRPr="0016357D" w:rsidRDefault="0016357D" w:rsidP="0016357D">
      <w:pPr>
        <w:ind w:firstLine="567"/>
        <w:jc w:val="center"/>
        <w:rPr>
          <w:b/>
          <w:bCs/>
          <w:sz w:val="28"/>
          <w:szCs w:val="28"/>
        </w:rPr>
      </w:pPr>
      <w:r w:rsidRPr="006B596B">
        <w:rPr>
          <w:b/>
          <w:color w:val="000000"/>
          <w:sz w:val="28"/>
          <w:szCs w:val="28"/>
        </w:rPr>
        <w:t>и местного значения от чрезвычайных ситуаций природного и техногенного характера и их последствий</w:t>
      </w:r>
      <w:bookmarkStart w:id="5" w:name="_Toc243805558"/>
    </w:p>
    <w:p w:rsidR="00DC0A9F" w:rsidRPr="00DC0A9F" w:rsidRDefault="00E33A55" w:rsidP="00DC0A9F">
      <w:pPr>
        <w:pStyle w:val="1"/>
        <w:jc w:val="center"/>
        <w:rPr>
          <w:rFonts w:ascii="Times New Roman" w:hAnsi="Times New Roman" w:cs="Times New Roman"/>
          <w:sz w:val="28"/>
          <w:szCs w:val="28"/>
        </w:rPr>
      </w:pPr>
      <w:bookmarkStart w:id="6" w:name="_Toc243979175"/>
      <w:bookmarkStart w:id="7" w:name="_Toc243979380"/>
      <w:bookmarkStart w:id="8" w:name="_Toc339287495"/>
      <w:r w:rsidRPr="00E33A55">
        <w:rPr>
          <w:rFonts w:ascii="Times New Roman" w:hAnsi="Times New Roman" w:cs="Times New Roman"/>
          <w:sz w:val="28"/>
          <w:szCs w:val="28"/>
        </w:rPr>
        <w:t>Исходные данные</w:t>
      </w:r>
      <w:bookmarkStart w:id="9" w:name="_Toc505643772"/>
      <w:bookmarkStart w:id="10" w:name="_Toc505645286"/>
      <w:bookmarkStart w:id="11" w:name="_Toc505645809"/>
      <w:bookmarkStart w:id="12" w:name="_Toc521927733"/>
      <w:bookmarkEnd w:id="5"/>
      <w:bookmarkEnd w:id="6"/>
      <w:bookmarkEnd w:id="7"/>
      <w:bookmarkEnd w:id="8"/>
    </w:p>
    <w:p w:rsidR="00DC0A9F" w:rsidRPr="008D27AB" w:rsidRDefault="00DC0A9F" w:rsidP="00DC0A9F">
      <w:pPr>
        <w:pStyle w:val="afffd"/>
        <w:ind w:firstLine="709"/>
        <w:rPr>
          <w:rFonts w:ascii="Times New Roman" w:hAnsi="Times New Roman"/>
          <w:szCs w:val="28"/>
        </w:rPr>
      </w:pPr>
      <w:r w:rsidRPr="008D27AB">
        <w:rPr>
          <w:rFonts w:ascii="Times New Roman" w:hAnsi="Times New Roman"/>
          <w:szCs w:val="28"/>
        </w:rPr>
        <w:t xml:space="preserve">Настоящий том включает основные инженерные и технические решения, принятые при осуществлении градостроительной деятельности и направленные на обеспечение защиты населения и территории, снижения материального ущерба от воздействия ЧС техногенного и природного характера, от опасностей, возникающих при ведении военных действий или вследствие этих действий, а также при диверсиях и террористических актах. </w:t>
      </w:r>
    </w:p>
    <w:p w:rsidR="00DC0A9F" w:rsidRPr="008D27AB" w:rsidRDefault="00DC0A9F" w:rsidP="00DC0A9F">
      <w:pPr>
        <w:pStyle w:val="afffd"/>
        <w:ind w:firstLine="709"/>
        <w:rPr>
          <w:rFonts w:ascii="Times New Roman" w:hAnsi="Times New Roman"/>
          <w:szCs w:val="28"/>
        </w:rPr>
      </w:pPr>
      <w:r w:rsidRPr="008D27AB">
        <w:rPr>
          <w:rFonts w:ascii="Times New Roman" w:hAnsi="Times New Roman"/>
          <w:szCs w:val="28"/>
        </w:rPr>
        <w:t xml:space="preserve">При проектировании градостроительных решений ИТМ ГОЧС </w:t>
      </w:r>
      <w:r>
        <w:rPr>
          <w:rFonts w:ascii="Times New Roman" w:hAnsi="Times New Roman"/>
          <w:szCs w:val="28"/>
        </w:rPr>
        <w:t>проекта генерального плана МО Варламовский сельсовет Болотнинского района</w:t>
      </w:r>
      <w:r w:rsidRPr="009A7561">
        <w:rPr>
          <w:rFonts w:ascii="Times New Roman" w:hAnsi="Times New Roman"/>
          <w:szCs w:val="28"/>
        </w:rPr>
        <w:t xml:space="preserve"> Новосибирской области</w:t>
      </w:r>
      <w:r>
        <w:rPr>
          <w:rFonts w:ascii="Times New Roman" w:hAnsi="Times New Roman"/>
          <w:szCs w:val="28"/>
        </w:rPr>
        <w:t xml:space="preserve"> </w:t>
      </w:r>
      <w:r w:rsidRPr="008D27AB">
        <w:rPr>
          <w:rFonts w:ascii="Times New Roman" w:hAnsi="Times New Roman"/>
          <w:szCs w:val="28"/>
        </w:rPr>
        <w:t>было обеспечено соответствие принятых проектных решений действующим Российским законам, постановлениям органов исполнительной власти Российской Федерации, стандартам и правилам, в полном объеме учтены требования следующих документов:</w:t>
      </w:r>
    </w:p>
    <w:p w:rsidR="00DC0A9F" w:rsidRPr="008D27AB" w:rsidRDefault="00DC0A9F" w:rsidP="00DC0A9F">
      <w:pPr>
        <w:ind w:firstLine="720"/>
        <w:jc w:val="both"/>
        <w:rPr>
          <w:sz w:val="28"/>
          <w:szCs w:val="28"/>
        </w:rPr>
      </w:pPr>
      <w:r w:rsidRPr="008D27AB">
        <w:rPr>
          <w:sz w:val="28"/>
          <w:szCs w:val="28"/>
        </w:rPr>
        <w:t>Федеральный закон “О гражданской обороне” № 28-ФЗ от 12.02.98;</w:t>
      </w:r>
    </w:p>
    <w:p w:rsidR="00DC0A9F" w:rsidRDefault="00DC0A9F" w:rsidP="00DC0A9F">
      <w:pPr>
        <w:ind w:firstLine="720"/>
        <w:jc w:val="both"/>
        <w:rPr>
          <w:sz w:val="28"/>
          <w:szCs w:val="28"/>
        </w:rPr>
      </w:pPr>
      <w:r w:rsidRPr="008D27AB">
        <w:rPr>
          <w:sz w:val="28"/>
          <w:szCs w:val="28"/>
        </w:rPr>
        <w:t>Градостроительный Кодекс Российской Федерации № 190-ФЗ от 29.12.04;</w:t>
      </w:r>
    </w:p>
    <w:p w:rsidR="00DC0A9F" w:rsidRPr="00BE2A90" w:rsidRDefault="00DC0A9F" w:rsidP="00DC0A9F">
      <w:pPr>
        <w:ind w:firstLine="720"/>
        <w:jc w:val="both"/>
        <w:rPr>
          <w:sz w:val="28"/>
          <w:szCs w:val="28"/>
        </w:rPr>
      </w:pPr>
      <w:r w:rsidRPr="00BE2A90">
        <w:rPr>
          <w:sz w:val="28"/>
          <w:szCs w:val="28"/>
        </w:rPr>
        <w:t>«О защите населения и территорий от чрезвычайных ситуаций природного и техногенного характера» № 68-ФЗ от 11</w:t>
      </w:r>
      <w:r>
        <w:rPr>
          <w:sz w:val="28"/>
          <w:szCs w:val="28"/>
        </w:rPr>
        <w:t xml:space="preserve"> ноября 1994 года;</w:t>
      </w:r>
    </w:p>
    <w:p w:rsidR="00DC0A9F" w:rsidRPr="00BE2A90" w:rsidRDefault="00DC0A9F" w:rsidP="00DC0A9F">
      <w:pPr>
        <w:ind w:firstLine="720"/>
        <w:jc w:val="both"/>
        <w:rPr>
          <w:sz w:val="28"/>
          <w:szCs w:val="28"/>
        </w:rPr>
      </w:pPr>
      <w:r w:rsidRPr="00BE2A90">
        <w:rPr>
          <w:sz w:val="28"/>
          <w:szCs w:val="28"/>
        </w:rPr>
        <w:t>«О пожарной безопасности» № 69-ФЗ от 21</w:t>
      </w:r>
      <w:r>
        <w:rPr>
          <w:sz w:val="28"/>
          <w:szCs w:val="28"/>
        </w:rPr>
        <w:t xml:space="preserve"> декабря 1994 года;</w:t>
      </w:r>
    </w:p>
    <w:p w:rsidR="00DC0A9F" w:rsidRPr="00BE2A90" w:rsidRDefault="00DC0A9F" w:rsidP="00DC0A9F">
      <w:pPr>
        <w:ind w:firstLine="720"/>
        <w:jc w:val="both"/>
        <w:rPr>
          <w:sz w:val="28"/>
          <w:szCs w:val="28"/>
        </w:rPr>
      </w:pPr>
      <w:r w:rsidRPr="00BE2A90">
        <w:rPr>
          <w:sz w:val="28"/>
          <w:szCs w:val="28"/>
        </w:rPr>
        <w:t>«Технический регламент о требованиях пожарной безопасности» № 1</w:t>
      </w:r>
      <w:r>
        <w:rPr>
          <w:sz w:val="28"/>
          <w:szCs w:val="28"/>
        </w:rPr>
        <w:t>23-ФЗ от 22 июля 2008 года;</w:t>
      </w:r>
    </w:p>
    <w:p w:rsidR="00DC0A9F" w:rsidRPr="008D27AB" w:rsidRDefault="00DC0A9F" w:rsidP="00DC0A9F">
      <w:pPr>
        <w:ind w:firstLine="720"/>
        <w:jc w:val="both"/>
        <w:rPr>
          <w:sz w:val="28"/>
          <w:szCs w:val="28"/>
        </w:rPr>
      </w:pPr>
      <w:r w:rsidRPr="008D27AB">
        <w:rPr>
          <w:sz w:val="28"/>
          <w:szCs w:val="28"/>
        </w:rPr>
        <w:t>СНиП 2.01.51-90 “Инженерно-техни</w:t>
      </w:r>
      <w:r>
        <w:rPr>
          <w:sz w:val="28"/>
          <w:szCs w:val="28"/>
        </w:rPr>
        <w:t xml:space="preserve">ческие мероприятия гражданской </w:t>
      </w:r>
      <w:r w:rsidRPr="008D27AB">
        <w:rPr>
          <w:sz w:val="28"/>
          <w:szCs w:val="28"/>
        </w:rPr>
        <w:t>обороны”;</w:t>
      </w:r>
    </w:p>
    <w:p w:rsidR="00DC0A9F" w:rsidRPr="008D27AB" w:rsidRDefault="00DC0A9F" w:rsidP="00DC0A9F">
      <w:pPr>
        <w:ind w:firstLine="720"/>
        <w:jc w:val="both"/>
        <w:rPr>
          <w:sz w:val="28"/>
          <w:szCs w:val="28"/>
        </w:rPr>
      </w:pPr>
      <w:r w:rsidRPr="008D27AB">
        <w:rPr>
          <w:sz w:val="28"/>
          <w:szCs w:val="28"/>
        </w:rPr>
        <w:t>СНиП 22-01-95 “Геофизика опасных природных воздействий”;</w:t>
      </w:r>
    </w:p>
    <w:p w:rsidR="00DC0A9F" w:rsidRPr="008D27AB" w:rsidRDefault="00DC0A9F" w:rsidP="00DC0A9F">
      <w:pPr>
        <w:ind w:firstLine="720"/>
        <w:jc w:val="both"/>
        <w:rPr>
          <w:sz w:val="28"/>
          <w:szCs w:val="28"/>
        </w:rPr>
      </w:pPr>
      <w:r w:rsidRPr="008D27AB">
        <w:rPr>
          <w:sz w:val="28"/>
          <w:szCs w:val="28"/>
        </w:rPr>
        <w:t>СНиП II-7-81* “Строительство в сейсмических районах”;</w:t>
      </w:r>
    </w:p>
    <w:p w:rsidR="00DC0A9F" w:rsidRPr="008D27AB" w:rsidRDefault="00DC0A9F" w:rsidP="00DC0A9F">
      <w:pPr>
        <w:ind w:firstLine="720"/>
        <w:jc w:val="both"/>
        <w:rPr>
          <w:sz w:val="28"/>
          <w:szCs w:val="28"/>
        </w:rPr>
      </w:pPr>
      <w:r w:rsidRPr="008D27AB">
        <w:rPr>
          <w:sz w:val="28"/>
          <w:szCs w:val="28"/>
        </w:rPr>
        <w:t>СНиП 2.01.15-90 “Инженерная защита территорий, зданий и сооружений от  опасных геологических процессов. Основные положения проектирования”;</w:t>
      </w:r>
    </w:p>
    <w:p w:rsidR="00DC0A9F" w:rsidRPr="008D27AB" w:rsidRDefault="00DC0A9F" w:rsidP="00DC0A9F">
      <w:pPr>
        <w:ind w:firstLine="720"/>
        <w:jc w:val="both"/>
        <w:rPr>
          <w:sz w:val="28"/>
          <w:szCs w:val="28"/>
        </w:rPr>
      </w:pPr>
      <w:r w:rsidRPr="008D27AB">
        <w:rPr>
          <w:sz w:val="28"/>
          <w:szCs w:val="28"/>
        </w:rPr>
        <w:t>СНиП 2.06.15-85 “Инженерная защита территории от затопления и подтопления”;</w:t>
      </w:r>
    </w:p>
    <w:p w:rsidR="00DC0A9F" w:rsidRPr="008D27AB" w:rsidRDefault="00DC0A9F" w:rsidP="00DC0A9F">
      <w:pPr>
        <w:ind w:firstLine="720"/>
        <w:jc w:val="both"/>
        <w:rPr>
          <w:sz w:val="28"/>
          <w:szCs w:val="28"/>
        </w:rPr>
      </w:pPr>
      <w:r>
        <w:rPr>
          <w:sz w:val="28"/>
          <w:szCs w:val="28"/>
        </w:rPr>
        <w:t xml:space="preserve">СНиП 2.01.09-91 </w:t>
      </w:r>
      <w:r w:rsidRPr="008D27AB">
        <w:rPr>
          <w:sz w:val="28"/>
          <w:szCs w:val="28"/>
        </w:rPr>
        <w:t>“Здания и сооружения на подрабатываемых территориях и просадочных грунтах”;</w:t>
      </w:r>
    </w:p>
    <w:p w:rsidR="00DC0A9F" w:rsidRPr="008D27AB" w:rsidRDefault="00DC0A9F" w:rsidP="00DC0A9F">
      <w:pPr>
        <w:ind w:firstLine="720"/>
        <w:jc w:val="both"/>
        <w:rPr>
          <w:sz w:val="28"/>
          <w:szCs w:val="28"/>
        </w:rPr>
      </w:pPr>
      <w:r w:rsidRPr="008D27AB">
        <w:rPr>
          <w:sz w:val="28"/>
          <w:szCs w:val="28"/>
        </w:rPr>
        <w:t>СНиП 2.07.01-89* “Градостроительство. Планировка и застройка городских и сельских поселений”;</w:t>
      </w:r>
    </w:p>
    <w:p w:rsidR="00DC0A9F" w:rsidRPr="008D27AB" w:rsidRDefault="00DC0A9F" w:rsidP="00DC0A9F">
      <w:pPr>
        <w:ind w:firstLine="720"/>
        <w:jc w:val="both"/>
        <w:rPr>
          <w:sz w:val="28"/>
          <w:szCs w:val="28"/>
        </w:rPr>
      </w:pPr>
      <w:r w:rsidRPr="008D27AB">
        <w:rPr>
          <w:sz w:val="28"/>
          <w:szCs w:val="28"/>
        </w:rPr>
        <w:t>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rsidR="00DC0A9F" w:rsidRPr="008D27AB" w:rsidRDefault="00DC0A9F" w:rsidP="00DC0A9F">
      <w:pPr>
        <w:ind w:firstLine="708"/>
        <w:jc w:val="both"/>
        <w:rPr>
          <w:sz w:val="28"/>
          <w:szCs w:val="28"/>
        </w:rPr>
      </w:pPr>
      <w:r w:rsidRPr="008D27AB">
        <w:rPr>
          <w:sz w:val="28"/>
          <w:szCs w:val="28"/>
        </w:rPr>
        <w:lastRenderedPageBreak/>
        <w:t>Кроме указанных документов, были использованы другие федеральные, территориальные и производственно-отраслевые нормативные документы, содержащие требования по проектированию ИТМ ГОЧС, повышению безопасности объектов, эффективности защиты населения и территорий от ЧС техногенного, природного и военного характера.</w:t>
      </w:r>
    </w:p>
    <w:p w:rsidR="00DC0A9F" w:rsidRPr="008D27AB" w:rsidRDefault="00DC0A9F" w:rsidP="00DC0A9F">
      <w:pPr>
        <w:pStyle w:val="28"/>
        <w:rPr>
          <w:rFonts w:ascii="Times New Roman" w:hAnsi="Times New Roman"/>
          <w:color w:val="auto"/>
          <w:sz w:val="28"/>
          <w:szCs w:val="28"/>
        </w:rPr>
      </w:pPr>
    </w:p>
    <w:p w:rsidR="00DC0A9F" w:rsidRPr="00DC0A9F" w:rsidRDefault="00DC0A9F" w:rsidP="00DC0A9F">
      <w:pPr>
        <w:pStyle w:val="1"/>
        <w:jc w:val="center"/>
        <w:rPr>
          <w:rFonts w:ascii="Times New Roman" w:hAnsi="Times New Roman" w:cs="Times New Roman"/>
          <w:sz w:val="28"/>
          <w:szCs w:val="28"/>
        </w:rPr>
      </w:pPr>
      <w:r>
        <w:rPr>
          <w:rFonts w:ascii="Times New Roman" w:hAnsi="Times New Roman" w:cs="Times New Roman"/>
          <w:sz w:val="28"/>
          <w:szCs w:val="28"/>
        </w:rPr>
        <w:t>Общие сведения</w:t>
      </w:r>
    </w:p>
    <w:tbl>
      <w:tblPr>
        <w:tblW w:w="5000" w:type="pct"/>
        <w:tblCellSpacing w:w="0" w:type="dxa"/>
        <w:tblCellMar>
          <w:top w:w="15" w:type="dxa"/>
          <w:left w:w="15" w:type="dxa"/>
          <w:bottom w:w="15" w:type="dxa"/>
          <w:right w:w="15" w:type="dxa"/>
        </w:tblCellMar>
        <w:tblLook w:val="04A0"/>
      </w:tblPr>
      <w:tblGrid>
        <w:gridCol w:w="9355"/>
      </w:tblGrid>
      <w:tr w:rsidR="00DC0A9F" w:rsidRPr="00106D85" w:rsidTr="00081687">
        <w:trPr>
          <w:tblCellSpacing w:w="0" w:type="dxa"/>
        </w:trPr>
        <w:tc>
          <w:tcPr>
            <w:tcW w:w="0" w:type="auto"/>
            <w:tcMar>
              <w:top w:w="0" w:type="dxa"/>
              <w:left w:w="0" w:type="dxa"/>
              <w:bottom w:w="0" w:type="dxa"/>
              <w:right w:w="0" w:type="dxa"/>
            </w:tcMar>
            <w:hideMark/>
          </w:tcPr>
          <w:p w:rsidR="00DC0A9F" w:rsidRPr="00106D85" w:rsidRDefault="00DC0A9F" w:rsidP="00DC0A9F">
            <w:pPr>
              <w:pStyle w:val="aff4"/>
              <w:ind w:firstLine="709"/>
              <w:jc w:val="both"/>
              <w:rPr>
                <w:sz w:val="28"/>
                <w:szCs w:val="28"/>
              </w:rPr>
            </w:pPr>
            <w:r w:rsidRPr="00106D85">
              <w:rPr>
                <w:sz w:val="28"/>
                <w:szCs w:val="28"/>
              </w:rPr>
              <w:t xml:space="preserve">Центром муниципального образования «сельское поселение Варламовский сельсовет» является </w:t>
            </w:r>
            <w:hyperlink r:id="rId21" w:history="1">
              <w:r w:rsidRPr="00106D85">
                <w:rPr>
                  <w:sz w:val="28"/>
                  <w:szCs w:val="28"/>
                </w:rPr>
                <w:t>Варламово</w:t>
              </w:r>
            </w:hyperlink>
            <w:r w:rsidRPr="00106D85">
              <w:rPr>
                <w:sz w:val="28"/>
                <w:szCs w:val="28"/>
              </w:rPr>
              <w:t xml:space="preserve"> (село). </w:t>
            </w:r>
          </w:p>
        </w:tc>
      </w:tr>
      <w:tr w:rsidR="00DC0A9F" w:rsidRPr="00106D85" w:rsidTr="00081687">
        <w:tblPrEx>
          <w:tblCellSpacing w:w="15" w:type="dxa"/>
        </w:tblPrEx>
        <w:trPr>
          <w:tblCellSpacing w:w="15" w:type="dxa"/>
        </w:trPr>
        <w:tc>
          <w:tcPr>
            <w:tcW w:w="0" w:type="auto"/>
            <w:tcMar>
              <w:top w:w="0" w:type="dxa"/>
              <w:left w:w="0" w:type="dxa"/>
              <w:bottom w:w="0" w:type="dxa"/>
              <w:right w:w="0" w:type="dxa"/>
            </w:tcMar>
            <w:hideMark/>
          </w:tcPr>
          <w:p w:rsidR="00DC0A9F" w:rsidRPr="00106D85" w:rsidRDefault="00DC0A9F" w:rsidP="00DC0A9F">
            <w:pPr>
              <w:pStyle w:val="aff4"/>
              <w:ind w:firstLine="709"/>
              <w:jc w:val="both"/>
              <w:rPr>
                <w:sz w:val="28"/>
                <w:szCs w:val="28"/>
              </w:rPr>
            </w:pPr>
            <w:r w:rsidRPr="00106D85">
              <w:rPr>
                <w:sz w:val="28"/>
                <w:szCs w:val="28"/>
              </w:rPr>
              <w:t>В состав поселения включено населенных пунктов - 4:</w:t>
            </w:r>
          </w:p>
          <w:p w:rsidR="00DC0A9F" w:rsidRPr="00106D85" w:rsidRDefault="00907078" w:rsidP="00DC0A9F">
            <w:pPr>
              <w:pStyle w:val="aff4"/>
              <w:ind w:firstLine="709"/>
              <w:jc w:val="both"/>
              <w:rPr>
                <w:sz w:val="28"/>
                <w:szCs w:val="28"/>
              </w:rPr>
            </w:pPr>
            <w:hyperlink r:id="rId22" w:history="1">
              <w:r w:rsidR="00DC0A9F" w:rsidRPr="00106D85">
                <w:rPr>
                  <w:sz w:val="28"/>
                  <w:szCs w:val="28"/>
                </w:rPr>
                <w:t>Варламово</w:t>
              </w:r>
            </w:hyperlink>
            <w:r w:rsidR="00DC0A9F" w:rsidRPr="00106D85">
              <w:rPr>
                <w:sz w:val="28"/>
                <w:szCs w:val="28"/>
              </w:rPr>
              <w:t xml:space="preserve"> (село)</w:t>
            </w:r>
          </w:p>
        </w:tc>
      </w:tr>
      <w:tr w:rsidR="00DC0A9F" w:rsidRPr="00106D85" w:rsidTr="00081687">
        <w:tblPrEx>
          <w:tblCellSpacing w:w="15" w:type="dxa"/>
        </w:tblPrEx>
        <w:trPr>
          <w:tblCellSpacing w:w="15" w:type="dxa"/>
        </w:trPr>
        <w:tc>
          <w:tcPr>
            <w:tcW w:w="0" w:type="auto"/>
            <w:tcMar>
              <w:top w:w="0" w:type="dxa"/>
              <w:left w:w="0" w:type="dxa"/>
              <w:bottom w:w="0" w:type="dxa"/>
              <w:right w:w="0" w:type="dxa"/>
            </w:tcMar>
            <w:hideMark/>
          </w:tcPr>
          <w:p w:rsidR="00DC0A9F" w:rsidRPr="00106D85" w:rsidRDefault="00907078" w:rsidP="00DC0A9F">
            <w:pPr>
              <w:pStyle w:val="aff4"/>
              <w:ind w:firstLine="709"/>
              <w:jc w:val="both"/>
              <w:rPr>
                <w:sz w:val="28"/>
                <w:szCs w:val="28"/>
              </w:rPr>
            </w:pPr>
            <w:hyperlink r:id="rId23" w:history="1">
              <w:r w:rsidR="00DC0A9F" w:rsidRPr="00106D85">
                <w:rPr>
                  <w:sz w:val="28"/>
                  <w:szCs w:val="28"/>
                </w:rPr>
                <w:t>Большая Черная</w:t>
              </w:r>
            </w:hyperlink>
            <w:r w:rsidR="00DC0A9F" w:rsidRPr="00106D85">
              <w:rPr>
                <w:sz w:val="28"/>
                <w:szCs w:val="28"/>
              </w:rPr>
              <w:t xml:space="preserve"> (деревня)</w:t>
            </w:r>
          </w:p>
        </w:tc>
      </w:tr>
      <w:tr w:rsidR="00DC0A9F" w:rsidRPr="00106D85" w:rsidTr="00081687">
        <w:tblPrEx>
          <w:tblCellSpacing w:w="15" w:type="dxa"/>
        </w:tblPrEx>
        <w:trPr>
          <w:tblCellSpacing w:w="15" w:type="dxa"/>
        </w:trPr>
        <w:tc>
          <w:tcPr>
            <w:tcW w:w="0" w:type="auto"/>
            <w:tcMar>
              <w:top w:w="0" w:type="dxa"/>
              <w:left w:w="0" w:type="dxa"/>
              <w:bottom w:w="0" w:type="dxa"/>
              <w:right w:w="0" w:type="dxa"/>
            </w:tcMar>
            <w:hideMark/>
          </w:tcPr>
          <w:p w:rsidR="00DC0A9F" w:rsidRPr="00106D85" w:rsidRDefault="00907078" w:rsidP="00DC0A9F">
            <w:pPr>
              <w:pStyle w:val="aff4"/>
              <w:ind w:firstLine="709"/>
              <w:jc w:val="both"/>
              <w:rPr>
                <w:sz w:val="28"/>
                <w:szCs w:val="28"/>
              </w:rPr>
            </w:pPr>
            <w:hyperlink r:id="rId24" w:history="1">
              <w:r w:rsidR="00DC0A9F" w:rsidRPr="00106D85">
                <w:rPr>
                  <w:sz w:val="28"/>
                  <w:szCs w:val="28"/>
                </w:rPr>
                <w:t>Кандереп</w:t>
              </w:r>
            </w:hyperlink>
            <w:r w:rsidR="00DC0A9F" w:rsidRPr="00106D85">
              <w:rPr>
                <w:sz w:val="28"/>
                <w:szCs w:val="28"/>
              </w:rPr>
              <w:t xml:space="preserve"> (деревня)</w:t>
            </w:r>
          </w:p>
        </w:tc>
      </w:tr>
      <w:tr w:rsidR="00DC0A9F" w:rsidRPr="00106D85" w:rsidTr="00081687">
        <w:tblPrEx>
          <w:tblCellSpacing w:w="15" w:type="dxa"/>
        </w:tblPrEx>
        <w:trPr>
          <w:tblCellSpacing w:w="15" w:type="dxa"/>
        </w:trPr>
        <w:tc>
          <w:tcPr>
            <w:tcW w:w="0" w:type="auto"/>
            <w:tcMar>
              <w:top w:w="0" w:type="dxa"/>
              <w:left w:w="0" w:type="dxa"/>
              <w:bottom w:w="0" w:type="dxa"/>
              <w:right w:w="0" w:type="dxa"/>
            </w:tcMar>
            <w:hideMark/>
          </w:tcPr>
          <w:p w:rsidR="00DC0A9F" w:rsidRPr="00106D85" w:rsidRDefault="00907078" w:rsidP="00DC0A9F">
            <w:pPr>
              <w:pStyle w:val="aff4"/>
              <w:ind w:firstLine="709"/>
              <w:jc w:val="both"/>
              <w:rPr>
                <w:sz w:val="28"/>
                <w:szCs w:val="28"/>
              </w:rPr>
            </w:pPr>
            <w:hyperlink r:id="rId25" w:history="1">
              <w:r w:rsidR="00DC0A9F" w:rsidRPr="00106D85">
                <w:rPr>
                  <w:sz w:val="28"/>
                  <w:szCs w:val="28"/>
                </w:rPr>
                <w:t>Краснознаменка</w:t>
              </w:r>
            </w:hyperlink>
            <w:r w:rsidR="00DC0A9F" w:rsidRPr="00106D85">
              <w:rPr>
                <w:sz w:val="28"/>
                <w:szCs w:val="28"/>
              </w:rPr>
              <w:t xml:space="preserve"> (деревня)</w:t>
            </w:r>
          </w:p>
        </w:tc>
      </w:tr>
    </w:tbl>
    <w:p w:rsidR="00DC0A9F" w:rsidRPr="000B4B1B" w:rsidRDefault="007C4262" w:rsidP="00DC0A9F">
      <w:pPr>
        <w:pStyle w:val="1"/>
        <w:jc w:val="center"/>
        <w:rPr>
          <w:rFonts w:ascii="Times New Roman" w:hAnsi="Times New Roman" w:cs="Times New Roman"/>
          <w:sz w:val="28"/>
          <w:szCs w:val="28"/>
        </w:rPr>
      </w:pPr>
      <w:r>
        <w:rPr>
          <w:rFonts w:ascii="Times New Roman" w:hAnsi="Times New Roman" w:cs="Times New Roman"/>
          <w:sz w:val="28"/>
          <w:szCs w:val="28"/>
        </w:rPr>
        <w:t>12.1</w:t>
      </w:r>
      <w:r w:rsidR="000B4B1B">
        <w:rPr>
          <w:rFonts w:ascii="Times New Roman" w:hAnsi="Times New Roman" w:cs="Times New Roman"/>
          <w:sz w:val="28"/>
          <w:szCs w:val="28"/>
        </w:rPr>
        <w:t xml:space="preserve">. </w:t>
      </w:r>
      <w:r w:rsidR="000B4B1B" w:rsidRPr="006B596B">
        <w:rPr>
          <w:rFonts w:ascii="Times New Roman" w:hAnsi="Times New Roman" w:cs="Times New Roman"/>
          <w:sz w:val="28"/>
          <w:szCs w:val="28"/>
        </w:rPr>
        <w:t>Инженерно-технические мероприятия гражданской обороны</w:t>
      </w:r>
    </w:p>
    <w:p w:rsidR="00DC0A9F" w:rsidRDefault="00DC0A9F" w:rsidP="00DC0A9F">
      <w:pPr>
        <w:spacing w:line="360" w:lineRule="auto"/>
        <w:ind w:left="360"/>
        <w:jc w:val="both"/>
        <w:rPr>
          <w:b/>
        </w:rPr>
      </w:pPr>
    </w:p>
    <w:p w:rsidR="00DC0A9F" w:rsidRPr="000B4B1B" w:rsidRDefault="00DC0A9F" w:rsidP="000B4B1B">
      <w:pPr>
        <w:pStyle w:val="21"/>
        <w:rPr>
          <w:szCs w:val="28"/>
        </w:rPr>
      </w:pPr>
      <w:r w:rsidRPr="000B4B1B">
        <w:rPr>
          <w:szCs w:val="28"/>
        </w:rPr>
        <w:t xml:space="preserve"> Границы зон возможных опасностей, предусмотренных</w:t>
      </w:r>
      <w:r w:rsidRPr="000B4B1B">
        <w:rPr>
          <w:szCs w:val="28"/>
        </w:rPr>
        <w:br/>
        <w:t>СНиП 2.01.51-90</w:t>
      </w:r>
    </w:p>
    <w:p w:rsidR="00DC0A9F" w:rsidRPr="000B4B1B" w:rsidRDefault="00DC0A9F" w:rsidP="000B4B1B">
      <w:pPr>
        <w:rPr>
          <w:sz w:val="28"/>
          <w:szCs w:val="28"/>
          <w:lang w:eastAsia="en-US"/>
        </w:rPr>
      </w:pPr>
    </w:p>
    <w:p w:rsidR="00DC0A9F" w:rsidRPr="00B20640" w:rsidRDefault="00DC0A9F" w:rsidP="000B4B1B">
      <w:pPr>
        <w:pStyle w:val="aff4"/>
        <w:ind w:firstLine="709"/>
        <w:jc w:val="both"/>
        <w:rPr>
          <w:sz w:val="28"/>
          <w:szCs w:val="28"/>
        </w:rPr>
      </w:pPr>
      <w:r w:rsidRPr="00B20640">
        <w:rPr>
          <w:sz w:val="28"/>
          <w:szCs w:val="28"/>
        </w:rPr>
        <w:t>В соответствии с постановлением Правительства РФ от 3 октября 1998г. №1149 «О порядке отнесения территорий к группам по гражданской обороне» и требованиями СНиП 2.01.51-90 проектируемая территория характеризуется следующими параметрами:</w:t>
      </w:r>
    </w:p>
    <w:p w:rsidR="00DC0A9F" w:rsidRPr="00B20640" w:rsidRDefault="00DC0A9F" w:rsidP="000B4B1B">
      <w:pPr>
        <w:pStyle w:val="aff4"/>
        <w:numPr>
          <w:ilvl w:val="0"/>
          <w:numId w:val="21"/>
        </w:numPr>
        <w:tabs>
          <w:tab w:val="clear" w:pos="855"/>
          <w:tab w:val="num" w:pos="0"/>
        </w:tabs>
        <w:ind w:left="0" w:firstLine="709"/>
        <w:jc w:val="both"/>
        <w:rPr>
          <w:sz w:val="28"/>
          <w:szCs w:val="28"/>
        </w:rPr>
      </w:pPr>
      <w:r w:rsidRPr="00B20640">
        <w:rPr>
          <w:sz w:val="28"/>
          <w:szCs w:val="28"/>
        </w:rPr>
        <w:t>Категория территории по ГО – некатегорирована по гражданской обороне;</w:t>
      </w:r>
    </w:p>
    <w:p w:rsidR="00DC0A9F" w:rsidRPr="00B20640" w:rsidRDefault="00DC0A9F" w:rsidP="000B4B1B">
      <w:pPr>
        <w:pStyle w:val="aff4"/>
        <w:numPr>
          <w:ilvl w:val="0"/>
          <w:numId w:val="21"/>
        </w:numPr>
        <w:tabs>
          <w:tab w:val="clear" w:pos="855"/>
          <w:tab w:val="num" w:pos="0"/>
        </w:tabs>
        <w:ind w:left="0" w:firstLine="709"/>
        <w:jc w:val="both"/>
        <w:rPr>
          <w:sz w:val="28"/>
          <w:szCs w:val="28"/>
        </w:rPr>
      </w:pPr>
      <w:r w:rsidRPr="00B20640">
        <w:rPr>
          <w:sz w:val="28"/>
          <w:szCs w:val="28"/>
        </w:rPr>
        <w:t>В соответствии со СНиП 2.01.51-90 «Инженерно-технические мероприятия гражданской обороны», проектируемая территория располагается вне зон: возможных разрушений, возможного опасного химического заражения и возможного опасного радиоактивного заражения (загрязнения) (СНиП 2.01.51-90).</w:t>
      </w:r>
    </w:p>
    <w:p w:rsidR="00DC0A9F" w:rsidRPr="00B20640" w:rsidRDefault="00DC0A9F" w:rsidP="000B4B1B">
      <w:pPr>
        <w:pStyle w:val="aff4"/>
        <w:numPr>
          <w:ilvl w:val="0"/>
          <w:numId w:val="21"/>
        </w:numPr>
        <w:tabs>
          <w:tab w:val="clear" w:pos="855"/>
          <w:tab w:val="num" w:pos="0"/>
        </w:tabs>
        <w:ind w:left="0" w:firstLine="709"/>
        <w:jc w:val="both"/>
        <w:rPr>
          <w:sz w:val="28"/>
          <w:szCs w:val="28"/>
        </w:rPr>
      </w:pPr>
      <w:r w:rsidRPr="00B20640">
        <w:rPr>
          <w:sz w:val="28"/>
          <w:szCs w:val="28"/>
        </w:rPr>
        <w:t>На территории Варламовского сельсовета потенциально-опасные объекты отсутствуют.</w:t>
      </w:r>
    </w:p>
    <w:p w:rsidR="00DC0A9F" w:rsidRPr="00B20640" w:rsidRDefault="00DC0A9F" w:rsidP="000B4B1B">
      <w:pPr>
        <w:pStyle w:val="aff4"/>
        <w:numPr>
          <w:ilvl w:val="0"/>
          <w:numId w:val="21"/>
        </w:numPr>
        <w:tabs>
          <w:tab w:val="clear" w:pos="855"/>
          <w:tab w:val="num" w:pos="0"/>
        </w:tabs>
        <w:ind w:left="0" w:firstLine="709"/>
        <w:jc w:val="both"/>
        <w:rPr>
          <w:sz w:val="28"/>
          <w:szCs w:val="28"/>
        </w:rPr>
      </w:pPr>
      <w:r w:rsidRPr="00B20640">
        <w:rPr>
          <w:sz w:val="28"/>
          <w:szCs w:val="28"/>
        </w:rPr>
        <w:t>На железной дороге и  трассе возможны аварии с выбросом АХОВ (аммиак, хлор) и проливом ЛВЖ, СУГ.</w:t>
      </w:r>
    </w:p>
    <w:p w:rsidR="00DC0A9F" w:rsidRPr="000B4B1B" w:rsidRDefault="00DC0A9F" w:rsidP="000B4B1B">
      <w:pPr>
        <w:rPr>
          <w:sz w:val="28"/>
          <w:szCs w:val="28"/>
          <w:lang w:eastAsia="en-US"/>
        </w:rPr>
      </w:pPr>
    </w:p>
    <w:p w:rsidR="00DC0A9F" w:rsidRDefault="00DC0A9F" w:rsidP="000B4B1B">
      <w:pPr>
        <w:pStyle w:val="21"/>
        <w:rPr>
          <w:szCs w:val="28"/>
        </w:rPr>
      </w:pPr>
      <w:r w:rsidRPr="000B4B1B">
        <w:rPr>
          <w:szCs w:val="28"/>
        </w:rPr>
        <w:t xml:space="preserve"> Возможные последствия ЧС и их влияние </w:t>
      </w:r>
      <w:r w:rsidRPr="000B4B1B">
        <w:rPr>
          <w:szCs w:val="28"/>
        </w:rPr>
        <w:br/>
        <w:t>на функционирование проектируемой территории</w:t>
      </w:r>
    </w:p>
    <w:p w:rsidR="000B4B1B" w:rsidRPr="000B4B1B" w:rsidRDefault="000B4B1B" w:rsidP="000B4B1B"/>
    <w:p w:rsidR="00DC0A9F" w:rsidRPr="000B4B1B" w:rsidRDefault="00DC0A9F" w:rsidP="000B4B1B">
      <w:pPr>
        <w:ind w:firstLine="709"/>
        <w:jc w:val="both"/>
        <w:rPr>
          <w:b/>
          <w:sz w:val="28"/>
          <w:szCs w:val="28"/>
        </w:rPr>
      </w:pPr>
      <w:r w:rsidRPr="000B4B1B">
        <w:rPr>
          <w:b/>
          <w:sz w:val="28"/>
          <w:szCs w:val="28"/>
        </w:rPr>
        <w:t>Прогноз опасностей террористического характера</w:t>
      </w:r>
    </w:p>
    <w:p w:rsidR="00DC0A9F" w:rsidRPr="000B4B1B" w:rsidRDefault="00DC0A9F" w:rsidP="000B4B1B">
      <w:pPr>
        <w:ind w:firstLine="720"/>
        <w:jc w:val="both"/>
        <w:rPr>
          <w:sz w:val="28"/>
          <w:szCs w:val="28"/>
        </w:rPr>
      </w:pPr>
      <w:r w:rsidRPr="000B4B1B">
        <w:rPr>
          <w:sz w:val="28"/>
          <w:szCs w:val="28"/>
        </w:rPr>
        <w:t xml:space="preserve">Рост незарегистрированного оружия, увеличение количества незаконных вооруженных формирований, группировок и банд создает предпосылки для возрастания числа террористических актов. </w:t>
      </w:r>
    </w:p>
    <w:p w:rsidR="00DC0A9F" w:rsidRPr="000B4B1B" w:rsidRDefault="00DC0A9F" w:rsidP="000B4B1B">
      <w:pPr>
        <w:ind w:firstLine="720"/>
        <w:jc w:val="both"/>
        <w:rPr>
          <w:sz w:val="28"/>
          <w:szCs w:val="28"/>
        </w:rPr>
      </w:pPr>
      <w:r w:rsidRPr="000B4B1B">
        <w:rPr>
          <w:sz w:val="28"/>
          <w:szCs w:val="28"/>
        </w:rPr>
        <w:lastRenderedPageBreak/>
        <w:t>В настоящее время понятия терроризм и катастрофы как никогда близко сошлись. Особенно если иметь в виду возможность терроризма с применением оружия массового поражения. Именно такой терроризм может привести к катастрофам. Расщепляющиеся материалы, компоненты химического и биологического оружия сейчас доступны террористам как никогда ранее. Это объясняется либерализацией торговли, слабостью экспортного контроля, открытостью данных о новейших разработках в области химического и биологического вооружения и усиливающейся интернационализацией преступности и терроризма.</w:t>
      </w:r>
    </w:p>
    <w:p w:rsidR="00DC0A9F" w:rsidRPr="000B4B1B" w:rsidRDefault="00DC0A9F" w:rsidP="000B4B1B">
      <w:pPr>
        <w:ind w:firstLine="720"/>
        <w:jc w:val="both"/>
        <w:rPr>
          <w:sz w:val="28"/>
          <w:szCs w:val="28"/>
        </w:rPr>
      </w:pPr>
      <w:r w:rsidRPr="000B4B1B">
        <w:rPr>
          <w:sz w:val="28"/>
          <w:szCs w:val="28"/>
        </w:rPr>
        <w:t>В XXI веке велика вероятность возрастания технологического терроризма, т.е. проведения террористических актов на предприятиях, аварии на которых могут создать угрозу для жизни и здоровья населения или вызвать значительные экологические последствия.</w:t>
      </w:r>
    </w:p>
    <w:p w:rsidR="00DC0A9F" w:rsidRPr="000B4B1B" w:rsidRDefault="00DC0A9F" w:rsidP="000B4B1B">
      <w:pPr>
        <w:ind w:firstLine="720"/>
        <w:jc w:val="both"/>
        <w:rPr>
          <w:sz w:val="28"/>
          <w:szCs w:val="28"/>
        </w:rPr>
      </w:pPr>
      <w:r w:rsidRPr="000B4B1B">
        <w:rPr>
          <w:sz w:val="28"/>
          <w:szCs w:val="28"/>
        </w:rPr>
        <w:t>Не исключена возможность сельскохозяйственного терроризма. В качестве агентов, поражающих зерновую продукцию и картофель, могут использоваться грибковые патогенные культуры.</w:t>
      </w:r>
    </w:p>
    <w:p w:rsidR="00DC0A9F" w:rsidRPr="000B4B1B" w:rsidRDefault="00DC0A9F" w:rsidP="000B4B1B">
      <w:pPr>
        <w:ind w:firstLine="720"/>
        <w:jc w:val="both"/>
        <w:rPr>
          <w:sz w:val="28"/>
          <w:szCs w:val="28"/>
        </w:rPr>
      </w:pPr>
      <w:r w:rsidRPr="000B4B1B">
        <w:rPr>
          <w:sz w:val="28"/>
          <w:szCs w:val="28"/>
        </w:rPr>
        <w:t>Наряду с химическим, биологическим и другими видами совре</w:t>
      </w:r>
      <w:r w:rsidRPr="000B4B1B">
        <w:rPr>
          <w:sz w:val="28"/>
          <w:szCs w:val="28"/>
        </w:rPr>
        <w:softHyphen/>
        <w:t>менного терроризма, «электромагнитный терроризм», как составная часть «информационного терроризма», стал реальным явлением и представляет особую опасность, поскольку имеет возможность скрытно воздействовать на технические системы государственного и военного управления, и объекты инфраструктуры. Потенциально возрастающие технологические возможности информатизации находят все большее применение в таких жизненно важных сферах деятельности общества, как телекоммуникация, энергетика, транспорт, системы хранения газа и нефти, водоснабжение и др.</w:t>
      </w:r>
    </w:p>
    <w:p w:rsidR="00DC0A9F" w:rsidRPr="000B4B1B" w:rsidRDefault="00DC0A9F" w:rsidP="000B4B1B">
      <w:pPr>
        <w:ind w:firstLine="709"/>
        <w:jc w:val="both"/>
        <w:rPr>
          <w:b/>
          <w:sz w:val="28"/>
          <w:szCs w:val="28"/>
        </w:rPr>
      </w:pPr>
      <w:r w:rsidRPr="000B4B1B">
        <w:rPr>
          <w:b/>
          <w:sz w:val="28"/>
          <w:szCs w:val="28"/>
        </w:rPr>
        <w:t>Оценка опасностей военного характера</w:t>
      </w:r>
    </w:p>
    <w:p w:rsidR="00DC0A9F" w:rsidRPr="000B4B1B" w:rsidRDefault="00DC0A9F" w:rsidP="0027654D">
      <w:pPr>
        <w:pStyle w:val="ab"/>
        <w:spacing w:after="0" w:line="240" w:lineRule="auto"/>
        <w:ind w:firstLine="720"/>
        <w:jc w:val="both"/>
        <w:rPr>
          <w:rFonts w:ascii="Times New Roman" w:hAnsi="Times New Roman" w:cs="Times New Roman"/>
          <w:b w:val="0"/>
          <w:sz w:val="28"/>
          <w:szCs w:val="28"/>
          <w:lang w:val="ru-RU"/>
        </w:rPr>
      </w:pPr>
      <w:r w:rsidRPr="000B4B1B">
        <w:rPr>
          <w:rFonts w:ascii="Times New Roman" w:hAnsi="Times New Roman" w:cs="Times New Roman"/>
          <w:b w:val="0"/>
          <w:sz w:val="28"/>
          <w:szCs w:val="28"/>
          <w:lang w:val="ru-RU"/>
        </w:rPr>
        <w:t xml:space="preserve">В настоящее время и в перспективе до 2015 года реальную военную опасность для России представляют очаги напряженности вдоль границ нашей страны, которые могут перерасти в приграничные и внутренние вооруженные конфликты. Не исключается возможность возникновения широкомасштабной региональной войны. Особенностью войн </w:t>
      </w:r>
      <w:r w:rsidRPr="000B4B1B">
        <w:rPr>
          <w:rFonts w:ascii="Times New Roman" w:hAnsi="Times New Roman" w:cs="Times New Roman"/>
          <w:b w:val="0"/>
          <w:sz w:val="28"/>
          <w:szCs w:val="28"/>
        </w:rPr>
        <w:t>XXI</w:t>
      </w:r>
      <w:r w:rsidRPr="000B4B1B">
        <w:rPr>
          <w:rFonts w:ascii="Times New Roman" w:hAnsi="Times New Roman" w:cs="Times New Roman"/>
          <w:b w:val="0"/>
          <w:sz w:val="28"/>
          <w:szCs w:val="28"/>
          <w:lang w:val="ru-RU"/>
        </w:rPr>
        <w:t xml:space="preserve"> века будут: массированное использование  высокоточных средств поражения; активные действия диверсионно-разведывательных сил; нетрадиционные способы ведения вооруженной борьбы; поражение особо важных объектов экономики и инфраструктуры.</w:t>
      </w:r>
    </w:p>
    <w:p w:rsidR="00DC0A9F" w:rsidRPr="000B4B1B" w:rsidRDefault="00DC0A9F" w:rsidP="0027654D">
      <w:pPr>
        <w:ind w:firstLine="720"/>
        <w:jc w:val="both"/>
        <w:rPr>
          <w:sz w:val="28"/>
          <w:szCs w:val="28"/>
        </w:rPr>
      </w:pPr>
      <w:r w:rsidRPr="000B4B1B">
        <w:rPr>
          <w:sz w:val="28"/>
          <w:szCs w:val="28"/>
        </w:rPr>
        <w:t>Боевые действия на оперативно-тактическом уровне станут многомерными, существенные изменения претерпят стратегические операции. Доминирующими станут следующие формы ведения военных действий:</w:t>
      </w:r>
    </w:p>
    <w:p w:rsidR="00DC0A9F" w:rsidRPr="000B4B1B" w:rsidRDefault="00DC0A9F" w:rsidP="000B4B1B">
      <w:pPr>
        <w:ind w:firstLine="720"/>
        <w:jc w:val="both"/>
        <w:rPr>
          <w:sz w:val="28"/>
          <w:szCs w:val="28"/>
        </w:rPr>
      </w:pPr>
      <w:r w:rsidRPr="000B4B1B">
        <w:rPr>
          <w:sz w:val="28"/>
          <w:szCs w:val="28"/>
        </w:rPr>
        <w:t>• в воздухе - с преобладанием малозаметных беспилотных летательных аппаратов большого радиуса действия;</w:t>
      </w:r>
    </w:p>
    <w:p w:rsidR="00DC0A9F" w:rsidRPr="000B4B1B" w:rsidRDefault="00DC0A9F" w:rsidP="000B4B1B">
      <w:pPr>
        <w:ind w:firstLine="720"/>
        <w:jc w:val="both"/>
        <w:rPr>
          <w:sz w:val="28"/>
          <w:szCs w:val="28"/>
        </w:rPr>
      </w:pPr>
      <w:r w:rsidRPr="000B4B1B">
        <w:rPr>
          <w:sz w:val="28"/>
          <w:szCs w:val="28"/>
        </w:rPr>
        <w:t>• на суше - удары на большую глубину;</w:t>
      </w:r>
    </w:p>
    <w:p w:rsidR="00DC0A9F" w:rsidRPr="000B4B1B" w:rsidRDefault="00DC0A9F" w:rsidP="000B4B1B">
      <w:pPr>
        <w:ind w:firstLine="720"/>
        <w:jc w:val="both"/>
        <w:rPr>
          <w:sz w:val="28"/>
          <w:szCs w:val="28"/>
        </w:rPr>
      </w:pPr>
      <w:r w:rsidRPr="000B4B1B">
        <w:rPr>
          <w:sz w:val="28"/>
          <w:szCs w:val="28"/>
        </w:rPr>
        <w:t>• на море - с использованием подводных ударных систем;</w:t>
      </w:r>
    </w:p>
    <w:p w:rsidR="00DC0A9F" w:rsidRPr="000B4B1B" w:rsidRDefault="00DC0A9F" w:rsidP="000B4B1B">
      <w:pPr>
        <w:ind w:firstLine="720"/>
        <w:jc w:val="both"/>
        <w:rPr>
          <w:sz w:val="28"/>
          <w:szCs w:val="28"/>
        </w:rPr>
      </w:pPr>
      <w:r w:rsidRPr="000B4B1B">
        <w:rPr>
          <w:sz w:val="28"/>
          <w:szCs w:val="28"/>
        </w:rPr>
        <w:t>• боевые действия в космосе и из космоса.</w:t>
      </w:r>
    </w:p>
    <w:p w:rsidR="00DC0A9F" w:rsidRPr="000B4B1B" w:rsidRDefault="00DC0A9F" w:rsidP="000B4B1B">
      <w:pPr>
        <w:ind w:firstLine="720"/>
        <w:jc w:val="both"/>
        <w:rPr>
          <w:sz w:val="28"/>
          <w:szCs w:val="28"/>
        </w:rPr>
      </w:pPr>
      <w:r w:rsidRPr="000B4B1B">
        <w:rPr>
          <w:sz w:val="28"/>
          <w:szCs w:val="28"/>
        </w:rPr>
        <w:lastRenderedPageBreak/>
        <w:t>Учитывая угрозу возможных планетарных - климатических изменений типа «ядерной ночи» или «ядерной зимы», массированное применение сторонами ракетно-ядерного оружия в начале XXI века представляется маловероятным. Однако это не исключает его применения в демонстрационных целях, одиночного применения террористами и ограниченного применения войсками с целью нарушения систем государственного и военного управления и поражения важнейших объектов экономики в ходе эскалации конфликтов.</w:t>
      </w:r>
    </w:p>
    <w:p w:rsidR="00DC0A9F" w:rsidRPr="000B4B1B" w:rsidRDefault="00DC0A9F" w:rsidP="000B4B1B">
      <w:pPr>
        <w:ind w:firstLine="720"/>
        <w:jc w:val="both"/>
        <w:rPr>
          <w:sz w:val="28"/>
          <w:szCs w:val="28"/>
        </w:rPr>
      </w:pPr>
      <w:r w:rsidRPr="000B4B1B">
        <w:rPr>
          <w:sz w:val="28"/>
          <w:szCs w:val="28"/>
        </w:rPr>
        <w:t>Возможно поступление на вооружение взрывомагнитных генераторов частоты (ВМГЧ) с плотностью СВЧ энергии, достигающей 1 кДж/см</w:t>
      </w:r>
      <w:r w:rsidRPr="000B4B1B">
        <w:rPr>
          <w:sz w:val="28"/>
          <w:szCs w:val="28"/>
          <w:vertAlign w:val="superscript"/>
        </w:rPr>
        <w:t>3</w:t>
      </w:r>
      <w:r w:rsidRPr="000B4B1B">
        <w:rPr>
          <w:sz w:val="28"/>
          <w:szCs w:val="28"/>
        </w:rPr>
        <w:t xml:space="preserve">, и длительностью импульса от наносекунд до единиц секунд, способных генерируемым электромагнитным импульсом поражать электронные системы управления в радиусе до </w:t>
      </w:r>
      <w:smartTag w:uri="urn:schemas-microsoft-com:office:smarttags" w:element="metricconverter">
        <w:smartTagPr>
          <w:attr w:name="ProductID" w:val="500 метров"/>
        </w:smartTagPr>
        <w:r w:rsidRPr="000B4B1B">
          <w:rPr>
            <w:sz w:val="28"/>
            <w:szCs w:val="28"/>
          </w:rPr>
          <w:t>500 метров</w:t>
        </w:r>
      </w:smartTag>
      <w:r w:rsidRPr="000B4B1B">
        <w:rPr>
          <w:sz w:val="28"/>
          <w:szCs w:val="28"/>
        </w:rPr>
        <w:t xml:space="preserve">. </w:t>
      </w:r>
    </w:p>
    <w:p w:rsidR="00DC0A9F" w:rsidRPr="000B4B1B" w:rsidRDefault="00DC0A9F" w:rsidP="000B4B1B">
      <w:pPr>
        <w:ind w:firstLine="720"/>
        <w:jc w:val="both"/>
        <w:rPr>
          <w:sz w:val="28"/>
          <w:szCs w:val="28"/>
        </w:rPr>
      </w:pPr>
      <w:r w:rsidRPr="000B4B1B">
        <w:rPr>
          <w:sz w:val="28"/>
          <w:szCs w:val="28"/>
        </w:rPr>
        <w:t>В будущих военных конфликтах нельзя исключать возможность широкого применения оружия, создающего при подрыве боеприпасов огненный смерч, выжигающий кислород и вызывающий на значительных площадях несовместимый с жизнью биологических существ перепад давления.</w:t>
      </w:r>
    </w:p>
    <w:p w:rsidR="00DC0A9F" w:rsidRPr="000B4B1B" w:rsidRDefault="00DC0A9F" w:rsidP="000B4B1B">
      <w:pPr>
        <w:ind w:firstLine="720"/>
        <w:jc w:val="both"/>
        <w:rPr>
          <w:sz w:val="28"/>
          <w:szCs w:val="28"/>
        </w:rPr>
      </w:pPr>
      <w:r w:rsidRPr="000B4B1B">
        <w:rPr>
          <w:sz w:val="28"/>
          <w:szCs w:val="28"/>
        </w:rPr>
        <w:t>Рассмотренный состав перспективных видов нового разрабатываемого оружия способен косвенно повлиять и на окружающую природную среду.</w:t>
      </w:r>
    </w:p>
    <w:p w:rsidR="00DC0A9F" w:rsidRPr="000B4B1B" w:rsidRDefault="00DC0A9F" w:rsidP="000B4B1B">
      <w:pPr>
        <w:ind w:firstLine="720"/>
        <w:jc w:val="both"/>
        <w:rPr>
          <w:sz w:val="28"/>
          <w:szCs w:val="28"/>
        </w:rPr>
      </w:pPr>
      <w:r w:rsidRPr="000B4B1B">
        <w:rPr>
          <w:sz w:val="28"/>
          <w:szCs w:val="28"/>
        </w:rPr>
        <w:t>Наряду с этими исследованиями, в США, ряде стран НАТО, в КНР достаточно интенсивно ведутся разработки в области создания геофизического оружия (ГФО), направленно воздействующего на изменение природно-климатических условий и процессов.</w:t>
      </w:r>
    </w:p>
    <w:p w:rsidR="00DC0A9F" w:rsidRPr="000B4B1B" w:rsidRDefault="00DC0A9F" w:rsidP="000B4B1B">
      <w:pPr>
        <w:ind w:firstLine="720"/>
        <w:jc w:val="both"/>
        <w:rPr>
          <w:sz w:val="28"/>
          <w:szCs w:val="28"/>
        </w:rPr>
      </w:pPr>
      <w:r w:rsidRPr="000B4B1B">
        <w:rPr>
          <w:sz w:val="28"/>
          <w:szCs w:val="28"/>
        </w:rPr>
        <w:t>В возможных войнах начала XXI века особое значение приобретают способности сторон к психологическому информационному и психотронному воздействию. Информационное психологическое воздействие на поведение и психику способно существенно повысить (снизить) эффективность действий вооруженных сил, обеспечив им благоприятную (неблагоприятную) обстановку и поддержку, уменьшить число жертв среди мирного населения.</w:t>
      </w:r>
    </w:p>
    <w:p w:rsidR="00DC0A9F" w:rsidRPr="000B4B1B" w:rsidRDefault="00DC0A9F" w:rsidP="000B4B1B">
      <w:pPr>
        <w:pStyle w:val="a8"/>
        <w:spacing w:before="20" w:line="240" w:lineRule="auto"/>
        <w:ind w:left="0" w:firstLine="709"/>
        <w:jc w:val="both"/>
        <w:rPr>
          <w:rFonts w:ascii="Times New Roman" w:hAnsi="Times New Roman"/>
          <w:sz w:val="28"/>
          <w:szCs w:val="28"/>
        </w:rPr>
      </w:pPr>
      <w:r w:rsidRPr="000B4B1B">
        <w:rPr>
          <w:rFonts w:ascii="Times New Roman" w:hAnsi="Times New Roman"/>
          <w:sz w:val="28"/>
          <w:szCs w:val="28"/>
        </w:rPr>
        <w:t xml:space="preserve">В случае возникновения на территории России локальных вооруженных конфликтов и развертывания широкомасштабных боевых действий источниками чрезвычайных ситуаций военного характера будут являться современные обычные средства поражения, при высокой вероятности применения противником ядерного, химического и биологического оружия. </w:t>
      </w:r>
    </w:p>
    <w:p w:rsidR="00DC0A9F" w:rsidRPr="000B4B1B" w:rsidRDefault="00DC0A9F" w:rsidP="000B4B1B">
      <w:pPr>
        <w:pStyle w:val="ab"/>
        <w:spacing w:line="240" w:lineRule="auto"/>
        <w:ind w:firstLine="720"/>
        <w:jc w:val="both"/>
        <w:rPr>
          <w:rFonts w:ascii="Times New Roman" w:hAnsi="Times New Roman" w:cs="Times New Roman"/>
          <w:sz w:val="28"/>
          <w:szCs w:val="28"/>
          <w:lang w:val="ru-RU"/>
        </w:rPr>
      </w:pPr>
      <w:r w:rsidRPr="000B4B1B">
        <w:rPr>
          <w:rFonts w:ascii="Times New Roman" w:hAnsi="Times New Roman" w:cs="Times New Roman"/>
          <w:sz w:val="28"/>
          <w:szCs w:val="28"/>
          <w:lang w:val="ru-RU"/>
        </w:rPr>
        <w:t xml:space="preserve">Ядерное оружие </w:t>
      </w:r>
    </w:p>
    <w:p w:rsidR="00DC0A9F" w:rsidRPr="000B4B1B" w:rsidRDefault="00DC0A9F" w:rsidP="000B4B1B">
      <w:pPr>
        <w:spacing w:before="40"/>
        <w:ind w:firstLine="720"/>
        <w:jc w:val="both"/>
        <w:rPr>
          <w:sz w:val="28"/>
          <w:szCs w:val="28"/>
        </w:rPr>
      </w:pPr>
      <w:r w:rsidRPr="000B4B1B">
        <w:rPr>
          <w:sz w:val="28"/>
          <w:szCs w:val="28"/>
        </w:rPr>
        <w:t>Ядерное оружие</w:t>
      </w:r>
      <w:r w:rsidRPr="000B4B1B">
        <w:rPr>
          <w:b/>
          <w:sz w:val="28"/>
          <w:szCs w:val="28"/>
        </w:rPr>
        <w:t xml:space="preserve"> </w:t>
      </w:r>
      <w:r w:rsidRPr="000B4B1B">
        <w:rPr>
          <w:sz w:val="28"/>
          <w:szCs w:val="28"/>
        </w:rPr>
        <w:t>- оружие массового поражения взрывного действия, основанное на использовании внутриядерной энергии, выделяющейся при цепных реакциях деления тяжелых ядер некоторых изотопов урана и плутония или термоядерных реакциях синтеза легких ядер (изотопов водорода) - в более тяжелые.</w:t>
      </w:r>
    </w:p>
    <w:p w:rsidR="00DC0A9F" w:rsidRPr="000B4B1B" w:rsidRDefault="00DC0A9F" w:rsidP="000B4B1B">
      <w:pPr>
        <w:spacing w:before="40"/>
        <w:ind w:firstLine="720"/>
        <w:jc w:val="both"/>
        <w:rPr>
          <w:sz w:val="28"/>
          <w:szCs w:val="28"/>
        </w:rPr>
      </w:pPr>
      <w:r w:rsidRPr="000B4B1B">
        <w:rPr>
          <w:sz w:val="28"/>
          <w:szCs w:val="28"/>
        </w:rPr>
        <w:lastRenderedPageBreak/>
        <w:t>Ядерное оружие на настоящий момент является самым мощным оружием массового поражения, обладающим такими поражающими факторами, как ударная волна, световое излучение, проникающая радиация, радиоактивное заражение и электромагнитный импульс. Поражающее действие того или иного ядерного взрыва зависит от мощности использованного боеприпаса, вида взрыва и типа ядерного заряда.</w:t>
      </w:r>
    </w:p>
    <w:p w:rsidR="00DC0A9F" w:rsidRPr="000B4B1B" w:rsidRDefault="00DC0A9F" w:rsidP="000B4B1B">
      <w:pPr>
        <w:ind w:firstLine="720"/>
        <w:jc w:val="both"/>
        <w:rPr>
          <w:sz w:val="28"/>
          <w:szCs w:val="28"/>
        </w:rPr>
      </w:pPr>
      <w:r w:rsidRPr="000B4B1B">
        <w:rPr>
          <w:sz w:val="28"/>
          <w:szCs w:val="28"/>
        </w:rPr>
        <w:t xml:space="preserve">Мощность ядерного взрыва принято характеризовать тротиловым эквивалентом. </w:t>
      </w:r>
    </w:p>
    <w:p w:rsidR="00DC0A9F" w:rsidRPr="000B4B1B" w:rsidRDefault="00DC0A9F" w:rsidP="000B4B1B">
      <w:pPr>
        <w:ind w:firstLine="720"/>
        <w:jc w:val="both"/>
        <w:rPr>
          <w:sz w:val="28"/>
          <w:szCs w:val="28"/>
        </w:rPr>
      </w:pPr>
      <w:r w:rsidRPr="000B4B1B">
        <w:rPr>
          <w:sz w:val="28"/>
          <w:szCs w:val="28"/>
        </w:rPr>
        <w:t>В качестве ядерного заряда в атомных боеприпасах используется плутоний-239, уран-235 и уран-233.</w:t>
      </w:r>
    </w:p>
    <w:p w:rsidR="00DC0A9F" w:rsidRPr="000B4B1B" w:rsidRDefault="00DC0A9F" w:rsidP="000B4B1B">
      <w:pPr>
        <w:spacing w:before="40"/>
        <w:ind w:firstLine="720"/>
        <w:jc w:val="both"/>
        <w:rPr>
          <w:sz w:val="28"/>
          <w:szCs w:val="28"/>
        </w:rPr>
      </w:pPr>
      <w:r w:rsidRPr="000B4B1B">
        <w:rPr>
          <w:b/>
          <w:sz w:val="28"/>
          <w:szCs w:val="28"/>
        </w:rPr>
        <w:t>Ударная волна</w:t>
      </w:r>
      <w:r w:rsidRPr="000B4B1B">
        <w:rPr>
          <w:sz w:val="28"/>
          <w:szCs w:val="28"/>
        </w:rPr>
        <w:t xml:space="preserve"> является основным поражающим фактором ядерного взрыва. Большинство разрушений и повреждений зданий, сооружений и оборудования объектов, а также поражений людей обусловлено, как правило, воздействием ударной волны.</w:t>
      </w:r>
    </w:p>
    <w:p w:rsidR="00DC0A9F" w:rsidRPr="000B4B1B" w:rsidRDefault="00DC0A9F" w:rsidP="000B4B1B">
      <w:pPr>
        <w:ind w:firstLine="720"/>
        <w:jc w:val="both"/>
        <w:rPr>
          <w:sz w:val="28"/>
          <w:szCs w:val="28"/>
        </w:rPr>
      </w:pPr>
      <w:r w:rsidRPr="000B4B1B">
        <w:rPr>
          <w:sz w:val="28"/>
          <w:szCs w:val="28"/>
        </w:rPr>
        <w:t>Степень воздействия избыточного давления и скоростного напора в повреждении или разрушении объектов зависит от размеров, конструкции объекта и степени его связи с земной поверхностью.</w:t>
      </w:r>
    </w:p>
    <w:p w:rsidR="00DC0A9F" w:rsidRPr="000B4B1B" w:rsidRDefault="00DC0A9F" w:rsidP="000B4B1B">
      <w:pPr>
        <w:ind w:firstLine="720"/>
        <w:jc w:val="both"/>
        <w:rPr>
          <w:sz w:val="28"/>
          <w:szCs w:val="28"/>
        </w:rPr>
      </w:pPr>
      <w:r w:rsidRPr="000B4B1B">
        <w:rPr>
          <w:sz w:val="28"/>
          <w:szCs w:val="28"/>
        </w:rPr>
        <w:t>Поражения людей вызываются как прямым действием ударной волны, так и косвенным (летящими обломками зданий, деревьями и др.).</w:t>
      </w:r>
    </w:p>
    <w:p w:rsidR="00DC0A9F" w:rsidRPr="000B4B1B" w:rsidRDefault="00DC0A9F" w:rsidP="000B4B1B">
      <w:pPr>
        <w:spacing w:before="40"/>
        <w:ind w:firstLine="720"/>
        <w:jc w:val="both"/>
        <w:rPr>
          <w:sz w:val="28"/>
          <w:szCs w:val="28"/>
        </w:rPr>
      </w:pPr>
      <w:r w:rsidRPr="000B4B1B">
        <w:rPr>
          <w:b/>
          <w:sz w:val="28"/>
          <w:szCs w:val="28"/>
        </w:rPr>
        <w:t>Световое излучение</w:t>
      </w:r>
      <w:r w:rsidRPr="000B4B1B">
        <w:rPr>
          <w:sz w:val="28"/>
          <w:szCs w:val="28"/>
        </w:rPr>
        <w:t xml:space="preserve"> ядерного взрыва представляет собой электромагнитное излучение оптического диапазона в видимой, ультрафиолетовой и инфракрасной областях спектра.</w:t>
      </w:r>
    </w:p>
    <w:p w:rsidR="00DC0A9F" w:rsidRPr="000B4B1B" w:rsidRDefault="00DC0A9F" w:rsidP="000B4B1B">
      <w:pPr>
        <w:ind w:firstLine="720"/>
        <w:jc w:val="both"/>
        <w:rPr>
          <w:sz w:val="28"/>
          <w:szCs w:val="28"/>
        </w:rPr>
      </w:pPr>
      <w:r w:rsidRPr="000B4B1B">
        <w:rPr>
          <w:sz w:val="28"/>
          <w:szCs w:val="28"/>
        </w:rPr>
        <w:t xml:space="preserve">Поражение людей световым излучением выражается в появлении ожогов различных степеней открытых и защищенных одеждой участков кожи, а также в поражении глаз. </w:t>
      </w:r>
    </w:p>
    <w:p w:rsidR="00DC0A9F" w:rsidRPr="000B4B1B" w:rsidRDefault="00DC0A9F" w:rsidP="000B4B1B">
      <w:pPr>
        <w:ind w:firstLine="720"/>
        <w:jc w:val="both"/>
        <w:rPr>
          <w:sz w:val="28"/>
          <w:szCs w:val="28"/>
        </w:rPr>
      </w:pPr>
      <w:r w:rsidRPr="000B4B1B">
        <w:rPr>
          <w:sz w:val="28"/>
          <w:szCs w:val="28"/>
        </w:rPr>
        <w:t>Оплавление, обугливание и воспламенение материалов могут привести к возникновению пожаров.</w:t>
      </w:r>
    </w:p>
    <w:p w:rsidR="00DC0A9F" w:rsidRPr="000B4B1B" w:rsidRDefault="00DC0A9F" w:rsidP="000B4B1B">
      <w:pPr>
        <w:ind w:firstLine="720"/>
        <w:jc w:val="both"/>
        <w:rPr>
          <w:sz w:val="28"/>
          <w:szCs w:val="28"/>
        </w:rPr>
      </w:pPr>
      <w:r w:rsidRPr="000B4B1B">
        <w:rPr>
          <w:b/>
          <w:sz w:val="28"/>
          <w:szCs w:val="28"/>
        </w:rPr>
        <w:t>Проникающая радиация</w:t>
      </w:r>
      <w:r w:rsidRPr="000B4B1B">
        <w:rPr>
          <w:sz w:val="28"/>
          <w:szCs w:val="28"/>
        </w:rPr>
        <w:t xml:space="preserve"> ядерного взрыва представляет собой поток гамма-излучения и нейтронов. Гамма-излучение и нейтронное излучение распространяются в воздухе во все стороны на расстояния 2,5÷3 км. Радиации изменяют  характер жизнедеятельности клеток, отдельных организмов и систем организма, что приводит к возникновению такого заболевания как лучевая болезнь.</w:t>
      </w:r>
    </w:p>
    <w:p w:rsidR="00DC0A9F" w:rsidRPr="000B4B1B" w:rsidRDefault="00DC0A9F" w:rsidP="000B4B1B">
      <w:pPr>
        <w:ind w:firstLine="720"/>
        <w:jc w:val="both"/>
        <w:rPr>
          <w:sz w:val="28"/>
          <w:szCs w:val="28"/>
        </w:rPr>
      </w:pPr>
      <w:r w:rsidRPr="000B4B1B">
        <w:rPr>
          <w:sz w:val="28"/>
          <w:szCs w:val="28"/>
        </w:rPr>
        <w:t>Поражающее действие проникающей радиации характеризуется дозой излучения.</w:t>
      </w:r>
    </w:p>
    <w:p w:rsidR="00DC0A9F" w:rsidRPr="000B4B1B" w:rsidRDefault="00DC0A9F" w:rsidP="000B4B1B">
      <w:pPr>
        <w:ind w:firstLine="720"/>
        <w:jc w:val="both"/>
        <w:rPr>
          <w:sz w:val="28"/>
          <w:szCs w:val="28"/>
        </w:rPr>
      </w:pPr>
      <w:r w:rsidRPr="000B4B1B">
        <w:rPr>
          <w:b/>
          <w:sz w:val="28"/>
          <w:szCs w:val="28"/>
        </w:rPr>
        <w:t>Радиоактивное заражение</w:t>
      </w:r>
      <w:r w:rsidRPr="000B4B1B">
        <w:rPr>
          <w:sz w:val="28"/>
          <w:szCs w:val="28"/>
        </w:rPr>
        <w:t xml:space="preserve"> местности, приземного слоя атмосферы, воздушного пространства, воды и других объектов возникает в результате выпадения радиоактивных веществ из облака ядерного взрыва.</w:t>
      </w:r>
    </w:p>
    <w:p w:rsidR="00DC0A9F" w:rsidRPr="000B4B1B" w:rsidRDefault="00DC0A9F" w:rsidP="000B4B1B">
      <w:pPr>
        <w:ind w:firstLine="720"/>
        <w:jc w:val="both"/>
        <w:rPr>
          <w:sz w:val="28"/>
          <w:szCs w:val="28"/>
        </w:rPr>
      </w:pPr>
      <w:r w:rsidRPr="000B4B1B">
        <w:rPr>
          <w:sz w:val="28"/>
          <w:szCs w:val="28"/>
        </w:rPr>
        <w:t>Большая часть радиоактивных осадков, вызывающая радиоактивное заражение местности, выпадает из облака за 10÷20 ч после ядерного взрыва. Выпадение радиоактивных осадков продолжается от нескольких минут до 2 ч и более.</w:t>
      </w:r>
    </w:p>
    <w:p w:rsidR="00DC0A9F" w:rsidRPr="000B4B1B" w:rsidRDefault="00DC0A9F" w:rsidP="000B4B1B">
      <w:pPr>
        <w:pStyle w:val="a8"/>
        <w:spacing w:line="240" w:lineRule="auto"/>
        <w:ind w:left="0" w:firstLine="709"/>
        <w:jc w:val="both"/>
        <w:rPr>
          <w:rFonts w:ascii="Times New Roman" w:hAnsi="Times New Roman"/>
          <w:sz w:val="28"/>
          <w:szCs w:val="28"/>
        </w:rPr>
      </w:pPr>
      <w:r w:rsidRPr="000B4B1B">
        <w:rPr>
          <w:rFonts w:ascii="Times New Roman" w:hAnsi="Times New Roman"/>
          <w:b/>
          <w:sz w:val="28"/>
          <w:szCs w:val="28"/>
        </w:rPr>
        <w:t xml:space="preserve">Электромагнитное излучение, </w:t>
      </w:r>
      <w:r w:rsidRPr="000B4B1B">
        <w:rPr>
          <w:rFonts w:ascii="Times New Roman" w:hAnsi="Times New Roman"/>
          <w:sz w:val="28"/>
          <w:szCs w:val="28"/>
        </w:rPr>
        <w:t xml:space="preserve">возникает при ядерных взрывах в атмосфере и в более высоких слоях, что приводит к возникновению мощных </w:t>
      </w:r>
      <w:r w:rsidRPr="000B4B1B">
        <w:rPr>
          <w:rFonts w:ascii="Times New Roman" w:hAnsi="Times New Roman"/>
          <w:sz w:val="28"/>
          <w:szCs w:val="28"/>
        </w:rPr>
        <w:lastRenderedPageBreak/>
        <w:t xml:space="preserve">электромагнитных полей с длинами волн от 1 до </w:t>
      </w:r>
      <w:smartTag w:uri="urn:schemas-microsoft-com:office:smarttags" w:element="metricconverter">
        <w:smartTagPr>
          <w:attr w:name="ProductID" w:val="1000 м"/>
        </w:smartTagPr>
        <w:r w:rsidRPr="000B4B1B">
          <w:rPr>
            <w:rFonts w:ascii="Times New Roman" w:hAnsi="Times New Roman"/>
            <w:sz w:val="28"/>
            <w:szCs w:val="28"/>
          </w:rPr>
          <w:t>1000 м</w:t>
        </w:r>
      </w:smartTag>
      <w:r w:rsidRPr="000B4B1B">
        <w:rPr>
          <w:rFonts w:ascii="Times New Roman" w:hAnsi="Times New Roman"/>
          <w:sz w:val="28"/>
          <w:szCs w:val="28"/>
        </w:rPr>
        <w:t xml:space="preserve"> и более. Эти поля ввиду их кратковременного существования принято называть электромагнитным импульсом (ЭМИ).</w:t>
      </w:r>
    </w:p>
    <w:p w:rsidR="00DC0A9F" w:rsidRPr="000B4B1B" w:rsidRDefault="00DC0A9F" w:rsidP="000B4B1B">
      <w:pPr>
        <w:ind w:firstLine="720"/>
        <w:jc w:val="both"/>
        <w:rPr>
          <w:sz w:val="28"/>
          <w:szCs w:val="28"/>
        </w:rPr>
      </w:pPr>
      <w:r w:rsidRPr="000B4B1B">
        <w:rPr>
          <w:sz w:val="28"/>
          <w:szCs w:val="28"/>
        </w:rPr>
        <w:t>Под действием ЭМИ в аппаратуре наводятся электрические токи и напряжения, которые могут вызвать пробой изоляции, повреждение полупроводниковых приборов и других элементов радиотехнических устройств. Наведенные в линиях энергоснабжения и связи напряжения могут по проводам распространяться на значительные расстояния, вызывая при этом повреждения радиоаппаратуры и находящихся вблизи нее людей.</w:t>
      </w:r>
    </w:p>
    <w:p w:rsidR="00DC0A9F" w:rsidRPr="000B4B1B" w:rsidRDefault="00DC0A9F" w:rsidP="000B4B1B">
      <w:pPr>
        <w:pStyle w:val="ab"/>
        <w:spacing w:line="240" w:lineRule="auto"/>
        <w:ind w:firstLine="720"/>
        <w:jc w:val="both"/>
        <w:rPr>
          <w:rFonts w:ascii="Times New Roman" w:hAnsi="Times New Roman" w:cs="Times New Roman"/>
          <w:b w:val="0"/>
          <w:sz w:val="28"/>
          <w:szCs w:val="28"/>
          <w:lang w:val="ru-RU"/>
        </w:rPr>
      </w:pPr>
      <w:r w:rsidRPr="000B4B1B">
        <w:rPr>
          <w:rFonts w:ascii="Times New Roman" w:hAnsi="Times New Roman" w:cs="Times New Roman"/>
          <w:b w:val="0"/>
          <w:sz w:val="28"/>
          <w:szCs w:val="28"/>
          <w:lang w:val="ru-RU"/>
        </w:rPr>
        <w:t>Химическое оружие</w:t>
      </w:r>
    </w:p>
    <w:p w:rsidR="00DC0A9F" w:rsidRPr="000B4B1B" w:rsidRDefault="00DC0A9F" w:rsidP="000B4B1B">
      <w:pPr>
        <w:ind w:firstLine="720"/>
        <w:jc w:val="both"/>
        <w:rPr>
          <w:sz w:val="28"/>
          <w:szCs w:val="28"/>
        </w:rPr>
      </w:pPr>
      <w:r w:rsidRPr="000B4B1B">
        <w:rPr>
          <w:sz w:val="28"/>
          <w:szCs w:val="28"/>
        </w:rPr>
        <w:t>Химическое оружие - один из видов оружия массового поражения, поражающее действие которого основано на использовании боевых токсичных химических веществ (БТХВ).</w:t>
      </w:r>
    </w:p>
    <w:p w:rsidR="00DC0A9F" w:rsidRPr="000B4B1B" w:rsidRDefault="00DC0A9F" w:rsidP="000B4B1B">
      <w:pPr>
        <w:ind w:firstLine="720"/>
        <w:jc w:val="both"/>
        <w:rPr>
          <w:sz w:val="28"/>
          <w:szCs w:val="28"/>
        </w:rPr>
      </w:pPr>
      <w:r w:rsidRPr="000B4B1B">
        <w:rPr>
          <w:sz w:val="28"/>
          <w:szCs w:val="28"/>
        </w:rPr>
        <w:t>К БТХВ относятся отравляющие вещества (ОВ) и токсины, оказывающие поражающее действие на организм человека и животных, а также фитотоксиканты, которые могут применяться в военных целях для поражения различных видов растительности.</w:t>
      </w:r>
    </w:p>
    <w:p w:rsidR="00DC0A9F" w:rsidRPr="000B4B1B" w:rsidRDefault="00DC0A9F" w:rsidP="000B4B1B">
      <w:pPr>
        <w:ind w:firstLine="720"/>
        <w:jc w:val="both"/>
        <w:rPr>
          <w:sz w:val="28"/>
          <w:szCs w:val="28"/>
        </w:rPr>
      </w:pPr>
      <w:r w:rsidRPr="000B4B1B">
        <w:rPr>
          <w:sz w:val="28"/>
          <w:szCs w:val="28"/>
        </w:rPr>
        <w:t>В качестве средств доставки химического оружия к объектам поражения используется авиация, ракеты, артиллерия, средства инженерных и химических войск.</w:t>
      </w:r>
    </w:p>
    <w:p w:rsidR="00DC0A9F" w:rsidRPr="000B4B1B" w:rsidRDefault="00DC0A9F" w:rsidP="000B4B1B">
      <w:pPr>
        <w:ind w:firstLine="720"/>
        <w:jc w:val="both"/>
        <w:rPr>
          <w:sz w:val="28"/>
          <w:szCs w:val="28"/>
        </w:rPr>
      </w:pPr>
      <w:r w:rsidRPr="000B4B1B">
        <w:rPr>
          <w:sz w:val="28"/>
          <w:szCs w:val="28"/>
        </w:rPr>
        <w:t>К числу боевых свойств и специфических особенностей химического оружия относятся:</w:t>
      </w:r>
    </w:p>
    <w:p w:rsidR="00DC0A9F" w:rsidRPr="000B4B1B" w:rsidRDefault="00DC0A9F" w:rsidP="000B4B1B">
      <w:pPr>
        <w:ind w:firstLine="720"/>
        <w:jc w:val="both"/>
        <w:rPr>
          <w:sz w:val="28"/>
          <w:szCs w:val="28"/>
        </w:rPr>
      </w:pPr>
      <w:r w:rsidRPr="000B4B1B">
        <w:rPr>
          <w:sz w:val="28"/>
          <w:szCs w:val="28"/>
        </w:rPr>
        <w:t>- высокая токсичность ОВ и токсинов, позволяющая в крайне малых дозах вызывать тяжелые и смертельные поражения;</w:t>
      </w:r>
    </w:p>
    <w:p w:rsidR="00DC0A9F" w:rsidRPr="000B4B1B" w:rsidRDefault="00DC0A9F" w:rsidP="000B4B1B">
      <w:pPr>
        <w:ind w:firstLine="720"/>
        <w:jc w:val="both"/>
        <w:rPr>
          <w:sz w:val="28"/>
          <w:szCs w:val="28"/>
        </w:rPr>
      </w:pPr>
      <w:r w:rsidRPr="000B4B1B">
        <w:rPr>
          <w:sz w:val="28"/>
          <w:szCs w:val="28"/>
        </w:rPr>
        <w:t>- биохимический механизм поражающего действия БТХВ на живой организм;</w:t>
      </w:r>
    </w:p>
    <w:p w:rsidR="00DC0A9F" w:rsidRPr="000B4B1B" w:rsidRDefault="00DC0A9F" w:rsidP="000B4B1B">
      <w:pPr>
        <w:ind w:firstLine="720"/>
        <w:jc w:val="both"/>
        <w:rPr>
          <w:sz w:val="28"/>
          <w:szCs w:val="28"/>
        </w:rPr>
      </w:pPr>
      <w:r w:rsidRPr="000B4B1B">
        <w:rPr>
          <w:sz w:val="28"/>
          <w:szCs w:val="28"/>
        </w:rPr>
        <w:t>- способность ОВ и токсинов проникать в здания, сооружения и поражать находящихся там людей;</w:t>
      </w:r>
    </w:p>
    <w:p w:rsidR="00DC0A9F" w:rsidRPr="000B4B1B" w:rsidRDefault="00DC0A9F" w:rsidP="000B4B1B">
      <w:pPr>
        <w:ind w:firstLine="720"/>
        <w:jc w:val="both"/>
        <w:rPr>
          <w:sz w:val="28"/>
          <w:szCs w:val="28"/>
        </w:rPr>
      </w:pPr>
      <w:r w:rsidRPr="000B4B1B">
        <w:rPr>
          <w:sz w:val="28"/>
          <w:szCs w:val="28"/>
        </w:rPr>
        <w:t>- длительность действия ввиду способности БТХВ сохранять определенное время свои поражающие свойства на местности, вооружении, технике и в атмосфере;</w:t>
      </w:r>
    </w:p>
    <w:p w:rsidR="00DC0A9F" w:rsidRPr="000B4B1B" w:rsidRDefault="00DC0A9F" w:rsidP="000B4B1B">
      <w:pPr>
        <w:ind w:firstLine="720"/>
        <w:jc w:val="both"/>
        <w:rPr>
          <w:sz w:val="28"/>
          <w:szCs w:val="28"/>
        </w:rPr>
      </w:pPr>
      <w:r w:rsidRPr="000B4B1B">
        <w:rPr>
          <w:sz w:val="28"/>
          <w:szCs w:val="28"/>
        </w:rPr>
        <w:t>- трудность своевременного обнаружения факта применения противником БТХВ и установления его типа;</w:t>
      </w:r>
    </w:p>
    <w:p w:rsidR="00DC0A9F" w:rsidRPr="000B4B1B" w:rsidRDefault="00DC0A9F" w:rsidP="000B4B1B">
      <w:pPr>
        <w:tabs>
          <w:tab w:val="left" w:pos="851"/>
        </w:tabs>
        <w:ind w:firstLine="720"/>
        <w:jc w:val="both"/>
        <w:rPr>
          <w:sz w:val="28"/>
          <w:szCs w:val="28"/>
        </w:rPr>
      </w:pPr>
      <w:r w:rsidRPr="000B4B1B">
        <w:rPr>
          <w:sz w:val="28"/>
          <w:szCs w:val="28"/>
        </w:rPr>
        <w:t>- необходимость использования для защиты от поражения (заражения) и ликвидации последствий применения химического оружия разнообразного комплекса специальных средств химической разведки, индивидуальной и коллективной защиты, дегазации, санитарной обработки, антидотов и др.</w:t>
      </w:r>
    </w:p>
    <w:p w:rsidR="00DC0A9F" w:rsidRPr="000B4B1B" w:rsidRDefault="00DC0A9F" w:rsidP="000B4B1B">
      <w:pPr>
        <w:ind w:firstLine="720"/>
        <w:jc w:val="both"/>
        <w:rPr>
          <w:sz w:val="28"/>
          <w:szCs w:val="28"/>
        </w:rPr>
      </w:pPr>
      <w:r w:rsidRPr="000B4B1B">
        <w:rPr>
          <w:sz w:val="28"/>
          <w:szCs w:val="28"/>
        </w:rPr>
        <w:t>Результатом применения химического оружия могут быть тяжелые экологические и генетические последствия, устранение которых потребует длительного времени.</w:t>
      </w:r>
    </w:p>
    <w:p w:rsidR="00DC0A9F" w:rsidRPr="000B4B1B" w:rsidRDefault="00DC0A9F" w:rsidP="000B4B1B">
      <w:pPr>
        <w:ind w:firstLine="720"/>
        <w:jc w:val="both"/>
        <w:rPr>
          <w:sz w:val="28"/>
          <w:szCs w:val="28"/>
        </w:rPr>
      </w:pPr>
      <w:r w:rsidRPr="000B4B1B">
        <w:rPr>
          <w:sz w:val="28"/>
          <w:szCs w:val="28"/>
        </w:rPr>
        <w:t>Поражающими факторами химического оружия являются различные виды боевого состояния БТХВ (пар, аэрозоль и капли).</w:t>
      </w:r>
    </w:p>
    <w:p w:rsidR="00DC0A9F" w:rsidRPr="000B4B1B" w:rsidRDefault="00DC0A9F" w:rsidP="000B4B1B">
      <w:pPr>
        <w:ind w:firstLine="720"/>
        <w:jc w:val="both"/>
        <w:rPr>
          <w:sz w:val="28"/>
          <w:szCs w:val="28"/>
        </w:rPr>
      </w:pPr>
      <w:r w:rsidRPr="000B4B1B">
        <w:rPr>
          <w:sz w:val="28"/>
          <w:szCs w:val="28"/>
        </w:rPr>
        <w:t xml:space="preserve">БТХВ в виде грубодисперсного аэрозоля или капель заражают местность, технику, материальные средства, водоемы и способны поражать </w:t>
      </w:r>
      <w:r w:rsidRPr="000B4B1B">
        <w:rPr>
          <w:sz w:val="28"/>
          <w:szCs w:val="28"/>
        </w:rPr>
        <w:lastRenderedPageBreak/>
        <w:t xml:space="preserve">незащищенных людей как в момент оседания частиц на поверхность тела человека (кожно-резорбтивные поражения), так и после их оседания вследствие испарения с зараженной поверхности (ингаляционные поражения) или в результате контактов людей с зараженными поверхностями (контактные кожно-резорбтивные поражения). </w:t>
      </w:r>
    </w:p>
    <w:p w:rsidR="00DC0A9F" w:rsidRPr="000B4B1B" w:rsidRDefault="00DC0A9F" w:rsidP="000B4B1B">
      <w:pPr>
        <w:ind w:firstLine="708"/>
        <w:jc w:val="both"/>
        <w:outlineLvl w:val="0"/>
        <w:rPr>
          <w:b/>
          <w:sz w:val="28"/>
          <w:szCs w:val="28"/>
          <w:u w:val="single"/>
        </w:rPr>
      </w:pPr>
      <w:r w:rsidRPr="000B4B1B">
        <w:rPr>
          <w:sz w:val="28"/>
          <w:szCs w:val="28"/>
        </w:rPr>
        <w:t>Для поражения различных видов растительности предназначены токсичные химические вещества (фитотоксиканты).</w:t>
      </w:r>
    </w:p>
    <w:p w:rsidR="00DC0A9F" w:rsidRPr="000B4B1B" w:rsidRDefault="00DC0A9F" w:rsidP="0027654D">
      <w:pPr>
        <w:pStyle w:val="ab"/>
        <w:spacing w:after="0" w:line="240" w:lineRule="auto"/>
        <w:ind w:firstLine="720"/>
        <w:jc w:val="both"/>
        <w:rPr>
          <w:rFonts w:ascii="Times New Roman" w:hAnsi="Times New Roman" w:cs="Times New Roman"/>
          <w:b w:val="0"/>
          <w:sz w:val="28"/>
          <w:szCs w:val="28"/>
          <w:lang w:val="ru-RU"/>
        </w:rPr>
      </w:pPr>
      <w:r w:rsidRPr="000B4B1B">
        <w:rPr>
          <w:rFonts w:ascii="Times New Roman" w:hAnsi="Times New Roman" w:cs="Times New Roman"/>
          <w:b w:val="0"/>
          <w:sz w:val="28"/>
          <w:szCs w:val="28"/>
          <w:lang w:val="ru-RU"/>
        </w:rPr>
        <w:t>Современные обычные средства поражения</w:t>
      </w:r>
    </w:p>
    <w:p w:rsidR="00DC0A9F" w:rsidRPr="000B4B1B" w:rsidRDefault="00DC0A9F" w:rsidP="000B4B1B">
      <w:pPr>
        <w:ind w:firstLine="709"/>
        <w:jc w:val="both"/>
        <w:rPr>
          <w:sz w:val="28"/>
          <w:szCs w:val="28"/>
        </w:rPr>
      </w:pPr>
      <w:r w:rsidRPr="000B4B1B">
        <w:rPr>
          <w:sz w:val="28"/>
          <w:szCs w:val="28"/>
        </w:rPr>
        <w:t xml:space="preserve">Высокоточное оружие (ВТО) - это такой вид управляемого оружия, эффективность поражения которым малоразмерных целей с первого пуска (выстрела) приближается к единице в любых условиях обстановки. </w:t>
      </w:r>
    </w:p>
    <w:p w:rsidR="00DC0A9F" w:rsidRPr="000B4B1B" w:rsidRDefault="00DC0A9F" w:rsidP="000B4B1B">
      <w:pPr>
        <w:ind w:firstLine="709"/>
        <w:jc w:val="both"/>
        <w:rPr>
          <w:sz w:val="28"/>
          <w:szCs w:val="28"/>
        </w:rPr>
      </w:pPr>
      <w:r w:rsidRPr="000B4B1B">
        <w:rPr>
          <w:sz w:val="28"/>
          <w:szCs w:val="28"/>
        </w:rPr>
        <w:t xml:space="preserve">ВТО зарубежных государств оборудуются тепловыми, инфракрасными, телевизионными, лазерными, радиолокационными и комбинированными системами наведения, обеспечивающими высокую точность попадания в цель от 2 до </w:t>
      </w:r>
      <w:smartTag w:uri="urn:schemas-microsoft-com:office:smarttags" w:element="metricconverter">
        <w:smartTagPr>
          <w:attr w:name="ProductID" w:val="10 м"/>
        </w:smartTagPr>
        <w:r w:rsidRPr="000B4B1B">
          <w:rPr>
            <w:sz w:val="28"/>
            <w:szCs w:val="28"/>
          </w:rPr>
          <w:t>10 м</w:t>
        </w:r>
      </w:smartTag>
      <w:r w:rsidRPr="000B4B1B">
        <w:rPr>
          <w:sz w:val="28"/>
          <w:szCs w:val="28"/>
        </w:rPr>
        <w:t xml:space="preserve">, в перспективе - до одного метра. </w:t>
      </w:r>
    </w:p>
    <w:p w:rsidR="00DC0A9F" w:rsidRPr="000B4B1B" w:rsidRDefault="00DC0A9F" w:rsidP="000B4B1B">
      <w:pPr>
        <w:ind w:firstLine="709"/>
        <w:jc w:val="both"/>
        <w:rPr>
          <w:sz w:val="28"/>
          <w:szCs w:val="28"/>
        </w:rPr>
      </w:pPr>
      <w:r w:rsidRPr="000B4B1B">
        <w:rPr>
          <w:sz w:val="28"/>
          <w:szCs w:val="28"/>
        </w:rPr>
        <w:t xml:space="preserve">Дальность пуска (стрельбы) тактических высокоточных боеприпасов достигает 100÷130 км, стратегических - </w:t>
      </w:r>
      <w:smartTag w:uri="urn:schemas-microsoft-com:office:smarttags" w:element="metricconverter">
        <w:smartTagPr>
          <w:attr w:name="ProductID" w:val="2500 км"/>
        </w:smartTagPr>
        <w:r w:rsidRPr="000B4B1B">
          <w:rPr>
            <w:sz w:val="28"/>
            <w:szCs w:val="28"/>
          </w:rPr>
          <w:t>2500 км</w:t>
        </w:r>
      </w:smartTag>
      <w:r w:rsidRPr="000B4B1B">
        <w:rPr>
          <w:sz w:val="28"/>
          <w:szCs w:val="28"/>
        </w:rPr>
        <w:t xml:space="preserve">. Такая дальность позволяет наносить удары по объектам практически на всей территории страны. </w:t>
      </w:r>
    </w:p>
    <w:p w:rsidR="00DC0A9F" w:rsidRPr="000B4B1B" w:rsidRDefault="00DC0A9F" w:rsidP="000B4B1B">
      <w:pPr>
        <w:ind w:firstLine="709"/>
        <w:jc w:val="both"/>
        <w:rPr>
          <w:sz w:val="28"/>
          <w:szCs w:val="28"/>
        </w:rPr>
      </w:pPr>
      <w:r w:rsidRPr="000B4B1B">
        <w:rPr>
          <w:sz w:val="28"/>
          <w:szCs w:val="28"/>
        </w:rPr>
        <w:t xml:space="preserve">Стационарное расположение объектов экономики позволяет противнику заранее установить их координаты и наиболее уязвимые места в технологическом комплексе, что свидетельствует о существенной роли высокоточного оружия в современном вооруженном конфликте, так как в этом случае оно может быть использовано по целям, роль и значение которых особенно важны для устойчивости функционирования объекта в целом. </w:t>
      </w:r>
    </w:p>
    <w:p w:rsidR="00DC0A9F" w:rsidRPr="000B4B1B" w:rsidRDefault="00DC0A9F" w:rsidP="000B4B1B">
      <w:pPr>
        <w:numPr>
          <w:ins w:id="13" w:author="PAHOMOV" w:date="2003-01-10T16:39:00Z"/>
        </w:numPr>
        <w:ind w:firstLine="709"/>
        <w:jc w:val="both"/>
        <w:rPr>
          <w:sz w:val="28"/>
          <w:szCs w:val="28"/>
        </w:rPr>
      </w:pPr>
      <w:r w:rsidRPr="000B4B1B">
        <w:rPr>
          <w:sz w:val="28"/>
          <w:szCs w:val="28"/>
        </w:rPr>
        <w:t>Новейшие образцы обычного ВТО по эффективности поражения приближаются к тактическому ядерному оружию, а в некоторых случаях превосходят его, так как способны одним боеприпасом надежно поразить точечные цели. Массированные удары обычным ВТО по объектам систем энергетики и управления, предприятиям транспорта, машиностроения способны парализовать жизнедеятельность страны, а при разрушении пожаро-, взрыво-, химически-, радиационно- и других потенциально опасных объектов - вызвать крупные катастрофы. Благодаря высокой точности и эффективности поражения наземных, воздушно-космических и морских целей, новые виды ВТО интенсивно разрабатываются и поступают на вооружение вооруженных сил всех экономически развитых стран мира.</w:t>
      </w:r>
    </w:p>
    <w:p w:rsidR="00DC0A9F" w:rsidRPr="000B4B1B" w:rsidRDefault="00DC0A9F" w:rsidP="000B4B1B">
      <w:pPr>
        <w:ind w:firstLine="709"/>
        <w:jc w:val="both"/>
        <w:rPr>
          <w:sz w:val="28"/>
          <w:szCs w:val="28"/>
        </w:rPr>
      </w:pPr>
      <w:r w:rsidRPr="000B4B1B">
        <w:rPr>
          <w:sz w:val="28"/>
          <w:szCs w:val="28"/>
        </w:rPr>
        <w:t>Технические средства противодействия системам наведения</w:t>
      </w:r>
      <w:r w:rsidRPr="000B4B1B">
        <w:rPr>
          <w:sz w:val="28"/>
          <w:szCs w:val="28"/>
        </w:rPr>
        <w:br/>
        <w:t>ВТО потребуется устанавливать на защищаемых объектах заблаговременно, при возникновении военной угрозы.</w:t>
      </w:r>
    </w:p>
    <w:p w:rsidR="00DC0A9F" w:rsidRPr="000B4B1B" w:rsidRDefault="00DC0A9F" w:rsidP="000B4B1B">
      <w:pPr>
        <w:pStyle w:val="a8"/>
        <w:spacing w:line="240" w:lineRule="auto"/>
        <w:ind w:left="0" w:firstLine="709"/>
        <w:jc w:val="both"/>
        <w:rPr>
          <w:rFonts w:ascii="Times New Roman" w:hAnsi="Times New Roman"/>
          <w:sz w:val="28"/>
          <w:szCs w:val="28"/>
        </w:rPr>
      </w:pPr>
      <w:r w:rsidRPr="000B4B1B">
        <w:rPr>
          <w:rFonts w:ascii="Times New Roman" w:hAnsi="Times New Roman"/>
          <w:sz w:val="28"/>
          <w:szCs w:val="28"/>
        </w:rPr>
        <w:t xml:space="preserve">Таким образом, обычные средства поражения на сегодняшний день являются высокоэффективным средством вооруженной борьбы, и их использование будет приводить к поражению населения и разрушению объектов экономики. Для определения эффективности мероприятий по защите населения и территорий необходимо пользоваться методиками по </w:t>
      </w:r>
      <w:r w:rsidRPr="000B4B1B">
        <w:rPr>
          <w:rFonts w:ascii="Times New Roman" w:hAnsi="Times New Roman"/>
          <w:sz w:val="28"/>
          <w:szCs w:val="28"/>
        </w:rPr>
        <w:lastRenderedPageBreak/>
        <w:t>определению показателей возможной обстановки при применении обычных средств поражения.</w:t>
      </w:r>
    </w:p>
    <w:p w:rsidR="00DC0A9F" w:rsidRPr="000B4B1B" w:rsidRDefault="00DC0A9F" w:rsidP="000B4B1B">
      <w:pPr>
        <w:ind w:firstLine="708"/>
        <w:jc w:val="both"/>
        <w:rPr>
          <w:sz w:val="28"/>
          <w:szCs w:val="28"/>
        </w:rPr>
      </w:pPr>
      <w:r w:rsidRPr="000B4B1B">
        <w:rPr>
          <w:sz w:val="28"/>
          <w:szCs w:val="28"/>
        </w:rPr>
        <w:t>С целью организации надежной защиты объектов от обычного ВТО необходимо иметь определенные исходные данные, прежде всего такие, как результаты анализа ВТО потенциального противника, его боевых возможностей, систем наведения, уязвимых звеньев; уровень потенциальной опасности для объекта, перечень наиболее опасных производств, воздействие по которым этого оружия может привести к боль</w:t>
      </w:r>
      <w:r w:rsidRPr="000B4B1B">
        <w:rPr>
          <w:sz w:val="28"/>
          <w:szCs w:val="28"/>
        </w:rPr>
        <w:softHyphen/>
        <w:t>шим разрушениям, поражению населения, заражению природной среды сильнодействующими ядовитыми и другими вредными веществами; боевые возможности средств защиты, состояние и демаскирующие признаки защищаемых объектов; вероятность поражения наиболее важных их элементов, необходимое количество средств защиты объектов экономики в районе, промышленном узле, регионе.</w:t>
      </w:r>
    </w:p>
    <w:p w:rsidR="00DC0A9F" w:rsidRPr="000B4B1B" w:rsidRDefault="00DC0A9F" w:rsidP="000B4B1B">
      <w:pPr>
        <w:rPr>
          <w:sz w:val="28"/>
          <w:szCs w:val="28"/>
          <w:lang w:eastAsia="en-US"/>
        </w:rPr>
      </w:pPr>
    </w:p>
    <w:p w:rsidR="00DC0A9F" w:rsidRPr="009E74C2" w:rsidRDefault="00B20640" w:rsidP="00DC0A9F">
      <w:pPr>
        <w:pStyle w:val="21"/>
        <w:spacing w:line="360" w:lineRule="auto"/>
        <w:rPr>
          <w:b/>
          <w:szCs w:val="28"/>
        </w:rPr>
      </w:pPr>
      <w:r>
        <w:rPr>
          <w:b/>
          <w:szCs w:val="28"/>
        </w:rPr>
        <w:t xml:space="preserve">12.1.1. </w:t>
      </w:r>
      <w:r w:rsidR="00DC0A9F" w:rsidRPr="009E74C2">
        <w:rPr>
          <w:b/>
          <w:szCs w:val="28"/>
        </w:rPr>
        <w:t>Эвакуация населения</w:t>
      </w:r>
    </w:p>
    <w:p w:rsidR="00DC0A9F" w:rsidRPr="00A0239D" w:rsidRDefault="00DC0A9F" w:rsidP="00AF05C0">
      <w:pPr>
        <w:ind w:firstLine="708"/>
        <w:jc w:val="both"/>
        <w:rPr>
          <w:sz w:val="28"/>
          <w:szCs w:val="28"/>
        </w:rPr>
      </w:pPr>
      <w:r w:rsidRPr="00A0239D">
        <w:rPr>
          <w:sz w:val="28"/>
          <w:szCs w:val="28"/>
        </w:rPr>
        <w:t xml:space="preserve">Т.к. </w:t>
      </w:r>
      <w:r>
        <w:rPr>
          <w:sz w:val="28"/>
          <w:szCs w:val="28"/>
        </w:rPr>
        <w:t>Варламовский сельсовет</w:t>
      </w:r>
      <w:r w:rsidRPr="00A0239D">
        <w:rPr>
          <w:sz w:val="28"/>
          <w:szCs w:val="28"/>
        </w:rPr>
        <w:t xml:space="preserve"> располагается в загородной зоне, эвакуация населения не планируется.</w:t>
      </w:r>
    </w:p>
    <w:p w:rsidR="00DC0A9F" w:rsidRPr="00C96CB9" w:rsidRDefault="00B20640" w:rsidP="00DC0A9F">
      <w:pPr>
        <w:pStyle w:val="21"/>
        <w:spacing w:line="360" w:lineRule="auto"/>
        <w:rPr>
          <w:szCs w:val="28"/>
        </w:rPr>
      </w:pPr>
      <w:r>
        <w:rPr>
          <w:b/>
          <w:szCs w:val="28"/>
        </w:rPr>
        <w:t xml:space="preserve">12.1.2. </w:t>
      </w:r>
      <w:r w:rsidR="00DC0A9F" w:rsidRPr="009E74C2">
        <w:rPr>
          <w:b/>
          <w:szCs w:val="28"/>
        </w:rPr>
        <w:t>Инженерная защита населения</w:t>
      </w:r>
    </w:p>
    <w:p w:rsidR="00DC0A9F" w:rsidRPr="00A0239D" w:rsidRDefault="00DC0A9F" w:rsidP="00AF05C0">
      <w:pPr>
        <w:ind w:firstLine="708"/>
        <w:jc w:val="both"/>
        <w:rPr>
          <w:sz w:val="28"/>
          <w:szCs w:val="28"/>
        </w:rPr>
      </w:pPr>
      <w:r w:rsidRPr="00A0239D">
        <w:rPr>
          <w:sz w:val="28"/>
          <w:szCs w:val="28"/>
        </w:rPr>
        <w:t>Защита рабочих и служащих объектов народного хозяйства, расположенных за пределами зон возможных сильных разрушений, а также населения, проживающего в некатегорированных городах, поселках и сельских населенных пунктах, и населения, эвакуируемого в указанные городские и сельские поселения, должна предусматриваться в противорадиационных укрытиях (ПРУ).</w:t>
      </w:r>
    </w:p>
    <w:p w:rsidR="00DC0A9F" w:rsidRDefault="00DC0A9F" w:rsidP="00AF05C0">
      <w:pPr>
        <w:ind w:firstLine="708"/>
        <w:jc w:val="both"/>
        <w:rPr>
          <w:sz w:val="28"/>
          <w:szCs w:val="28"/>
        </w:rPr>
      </w:pPr>
      <w:r w:rsidRPr="00A0239D">
        <w:rPr>
          <w:sz w:val="28"/>
          <w:szCs w:val="28"/>
        </w:rPr>
        <w:t>В соответствии со СНиП 2.01.51-90 «Инженерно-технические мероприятия гражданской обороны» противорадиационные укрытия должны обеспечивать защиту укрываемых от воздействия ионизирующих излучений при радиоактивном заражении (загрязнении) местности и допускать непрерывное пребывание в них расчетного количества укрываемых в течение до двух суток.</w:t>
      </w:r>
    </w:p>
    <w:p w:rsidR="00DC0A9F" w:rsidRPr="00A0239D" w:rsidRDefault="00DC0A9F" w:rsidP="00AF05C0">
      <w:pPr>
        <w:ind w:firstLine="708"/>
        <w:jc w:val="both"/>
        <w:rPr>
          <w:sz w:val="28"/>
          <w:szCs w:val="28"/>
        </w:rPr>
      </w:pPr>
      <w:r w:rsidRPr="00A0239D">
        <w:rPr>
          <w:sz w:val="28"/>
          <w:szCs w:val="28"/>
        </w:rPr>
        <w:t>ПРУ должны иметь степень ослабления радиации внешнего излучения - коэффициент защиты Кз (кроме ПРУ, размещаемых в районах АС), равный:</w:t>
      </w:r>
    </w:p>
    <w:p w:rsidR="00DC0A9F" w:rsidRPr="00A0239D" w:rsidRDefault="00DC0A9F" w:rsidP="00AF05C0">
      <w:pPr>
        <w:ind w:firstLine="708"/>
        <w:jc w:val="both"/>
        <w:rPr>
          <w:sz w:val="28"/>
          <w:szCs w:val="28"/>
        </w:rPr>
      </w:pPr>
      <w:r w:rsidRPr="00A0239D">
        <w:rPr>
          <w:sz w:val="28"/>
          <w:szCs w:val="28"/>
        </w:rPr>
        <w:t>-100 - для работающих смен некатегорированных предприятий и лечебных учреждений, развертываемых в военное время;</w:t>
      </w:r>
    </w:p>
    <w:p w:rsidR="00DC0A9F" w:rsidRPr="00A0239D" w:rsidRDefault="00DC0A9F" w:rsidP="00AF05C0">
      <w:pPr>
        <w:ind w:firstLine="708"/>
        <w:jc w:val="both"/>
        <w:rPr>
          <w:sz w:val="28"/>
          <w:szCs w:val="28"/>
        </w:rPr>
      </w:pPr>
      <w:r w:rsidRPr="00A0239D">
        <w:rPr>
          <w:sz w:val="28"/>
          <w:szCs w:val="28"/>
        </w:rPr>
        <w:t>-50 - для населения некатегорированных городов, поселков, сельских населенных пунктов и эвакуируемого населения.</w:t>
      </w:r>
    </w:p>
    <w:p w:rsidR="00DC0A9F" w:rsidRPr="00A0239D" w:rsidRDefault="00DC0A9F" w:rsidP="00AF05C0">
      <w:pPr>
        <w:ind w:firstLine="708"/>
        <w:jc w:val="both"/>
        <w:rPr>
          <w:sz w:val="28"/>
          <w:szCs w:val="28"/>
        </w:rPr>
      </w:pPr>
      <w:r w:rsidRPr="00A0239D">
        <w:rPr>
          <w:sz w:val="28"/>
          <w:szCs w:val="28"/>
        </w:rPr>
        <w:t>ПРУ необходимо оборудовать, прежде всего, в подвальных и цокольных этажах зданий и сооружений.</w:t>
      </w:r>
    </w:p>
    <w:p w:rsidR="0090616C" w:rsidRDefault="0090616C" w:rsidP="00AF05C0">
      <w:pPr>
        <w:spacing w:line="360" w:lineRule="auto"/>
        <w:jc w:val="center"/>
        <w:rPr>
          <w:b/>
          <w:sz w:val="28"/>
          <w:szCs w:val="28"/>
        </w:rPr>
      </w:pPr>
    </w:p>
    <w:p w:rsidR="0090616C" w:rsidRDefault="0090616C" w:rsidP="00AF05C0">
      <w:pPr>
        <w:spacing w:line="360" w:lineRule="auto"/>
        <w:jc w:val="center"/>
        <w:rPr>
          <w:b/>
          <w:sz w:val="28"/>
          <w:szCs w:val="28"/>
        </w:rPr>
      </w:pPr>
    </w:p>
    <w:p w:rsidR="0090616C" w:rsidRDefault="0090616C" w:rsidP="00AF05C0">
      <w:pPr>
        <w:spacing w:line="360" w:lineRule="auto"/>
        <w:jc w:val="center"/>
        <w:rPr>
          <w:b/>
          <w:sz w:val="28"/>
          <w:szCs w:val="28"/>
        </w:rPr>
      </w:pPr>
    </w:p>
    <w:p w:rsidR="00DC0A9F" w:rsidRDefault="009E74C2" w:rsidP="00AF05C0">
      <w:pPr>
        <w:spacing w:line="360" w:lineRule="auto"/>
        <w:jc w:val="center"/>
        <w:rPr>
          <w:b/>
        </w:rPr>
      </w:pPr>
      <w:r>
        <w:rPr>
          <w:b/>
          <w:sz w:val="28"/>
          <w:szCs w:val="28"/>
        </w:rPr>
        <w:lastRenderedPageBreak/>
        <w:t>12.2</w:t>
      </w:r>
      <w:r w:rsidR="00AF05C0">
        <w:rPr>
          <w:b/>
          <w:sz w:val="28"/>
          <w:szCs w:val="28"/>
        </w:rPr>
        <w:t xml:space="preserve">. </w:t>
      </w:r>
      <w:r w:rsidR="00AF05C0" w:rsidRPr="006B596B">
        <w:rPr>
          <w:b/>
          <w:sz w:val="28"/>
          <w:szCs w:val="28"/>
        </w:rPr>
        <w:t>Мероприятия по предупреждению чрезвычайных ситуаций</w:t>
      </w:r>
    </w:p>
    <w:p w:rsidR="00B769AE" w:rsidRDefault="00AF05C0" w:rsidP="00B769AE">
      <w:pPr>
        <w:pStyle w:val="21"/>
        <w:rPr>
          <w:b/>
        </w:rPr>
      </w:pPr>
      <w:r w:rsidRPr="00B769AE">
        <w:rPr>
          <w:b/>
        </w:rPr>
        <w:t>12.</w:t>
      </w:r>
      <w:r w:rsidR="009E74C2">
        <w:rPr>
          <w:b/>
        </w:rPr>
        <w:t>2</w:t>
      </w:r>
      <w:r w:rsidR="00DC0A9F" w:rsidRPr="00B769AE">
        <w:rPr>
          <w:b/>
        </w:rPr>
        <w:t xml:space="preserve">.1. Чрезвычайные ситуации техногенного характера. </w:t>
      </w:r>
    </w:p>
    <w:p w:rsidR="00DC0A9F" w:rsidRPr="00B769AE" w:rsidRDefault="00DC0A9F" w:rsidP="00B769AE">
      <w:pPr>
        <w:pStyle w:val="21"/>
        <w:rPr>
          <w:b/>
          <w:szCs w:val="28"/>
        </w:rPr>
      </w:pPr>
      <w:r w:rsidRPr="00B769AE">
        <w:rPr>
          <w:b/>
          <w:szCs w:val="28"/>
        </w:rPr>
        <w:t>Транспортные аварии</w:t>
      </w:r>
    </w:p>
    <w:p w:rsidR="00DC0A9F" w:rsidRPr="007F172B" w:rsidRDefault="00DC0A9F" w:rsidP="00DC0A9F">
      <w:pPr>
        <w:spacing w:line="360" w:lineRule="auto"/>
        <w:ind w:firstLine="709"/>
        <w:jc w:val="both"/>
        <w:outlineLvl w:val="0"/>
        <w:rPr>
          <w:b/>
          <w:i/>
          <w:sz w:val="28"/>
          <w:szCs w:val="28"/>
        </w:rPr>
      </w:pPr>
      <w:r w:rsidRPr="007F172B">
        <w:rPr>
          <w:b/>
          <w:i/>
          <w:sz w:val="28"/>
          <w:szCs w:val="28"/>
        </w:rPr>
        <w:t>Аварии на автотранспорте</w:t>
      </w:r>
    </w:p>
    <w:p w:rsidR="00DC0A9F" w:rsidRPr="004B4855" w:rsidRDefault="00DC0A9F" w:rsidP="00AF05C0">
      <w:pPr>
        <w:shd w:val="clear" w:color="auto" w:fill="FFFFFF"/>
        <w:spacing w:before="67"/>
        <w:ind w:firstLine="709"/>
        <w:jc w:val="both"/>
        <w:rPr>
          <w:sz w:val="28"/>
          <w:szCs w:val="28"/>
        </w:rPr>
      </w:pPr>
      <w:r w:rsidRPr="004B4855">
        <w:rPr>
          <w:sz w:val="28"/>
          <w:szCs w:val="28"/>
        </w:rPr>
        <w:t>В случае возникновения аварий на автотранспорте проведение АСДНР будет затруднено из-за недостаточного количества профессиональных спасателей, обеспеченных современными специальными приспособлениями и инструментами, необходимыми для извлечения пострадавших из автомобилей. Число погибших может возрасти из-за неумения населения оказывать первую медицинскую помощь пострадавшим.</w:t>
      </w:r>
    </w:p>
    <w:p w:rsidR="00DC0A9F" w:rsidRPr="004B4855" w:rsidRDefault="00DC0A9F" w:rsidP="00AF05C0">
      <w:pPr>
        <w:shd w:val="clear" w:color="auto" w:fill="FFFFFF"/>
        <w:spacing w:before="67"/>
        <w:ind w:firstLine="709"/>
        <w:jc w:val="both"/>
        <w:rPr>
          <w:sz w:val="28"/>
          <w:szCs w:val="28"/>
        </w:rPr>
      </w:pPr>
      <w:r w:rsidRPr="004B4855">
        <w:rPr>
          <w:sz w:val="28"/>
          <w:szCs w:val="28"/>
        </w:rPr>
        <w:t>Наиболее сложная обстановка может сложиться при аварии на автомобильном транспорте, перевозящем опасные грузы. В настоящее время для перевозки аварийно-химически опасных веществ (АХОВ) в черте города установлены строго определенные маршруты, контролируемые ГИБДД.</w:t>
      </w:r>
    </w:p>
    <w:p w:rsidR="00DC0A9F" w:rsidRPr="004B4855" w:rsidRDefault="00DC0A9F" w:rsidP="00AF05C0">
      <w:pPr>
        <w:pStyle w:val="ab"/>
        <w:spacing w:line="240" w:lineRule="auto"/>
        <w:ind w:firstLine="709"/>
        <w:jc w:val="both"/>
        <w:rPr>
          <w:rFonts w:ascii="Times New Roman" w:hAnsi="Times New Roman" w:cs="Times New Roman"/>
          <w:b w:val="0"/>
          <w:sz w:val="28"/>
          <w:szCs w:val="28"/>
          <w:lang w:val="ru-RU"/>
        </w:rPr>
      </w:pPr>
      <w:r w:rsidRPr="004B4855">
        <w:rPr>
          <w:rFonts w:ascii="Times New Roman" w:hAnsi="Times New Roman" w:cs="Times New Roman"/>
          <w:b w:val="0"/>
          <w:sz w:val="28"/>
          <w:szCs w:val="28"/>
          <w:lang w:val="ru-RU"/>
        </w:rPr>
        <w:t>Помимо аварий на автотранспорте перевозящем АХОВ опасность также представляют аварии с автомобилями перевозящими легковоспламеняющи</w:t>
      </w:r>
      <w:r w:rsidR="00D15348">
        <w:rPr>
          <w:rFonts w:ascii="Times New Roman" w:hAnsi="Times New Roman" w:cs="Times New Roman"/>
          <w:b w:val="0"/>
          <w:sz w:val="28"/>
          <w:szCs w:val="28"/>
          <w:lang w:val="ru-RU"/>
        </w:rPr>
        <w:t>е</w:t>
      </w:r>
      <w:r w:rsidRPr="004B4855">
        <w:rPr>
          <w:rFonts w:ascii="Times New Roman" w:hAnsi="Times New Roman" w:cs="Times New Roman"/>
          <w:b w:val="0"/>
          <w:sz w:val="28"/>
          <w:szCs w:val="28"/>
          <w:lang w:val="ru-RU"/>
        </w:rPr>
        <w:t>ся жидкостями (бензин, керосин и др.) и сжиженный газ потребителям. Аварии с данными автомобилями могут привести к взрыву перевозимого вещества, образованию очага пожара, травмированию и ожогам проходящего и проезжающего рядом населения.</w:t>
      </w:r>
    </w:p>
    <w:p w:rsidR="00DC0A9F" w:rsidRPr="004B4855" w:rsidRDefault="00DC0A9F" w:rsidP="00AF05C0">
      <w:pPr>
        <w:pStyle w:val="28"/>
        <w:rPr>
          <w:rFonts w:ascii="Times New Roman" w:hAnsi="Times New Roman"/>
          <w:color w:val="auto"/>
          <w:sz w:val="28"/>
          <w:szCs w:val="28"/>
        </w:rPr>
      </w:pPr>
      <w:r w:rsidRPr="004B4855">
        <w:rPr>
          <w:rFonts w:ascii="Times New Roman" w:hAnsi="Times New Roman"/>
          <w:color w:val="auto"/>
          <w:sz w:val="28"/>
          <w:szCs w:val="28"/>
        </w:rPr>
        <w:t>Рассмотрим следующие сценарии аварийных ситуаций на транспорте (при перевозке СУГ, горючих жидкостей и аварийно химически опасных веществ автотранспортом):</w:t>
      </w:r>
    </w:p>
    <w:p w:rsidR="00DC0A9F" w:rsidRPr="004B4855" w:rsidRDefault="00DC0A9F" w:rsidP="00AF05C0">
      <w:pPr>
        <w:pStyle w:val="affb"/>
        <w:tabs>
          <w:tab w:val="left" w:pos="993"/>
          <w:tab w:val="num" w:pos="1069"/>
        </w:tabs>
        <w:ind w:left="1069" w:hanging="360"/>
        <w:rPr>
          <w:rFonts w:ascii="Times New Roman" w:hAnsi="Times New Roman"/>
          <w:color w:val="auto"/>
          <w:sz w:val="28"/>
          <w:szCs w:val="28"/>
        </w:rPr>
      </w:pPr>
      <w:r w:rsidRPr="004B4855">
        <w:rPr>
          <w:rFonts w:ascii="Times New Roman" w:hAnsi="Times New Roman"/>
          <w:color w:val="auto"/>
          <w:sz w:val="28"/>
          <w:szCs w:val="28"/>
        </w:rPr>
        <w:t>- аварийный разлив цистерны с АХОВ (аммиак, хлор);</w:t>
      </w:r>
    </w:p>
    <w:p w:rsidR="00DC0A9F" w:rsidRPr="004B4855" w:rsidRDefault="00DC0A9F" w:rsidP="00AF05C0">
      <w:pPr>
        <w:pStyle w:val="affb"/>
        <w:tabs>
          <w:tab w:val="left" w:pos="993"/>
          <w:tab w:val="num" w:pos="1069"/>
        </w:tabs>
        <w:ind w:left="1069" w:hanging="360"/>
        <w:rPr>
          <w:rFonts w:ascii="Times New Roman" w:hAnsi="Times New Roman"/>
          <w:color w:val="auto"/>
          <w:sz w:val="28"/>
          <w:szCs w:val="28"/>
        </w:rPr>
      </w:pPr>
      <w:r w:rsidRPr="004B4855">
        <w:rPr>
          <w:rFonts w:ascii="Times New Roman" w:hAnsi="Times New Roman"/>
          <w:color w:val="auto"/>
          <w:sz w:val="28"/>
          <w:szCs w:val="28"/>
        </w:rPr>
        <w:t>- аварийный разлив цистерны с ЛВЖ (бензин);</w:t>
      </w:r>
    </w:p>
    <w:p w:rsidR="00DC0A9F" w:rsidRPr="004B4855" w:rsidRDefault="00DC0A9F" w:rsidP="00AF05C0">
      <w:pPr>
        <w:pStyle w:val="affb"/>
        <w:tabs>
          <w:tab w:val="left" w:pos="993"/>
          <w:tab w:val="num" w:pos="1069"/>
        </w:tabs>
        <w:ind w:left="1069" w:hanging="360"/>
        <w:rPr>
          <w:rFonts w:ascii="Times New Roman" w:hAnsi="Times New Roman"/>
          <w:color w:val="auto"/>
          <w:sz w:val="28"/>
          <w:szCs w:val="28"/>
        </w:rPr>
      </w:pPr>
      <w:r w:rsidRPr="004B4855">
        <w:rPr>
          <w:rFonts w:ascii="Times New Roman" w:hAnsi="Times New Roman"/>
          <w:color w:val="auto"/>
          <w:sz w:val="28"/>
          <w:szCs w:val="28"/>
        </w:rPr>
        <w:t>- аварийный разлив цистерны с СУГ (пропан).</w:t>
      </w:r>
    </w:p>
    <w:p w:rsidR="00DC0A9F" w:rsidRPr="004B4855" w:rsidRDefault="00DC0A9F" w:rsidP="00AF05C0">
      <w:pPr>
        <w:pStyle w:val="affc"/>
        <w:spacing w:after="0"/>
        <w:rPr>
          <w:rFonts w:ascii="Times New Roman" w:hAnsi="Times New Roman"/>
          <w:color w:val="auto"/>
          <w:sz w:val="28"/>
          <w:szCs w:val="28"/>
        </w:rPr>
      </w:pPr>
      <w:r w:rsidRPr="004B4855">
        <w:rPr>
          <w:rFonts w:ascii="Times New Roman" w:hAnsi="Times New Roman"/>
          <w:color w:val="auto"/>
          <w:sz w:val="28"/>
          <w:szCs w:val="28"/>
        </w:rPr>
        <w:t>Основные поражающие факторы при аварии на транспорте:</w:t>
      </w:r>
    </w:p>
    <w:p w:rsidR="00DC0A9F" w:rsidRPr="004B4855" w:rsidRDefault="00DC0A9F" w:rsidP="00AF05C0">
      <w:pPr>
        <w:pStyle w:val="affb"/>
        <w:tabs>
          <w:tab w:val="left" w:pos="993"/>
          <w:tab w:val="num" w:pos="1069"/>
        </w:tabs>
        <w:ind w:left="1069" w:hanging="360"/>
        <w:rPr>
          <w:rFonts w:ascii="Times New Roman" w:hAnsi="Times New Roman"/>
          <w:color w:val="auto"/>
          <w:sz w:val="28"/>
          <w:szCs w:val="28"/>
        </w:rPr>
      </w:pPr>
      <w:r w:rsidRPr="004B4855">
        <w:rPr>
          <w:rFonts w:ascii="Times New Roman" w:hAnsi="Times New Roman"/>
          <w:color w:val="auto"/>
          <w:sz w:val="28"/>
          <w:szCs w:val="28"/>
        </w:rPr>
        <w:t>- токсическое поражение АХОВ (аммиак, хлор);</w:t>
      </w:r>
    </w:p>
    <w:p w:rsidR="00DC0A9F" w:rsidRPr="004B4855" w:rsidRDefault="00DC0A9F" w:rsidP="00AF05C0">
      <w:pPr>
        <w:pStyle w:val="affb"/>
        <w:tabs>
          <w:tab w:val="left" w:pos="993"/>
          <w:tab w:val="num" w:pos="1069"/>
        </w:tabs>
        <w:ind w:left="1069" w:hanging="360"/>
        <w:rPr>
          <w:rFonts w:ascii="Times New Roman" w:hAnsi="Times New Roman"/>
          <w:color w:val="auto"/>
          <w:sz w:val="28"/>
          <w:szCs w:val="28"/>
        </w:rPr>
      </w:pPr>
      <w:r w:rsidRPr="004B4855">
        <w:rPr>
          <w:rFonts w:ascii="Times New Roman" w:hAnsi="Times New Roman"/>
          <w:color w:val="auto"/>
          <w:sz w:val="28"/>
          <w:szCs w:val="28"/>
        </w:rPr>
        <w:t>- тепловое излучение при воспламенении разлитого топлива;</w:t>
      </w:r>
    </w:p>
    <w:p w:rsidR="00DC0A9F" w:rsidRPr="004B4855" w:rsidRDefault="00DC0A9F" w:rsidP="00AF05C0">
      <w:pPr>
        <w:pStyle w:val="affb"/>
        <w:tabs>
          <w:tab w:val="left" w:pos="900"/>
          <w:tab w:val="num" w:pos="1069"/>
        </w:tabs>
        <w:ind w:left="900" w:hanging="191"/>
        <w:rPr>
          <w:rFonts w:ascii="Times New Roman" w:hAnsi="Times New Roman"/>
          <w:color w:val="auto"/>
          <w:sz w:val="28"/>
          <w:szCs w:val="28"/>
        </w:rPr>
      </w:pPr>
      <w:r w:rsidRPr="004B4855">
        <w:rPr>
          <w:rFonts w:ascii="Times New Roman" w:hAnsi="Times New Roman"/>
          <w:color w:val="auto"/>
          <w:sz w:val="28"/>
          <w:szCs w:val="28"/>
        </w:rPr>
        <w:t>- воздушная ударная волна при взрыве топливно-воздушной смеси, образовавшейся при разливе топлива.</w:t>
      </w:r>
    </w:p>
    <w:p w:rsidR="00DC0A9F" w:rsidRPr="004B4855" w:rsidRDefault="00DC0A9F" w:rsidP="00AF05C0">
      <w:pPr>
        <w:pStyle w:val="28"/>
        <w:rPr>
          <w:rFonts w:ascii="Times New Roman" w:hAnsi="Times New Roman"/>
          <w:color w:val="auto"/>
          <w:sz w:val="28"/>
          <w:szCs w:val="28"/>
        </w:rPr>
      </w:pPr>
      <w:r w:rsidRPr="004B4855">
        <w:rPr>
          <w:rFonts w:ascii="Times New Roman" w:hAnsi="Times New Roman"/>
          <w:color w:val="auto"/>
          <w:sz w:val="28"/>
          <w:szCs w:val="28"/>
        </w:rPr>
        <w:t>Все расчеты проведены для возможных сценариев аварий с участием максимального количества опасного вещества в единичной емкости.</w:t>
      </w:r>
    </w:p>
    <w:p w:rsidR="00DC0A9F" w:rsidRPr="004B4855" w:rsidRDefault="00DC0A9F" w:rsidP="00AF05C0">
      <w:pPr>
        <w:pStyle w:val="28"/>
        <w:numPr>
          <w:ilvl w:val="1"/>
          <w:numId w:val="22"/>
        </w:numPr>
        <w:tabs>
          <w:tab w:val="clear" w:pos="1440"/>
          <w:tab w:val="num" w:pos="1080"/>
        </w:tabs>
        <w:spacing w:before="120" w:after="120"/>
        <w:ind w:left="1080"/>
        <w:rPr>
          <w:rFonts w:ascii="Times New Roman" w:hAnsi="Times New Roman"/>
          <w:snapToGrid w:val="0"/>
          <w:color w:val="auto"/>
          <w:sz w:val="28"/>
          <w:szCs w:val="28"/>
        </w:rPr>
      </w:pPr>
      <w:r w:rsidRPr="004B4855">
        <w:rPr>
          <w:rFonts w:ascii="Times New Roman" w:hAnsi="Times New Roman"/>
          <w:snapToGrid w:val="0"/>
          <w:color w:val="auto"/>
          <w:sz w:val="28"/>
          <w:szCs w:val="28"/>
        </w:rPr>
        <w:t>Сценарий развития аварии, связанной с проливом АХОВ на автомобильном транспорте.</w:t>
      </w:r>
    </w:p>
    <w:p w:rsidR="00DC0A9F" w:rsidRPr="004B4855" w:rsidRDefault="00DC0A9F" w:rsidP="00AF05C0">
      <w:pPr>
        <w:pStyle w:val="ArNar"/>
        <w:rPr>
          <w:rFonts w:ascii="Times New Roman" w:hAnsi="Times New Roman"/>
          <w:color w:val="auto"/>
          <w:sz w:val="28"/>
          <w:szCs w:val="28"/>
        </w:rPr>
      </w:pPr>
      <w:r w:rsidRPr="004B4855">
        <w:rPr>
          <w:rFonts w:ascii="Times New Roman" w:hAnsi="Times New Roman"/>
          <w:color w:val="auto"/>
          <w:sz w:val="28"/>
          <w:szCs w:val="28"/>
        </w:rPr>
        <w:t>Возникновение аварии данного типа возможно при нарушении герметичности автоцистерны, перевозящей АХОВ (аммиак, хлор) в результате дорожно-транспортного происшествия.</w:t>
      </w:r>
    </w:p>
    <w:p w:rsidR="0090616C" w:rsidRDefault="0090616C" w:rsidP="00AF05C0">
      <w:pPr>
        <w:pStyle w:val="affd"/>
        <w:tabs>
          <w:tab w:val="left" w:pos="6237"/>
        </w:tabs>
        <w:jc w:val="center"/>
        <w:rPr>
          <w:rFonts w:ascii="Times New Roman" w:hAnsi="Times New Roman"/>
          <w:sz w:val="28"/>
          <w:szCs w:val="28"/>
        </w:rPr>
      </w:pPr>
    </w:p>
    <w:p w:rsidR="0090616C" w:rsidRDefault="0090616C" w:rsidP="00AF05C0">
      <w:pPr>
        <w:pStyle w:val="affd"/>
        <w:tabs>
          <w:tab w:val="left" w:pos="6237"/>
        </w:tabs>
        <w:jc w:val="center"/>
        <w:rPr>
          <w:rFonts w:ascii="Times New Roman" w:hAnsi="Times New Roman"/>
          <w:sz w:val="28"/>
          <w:szCs w:val="28"/>
        </w:rPr>
      </w:pPr>
    </w:p>
    <w:p w:rsidR="00DC0A9F" w:rsidRPr="004B4855" w:rsidRDefault="00DC0A9F" w:rsidP="00AF05C0">
      <w:pPr>
        <w:pStyle w:val="affd"/>
        <w:tabs>
          <w:tab w:val="left" w:pos="6237"/>
        </w:tabs>
        <w:jc w:val="center"/>
        <w:rPr>
          <w:rFonts w:ascii="Times New Roman" w:hAnsi="Times New Roman"/>
          <w:sz w:val="28"/>
          <w:szCs w:val="28"/>
        </w:rPr>
      </w:pPr>
      <w:r w:rsidRPr="004B4855">
        <w:rPr>
          <w:rFonts w:ascii="Times New Roman" w:hAnsi="Times New Roman"/>
          <w:sz w:val="28"/>
          <w:szCs w:val="28"/>
        </w:rPr>
        <w:lastRenderedPageBreak/>
        <w:t>Исходные данные:</w:t>
      </w:r>
    </w:p>
    <w:p w:rsidR="00DC0A9F" w:rsidRPr="004B4855" w:rsidRDefault="00DC0A9F" w:rsidP="00AF05C0">
      <w:pPr>
        <w:jc w:val="right"/>
        <w:rPr>
          <w:sz w:val="28"/>
          <w:szCs w:val="28"/>
        </w:rPr>
      </w:pPr>
      <w:r w:rsidRPr="004B4855">
        <w:rPr>
          <w:sz w:val="28"/>
          <w:szCs w:val="28"/>
        </w:rPr>
        <w:t xml:space="preserve">Таблица </w:t>
      </w:r>
      <w:r w:rsidR="0090616C">
        <w:rPr>
          <w:sz w:val="28"/>
          <w:szCs w:val="28"/>
        </w:rPr>
        <w:t>24</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30"/>
        <w:gridCol w:w="3523"/>
      </w:tblGrid>
      <w:tr w:rsidR="00DC0A9F" w:rsidRPr="0027654D" w:rsidTr="00081687">
        <w:tc>
          <w:tcPr>
            <w:tcW w:w="5230" w:type="dxa"/>
          </w:tcPr>
          <w:p w:rsidR="00DC0A9F" w:rsidRPr="0027654D" w:rsidRDefault="00DC0A9F" w:rsidP="00AF05C0">
            <w:pPr>
              <w:pStyle w:val="affb"/>
              <w:tabs>
                <w:tab w:val="num" w:pos="0"/>
                <w:tab w:val="num" w:pos="1069"/>
              </w:tabs>
              <w:rPr>
                <w:rFonts w:ascii="Times New Roman" w:hAnsi="Times New Roman"/>
                <w:color w:val="auto"/>
                <w:sz w:val="24"/>
                <w:szCs w:val="24"/>
              </w:rPr>
            </w:pPr>
            <w:r w:rsidRPr="0027654D">
              <w:rPr>
                <w:rFonts w:ascii="Times New Roman" w:hAnsi="Times New Roman"/>
                <w:color w:val="auto"/>
                <w:sz w:val="24"/>
                <w:szCs w:val="24"/>
              </w:rPr>
              <w:t>количество участвующего в аварии аммиака на автотранспорте</w:t>
            </w:r>
          </w:p>
        </w:tc>
        <w:tc>
          <w:tcPr>
            <w:tcW w:w="3523" w:type="dxa"/>
          </w:tcPr>
          <w:p w:rsidR="00DC0A9F" w:rsidRPr="0027654D" w:rsidRDefault="00DC0A9F" w:rsidP="00AF05C0">
            <w:pPr>
              <w:pStyle w:val="affb"/>
              <w:tabs>
                <w:tab w:val="num" w:pos="1069"/>
              </w:tabs>
              <w:ind w:left="105"/>
              <w:rPr>
                <w:rFonts w:ascii="Times New Roman" w:hAnsi="Times New Roman"/>
                <w:color w:val="auto"/>
                <w:sz w:val="24"/>
                <w:szCs w:val="24"/>
              </w:rPr>
            </w:pPr>
            <w:r w:rsidRPr="0027654D">
              <w:rPr>
                <w:rFonts w:ascii="Times New Roman" w:hAnsi="Times New Roman"/>
                <w:color w:val="auto"/>
                <w:sz w:val="24"/>
                <w:szCs w:val="24"/>
                <w:lang w:val="en-US"/>
              </w:rPr>
              <w:t>Q</w:t>
            </w:r>
            <w:r w:rsidRPr="0027654D">
              <w:rPr>
                <w:rFonts w:ascii="Times New Roman" w:hAnsi="Times New Roman"/>
                <w:color w:val="auto"/>
                <w:sz w:val="24"/>
                <w:szCs w:val="24"/>
                <w:vertAlign w:val="subscript"/>
              </w:rPr>
              <w:t>0</w:t>
            </w:r>
            <w:r w:rsidRPr="0027654D">
              <w:rPr>
                <w:rFonts w:ascii="Times New Roman" w:hAnsi="Times New Roman"/>
                <w:color w:val="auto"/>
                <w:sz w:val="24"/>
                <w:szCs w:val="24"/>
              </w:rPr>
              <w:t xml:space="preserve"> = 3,81 т (83 % от объема цистерны);</w:t>
            </w:r>
          </w:p>
        </w:tc>
      </w:tr>
      <w:tr w:rsidR="00DC0A9F" w:rsidRPr="0027654D" w:rsidTr="00081687">
        <w:tc>
          <w:tcPr>
            <w:tcW w:w="5230" w:type="dxa"/>
          </w:tcPr>
          <w:p w:rsidR="00DC0A9F" w:rsidRPr="0027654D" w:rsidRDefault="00DC0A9F" w:rsidP="00AF05C0">
            <w:pPr>
              <w:pStyle w:val="affb"/>
              <w:tabs>
                <w:tab w:val="num" w:pos="0"/>
                <w:tab w:val="num" w:pos="1069"/>
              </w:tabs>
              <w:rPr>
                <w:rFonts w:ascii="Times New Roman" w:hAnsi="Times New Roman"/>
                <w:color w:val="auto"/>
                <w:sz w:val="24"/>
                <w:szCs w:val="24"/>
              </w:rPr>
            </w:pPr>
            <w:r w:rsidRPr="0027654D">
              <w:rPr>
                <w:rFonts w:ascii="Times New Roman" w:hAnsi="Times New Roman"/>
                <w:color w:val="auto"/>
                <w:sz w:val="24"/>
                <w:szCs w:val="24"/>
              </w:rPr>
              <w:t>количество участвующего в аварии хлора на автотранспорте</w:t>
            </w:r>
          </w:p>
        </w:tc>
        <w:tc>
          <w:tcPr>
            <w:tcW w:w="3523" w:type="dxa"/>
          </w:tcPr>
          <w:p w:rsidR="00DC0A9F" w:rsidRPr="0027654D" w:rsidRDefault="00DC0A9F" w:rsidP="00AF05C0">
            <w:pPr>
              <w:pStyle w:val="affb"/>
              <w:tabs>
                <w:tab w:val="num" w:pos="1069"/>
              </w:tabs>
              <w:ind w:left="105"/>
              <w:rPr>
                <w:rFonts w:ascii="Times New Roman" w:hAnsi="Times New Roman"/>
                <w:color w:val="auto"/>
                <w:sz w:val="24"/>
                <w:szCs w:val="24"/>
              </w:rPr>
            </w:pPr>
            <w:r w:rsidRPr="0027654D">
              <w:rPr>
                <w:rFonts w:ascii="Times New Roman" w:hAnsi="Times New Roman"/>
                <w:color w:val="auto"/>
                <w:sz w:val="24"/>
                <w:szCs w:val="24"/>
                <w:lang w:val="en-US"/>
              </w:rPr>
              <w:t>Q</w:t>
            </w:r>
            <w:r w:rsidRPr="0027654D">
              <w:rPr>
                <w:rFonts w:ascii="Times New Roman" w:hAnsi="Times New Roman"/>
                <w:color w:val="auto"/>
                <w:sz w:val="24"/>
                <w:szCs w:val="24"/>
                <w:vertAlign w:val="subscript"/>
              </w:rPr>
              <w:t>0</w:t>
            </w:r>
            <w:r w:rsidRPr="0027654D">
              <w:rPr>
                <w:rFonts w:ascii="Times New Roman" w:hAnsi="Times New Roman"/>
                <w:color w:val="auto"/>
                <w:sz w:val="24"/>
                <w:szCs w:val="24"/>
              </w:rPr>
              <w:t xml:space="preserve"> = 1,0 т (80 % от объема контейнера);</w:t>
            </w:r>
          </w:p>
        </w:tc>
      </w:tr>
      <w:tr w:rsidR="00DC0A9F" w:rsidRPr="0027654D" w:rsidTr="00081687">
        <w:tc>
          <w:tcPr>
            <w:tcW w:w="5230" w:type="dxa"/>
          </w:tcPr>
          <w:p w:rsidR="00DC0A9F" w:rsidRPr="0027654D" w:rsidRDefault="00DC0A9F" w:rsidP="00AF05C0">
            <w:pPr>
              <w:pStyle w:val="affb"/>
              <w:tabs>
                <w:tab w:val="num" w:pos="0"/>
                <w:tab w:val="num" w:pos="1069"/>
              </w:tabs>
              <w:rPr>
                <w:rFonts w:ascii="Times New Roman" w:hAnsi="Times New Roman"/>
                <w:color w:val="auto"/>
                <w:sz w:val="24"/>
                <w:szCs w:val="24"/>
              </w:rPr>
            </w:pPr>
            <w:r w:rsidRPr="0027654D">
              <w:rPr>
                <w:rFonts w:ascii="Times New Roman" w:hAnsi="Times New Roman"/>
                <w:color w:val="auto"/>
                <w:sz w:val="24"/>
                <w:szCs w:val="24"/>
              </w:rPr>
              <w:t>плотность аммиака</w:t>
            </w:r>
          </w:p>
        </w:tc>
        <w:tc>
          <w:tcPr>
            <w:tcW w:w="3523" w:type="dxa"/>
          </w:tcPr>
          <w:p w:rsidR="00DC0A9F" w:rsidRPr="0027654D" w:rsidRDefault="00DC0A9F" w:rsidP="00AF05C0">
            <w:pPr>
              <w:pStyle w:val="affb"/>
              <w:tabs>
                <w:tab w:val="num" w:pos="1069"/>
              </w:tabs>
              <w:ind w:left="105"/>
              <w:rPr>
                <w:rFonts w:ascii="Times New Roman" w:hAnsi="Times New Roman"/>
                <w:color w:val="auto"/>
                <w:sz w:val="24"/>
                <w:szCs w:val="24"/>
                <w:lang w:val="en-US"/>
              </w:rPr>
            </w:pPr>
            <w:r w:rsidRPr="0027654D">
              <w:rPr>
                <w:rFonts w:ascii="Times New Roman" w:hAnsi="Times New Roman"/>
                <w:color w:val="auto"/>
                <w:sz w:val="24"/>
                <w:szCs w:val="24"/>
                <w:lang w:val="en-US"/>
              </w:rPr>
              <w:t>d = 0,681 т/м</w:t>
            </w:r>
            <w:r w:rsidRPr="0027654D">
              <w:rPr>
                <w:rFonts w:ascii="Times New Roman" w:hAnsi="Times New Roman"/>
                <w:color w:val="auto"/>
                <w:sz w:val="24"/>
                <w:szCs w:val="24"/>
                <w:vertAlign w:val="superscript"/>
                <w:lang w:val="en-US"/>
              </w:rPr>
              <w:t>3</w:t>
            </w:r>
            <w:r w:rsidRPr="0027654D">
              <w:rPr>
                <w:rFonts w:ascii="Times New Roman" w:hAnsi="Times New Roman"/>
                <w:color w:val="auto"/>
                <w:sz w:val="24"/>
                <w:szCs w:val="24"/>
                <w:lang w:val="en-US"/>
              </w:rPr>
              <w:t>;</w:t>
            </w:r>
          </w:p>
        </w:tc>
      </w:tr>
      <w:tr w:rsidR="00DC0A9F" w:rsidRPr="0027654D" w:rsidTr="00081687">
        <w:tc>
          <w:tcPr>
            <w:tcW w:w="5230" w:type="dxa"/>
          </w:tcPr>
          <w:p w:rsidR="00DC0A9F" w:rsidRPr="0027654D" w:rsidRDefault="00DC0A9F" w:rsidP="00AF05C0">
            <w:pPr>
              <w:pStyle w:val="affb"/>
              <w:tabs>
                <w:tab w:val="num" w:pos="0"/>
                <w:tab w:val="num" w:pos="1069"/>
              </w:tabs>
              <w:rPr>
                <w:rFonts w:ascii="Times New Roman" w:hAnsi="Times New Roman"/>
                <w:color w:val="auto"/>
                <w:sz w:val="24"/>
                <w:szCs w:val="24"/>
              </w:rPr>
            </w:pPr>
            <w:r w:rsidRPr="0027654D">
              <w:rPr>
                <w:rFonts w:ascii="Times New Roman" w:hAnsi="Times New Roman"/>
                <w:color w:val="auto"/>
                <w:sz w:val="24"/>
                <w:szCs w:val="24"/>
              </w:rPr>
              <w:t>плотность хлора</w:t>
            </w:r>
          </w:p>
        </w:tc>
        <w:tc>
          <w:tcPr>
            <w:tcW w:w="3523" w:type="dxa"/>
          </w:tcPr>
          <w:p w:rsidR="00DC0A9F" w:rsidRPr="0027654D" w:rsidRDefault="00DC0A9F" w:rsidP="00AF05C0">
            <w:pPr>
              <w:pStyle w:val="affb"/>
              <w:tabs>
                <w:tab w:val="num" w:pos="1069"/>
              </w:tabs>
              <w:ind w:left="105"/>
              <w:rPr>
                <w:rFonts w:ascii="Times New Roman" w:hAnsi="Times New Roman"/>
                <w:color w:val="auto"/>
                <w:sz w:val="24"/>
                <w:szCs w:val="24"/>
                <w:lang w:val="en-US"/>
              </w:rPr>
            </w:pPr>
            <w:r w:rsidRPr="0027654D">
              <w:rPr>
                <w:rFonts w:ascii="Times New Roman" w:hAnsi="Times New Roman"/>
                <w:color w:val="auto"/>
                <w:sz w:val="24"/>
                <w:szCs w:val="24"/>
                <w:lang w:val="en-US"/>
              </w:rPr>
              <w:t>d = 1,553 т/м</w:t>
            </w:r>
            <w:r w:rsidRPr="0027654D">
              <w:rPr>
                <w:rFonts w:ascii="Times New Roman" w:hAnsi="Times New Roman"/>
                <w:color w:val="auto"/>
                <w:sz w:val="24"/>
                <w:szCs w:val="24"/>
                <w:vertAlign w:val="superscript"/>
                <w:lang w:val="en-US"/>
              </w:rPr>
              <w:t>3</w:t>
            </w:r>
            <w:r w:rsidRPr="0027654D">
              <w:rPr>
                <w:rFonts w:ascii="Times New Roman" w:hAnsi="Times New Roman"/>
                <w:color w:val="auto"/>
                <w:sz w:val="24"/>
                <w:szCs w:val="24"/>
                <w:lang w:val="en-US"/>
              </w:rPr>
              <w:t>;</w:t>
            </w:r>
          </w:p>
        </w:tc>
      </w:tr>
      <w:tr w:rsidR="00DC0A9F" w:rsidRPr="0027654D" w:rsidTr="00081687">
        <w:tc>
          <w:tcPr>
            <w:tcW w:w="5230" w:type="dxa"/>
          </w:tcPr>
          <w:p w:rsidR="00DC0A9F" w:rsidRPr="0027654D" w:rsidRDefault="00DC0A9F" w:rsidP="00AF05C0">
            <w:pPr>
              <w:pStyle w:val="affb"/>
              <w:tabs>
                <w:tab w:val="num" w:pos="0"/>
                <w:tab w:val="num" w:pos="1069"/>
              </w:tabs>
              <w:rPr>
                <w:rFonts w:ascii="Times New Roman" w:hAnsi="Times New Roman"/>
                <w:color w:val="auto"/>
                <w:sz w:val="24"/>
                <w:szCs w:val="24"/>
              </w:rPr>
            </w:pPr>
            <w:r w:rsidRPr="0027654D">
              <w:rPr>
                <w:rFonts w:ascii="Times New Roman" w:hAnsi="Times New Roman"/>
                <w:color w:val="auto"/>
                <w:sz w:val="24"/>
                <w:szCs w:val="24"/>
              </w:rPr>
              <w:t>толщина слоя, участвующего в аварии вещества</w:t>
            </w:r>
          </w:p>
        </w:tc>
        <w:tc>
          <w:tcPr>
            <w:tcW w:w="3523" w:type="dxa"/>
          </w:tcPr>
          <w:p w:rsidR="00DC0A9F" w:rsidRPr="0027654D" w:rsidRDefault="00DC0A9F" w:rsidP="00AF05C0">
            <w:pPr>
              <w:pStyle w:val="affb"/>
              <w:tabs>
                <w:tab w:val="num" w:pos="1069"/>
              </w:tabs>
              <w:ind w:left="105"/>
              <w:rPr>
                <w:rFonts w:ascii="Times New Roman" w:hAnsi="Times New Roman"/>
                <w:color w:val="auto"/>
                <w:sz w:val="24"/>
                <w:szCs w:val="24"/>
                <w:lang w:val="en-US"/>
              </w:rPr>
            </w:pPr>
            <w:r w:rsidRPr="0027654D">
              <w:rPr>
                <w:rFonts w:ascii="Times New Roman" w:hAnsi="Times New Roman"/>
                <w:color w:val="auto"/>
                <w:sz w:val="24"/>
                <w:szCs w:val="24"/>
                <w:lang w:val="en-US"/>
              </w:rPr>
              <w:t xml:space="preserve">h = </w:t>
            </w:r>
            <w:smartTag w:uri="urn:schemas-microsoft-com:office:smarttags" w:element="metricconverter">
              <w:smartTagPr>
                <w:attr w:name="ProductID" w:val="0,05 м"/>
              </w:smartTagPr>
              <w:r w:rsidRPr="0027654D">
                <w:rPr>
                  <w:rFonts w:ascii="Times New Roman" w:hAnsi="Times New Roman"/>
                  <w:color w:val="auto"/>
                  <w:sz w:val="24"/>
                  <w:szCs w:val="24"/>
                  <w:lang w:val="en-US"/>
                </w:rPr>
                <w:t>0,05 м</w:t>
              </w:r>
            </w:smartTag>
            <w:r w:rsidRPr="0027654D">
              <w:rPr>
                <w:rFonts w:ascii="Times New Roman" w:hAnsi="Times New Roman"/>
                <w:color w:val="auto"/>
                <w:sz w:val="24"/>
                <w:szCs w:val="24"/>
                <w:lang w:val="en-US"/>
              </w:rPr>
              <w:t>.</w:t>
            </w:r>
          </w:p>
        </w:tc>
      </w:tr>
    </w:tbl>
    <w:p w:rsidR="00DC0A9F" w:rsidRPr="004B4855" w:rsidRDefault="00DC0A9F" w:rsidP="00AF05C0">
      <w:pPr>
        <w:pStyle w:val="affd"/>
        <w:ind w:firstLine="425"/>
        <w:rPr>
          <w:rFonts w:ascii="Times New Roman" w:hAnsi="Times New Roman"/>
          <w:sz w:val="28"/>
          <w:szCs w:val="28"/>
        </w:rPr>
      </w:pPr>
    </w:p>
    <w:p w:rsidR="00DC0A9F" w:rsidRPr="004B4855" w:rsidRDefault="00DC0A9F" w:rsidP="00AF05C0">
      <w:pPr>
        <w:pStyle w:val="affd"/>
        <w:ind w:firstLine="425"/>
        <w:rPr>
          <w:rFonts w:ascii="Times New Roman" w:hAnsi="Times New Roman"/>
          <w:sz w:val="28"/>
          <w:szCs w:val="28"/>
        </w:rPr>
      </w:pPr>
      <w:r w:rsidRPr="004B4855">
        <w:rPr>
          <w:rFonts w:ascii="Times New Roman" w:hAnsi="Times New Roman"/>
          <w:sz w:val="28"/>
          <w:szCs w:val="28"/>
        </w:rPr>
        <w:t>Порядок оценки последствий аварий.</w:t>
      </w:r>
    </w:p>
    <w:p w:rsidR="00DC0A9F" w:rsidRPr="004B4855" w:rsidRDefault="00DC0A9F" w:rsidP="00AF05C0">
      <w:pPr>
        <w:pStyle w:val="ArNar"/>
        <w:tabs>
          <w:tab w:val="left" w:pos="1134"/>
        </w:tabs>
        <w:spacing w:before="60"/>
        <w:rPr>
          <w:rFonts w:ascii="Times New Roman" w:hAnsi="Times New Roman"/>
          <w:color w:val="auto"/>
          <w:sz w:val="28"/>
          <w:szCs w:val="28"/>
        </w:rPr>
      </w:pPr>
      <w:r w:rsidRPr="004B4855">
        <w:rPr>
          <w:rFonts w:ascii="Times New Roman" w:hAnsi="Times New Roman"/>
          <w:color w:val="auto"/>
          <w:sz w:val="28"/>
          <w:szCs w:val="28"/>
        </w:rPr>
        <w:t>Расчеты выполняются аналогично расчетам по АХОВ на железной дороге.</w:t>
      </w:r>
    </w:p>
    <w:p w:rsidR="00DC0A9F" w:rsidRPr="004B4855" w:rsidRDefault="00DC0A9F" w:rsidP="00AF05C0">
      <w:pPr>
        <w:pStyle w:val="ArNar"/>
        <w:spacing w:before="60"/>
        <w:rPr>
          <w:rFonts w:ascii="Times New Roman" w:hAnsi="Times New Roman"/>
          <w:color w:val="auto"/>
          <w:sz w:val="28"/>
          <w:szCs w:val="28"/>
        </w:rPr>
      </w:pPr>
      <w:r w:rsidRPr="004B4855">
        <w:rPr>
          <w:rFonts w:ascii="Times New Roman" w:hAnsi="Times New Roman"/>
          <w:color w:val="auto"/>
          <w:sz w:val="28"/>
          <w:szCs w:val="28"/>
        </w:rPr>
        <w:t xml:space="preserve">Результаты расчетов представлены в таблице </w:t>
      </w:r>
    </w:p>
    <w:p w:rsidR="00DC0A9F" w:rsidRPr="004B4855" w:rsidRDefault="00DC0A9F" w:rsidP="00331D5D">
      <w:pPr>
        <w:pStyle w:val="affc"/>
        <w:spacing w:before="120" w:after="120"/>
        <w:ind w:firstLine="0"/>
        <w:rPr>
          <w:rFonts w:ascii="Times New Roman" w:hAnsi="Times New Roman"/>
          <w:color w:val="auto"/>
          <w:sz w:val="28"/>
          <w:szCs w:val="28"/>
        </w:rPr>
      </w:pPr>
      <w:r w:rsidRPr="004B4855">
        <w:rPr>
          <w:rFonts w:ascii="Times New Roman" w:hAnsi="Times New Roman"/>
          <w:color w:val="auto"/>
          <w:sz w:val="28"/>
          <w:szCs w:val="28"/>
          <w:u w:val="single"/>
        </w:rPr>
        <w:t>Характеристики зон заражения при выбросе АХОВ.</w:t>
      </w:r>
      <w:r w:rsidRPr="004B4855">
        <w:rPr>
          <w:rFonts w:ascii="Times New Roman" w:hAnsi="Times New Roman"/>
          <w:color w:val="auto"/>
          <w:sz w:val="28"/>
          <w:szCs w:val="28"/>
        </w:rPr>
        <w:tab/>
        <w:t xml:space="preserve">                       </w:t>
      </w:r>
    </w:p>
    <w:p w:rsidR="00DC0A9F" w:rsidRPr="004B4855" w:rsidRDefault="00DC0A9F" w:rsidP="00AF05C0">
      <w:pPr>
        <w:pStyle w:val="ArNar"/>
        <w:jc w:val="right"/>
        <w:rPr>
          <w:rFonts w:ascii="Times New Roman" w:hAnsi="Times New Roman"/>
          <w:sz w:val="28"/>
          <w:szCs w:val="28"/>
        </w:rPr>
      </w:pPr>
      <w:r w:rsidRPr="004B4855">
        <w:rPr>
          <w:rFonts w:ascii="Times New Roman" w:hAnsi="Times New Roman"/>
          <w:sz w:val="28"/>
          <w:szCs w:val="28"/>
        </w:rPr>
        <w:t xml:space="preserve">Таблица </w:t>
      </w:r>
      <w:r w:rsidR="00C3267A">
        <w:rPr>
          <w:rFonts w:ascii="Times New Roman" w:hAnsi="Times New Roman"/>
          <w:sz w:val="28"/>
          <w:szCs w:val="28"/>
        </w:rPr>
        <w:t>25</w:t>
      </w:r>
    </w:p>
    <w:tbl>
      <w:tblPr>
        <w:tblW w:w="96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5"/>
        <w:gridCol w:w="1654"/>
        <w:gridCol w:w="1369"/>
        <w:gridCol w:w="1127"/>
        <w:gridCol w:w="1178"/>
        <w:gridCol w:w="1276"/>
        <w:gridCol w:w="1012"/>
        <w:gridCol w:w="1620"/>
      </w:tblGrid>
      <w:tr w:rsidR="00DC0A9F" w:rsidRPr="0027654D" w:rsidTr="00081687">
        <w:trPr>
          <w:cantSplit/>
          <w:trHeight w:val="454"/>
        </w:trPr>
        <w:tc>
          <w:tcPr>
            <w:tcW w:w="445" w:type="dxa"/>
          </w:tcPr>
          <w:p w:rsidR="00DC0A9F" w:rsidRPr="0027654D" w:rsidRDefault="00DC0A9F" w:rsidP="00AF05C0">
            <w:pPr>
              <w:pStyle w:val="ArNar"/>
              <w:ind w:firstLine="0"/>
              <w:jc w:val="center"/>
              <w:rPr>
                <w:rFonts w:ascii="Times New Roman" w:hAnsi="Times New Roman"/>
                <w:color w:val="auto"/>
                <w:sz w:val="24"/>
                <w:szCs w:val="24"/>
              </w:rPr>
            </w:pPr>
            <w:r w:rsidRPr="0027654D">
              <w:rPr>
                <w:rFonts w:ascii="Times New Roman" w:hAnsi="Times New Roman"/>
                <w:color w:val="auto"/>
                <w:sz w:val="24"/>
                <w:szCs w:val="24"/>
              </w:rPr>
              <w:t>№</w:t>
            </w:r>
          </w:p>
        </w:tc>
        <w:tc>
          <w:tcPr>
            <w:tcW w:w="1654" w:type="dxa"/>
          </w:tcPr>
          <w:p w:rsidR="00DC0A9F" w:rsidRPr="0027654D" w:rsidRDefault="00DC0A9F" w:rsidP="00AF05C0">
            <w:pPr>
              <w:pStyle w:val="ArNar"/>
              <w:ind w:firstLine="0"/>
              <w:jc w:val="center"/>
              <w:rPr>
                <w:rFonts w:ascii="Times New Roman" w:hAnsi="Times New Roman"/>
                <w:color w:val="auto"/>
                <w:sz w:val="24"/>
                <w:szCs w:val="24"/>
              </w:rPr>
            </w:pPr>
            <w:r w:rsidRPr="0027654D">
              <w:rPr>
                <w:rFonts w:ascii="Times New Roman" w:hAnsi="Times New Roman"/>
                <w:color w:val="auto"/>
                <w:sz w:val="24"/>
                <w:szCs w:val="24"/>
              </w:rPr>
              <w:t xml:space="preserve">Наименование </w:t>
            </w:r>
            <w:r w:rsidRPr="0027654D">
              <w:rPr>
                <w:rFonts w:ascii="Times New Roman" w:hAnsi="Times New Roman"/>
                <w:color w:val="auto"/>
                <w:sz w:val="24"/>
                <w:szCs w:val="24"/>
              </w:rPr>
              <w:br/>
              <w:t>объекта</w:t>
            </w:r>
          </w:p>
        </w:tc>
        <w:tc>
          <w:tcPr>
            <w:tcW w:w="1369" w:type="dxa"/>
          </w:tcPr>
          <w:p w:rsidR="00DC0A9F" w:rsidRPr="0027654D" w:rsidRDefault="00DC0A9F" w:rsidP="00AF05C0">
            <w:pPr>
              <w:pStyle w:val="ArNar"/>
              <w:ind w:firstLine="0"/>
              <w:jc w:val="center"/>
              <w:rPr>
                <w:rFonts w:ascii="Times New Roman" w:hAnsi="Times New Roman"/>
                <w:color w:val="auto"/>
                <w:sz w:val="24"/>
                <w:szCs w:val="24"/>
              </w:rPr>
            </w:pPr>
            <w:r w:rsidRPr="0027654D">
              <w:rPr>
                <w:rFonts w:ascii="Times New Roman" w:hAnsi="Times New Roman"/>
                <w:color w:val="auto"/>
                <w:sz w:val="24"/>
                <w:szCs w:val="24"/>
              </w:rPr>
              <w:t xml:space="preserve">Наименование опасного </w:t>
            </w:r>
            <w:r w:rsidRPr="0027654D">
              <w:rPr>
                <w:rFonts w:ascii="Times New Roman" w:hAnsi="Times New Roman"/>
                <w:color w:val="auto"/>
                <w:sz w:val="24"/>
                <w:szCs w:val="24"/>
              </w:rPr>
              <w:br/>
              <w:t>вещества</w:t>
            </w:r>
          </w:p>
        </w:tc>
        <w:tc>
          <w:tcPr>
            <w:tcW w:w="1127" w:type="dxa"/>
          </w:tcPr>
          <w:p w:rsidR="00DC0A9F" w:rsidRPr="0027654D" w:rsidRDefault="00DC0A9F" w:rsidP="00AF05C0">
            <w:pPr>
              <w:pStyle w:val="ArNar"/>
              <w:ind w:firstLine="0"/>
              <w:jc w:val="center"/>
              <w:rPr>
                <w:rFonts w:ascii="Times New Roman" w:hAnsi="Times New Roman"/>
                <w:color w:val="auto"/>
                <w:sz w:val="24"/>
                <w:szCs w:val="24"/>
              </w:rPr>
            </w:pPr>
            <w:r w:rsidRPr="0027654D">
              <w:rPr>
                <w:rFonts w:ascii="Times New Roman" w:hAnsi="Times New Roman"/>
                <w:color w:val="auto"/>
                <w:sz w:val="24"/>
                <w:szCs w:val="24"/>
              </w:rPr>
              <w:t>Количество опасного вещества, т</w:t>
            </w:r>
          </w:p>
        </w:tc>
        <w:tc>
          <w:tcPr>
            <w:tcW w:w="1178" w:type="dxa"/>
          </w:tcPr>
          <w:p w:rsidR="00DC0A9F" w:rsidRPr="0027654D" w:rsidRDefault="00DC0A9F" w:rsidP="00AF05C0">
            <w:pPr>
              <w:pStyle w:val="ArNar"/>
              <w:ind w:firstLine="0"/>
              <w:jc w:val="center"/>
              <w:rPr>
                <w:rFonts w:ascii="Times New Roman" w:hAnsi="Times New Roman"/>
                <w:color w:val="auto"/>
                <w:sz w:val="24"/>
                <w:szCs w:val="24"/>
              </w:rPr>
            </w:pPr>
            <w:r w:rsidRPr="0027654D">
              <w:rPr>
                <w:rFonts w:ascii="Times New Roman" w:hAnsi="Times New Roman"/>
                <w:color w:val="auto"/>
                <w:sz w:val="24"/>
                <w:szCs w:val="24"/>
              </w:rPr>
              <w:t>Полная глубина зоны заражения, км</w:t>
            </w:r>
          </w:p>
        </w:tc>
        <w:tc>
          <w:tcPr>
            <w:tcW w:w="1276" w:type="dxa"/>
          </w:tcPr>
          <w:p w:rsidR="00DC0A9F" w:rsidRPr="0027654D" w:rsidRDefault="00DC0A9F" w:rsidP="00AF05C0">
            <w:pPr>
              <w:pStyle w:val="ArNar"/>
              <w:ind w:firstLine="0"/>
              <w:jc w:val="center"/>
              <w:rPr>
                <w:rFonts w:ascii="Times New Roman" w:hAnsi="Times New Roman"/>
                <w:color w:val="auto"/>
                <w:sz w:val="24"/>
                <w:szCs w:val="24"/>
              </w:rPr>
            </w:pPr>
            <w:r w:rsidRPr="0027654D">
              <w:rPr>
                <w:rFonts w:ascii="Times New Roman" w:hAnsi="Times New Roman"/>
                <w:color w:val="auto"/>
                <w:sz w:val="24"/>
                <w:szCs w:val="24"/>
              </w:rPr>
              <w:t>Площадь зоны фактического заражения, км</w:t>
            </w:r>
            <w:r w:rsidRPr="0027654D">
              <w:rPr>
                <w:rFonts w:ascii="Times New Roman" w:hAnsi="Times New Roman"/>
                <w:color w:val="auto"/>
                <w:sz w:val="24"/>
                <w:szCs w:val="24"/>
                <w:vertAlign w:val="superscript"/>
              </w:rPr>
              <w:t>2</w:t>
            </w:r>
          </w:p>
        </w:tc>
        <w:tc>
          <w:tcPr>
            <w:tcW w:w="1012" w:type="dxa"/>
          </w:tcPr>
          <w:p w:rsidR="00DC0A9F" w:rsidRPr="0027654D" w:rsidRDefault="00DC0A9F" w:rsidP="00AF05C0">
            <w:pPr>
              <w:pStyle w:val="ArNar"/>
              <w:ind w:firstLine="0"/>
              <w:jc w:val="center"/>
              <w:rPr>
                <w:rFonts w:ascii="Times New Roman" w:hAnsi="Times New Roman"/>
                <w:color w:val="auto"/>
                <w:sz w:val="24"/>
                <w:szCs w:val="24"/>
              </w:rPr>
            </w:pPr>
            <w:r w:rsidRPr="0027654D">
              <w:rPr>
                <w:rFonts w:ascii="Times New Roman" w:hAnsi="Times New Roman"/>
                <w:color w:val="auto"/>
                <w:sz w:val="24"/>
                <w:szCs w:val="24"/>
              </w:rPr>
              <w:t>Время подхода облака АХОВ к проектируемому объекту, мин.</w:t>
            </w:r>
          </w:p>
        </w:tc>
        <w:tc>
          <w:tcPr>
            <w:tcW w:w="1620" w:type="dxa"/>
            <w:tcBorders>
              <w:bottom w:val="single" w:sz="4" w:space="0" w:color="auto"/>
            </w:tcBorders>
          </w:tcPr>
          <w:p w:rsidR="00DC0A9F" w:rsidRPr="0027654D" w:rsidRDefault="00DC0A9F" w:rsidP="00AF05C0">
            <w:pPr>
              <w:pStyle w:val="ArNar"/>
              <w:ind w:firstLine="0"/>
              <w:jc w:val="center"/>
              <w:rPr>
                <w:rFonts w:ascii="Times New Roman" w:hAnsi="Times New Roman"/>
                <w:color w:val="auto"/>
                <w:sz w:val="24"/>
                <w:szCs w:val="24"/>
              </w:rPr>
            </w:pPr>
            <w:r w:rsidRPr="0027654D">
              <w:rPr>
                <w:rFonts w:ascii="Times New Roman" w:hAnsi="Times New Roman"/>
                <w:color w:val="auto"/>
                <w:sz w:val="24"/>
                <w:szCs w:val="24"/>
              </w:rPr>
              <w:t>Удаление проектируемого объекта от транспортных коммуникаций,</w:t>
            </w:r>
            <w:r w:rsidRPr="0027654D">
              <w:rPr>
                <w:rFonts w:ascii="Times New Roman" w:hAnsi="Times New Roman"/>
                <w:color w:val="auto"/>
                <w:sz w:val="24"/>
                <w:szCs w:val="24"/>
              </w:rPr>
              <w:br/>
              <w:t>км</w:t>
            </w:r>
          </w:p>
        </w:tc>
      </w:tr>
      <w:tr w:rsidR="00DC0A9F" w:rsidRPr="0027654D" w:rsidTr="00081687">
        <w:trPr>
          <w:cantSplit/>
          <w:trHeight w:val="454"/>
        </w:trPr>
        <w:tc>
          <w:tcPr>
            <w:tcW w:w="445" w:type="dxa"/>
            <w:vMerge w:val="restart"/>
            <w:vAlign w:val="center"/>
          </w:tcPr>
          <w:p w:rsidR="00DC0A9F" w:rsidRPr="0027654D" w:rsidRDefault="00DC0A9F" w:rsidP="00AF05C0">
            <w:pPr>
              <w:pStyle w:val="ArNar"/>
              <w:ind w:firstLine="0"/>
              <w:jc w:val="center"/>
              <w:rPr>
                <w:rFonts w:ascii="Times New Roman" w:hAnsi="Times New Roman"/>
                <w:color w:val="auto"/>
                <w:sz w:val="24"/>
                <w:szCs w:val="24"/>
              </w:rPr>
            </w:pPr>
            <w:r w:rsidRPr="0027654D">
              <w:rPr>
                <w:rFonts w:ascii="Times New Roman" w:hAnsi="Times New Roman"/>
                <w:color w:val="auto"/>
                <w:sz w:val="24"/>
                <w:szCs w:val="24"/>
              </w:rPr>
              <w:t>1</w:t>
            </w:r>
          </w:p>
        </w:tc>
        <w:tc>
          <w:tcPr>
            <w:tcW w:w="1654" w:type="dxa"/>
            <w:vMerge w:val="restart"/>
            <w:vAlign w:val="center"/>
          </w:tcPr>
          <w:p w:rsidR="00DC0A9F" w:rsidRPr="0027654D" w:rsidRDefault="00DC0A9F" w:rsidP="00AF05C0">
            <w:pPr>
              <w:pStyle w:val="ArNar"/>
              <w:ind w:left="83" w:firstLine="0"/>
              <w:jc w:val="left"/>
              <w:rPr>
                <w:rFonts w:ascii="Times New Roman" w:hAnsi="Times New Roman"/>
                <w:color w:val="auto"/>
                <w:sz w:val="24"/>
                <w:szCs w:val="24"/>
              </w:rPr>
            </w:pPr>
            <w:r w:rsidRPr="0027654D">
              <w:rPr>
                <w:rFonts w:ascii="Times New Roman" w:hAnsi="Times New Roman"/>
                <w:color w:val="auto"/>
                <w:sz w:val="24"/>
                <w:szCs w:val="24"/>
              </w:rPr>
              <w:t>Автомобильная дорога</w:t>
            </w:r>
          </w:p>
        </w:tc>
        <w:tc>
          <w:tcPr>
            <w:tcW w:w="1369" w:type="dxa"/>
            <w:vAlign w:val="center"/>
          </w:tcPr>
          <w:p w:rsidR="00DC0A9F" w:rsidRPr="0027654D" w:rsidRDefault="00DC0A9F" w:rsidP="00AF05C0">
            <w:pPr>
              <w:pStyle w:val="ArNar"/>
              <w:ind w:firstLine="0"/>
              <w:jc w:val="center"/>
              <w:rPr>
                <w:rFonts w:ascii="Times New Roman" w:hAnsi="Times New Roman"/>
                <w:color w:val="auto"/>
                <w:sz w:val="24"/>
                <w:szCs w:val="24"/>
              </w:rPr>
            </w:pPr>
            <w:r w:rsidRPr="0027654D">
              <w:rPr>
                <w:rFonts w:ascii="Times New Roman" w:hAnsi="Times New Roman"/>
                <w:color w:val="auto"/>
                <w:sz w:val="24"/>
                <w:szCs w:val="24"/>
              </w:rPr>
              <w:t>Аммиак</w:t>
            </w:r>
          </w:p>
        </w:tc>
        <w:tc>
          <w:tcPr>
            <w:tcW w:w="1127" w:type="dxa"/>
            <w:vAlign w:val="center"/>
          </w:tcPr>
          <w:p w:rsidR="00DC0A9F" w:rsidRPr="0027654D" w:rsidRDefault="00DC0A9F" w:rsidP="00AF05C0">
            <w:pPr>
              <w:pStyle w:val="ArNar"/>
              <w:ind w:firstLine="0"/>
              <w:jc w:val="center"/>
              <w:rPr>
                <w:rFonts w:ascii="Times New Roman" w:hAnsi="Times New Roman"/>
                <w:color w:val="auto"/>
                <w:sz w:val="24"/>
                <w:szCs w:val="24"/>
              </w:rPr>
            </w:pPr>
            <w:r w:rsidRPr="0027654D">
              <w:rPr>
                <w:rFonts w:ascii="Times New Roman" w:hAnsi="Times New Roman"/>
                <w:color w:val="auto"/>
                <w:sz w:val="24"/>
                <w:szCs w:val="24"/>
              </w:rPr>
              <w:t>3,81</w:t>
            </w:r>
          </w:p>
        </w:tc>
        <w:tc>
          <w:tcPr>
            <w:tcW w:w="1178" w:type="dxa"/>
            <w:vAlign w:val="center"/>
          </w:tcPr>
          <w:p w:rsidR="00DC0A9F" w:rsidRPr="0027654D" w:rsidRDefault="00DC0A9F" w:rsidP="00AF05C0">
            <w:pPr>
              <w:pStyle w:val="ArNar"/>
              <w:ind w:firstLine="0"/>
              <w:jc w:val="center"/>
              <w:rPr>
                <w:rFonts w:ascii="Times New Roman" w:hAnsi="Times New Roman"/>
                <w:color w:val="auto"/>
                <w:sz w:val="24"/>
                <w:szCs w:val="24"/>
              </w:rPr>
            </w:pPr>
            <w:r w:rsidRPr="0027654D">
              <w:rPr>
                <w:rFonts w:ascii="Times New Roman" w:hAnsi="Times New Roman"/>
                <w:color w:val="auto"/>
                <w:sz w:val="24"/>
                <w:szCs w:val="24"/>
              </w:rPr>
              <w:t>1,63</w:t>
            </w:r>
          </w:p>
        </w:tc>
        <w:tc>
          <w:tcPr>
            <w:tcW w:w="1276" w:type="dxa"/>
            <w:vAlign w:val="center"/>
          </w:tcPr>
          <w:p w:rsidR="00DC0A9F" w:rsidRPr="0027654D" w:rsidRDefault="00DC0A9F" w:rsidP="00AF05C0">
            <w:pPr>
              <w:pStyle w:val="ArNar"/>
              <w:ind w:firstLine="0"/>
              <w:jc w:val="center"/>
              <w:rPr>
                <w:rFonts w:ascii="Times New Roman" w:hAnsi="Times New Roman"/>
                <w:color w:val="auto"/>
                <w:sz w:val="24"/>
                <w:szCs w:val="24"/>
              </w:rPr>
            </w:pPr>
            <w:r w:rsidRPr="0027654D">
              <w:rPr>
                <w:rFonts w:ascii="Times New Roman" w:hAnsi="Times New Roman"/>
                <w:color w:val="auto"/>
                <w:sz w:val="24"/>
                <w:szCs w:val="24"/>
              </w:rPr>
              <w:t>0,23</w:t>
            </w:r>
          </w:p>
        </w:tc>
        <w:tc>
          <w:tcPr>
            <w:tcW w:w="1012" w:type="dxa"/>
            <w:vMerge w:val="restart"/>
            <w:vAlign w:val="center"/>
          </w:tcPr>
          <w:p w:rsidR="00DC0A9F" w:rsidRPr="0027654D" w:rsidRDefault="00DC0A9F" w:rsidP="00AF05C0">
            <w:pPr>
              <w:pStyle w:val="ArNar"/>
              <w:ind w:firstLine="0"/>
              <w:jc w:val="center"/>
              <w:rPr>
                <w:rFonts w:ascii="Times New Roman" w:hAnsi="Times New Roman"/>
                <w:color w:val="auto"/>
                <w:sz w:val="24"/>
                <w:szCs w:val="24"/>
                <w:highlight w:val="yellow"/>
              </w:rPr>
            </w:pPr>
            <w:r w:rsidRPr="0027654D">
              <w:rPr>
                <w:rFonts w:ascii="Times New Roman" w:hAnsi="Times New Roman"/>
                <w:color w:val="auto"/>
                <w:sz w:val="24"/>
                <w:szCs w:val="24"/>
              </w:rPr>
              <w:t>-</w:t>
            </w:r>
          </w:p>
        </w:tc>
        <w:tc>
          <w:tcPr>
            <w:tcW w:w="1620" w:type="dxa"/>
            <w:vMerge w:val="restart"/>
            <w:vAlign w:val="center"/>
          </w:tcPr>
          <w:p w:rsidR="00DC0A9F" w:rsidRPr="0027654D" w:rsidRDefault="00DC0A9F" w:rsidP="00AF05C0">
            <w:pPr>
              <w:pStyle w:val="ArNar"/>
              <w:ind w:firstLine="0"/>
              <w:jc w:val="center"/>
              <w:rPr>
                <w:rFonts w:ascii="Times New Roman" w:hAnsi="Times New Roman"/>
                <w:color w:val="auto"/>
                <w:sz w:val="24"/>
                <w:szCs w:val="24"/>
              </w:rPr>
            </w:pPr>
            <w:r w:rsidRPr="0027654D">
              <w:rPr>
                <w:rFonts w:ascii="Times New Roman" w:hAnsi="Times New Roman"/>
                <w:color w:val="auto"/>
                <w:sz w:val="24"/>
                <w:szCs w:val="24"/>
              </w:rPr>
              <w:t>15,5</w:t>
            </w:r>
          </w:p>
        </w:tc>
      </w:tr>
      <w:tr w:rsidR="00DC0A9F" w:rsidRPr="0027654D" w:rsidTr="00081687">
        <w:trPr>
          <w:cantSplit/>
          <w:trHeight w:val="454"/>
        </w:trPr>
        <w:tc>
          <w:tcPr>
            <w:tcW w:w="445" w:type="dxa"/>
            <w:vMerge/>
            <w:tcBorders>
              <w:bottom w:val="single" w:sz="4" w:space="0" w:color="auto"/>
            </w:tcBorders>
            <w:vAlign w:val="center"/>
          </w:tcPr>
          <w:p w:rsidR="00DC0A9F" w:rsidRPr="0027654D" w:rsidRDefault="00DC0A9F" w:rsidP="00AF05C0">
            <w:pPr>
              <w:pStyle w:val="ArNar"/>
              <w:jc w:val="center"/>
              <w:rPr>
                <w:rFonts w:ascii="Times New Roman" w:hAnsi="Times New Roman"/>
                <w:color w:val="auto"/>
                <w:sz w:val="24"/>
                <w:szCs w:val="24"/>
              </w:rPr>
            </w:pPr>
          </w:p>
        </w:tc>
        <w:tc>
          <w:tcPr>
            <w:tcW w:w="1654" w:type="dxa"/>
            <w:vMerge/>
            <w:tcBorders>
              <w:bottom w:val="single" w:sz="4" w:space="0" w:color="auto"/>
            </w:tcBorders>
            <w:vAlign w:val="center"/>
          </w:tcPr>
          <w:p w:rsidR="00DC0A9F" w:rsidRPr="0027654D" w:rsidRDefault="00DC0A9F" w:rsidP="00AF05C0">
            <w:pPr>
              <w:pStyle w:val="ArNar"/>
              <w:ind w:left="83" w:firstLine="0"/>
              <w:jc w:val="left"/>
              <w:rPr>
                <w:rFonts w:ascii="Times New Roman" w:hAnsi="Times New Roman"/>
                <w:color w:val="auto"/>
                <w:sz w:val="24"/>
                <w:szCs w:val="24"/>
              </w:rPr>
            </w:pPr>
          </w:p>
        </w:tc>
        <w:tc>
          <w:tcPr>
            <w:tcW w:w="1369" w:type="dxa"/>
            <w:tcBorders>
              <w:top w:val="single" w:sz="4" w:space="0" w:color="auto"/>
              <w:bottom w:val="single" w:sz="4" w:space="0" w:color="auto"/>
              <w:right w:val="single" w:sz="4" w:space="0" w:color="auto"/>
            </w:tcBorders>
            <w:vAlign w:val="center"/>
          </w:tcPr>
          <w:p w:rsidR="00DC0A9F" w:rsidRPr="0027654D" w:rsidRDefault="00DC0A9F" w:rsidP="00AF05C0">
            <w:pPr>
              <w:pStyle w:val="ArNar"/>
              <w:ind w:firstLine="0"/>
              <w:jc w:val="center"/>
              <w:rPr>
                <w:rFonts w:ascii="Times New Roman" w:hAnsi="Times New Roman"/>
                <w:color w:val="auto"/>
                <w:sz w:val="24"/>
                <w:szCs w:val="24"/>
              </w:rPr>
            </w:pPr>
            <w:r w:rsidRPr="0027654D">
              <w:rPr>
                <w:rFonts w:ascii="Times New Roman" w:hAnsi="Times New Roman"/>
                <w:color w:val="auto"/>
                <w:sz w:val="24"/>
                <w:szCs w:val="24"/>
              </w:rPr>
              <w:t>Хлор</w:t>
            </w:r>
          </w:p>
        </w:tc>
        <w:tc>
          <w:tcPr>
            <w:tcW w:w="1127" w:type="dxa"/>
            <w:tcBorders>
              <w:top w:val="single" w:sz="4" w:space="0" w:color="auto"/>
              <w:left w:val="single" w:sz="4" w:space="0" w:color="auto"/>
              <w:bottom w:val="single" w:sz="4" w:space="0" w:color="auto"/>
              <w:right w:val="single" w:sz="4" w:space="0" w:color="auto"/>
            </w:tcBorders>
            <w:vAlign w:val="center"/>
          </w:tcPr>
          <w:p w:rsidR="00DC0A9F" w:rsidRPr="0027654D" w:rsidRDefault="00DC0A9F" w:rsidP="00AF05C0">
            <w:pPr>
              <w:pStyle w:val="ArNar"/>
              <w:ind w:firstLine="0"/>
              <w:jc w:val="center"/>
              <w:rPr>
                <w:rFonts w:ascii="Times New Roman" w:hAnsi="Times New Roman"/>
                <w:color w:val="auto"/>
                <w:sz w:val="24"/>
                <w:szCs w:val="24"/>
              </w:rPr>
            </w:pPr>
            <w:r w:rsidRPr="0027654D">
              <w:rPr>
                <w:rFonts w:ascii="Times New Roman" w:hAnsi="Times New Roman"/>
                <w:color w:val="auto"/>
                <w:sz w:val="24"/>
                <w:szCs w:val="24"/>
              </w:rPr>
              <w:t>1,0</w:t>
            </w:r>
          </w:p>
        </w:tc>
        <w:tc>
          <w:tcPr>
            <w:tcW w:w="1178" w:type="dxa"/>
            <w:tcBorders>
              <w:top w:val="single" w:sz="4" w:space="0" w:color="auto"/>
              <w:left w:val="single" w:sz="4" w:space="0" w:color="auto"/>
              <w:bottom w:val="single" w:sz="4" w:space="0" w:color="auto"/>
              <w:right w:val="single" w:sz="4" w:space="0" w:color="auto"/>
            </w:tcBorders>
            <w:vAlign w:val="center"/>
          </w:tcPr>
          <w:p w:rsidR="00DC0A9F" w:rsidRPr="0027654D" w:rsidRDefault="00DC0A9F" w:rsidP="00AF05C0">
            <w:pPr>
              <w:pStyle w:val="ArNar"/>
              <w:ind w:firstLine="0"/>
              <w:jc w:val="center"/>
              <w:rPr>
                <w:rFonts w:ascii="Times New Roman" w:hAnsi="Times New Roman"/>
                <w:color w:val="auto"/>
                <w:sz w:val="24"/>
                <w:szCs w:val="24"/>
              </w:rPr>
            </w:pPr>
            <w:r w:rsidRPr="0027654D">
              <w:rPr>
                <w:rFonts w:ascii="Times New Roman" w:hAnsi="Times New Roman"/>
                <w:color w:val="auto"/>
                <w:sz w:val="24"/>
                <w:szCs w:val="24"/>
              </w:rPr>
              <w:t>4,79</w:t>
            </w:r>
          </w:p>
        </w:tc>
        <w:tc>
          <w:tcPr>
            <w:tcW w:w="1276" w:type="dxa"/>
            <w:tcBorders>
              <w:top w:val="single" w:sz="4" w:space="0" w:color="auto"/>
              <w:left w:val="single" w:sz="4" w:space="0" w:color="auto"/>
              <w:bottom w:val="single" w:sz="4" w:space="0" w:color="auto"/>
            </w:tcBorders>
            <w:vAlign w:val="center"/>
          </w:tcPr>
          <w:p w:rsidR="00DC0A9F" w:rsidRPr="0027654D" w:rsidRDefault="00DC0A9F" w:rsidP="00AF05C0">
            <w:pPr>
              <w:pStyle w:val="ArNar"/>
              <w:ind w:firstLine="0"/>
              <w:jc w:val="center"/>
              <w:rPr>
                <w:rFonts w:ascii="Times New Roman" w:hAnsi="Times New Roman"/>
                <w:color w:val="auto"/>
                <w:sz w:val="24"/>
                <w:szCs w:val="24"/>
              </w:rPr>
            </w:pPr>
            <w:r w:rsidRPr="0027654D">
              <w:rPr>
                <w:rFonts w:ascii="Times New Roman" w:hAnsi="Times New Roman"/>
                <w:color w:val="auto"/>
                <w:sz w:val="24"/>
                <w:szCs w:val="24"/>
              </w:rPr>
              <w:t>2,02</w:t>
            </w:r>
          </w:p>
        </w:tc>
        <w:tc>
          <w:tcPr>
            <w:tcW w:w="1012" w:type="dxa"/>
            <w:vMerge/>
            <w:tcBorders>
              <w:bottom w:val="single" w:sz="4" w:space="0" w:color="auto"/>
            </w:tcBorders>
            <w:vAlign w:val="center"/>
          </w:tcPr>
          <w:p w:rsidR="00DC0A9F" w:rsidRPr="0027654D" w:rsidRDefault="00DC0A9F" w:rsidP="00AF05C0">
            <w:pPr>
              <w:pStyle w:val="ArNar"/>
              <w:ind w:firstLine="0"/>
              <w:jc w:val="center"/>
              <w:rPr>
                <w:rFonts w:ascii="Times New Roman" w:hAnsi="Times New Roman"/>
                <w:color w:val="auto"/>
                <w:sz w:val="24"/>
                <w:szCs w:val="24"/>
              </w:rPr>
            </w:pPr>
          </w:p>
        </w:tc>
        <w:tc>
          <w:tcPr>
            <w:tcW w:w="1620" w:type="dxa"/>
            <w:vMerge/>
            <w:tcBorders>
              <w:bottom w:val="single" w:sz="4" w:space="0" w:color="auto"/>
            </w:tcBorders>
            <w:vAlign w:val="center"/>
          </w:tcPr>
          <w:p w:rsidR="00DC0A9F" w:rsidRPr="0027654D" w:rsidRDefault="00DC0A9F" w:rsidP="00AF05C0">
            <w:pPr>
              <w:pStyle w:val="ArNar"/>
              <w:ind w:firstLine="0"/>
              <w:jc w:val="center"/>
              <w:rPr>
                <w:rFonts w:ascii="Times New Roman" w:hAnsi="Times New Roman"/>
                <w:color w:val="auto"/>
                <w:sz w:val="24"/>
                <w:szCs w:val="24"/>
              </w:rPr>
            </w:pPr>
          </w:p>
        </w:tc>
      </w:tr>
    </w:tbl>
    <w:p w:rsidR="00DC0A9F" w:rsidRPr="004B4855" w:rsidRDefault="00DC0A9F" w:rsidP="00AF05C0">
      <w:pPr>
        <w:pStyle w:val="28"/>
        <w:spacing w:before="120" w:after="120"/>
        <w:rPr>
          <w:rFonts w:ascii="Times New Roman" w:hAnsi="Times New Roman"/>
          <w:color w:val="auto"/>
          <w:sz w:val="28"/>
          <w:szCs w:val="28"/>
          <w:u w:val="single"/>
        </w:rPr>
      </w:pPr>
      <w:r w:rsidRPr="004B4855">
        <w:rPr>
          <w:rFonts w:ascii="Times New Roman" w:hAnsi="Times New Roman"/>
          <w:color w:val="auto"/>
          <w:sz w:val="28"/>
          <w:szCs w:val="28"/>
        </w:rPr>
        <w:t xml:space="preserve">Проектируемая территория не попадает в зону действия поражающих факторов при возникновении аварии, </w:t>
      </w:r>
      <w:r w:rsidRPr="004B4855">
        <w:rPr>
          <w:rFonts w:ascii="Times New Roman" w:hAnsi="Times New Roman"/>
          <w:snapToGrid w:val="0"/>
          <w:color w:val="auto"/>
          <w:sz w:val="28"/>
          <w:szCs w:val="28"/>
        </w:rPr>
        <w:t>связанной с проливом АХОВ на автомобильном транспорте</w:t>
      </w:r>
      <w:r w:rsidRPr="004B4855">
        <w:rPr>
          <w:rFonts w:ascii="Times New Roman" w:hAnsi="Times New Roman"/>
          <w:color w:val="auto"/>
          <w:sz w:val="28"/>
          <w:szCs w:val="28"/>
        </w:rPr>
        <w:t>.</w:t>
      </w:r>
    </w:p>
    <w:p w:rsidR="00DC0A9F" w:rsidRPr="004B4855" w:rsidRDefault="00DC0A9F" w:rsidP="00AF05C0">
      <w:pPr>
        <w:pStyle w:val="28"/>
        <w:numPr>
          <w:ilvl w:val="1"/>
          <w:numId w:val="22"/>
        </w:numPr>
        <w:tabs>
          <w:tab w:val="clear" w:pos="1440"/>
          <w:tab w:val="num" w:pos="1080"/>
        </w:tabs>
        <w:spacing w:before="120" w:after="120"/>
        <w:ind w:left="1080"/>
        <w:rPr>
          <w:rFonts w:ascii="Times New Roman" w:hAnsi="Times New Roman"/>
          <w:snapToGrid w:val="0"/>
          <w:color w:val="auto"/>
          <w:sz w:val="28"/>
          <w:szCs w:val="28"/>
        </w:rPr>
      </w:pPr>
      <w:r w:rsidRPr="004B4855">
        <w:rPr>
          <w:rFonts w:ascii="Times New Roman" w:hAnsi="Times New Roman"/>
          <w:snapToGrid w:val="0"/>
          <w:color w:val="auto"/>
          <w:sz w:val="28"/>
          <w:szCs w:val="28"/>
        </w:rPr>
        <w:t>Сценарий развития аварии, связанной с воспламенением проливов пропана на автомобильном транспорте</w:t>
      </w:r>
    </w:p>
    <w:p w:rsidR="00DC0A9F" w:rsidRPr="004B4855" w:rsidRDefault="00DC0A9F" w:rsidP="00AF05C0">
      <w:pPr>
        <w:pStyle w:val="ArNar"/>
        <w:rPr>
          <w:rFonts w:ascii="Times New Roman" w:hAnsi="Times New Roman"/>
          <w:color w:val="auto"/>
          <w:sz w:val="28"/>
          <w:szCs w:val="28"/>
        </w:rPr>
      </w:pPr>
      <w:r w:rsidRPr="004B4855">
        <w:rPr>
          <w:rFonts w:ascii="Times New Roman" w:hAnsi="Times New Roman"/>
          <w:color w:val="auto"/>
          <w:sz w:val="28"/>
          <w:szCs w:val="28"/>
        </w:rPr>
        <w:t xml:space="preserve">Возникновение аварии данного типа возможно при нарушении герметичности автомобильной цистерны с топливом (в результате ДТП). Над поверхностью разлития образуется облако паров пропана. Воспламенение паров и дальнейшее горение топлива возможно при наличии источника зажигания. Такими источниками могут быть: замыкание электропроводки </w:t>
      </w:r>
      <w:r w:rsidRPr="004B4855">
        <w:rPr>
          <w:rFonts w:ascii="Times New Roman" w:hAnsi="Times New Roman"/>
          <w:color w:val="auto"/>
          <w:sz w:val="28"/>
          <w:szCs w:val="28"/>
        </w:rPr>
        <w:lastRenderedPageBreak/>
        <w:t>автомобиля, разряд статического электричества, образование искры от удара металлических предметов и т.д.</w:t>
      </w:r>
    </w:p>
    <w:p w:rsidR="00DC0A9F" w:rsidRPr="004B4855" w:rsidRDefault="00DC0A9F" w:rsidP="00AF05C0">
      <w:pPr>
        <w:pStyle w:val="affd"/>
        <w:ind w:firstLine="437"/>
        <w:rPr>
          <w:rFonts w:ascii="Times New Roman" w:hAnsi="Times New Roman"/>
          <w:sz w:val="28"/>
          <w:szCs w:val="28"/>
        </w:rPr>
      </w:pPr>
      <w:r w:rsidRPr="004B4855">
        <w:rPr>
          <w:rFonts w:ascii="Times New Roman" w:hAnsi="Times New Roman"/>
          <w:sz w:val="28"/>
          <w:szCs w:val="28"/>
        </w:rPr>
        <w:t>Исходные данные:</w:t>
      </w:r>
    </w:p>
    <w:p w:rsidR="00DC0A9F" w:rsidRPr="004B4855" w:rsidRDefault="00DC0A9F" w:rsidP="00AF05C0">
      <w:pPr>
        <w:pStyle w:val="affb"/>
        <w:tabs>
          <w:tab w:val="num" w:pos="1069"/>
          <w:tab w:val="left" w:pos="1440"/>
          <w:tab w:val="num" w:pos="1800"/>
          <w:tab w:val="left" w:pos="6096"/>
        </w:tabs>
        <w:spacing w:after="20"/>
        <w:ind w:left="6120" w:hanging="5411"/>
        <w:rPr>
          <w:rFonts w:ascii="Times New Roman" w:hAnsi="Times New Roman"/>
          <w:color w:val="auto"/>
          <w:sz w:val="28"/>
          <w:szCs w:val="28"/>
        </w:rPr>
      </w:pPr>
      <w:r w:rsidRPr="004B4855">
        <w:rPr>
          <w:rFonts w:ascii="Times New Roman" w:hAnsi="Times New Roman"/>
          <w:color w:val="auto"/>
          <w:sz w:val="28"/>
          <w:szCs w:val="28"/>
        </w:rPr>
        <w:t>- количество разлившегося при аварии пропана</w:t>
      </w:r>
      <w:r w:rsidRPr="004B4855">
        <w:rPr>
          <w:rFonts w:ascii="Times New Roman" w:hAnsi="Times New Roman"/>
          <w:color w:val="auto"/>
          <w:sz w:val="28"/>
          <w:szCs w:val="28"/>
        </w:rPr>
        <w:tab/>
      </w:r>
      <w:r w:rsidRPr="004B4855">
        <w:rPr>
          <w:rFonts w:ascii="Times New Roman" w:hAnsi="Times New Roman"/>
          <w:color w:val="auto"/>
          <w:sz w:val="28"/>
          <w:szCs w:val="28"/>
          <w:lang w:val="en-US"/>
        </w:rPr>
        <w:t>V</w:t>
      </w:r>
      <w:r w:rsidRPr="004B4855">
        <w:rPr>
          <w:rFonts w:ascii="Times New Roman" w:hAnsi="Times New Roman"/>
          <w:color w:val="auto"/>
          <w:sz w:val="28"/>
          <w:szCs w:val="28"/>
        </w:rPr>
        <w:t xml:space="preserve"> = </w:t>
      </w:r>
      <w:smartTag w:uri="urn:schemas-microsoft-com:office:smarttags" w:element="metricconverter">
        <w:smartTagPr>
          <w:attr w:name="ProductID" w:val="8,55 м3"/>
        </w:smartTagPr>
        <w:r w:rsidRPr="004B4855">
          <w:rPr>
            <w:rFonts w:ascii="Times New Roman" w:hAnsi="Times New Roman"/>
            <w:color w:val="auto"/>
            <w:sz w:val="28"/>
            <w:szCs w:val="28"/>
          </w:rPr>
          <w:t>8,55 м</w:t>
        </w:r>
        <w:r w:rsidRPr="004B4855">
          <w:rPr>
            <w:rFonts w:ascii="Times New Roman" w:hAnsi="Times New Roman"/>
            <w:color w:val="auto"/>
            <w:sz w:val="28"/>
            <w:szCs w:val="28"/>
            <w:vertAlign w:val="superscript"/>
          </w:rPr>
          <w:t>3</w:t>
        </w:r>
      </w:smartTag>
      <w:r w:rsidRPr="004B4855">
        <w:rPr>
          <w:rFonts w:ascii="Times New Roman" w:hAnsi="Times New Roman"/>
          <w:color w:val="auto"/>
          <w:sz w:val="28"/>
          <w:szCs w:val="28"/>
        </w:rPr>
        <w:t xml:space="preserve"> (95 % от объема цистерны);</w:t>
      </w:r>
    </w:p>
    <w:p w:rsidR="00DC0A9F" w:rsidRPr="004B4855" w:rsidRDefault="00DC0A9F" w:rsidP="00AF05C0">
      <w:pPr>
        <w:pStyle w:val="affb"/>
        <w:tabs>
          <w:tab w:val="left" w:pos="993"/>
          <w:tab w:val="num" w:pos="1069"/>
          <w:tab w:val="left" w:pos="6096"/>
        </w:tabs>
        <w:spacing w:after="20"/>
        <w:ind w:left="1069" w:hanging="360"/>
        <w:rPr>
          <w:rFonts w:ascii="Times New Roman" w:hAnsi="Times New Roman"/>
          <w:color w:val="auto"/>
          <w:sz w:val="28"/>
          <w:szCs w:val="28"/>
        </w:rPr>
      </w:pPr>
      <w:r w:rsidRPr="004B4855">
        <w:rPr>
          <w:rFonts w:ascii="Times New Roman" w:hAnsi="Times New Roman"/>
          <w:color w:val="auto"/>
          <w:sz w:val="28"/>
          <w:szCs w:val="28"/>
        </w:rPr>
        <w:t>- площадь пролива</w:t>
      </w:r>
      <w:r w:rsidRPr="004B4855">
        <w:rPr>
          <w:rFonts w:ascii="Times New Roman" w:hAnsi="Times New Roman"/>
          <w:color w:val="auto"/>
          <w:sz w:val="28"/>
          <w:szCs w:val="28"/>
        </w:rPr>
        <w:tab/>
      </w:r>
      <w:r w:rsidRPr="004B4855">
        <w:rPr>
          <w:rFonts w:ascii="Times New Roman" w:hAnsi="Times New Roman"/>
          <w:color w:val="auto"/>
          <w:sz w:val="28"/>
          <w:szCs w:val="28"/>
          <w:lang w:val="en-US"/>
        </w:rPr>
        <w:t>S</w:t>
      </w:r>
      <w:r w:rsidRPr="004B4855">
        <w:rPr>
          <w:rFonts w:ascii="Times New Roman" w:hAnsi="Times New Roman"/>
          <w:color w:val="auto"/>
          <w:sz w:val="28"/>
          <w:szCs w:val="28"/>
        </w:rPr>
        <w:t xml:space="preserve"> = </w:t>
      </w:r>
      <w:smartTag w:uri="urn:schemas-microsoft-com:office:smarttags" w:element="metricconverter">
        <w:smartTagPr>
          <w:attr w:name="ProductID" w:val="171,0 м2"/>
        </w:smartTagPr>
        <w:r w:rsidRPr="004B4855">
          <w:rPr>
            <w:rFonts w:ascii="Times New Roman" w:hAnsi="Times New Roman"/>
            <w:color w:val="auto"/>
            <w:sz w:val="28"/>
            <w:szCs w:val="28"/>
          </w:rPr>
          <w:t>171,0 м</w:t>
        </w:r>
        <w:r w:rsidRPr="004B4855">
          <w:rPr>
            <w:rFonts w:ascii="Times New Roman" w:hAnsi="Times New Roman"/>
            <w:color w:val="auto"/>
            <w:sz w:val="28"/>
            <w:szCs w:val="28"/>
            <w:vertAlign w:val="superscript"/>
          </w:rPr>
          <w:t>2</w:t>
        </w:r>
      </w:smartTag>
      <w:r w:rsidRPr="004B4855">
        <w:rPr>
          <w:rFonts w:ascii="Times New Roman" w:hAnsi="Times New Roman"/>
          <w:color w:val="auto"/>
          <w:sz w:val="28"/>
          <w:szCs w:val="28"/>
        </w:rPr>
        <w:t>.</w:t>
      </w:r>
    </w:p>
    <w:p w:rsidR="00DC0A9F" w:rsidRPr="004B4855" w:rsidRDefault="00DC0A9F" w:rsidP="00AF05C0">
      <w:pPr>
        <w:pStyle w:val="ArNar"/>
        <w:tabs>
          <w:tab w:val="left" w:pos="1134"/>
        </w:tabs>
        <w:ind w:left="1134" w:hanging="425"/>
        <w:rPr>
          <w:rFonts w:ascii="Times New Roman" w:hAnsi="Times New Roman"/>
          <w:color w:val="auto"/>
          <w:sz w:val="28"/>
          <w:szCs w:val="28"/>
          <w:u w:val="single"/>
        </w:rPr>
      </w:pPr>
      <w:r w:rsidRPr="004B4855">
        <w:rPr>
          <w:rFonts w:ascii="Times New Roman" w:hAnsi="Times New Roman"/>
          <w:color w:val="auto"/>
          <w:sz w:val="28"/>
          <w:szCs w:val="28"/>
          <w:u w:val="single"/>
        </w:rPr>
        <w:t>Порядок оценки последствий аварии.</w:t>
      </w:r>
    </w:p>
    <w:p w:rsidR="00DC0A9F" w:rsidRPr="004B4855" w:rsidRDefault="00DC0A9F" w:rsidP="00AF05C0">
      <w:pPr>
        <w:pStyle w:val="ArNar"/>
        <w:tabs>
          <w:tab w:val="left" w:pos="0"/>
        </w:tabs>
        <w:rPr>
          <w:rFonts w:ascii="Times New Roman" w:hAnsi="Times New Roman"/>
          <w:color w:val="auto"/>
          <w:sz w:val="28"/>
          <w:szCs w:val="28"/>
        </w:rPr>
      </w:pPr>
      <w:r w:rsidRPr="004B4855">
        <w:rPr>
          <w:rFonts w:ascii="Times New Roman" w:hAnsi="Times New Roman"/>
          <w:color w:val="auto"/>
          <w:sz w:val="28"/>
          <w:szCs w:val="28"/>
        </w:rPr>
        <w:t xml:space="preserve">Определим, на каком расстоянии от геометрического центра пролива может произойти поражение людей тепловым потоком. Болевые ощущения у людей от тепловой радиации возникают при интенсивности теплового воздействия </w:t>
      </w:r>
      <w:r w:rsidRPr="004B4855">
        <w:rPr>
          <w:rFonts w:ascii="Times New Roman" w:hAnsi="Times New Roman"/>
          <w:color w:val="auto"/>
          <w:sz w:val="28"/>
          <w:szCs w:val="28"/>
        </w:rPr>
        <w:br/>
        <w:t>1,4 кВт/м</w:t>
      </w:r>
      <w:r w:rsidRPr="004B4855">
        <w:rPr>
          <w:rFonts w:ascii="Times New Roman" w:hAnsi="Times New Roman"/>
          <w:color w:val="auto"/>
          <w:sz w:val="28"/>
          <w:szCs w:val="28"/>
          <w:vertAlign w:val="superscript"/>
        </w:rPr>
        <w:t>2</w:t>
      </w:r>
      <w:r w:rsidRPr="004B4855">
        <w:rPr>
          <w:rFonts w:ascii="Times New Roman" w:hAnsi="Times New Roman"/>
          <w:color w:val="auto"/>
          <w:sz w:val="28"/>
          <w:szCs w:val="28"/>
        </w:rPr>
        <w:t xml:space="preserve"> и более.</w:t>
      </w:r>
    </w:p>
    <w:p w:rsidR="00DC0A9F" w:rsidRPr="004B4855" w:rsidRDefault="00DC0A9F" w:rsidP="00AF05C0">
      <w:pPr>
        <w:pStyle w:val="ArNar"/>
        <w:spacing w:before="60"/>
        <w:rPr>
          <w:rFonts w:ascii="Times New Roman" w:hAnsi="Times New Roman"/>
          <w:color w:val="auto"/>
          <w:sz w:val="28"/>
          <w:szCs w:val="28"/>
        </w:rPr>
      </w:pPr>
      <w:r w:rsidRPr="004B4855">
        <w:rPr>
          <w:rFonts w:ascii="Times New Roman" w:hAnsi="Times New Roman"/>
          <w:color w:val="auto"/>
          <w:sz w:val="28"/>
          <w:szCs w:val="28"/>
        </w:rPr>
        <w:t>Интенсивность теплового излучения определяется по формуле:</w:t>
      </w:r>
    </w:p>
    <w:p w:rsidR="00DC0A9F" w:rsidRPr="004B4855" w:rsidRDefault="00DC0A9F" w:rsidP="00AF05C0">
      <w:pPr>
        <w:pStyle w:val="affc"/>
        <w:rPr>
          <w:rFonts w:ascii="Times New Roman" w:hAnsi="Times New Roman"/>
          <w:color w:val="auto"/>
          <w:sz w:val="28"/>
          <w:szCs w:val="28"/>
        </w:rPr>
      </w:pPr>
      <w:r w:rsidRPr="004B4855">
        <w:rPr>
          <w:rFonts w:ascii="Times New Roman" w:hAnsi="Times New Roman"/>
          <w:color w:val="auto"/>
          <w:position w:val="-14"/>
          <w:sz w:val="28"/>
          <w:szCs w:val="28"/>
        </w:rPr>
        <w:object w:dxaOrig="134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3pt;height:15.9pt" o:ole="" fillcolor="window">
            <v:imagedata r:id="rId26" o:title=""/>
          </v:shape>
          <o:OLEObject Type="Embed" ProgID="Equation.3" ShapeID="_x0000_i1025" DrawAspect="Content" ObjectID="_1416646474" r:id="rId27"/>
        </w:object>
      </w:r>
      <w:r w:rsidRPr="004B4855">
        <w:rPr>
          <w:rFonts w:ascii="Times New Roman" w:hAnsi="Times New Roman"/>
          <w:color w:val="auto"/>
          <w:sz w:val="28"/>
          <w:szCs w:val="28"/>
        </w:rPr>
        <w:t>, кВт/м</w:t>
      </w:r>
      <w:r w:rsidRPr="004B4855">
        <w:rPr>
          <w:rFonts w:ascii="Times New Roman" w:hAnsi="Times New Roman"/>
          <w:color w:val="auto"/>
          <w:sz w:val="28"/>
          <w:szCs w:val="28"/>
          <w:vertAlign w:val="superscript"/>
        </w:rPr>
        <w:t>2</w:t>
      </w:r>
      <w:r w:rsidRPr="004B4855">
        <w:rPr>
          <w:rFonts w:ascii="Times New Roman" w:hAnsi="Times New Roman"/>
          <w:color w:val="auto"/>
          <w:sz w:val="28"/>
          <w:szCs w:val="28"/>
        </w:rPr>
        <w:t>,</w:t>
      </w:r>
    </w:p>
    <w:p w:rsidR="00DC0A9F" w:rsidRPr="004B4855" w:rsidRDefault="00DC0A9F" w:rsidP="00AF05C0">
      <w:pPr>
        <w:pStyle w:val="ArNar"/>
        <w:tabs>
          <w:tab w:val="left" w:pos="1134"/>
        </w:tabs>
        <w:ind w:left="1134" w:hanging="425"/>
        <w:rPr>
          <w:rFonts w:ascii="Times New Roman" w:hAnsi="Times New Roman"/>
          <w:color w:val="auto"/>
          <w:sz w:val="28"/>
          <w:szCs w:val="28"/>
        </w:rPr>
      </w:pPr>
      <w:r w:rsidRPr="004B4855">
        <w:rPr>
          <w:rFonts w:ascii="Times New Roman" w:hAnsi="Times New Roman"/>
          <w:color w:val="auto"/>
          <w:sz w:val="28"/>
          <w:szCs w:val="28"/>
        </w:rPr>
        <w:t>где</w:t>
      </w:r>
      <w:r w:rsidRPr="004B4855">
        <w:rPr>
          <w:rFonts w:ascii="Times New Roman" w:hAnsi="Times New Roman"/>
          <w:color w:val="auto"/>
          <w:sz w:val="28"/>
          <w:szCs w:val="28"/>
        </w:rPr>
        <w:tab/>
        <w:t>E</w:t>
      </w:r>
      <w:r w:rsidRPr="004B4855">
        <w:rPr>
          <w:rFonts w:ascii="Times New Roman" w:hAnsi="Times New Roman"/>
          <w:color w:val="auto"/>
          <w:sz w:val="28"/>
          <w:szCs w:val="28"/>
          <w:vertAlign w:val="subscript"/>
        </w:rPr>
        <w:t>f</w:t>
      </w:r>
      <w:r w:rsidRPr="004B4855">
        <w:rPr>
          <w:rFonts w:ascii="Times New Roman" w:hAnsi="Times New Roman"/>
          <w:color w:val="auto"/>
          <w:sz w:val="28"/>
          <w:szCs w:val="28"/>
        </w:rPr>
        <w:t xml:space="preserve"> – среднеповерхностная плотность теплового излучения пламени, кВт/м</w:t>
      </w:r>
      <w:r w:rsidRPr="004B4855">
        <w:rPr>
          <w:rFonts w:ascii="Times New Roman" w:hAnsi="Times New Roman"/>
          <w:color w:val="auto"/>
          <w:sz w:val="28"/>
          <w:szCs w:val="28"/>
          <w:vertAlign w:val="superscript"/>
        </w:rPr>
        <w:t>2</w:t>
      </w:r>
      <w:r w:rsidRPr="004B4855">
        <w:rPr>
          <w:rFonts w:ascii="Times New Roman" w:hAnsi="Times New Roman"/>
          <w:color w:val="auto"/>
          <w:sz w:val="28"/>
          <w:szCs w:val="28"/>
        </w:rPr>
        <w:t>;</w:t>
      </w:r>
    </w:p>
    <w:p w:rsidR="00DC0A9F" w:rsidRPr="004B4855" w:rsidRDefault="00DC0A9F" w:rsidP="00AF05C0">
      <w:pPr>
        <w:pStyle w:val="ArNar"/>
        <w:tabs>
          <w:tab w:val="left" w:pos="1134"/>
        </w:tabs>
        <w:ind w:left="1134" w:hanging="425"/>
        <w:rPr>
          <w:rFonts w:ascii="Times New Roman" w:hAnsi="Times New Roman"/>
          <w:color w:val="auto"/>
          <w:sz w:val="28"/>
          <w:szCs w:val="28"/>
        </w:rPr>
      </w:pPr>
      <w:r w:rsidRPr="004B4855">
        <w:rPr>
          <w:rFonts w:ascii="Times New Roman" w:hAnsi="Times New Roman"/>
          <w:color w:val="auto"/>
          <w:sz w:val="28"/>
          <w:szCs w:val="28"/>
        </w:rPr>
        <w:tab/>
        <w:t>F</w:t>
      </w:r>
      <w:r w:rsidRPr="004B4855">
        <w:rPr>
          <w:rFonts w:ascii="Times New Roman" w:hAnsi="Times New Roman"/>
          <w:color w:val="auto"/>
          <w:sz w:val="28"/>
          <w:szCs w:val="28"/>
          <w:vertAlign w:val="subscript"/>
        </w:rPr>
        <w:t>q</w:t>
      </w:r>
      <w:r w:rsidRPr="004B4855">
        <w:rPr>
          <w:rFonts w:ascii="Times New Roman" w:hAnsi="Times New Roman"/>
          <w:color w:val="auto"/>
          <w:sz w:val="28"/>
          <w:szCs w:val="28"/>
        </w:rPr>
        <w:t xml:space="preserve"> – угловой коэффициент облученности;</w:t>
      </w:r>
    </w:p>
    <w:p w:rsidR="00DC0A9F" w:rsidRPr="004B4855" w:rsidRDefault="00DC0A9F" w:rsidP="00AF05C0">
      <w:pPr>
        <w:pStyle w:val="ArNar"/>
        <w:tabs>
          <w:tab w:val="left" w:pos="1134"/>
        </w:tabs>
        <w:ind w:left="1134" w:hanging="425"/>
        <w:rPr>
          <w:rFonts w:ascii="Times New Roman" w:hAnsi="Times New Roman"/>
          <w:color w:val="auto"/>
          <w:sz w:val="28"/>
          <w:szCs w:val="28"/>
        </w:rPr>
      </w:pPr>
      <w:r w:rsidRPr="004B4855">
        <w:rPr>
          <w:rFonts w:ascii="Times New Roman" w:hAnsi="Times New Roman"/>
          <w:color w:val="auto"/>
          <w:sz w:val="28"/>
          <w:szCs w:val="28"/>
        </w:rPr>
        <w:tab/>
      </w:r>
      <w:r w:rsidRPr="004B4855">
        <w:rPr>
          <w:rFonts w:ascii="Times New Roman" w:hAnsi="Times New Roman"/>
          <w:color w:val="auto"/>
          <w:position w:val="-6"/>
          <w:sz w:val="28"/>
          <w:szCs w:val="28"/>
        </w:rPr>
        <w:object w:dxaOrig="180" w:dyaOrig="220">
          <v:shape id="_x0000_i1026" type="#_x0000_t75" style="width:10.3pt;height:12.15pt" o:ole="" fillcolor="window">
            <v:imagedata r:id="rId28" o:title=""/>
          </v:shape>
          <o:OLEObject Type="Embed" ProgID="Equation.3" ShapeID="_x0000_i1026" DrawAspect="Content" ObjectID="_1416646475" r:id="rId29"/>
        </w:object>
      </w:r>
      <w:r w:rsidRPr="004B4855">
        <w:rPr>
          <w:rFonts w:ascii="Times New Roman" w:hAnsi="Times New Roman"/>
          <w:color w:val="auto"/>
          <w:sz w:val="28"/>
          <w:szCs w:val="28"/>
        </w:rPr>
        <w:t xml:space="preserve"> – коэффициент пропускания атмосферы.</w:t>
      </w:r>
    </w:p>
    <w:p w:rsidR="00DC0A9F" w:rsidRPr="004B4855" w:rsidRDefault="00DC0A9F" w:rsidP="00AF05C0">
      <w:pPr>
        <w:pStyle w:val="ArNar"/>
        <w:spacing w:before="60"/>
        <w:rPr>
          <w:rFonts w:ascii="Times New Roman" w:hAnsi="Times New Roman"/>
          <w:color w:val="auto"/>
          <w:sz w:val="28"/>
          <w:szCs w:val="28"/>
        </w:rPr>
      </w:pPr>
      <w:r w:rsidRPr="004B4855">
        <w:rPr>
          <w:rFonts w:ascii="Times New Roman" w:hAnsi="Times New Roman"/>
          <w:color w:val="auto"/>
          <w:sz w:val="28"/>
          <w:szCs w:val="28"/>
        </w:rPr>
        <w:t>Эквивалентный диаметр пролива определяется из соотношения:</w:t>
      </w:r>
    </w:p>
    <w:p w:rsidR="00DC0A9F" w:rsidRPr="004B4855" w:rsidRDefault="00DC0A9F" w:rsidP="00AF05C0">
      <w:pPr>
        <w:pStyle w:val="affc"/>
        <w:rPr>
          <w:rFonts w:ascii="Times New Roman" w:hAnsi="Times New Roman"/>
          <w:color w:val="auto"/>
          <w:sz w:val="28"/>
          <w:szCs w:val="28"/>
        </w:rPr>
      </w:pPr>
      <w:r w:rsidRPr="004B4855">
        <w:rPr>
          <w:rFonts w:ascii="Times New Roman" w:hAnsi="Times New Roman"/>
          <w:color w:val="auto"/>
          <w:position w:val="-26"/>
          <w:sz w:val="28"/>
          <w:szCs w:val="28"/>
        </w:rPr>
        <w:object w:dxaOrig="940" w:dyaOrig="700">
          <v:shape id="_x0000_i1027" type="#_x0000_t75" style="width:47.7pt;height:33.65pt" o:ole="" fillcolor="window">
            <v:imagedata r:id="rId30" o:title=""/>
          </v:shape>
          <o:OLEObject Type="Embed" ProgID="Equation.3" ShapeID="_x0000_i1027" DrawAspect="Content" ObjectID="_1416646476" r:id="rId31"/>
        </w:object>
      </w:r>
      <w:r w:rsidRPr="004B4855">
        <w:rPr>
          <w:rFonts w:ascii="Times New Roman" w:hAnsi="Times New Roman"/>
          <w:color w:val="auto"/>
          <w:sz w:val="28"/>
          <w:szCs w:val="28"/>
        </w:rPr>
        <w:t>,</w:t>
      </w:r>
    </w:p>
    <w:p w:rsidR="00DC0A9F" w:rsidRPr="004B4855" w:rsidRDefault="00DC0A9F" w:rsidP="00AF05C0">
      <w:pPr>
        <w:pStyle w:val="ArNar"/>
        <w:tabs>
          <w:tab w:val="left" w:pos="1134"/>
        </w:tabs>
        <w:rPr>
          <w:rFonts w:ascii="Times New Roman" w:hAnsi="Times New Roman"/>
          <w:color w:val="auto"/>
          <w:sz w:val="28"/>
          <w:szCs w:val="28"/>
        </w:rPr>
      </w:pPr>
      <w:r w:rsidRPr="004B4855">
        <w:rPr>
          <w:rFonts w:ascii="Times New Roman" w:hAnsi="Times New Roman"/>
          <w:color w:val="auto"/>
          <w:sz w:val="28"/>
          <w:szCs w:val="28"/>
        </w:rPr>
        <w:t>где</w:t>
      </w:r>
      <w:r w:rsidRPr="004B4855">
        <w:rPr>
          <w:rFonts w:ascii="Times New Roman" w:hAnsi="Times New Roman"/>
          <w:color w:val="auto"/>
          <w:sz w:val="28"/>
          <w:szCs w:val="28"/>
        </w:rPr>
        <w:tab/>
      </w:r>
      <w:r w:rsidRPr="004B4855">
        <w:rPr>
          <w:rFonts w:ascii="Times New Roman" w:hAnsi="Times New Roman"/>
          <w:color w:val="auto"/>
          <w:position w:val="-6"/>
          <w:sz w:val="28"/>
          <w:szCs w:val="28"/>
          <w:lang w:val="en-US"/>
        </w:rPr>
        <w:object w:dxaOrig="220" w:dyaOrig="279">
          <v:shape id="_x0000_i1028" type="#_x0000_t75" style="width:12.15pt;height:14.05pt" o:ole="">
            <v:imagedata r:id="rId32" o:title=""/>
          </v:shape>
          <o:OLEObject Type="Embed" ProgID="Equation.3" ShapeID="_x0000_i1028" DrawAspect="Content" ObjectID="_1416646477" r:id="rId33"/>
        </w:object>
      </w:r>
      <w:r w:rsidRPr="004B4855">
        <w:rPr>
          <w:rFonts w:ascii="Times New Roman" w:hAnsi="Times New Roman"/>
          <w:color w:val="auto"/>
          <w:sz w:val="28"/>
          <w:szCs w:val="28"/>
        </w:rPr>
        <w:t xml:space="preserve"> – площадь пролива, м</w:t>
      </w:r>
      <w:r w:rsidRPr="004B4855">
        <w:rPr>
          <w:rFonts w:ascii="Times New Roman" w:hAnsi="Times New Roman"/>
          <w:color w:val="auto"/>
          <w:sz w:val="28"/>
          <w:szCs w:val="28"/>
          <w:vertAlign w:val="superscript"/>
        </w:rPr>
        <w:t>2</w:t>
      </w:r>
      <w:r w:rsidRPr="004B4855">
        <w:rPr>
          <w:rFonts w:ascii="Times New Roman" w:hAnsi="Times New Roman"/>
          <w:color w:val="auto"/>
          <w:sz w:val="28"/>
          <w:szCs w:val="28"/>
        </w:rPr>
        <w:t>.</w:t>
      </w:r>
    </w:p>
    <w:p w:rsidR="00DC0A9F" w:rsidRPr="004B4855" w:rsidRDefault="00DC0A9F" w:rsidP="00AF05C0">
      <w:pPr>
        <w:pStyle w:val="ArNar"/>
        <w:rPr>
          <w:rFonts w:ascii="Times New Roman" w:hAnsi="Times New Roman"/>
          <w:color w:val="auto"/>
          <w:sz w:val="28"/>
          <w:szCs w:val="28"/>
        </w:rPr>
      </w:pPr>
      <w:r w:rsidRPr="004B4855">
        <w:rPr>
          <w:rFonts w:ascii="Times New Roman" w:hAnsi="Times New Roman"/>
          <w:color w:val="auto"/>
          <w:sz w:val="28"/>
          <w:szCs w:val="28"/>
        </w:rPr>
        <w:t>Расстояние, на котором будет наблюдаться тепловой поток интенсивностью 1,4 кВт/м</w:t>
      </w:r>
      <w:r w:rsidRPr="004B4855">
        <w:rPr>
          <w:rFonts w:ascii="Times New Roman" w:hAnsi="Times New Roman"/>
          <w:color w:val="auto"/>
          <w:sz w:val="28"/>
          <w:szCs w:val="28"/>
          <w:vertAlign w:val="superscript"/>
        </w:rPr>
        <w:t>2</w:t>
      </w:r>
      <w:r w:rsidRPr="004B4855">
        <w:rPr>
          <w:rFonts w:ascii="Times New Roman" w:hAnsi="Times New Roman"/>
          <w:color w:val="auto"/>
          <w:sz w:val="28"/>
          <w:szCs w:val="28"/>
        </w:rPr>
        <w:t xml:space="preserve">, составляет </w:t>
      </w:r>
      <w:smartTag w:uri="urn:schemas-microsoft-com:office:smarttags" w:element="metricconverter">
        <w:smartTagPr>
          <w:attr w:name="ProductID" w:val="81 м"/>
        </w:smartTagPr>
        <w:r w:rsidRPr="004B4855">
          <w:rPr>
            <w:rFonts w:ascii="Times New Roman" w:hAnsi="Times New Roman"/>
            <w:color w:val="auto"/>
            <w:sz w:val="28"/>
            <w:szCs w:val="28"/>
          </w:rPr>
          <w:t>81 м</w:t>
        </w:r>
      </w:smartTag>
      <w:r w:rsidRPr="004B4855">
        <w:rPr>
          <w:rFonts w:ascii="Times New Roman" w:hAnsi="Times New Roman"/>
          <w:color w:val="auto"/>
          <w:sz w:val="28"/>
          <w:szCs w:val="28"/>
        </w:rPr>
        <w:t>.</w:t>
      </w:r>
    </w:p>
    <w:p w:rsidR="00DC0A9F" w:rsidRPr="004B4855" w:rsidRDefault="00DC0A9F" w:rsidP="00AF05C0">
      <w:pPr>
        <w:pStyle w:val="ArNar"/>
        <w:rPr>
          <w:rFonts w:ascii="Times New Roman" w:hAnsi="Times New Roman"/>
          <w:color w:val="auto"/>
          <w:sz w:val="28"/>
          <w:szCs w:val="28"/>
        </w:rPr>
      </w:pPr>
      <w:r w:rsidRPr="004B4855">
        <w:rPr>
          <w:rFonts w:ascii="Times New Roman" w:hAnsi="Times New Roman"/>
          <w:color w:val="auto"/>
          <w:sz w:val="28"/>
          <w:szCs w:val="28"/>
        </w:rPr>
        <w:t>Проектируемая территория не попадает в зону действия поражающих факторов при возникновении аварии на автотранспорте, связанной с воспламенением проливов пропана из автоцистерны.</w:t>
      </w:r>
    </w:p>
    <w:p w:rsidR="00DC0A9F" w:rsidRPr="004B4855" w:rsidRDefault="00DC0A9F" w:rsidP="00AF05C0">
      <w:pPr>
        <w:pStyle w:val="28"/>
        <w:numPr>
          <w:ilvl w:val="1"/>
          <w:numId w:val="22"/>
        </w:numPr>
        <w:tabs>
          <w:tab w:val="clear" w:pos="1440"/>
          <w:tab w:val="num" w:pos="1080"/>
        </w:tabs>
        <w:spacing w:before="120" w:after="120"/>
        <w:ind w:left="1080"/>
        <w:rPr>
          <w:rFonts w:ascii="Times New Roman" w:hAnsi="Times New Roman"/>
          <w:snapToGrid w:val="0"/>
          <w:color w:val="auto"/>
          <w:sz w:val="28"/>
          <w:szCs w:val="28"/>
        </w:rPr>
      </w:pPr>
      <w:r w:rsidRPr="004B4855">
        <w:rPr>
          <w:rFonts w:ascii="Times New Roman" w:hAnsi="Times New Roman"/>
          <w:snapToGrid w:val="0"/>
          <w:color w:val="auto"/>
          <w:sz w:val="28"/>
          <w:szCs w:val="28"/>
        </w:rPr>
        <w:t>Сценарий развития аварии, связанной с воспламенением топливно-воздушной смеси с образованием избыточного давления на автомобильном транспорте</w:t>
      </w:r>
    </w:p>
    <w:p w:rsidR="00DC0A9F" w:rsidRPr="004B4855" w:rsidRDefault="00DC0A9F" w:rsidP="00AF05C0">
      <w:pPr>
        <w:pStyle w:val="ArNar"/>
        <w:rPr>
          <w:rFonts w:ascii="Times New Roman" w:hAnsi="Times New Roman"/>
          <w:color w:val="auto"/>
          <w:sz w:val="28"/>
          <w:szCs w:val="28"/>
        </w:rPr>
      </w:pPr>
      <w:r w:rsidRPr="004B4855">
        <w:rPr>
          <w:rFonts w:ascii="Times New Roman" w:hAnsi="Times New Roman"/>
          <w:color w:val="auto"/>
          <w:sz w:val="28"/>
          <w:szCs w:val="28"/>
        </w:rPr>
        <w:t>Возникновение аварии данного типа возможно при нарушении герметичности автомобильной цистерны с пропаном (в результате ДТП). Происходит выброс топлива в окружающую среду с последующим образованием топливно-воздушной смеси. Воспламенение, образовавшейся топливно-воздушной смеси с образованием избыточного давления возможно при наличии источника зажигания. Такими источниками могут быть: разряд статического электричества, образование искры от удара металлических предметов и т.д.</w:t>
      </w:r>
    </w:p>
    <w:p w:rsidR="00DC0A9F" w:rsidRPr="004B4855" w:rsidRDefault="00DC0A9F" w:rsidP="00AF05C0">
      <w:pPr>
        <w:pStyle w:val="affd"/>
        <w:ind w:firstLine="437"/>
        <w:rPr>
          <w:rFonts w:ascii="Times New Roman" w:hAnsi="Times New Roman"/>
          <w:sz w:val="28"/>
          <w:szCs w:val="28"/>
        </w:rPr>
      </w:pPr>
      <w:r w:rsidRPr="004B4855">
        <w:rPr>
          <w:rFonts w:ascii="Times New Roman" w:hAnsi="Times New Roman"/>
          <w:sz w:val="28"/>
          <w:szCs w:val="28"/>
        </w:rPr>
        <w:t>Исходные данные:</w:t>
      </w:r>
    </w:p>
    <w:p w:rsidR="00DC0A9F" w:rsidRPr="004B4855" w:rsidRDefault="00DC0A9F" w:rsidP="00AF05C0">
      <w:pPr>
        <w:pStyle w:val="affb"/>
        <w:tabs>
          <w:tab w:val="left" w:pos="-6804"/>
          <w:tab w:val="num" w:pos="1069"/>
          <w:tab w:val="num" w:pos="1440"/>
        </w:tabs>
        <w:spacing w:after="20"/>
        <w:ind w:firstLine="709"/>
        <w:rPr>
          <w:rFonts w:ascii="Times New Roman" w:hAnsi="Times New Roman"/>
          <w:color w:val="auto"/>
          <w:sz w:val="28"/>
          <w:szCs w:val="28"/>
        </w:rPr>
      </w:pPr>
      <w:r w:rsidRPr="004B4855">
        <w:rPr>
          <w:rFonts w:ascii="Times New Roman" w:hAnsi="Times New Roman"/>
          <w:color w:val="auto"/>
          <w:sz w:val="28"/>
          <w:szCs w:val="28"/>
        </w:rPr>
        <w:lastRenderedPageBreak/>
        <w:t>- количество разлившегося при аварии пропана</w:t>
      </w:r>
      <w:r w:rsidRPr="004B4855">
        <w:rPr>
          <w:rFonts w:ascii="Times New Roman" w:hAnsi="Times New Roman"/>
          <w:color w:val="auto"/>
          <w:sz w:val="28"/>
          <w:szCs w:val="28"/>
        </w:rPr>
        <w:tab/>
        <w:t xml:space="preserve">V = </w:t>
      </w:r>
      <w:smartTag w:uri="urn:schemas-microsoft-com:office:smarttags" w:element="metricconverter">
        <w:smartTagPr>
          <w:attr w:name="ProductID" w:val="70,3 м3"/>
        </w:smartTagPr>
        <w:r w:rsidRPr="004B4855">
          <w:rPr>
            <w:rFonts w:ascii="Times New Roman" w:hAnsi="Times New Roman"/>
            <w:color w:val="auto"/>
            <w:sz w:val="28"/>
            <w:szCs w:val="28"/>
          </w:rPr>
          <w:t>70,3 м</w:t>
        </w:r>
        <w:r w:rsidRPr="004B4855">
          <w:rPr>
            <w:rFonts w:ascii="Times New Roman" w:hAnsi="Times New Roman"/>
            <w:color w:val="auto"/>
            <w:sz w:val="28"/>
            <w:szCs w:val="28"/>
            <w:vertAlign w:val="superscript"/>
          </w:rPr>
          <w:t>3</w:t>
        </w:r>
      </w:smartTag>
      <w:r w:rsidRPr="004B4855">
        <w:rPr>
          <w:rFonts w:ascii="Times New Roman" w:hAnsi="Times New Roman"/>
          <w:color w:val="auto"/>
          <w:sz w:val="28"/>
          <w:szCs w:val="28"/>
        </w:rPr>
        <w:t xml:space="preserve"> (95 % от объема цистерны);</w:t>
      </w:r>
    </w:p>
    <w:p w:rsidR="00DC0A9F" w:rsidRPr="004B4855" w:rsidRDefault="00DC0A9F" w:rsidP="00AF05C0">
      <w:pPr>
        <w:pStyle w:val="affb"/>
        <w:tabs>
          <w:tab w:val="left" w:pos="993"/>
          <w:tab w:val="num" w:pos="1069"/>
          <w:tab w:val="left" w:pos="6096"/>
        </w:tabs>
        <w:spacing w:after="20"/>
        <w:ind w:left="1069" w:hanging="360"/>
        <w:rPr>
          <w:rFonts w:ascii="Times New Roman" w:hAnsi="Times New Roman"/>
          <w:color w:val="auto"/>
          <w:sz w:val="28"/>
          <w:szCs w:val="28"/>
        </w:rPr>
      </w:pPr>
      <w:r w:rsidRPr="004B4855">
        <w:rPr>
          <w:rFonts w:ascii="Times New Roman" w:hAnsi="Times New Roman"/>
          <w:color w:val="auto"/>
          <w:sz w:val="28"/>
          <w:szCs w:val="28"/>
        </w:rPr>
        <w:t>- молярная масса СУГ</w:t>
      </w:r>
      <w:r w:rsidRPr="004B4855">
        <w:rPr>
          <w:rFonts w:ascii="Times New Roman" w:hAnsi="Times New Roman"/>
          <w:color w:val="auto"/>
          <w:sz w:val="28"/>
          <w:szCs w:val="28"/>
        </w:rPr>
        <w:tab/>
        <w:t>М = 44,0 кг/кмоль;</w:t>
      </w:r>
    </w:p>
    <w:p w:rsidR="00DC0A9F" w:rsidRPr="004B4855" w:rsidRDefault="00DC0A9F" w:rsidP="00AF05C0">
      <w:pPr>
        <w:pStyle w:val="affb"/>
        <w:tabs>
          <w:tab w:val="left" w:pos="993"/>
          <w:tab w:val="num" w:pos="1069"/>
          <w:tab w:val="left" w:pos="6096"/>
        </w:tabs>
        <w:spacing w:after="20"/>
        <w:ind w:left="1069" w:hanging="360"/>
        <w:rPr>
          <w:rFonts w:ascii="Times New Roman" w:hAnsi="Times New Roman"/>
          <w:color w:val="auto"/>
          <w:sz w:val="28"/>
          <w:szCs w:val="28"/>
        </w:rPr>
      </w:pPr>
      <w:r w:rsidRPr="004B4855">
        <w:rPr>
          <w:rFonts w:ascii="Times New Roman" w:hAnsi="Times New Roman"/>
          <w:color w:val="auto"/>
          <w:sz w:val="28"/>
          <w:szCs w:val="28"/>
        </w:rPr>
        <w:t>- время испарения</w:t>
      </w:r>
      <w:r w:rsidRPr="004B4855">
        <w:rPr>
          <w:rFonts w:ascii="Times New Roman" w:hAnsi="Times New Roman"/>
          <w:color w:val="auto"/>
          <w:sz w:val="28"/>
          <w:szCs w:val="28"/>
        </w:rPr>
        <w:tab/>
        <w:t>Т = 60 мин.</w:t>
      </w:r>
    </w:p>
    <w:p w:rsidR="00DC0A9F" w:rsidRPr="004B4855" w:rsidRDefault="00DC0A9F" w:rsidP="00AF05C0">
      <w:pPr>
        <w:pStyle w:val="affd"/>
        <w:ind w:firstLine="437"/>
        <w:rPr>
          <w:rFonts w:ascii="Times New Roman" w:hAnsi="Times New Roman"/>
          <w:sz w:val="28"/>
          <w:szCs w:val="28"/>
        </w:rPr>
      </w:pPr>
      <w:r w:rsidRPr="004B4855">
        <w:rPr>
          <w:rFonts w:ascii="Times New Roman" w:hAnsi="Times New Roman"/>
          <w:sz w:val="28"/>
          <w:szCs w:val="28"/>
        </w:rPr>
        <w:t>Порядок оценки последствий аварии.</w:t>
      </w:r>
    </w:p>
    <w:p w:rsidR="00DC0A9F" w:rsidRPr="004B4855" w:rsidRDefault="00DC0A9F" w:rsidP="00AF05C0">
      <w:pPr>
        <w:pStyle w:val="ArNar"/>
        <w:rPr>
          <w:rFonts w:ascii="Times New Roman" w:hAnsi="Times New Roman"/>
          <w:color w:val="auto"/>
          <w:sz w:val="28"/>
          <w:szCs w:val="28"/>
        </w:rPr>
      </w:pPr>
      <w:r w:rsidRPr="004B4855">
        <w:rPr>
          <w:rFonts w:ascii="Times New Roman" w:hAnsi="Times New Roman"/>
          <w:color w:val="auto"/>
          <w:sz w:val="28"/>
          <w:szCs w:val="28"/>
        </w:rPr>
        <w:t>Определим, на каком расстоянии от геометрического центра пролива могут произойти минимальные повреждения зданий. Для минимального повреждения зданий величина избыточного давления соответствует 3,6 кПа.</w:t>
      </w:r>
    </w:p>
    <w:p w:rsidR="00DC0A9F" w:rsidRPr="004B4855" w:rsidRDefault="00DC0A9F" w:rsidP="00AF05C0">
      <w:pPr>
        <w:pStyle w:val="ArNar"/>
        <w:tabs>
          <w:tab w:val="left" w:pos="1134"/>
        </w:tabs>
        <w:spacing w:before="60"/>
        <w:rPr>
          <w:rFonts w:ascii="Times New Roman" w:hAnsi="Times New Roman"/>
          <w:color w:val="auto"/>
          <w:sz w:val="28"/>
          <w:szCs w:val="28"/>
        </w:rPr>
      </w:pPr>
      <w:r w:rsidRPr="004B4855">
        <w:rPr>
          <w:rFonts w:ascii="Times New Roman" w:hAnsi="Times New Roman"/>
          <w:color w:val="auto"/>
          <w:sz w:val="28"/>
          <w:szCs w:val="28"/>
        </w:rPr>
        <w:t xml:space="preserve">Избыточное давление </w:t>
      </w:r>
      <w:r w:rsidRPr="004B4855">
        <w:rPr>
          <w:rFonts w:ascii="Times New Roman" w:hAnsi="Times New Roman"/>
          <w:color w:val="auto"/>
          <w:position w:val="-10"/>
          <w:sz w:val="28"/>
          <w:szCs w:val="28"/>
        </w:rPr>
        <w:object w:dxaOrig="440" w:dyaOrig="340">
          <v:shape id="_x0000_i1029" type="#_x0000_t75" style="width:21.5pt;height:16.85pt" o:ole="" fillcolor="window">
            <v:imagedata r:id="rId34" o:title=""/>
          </v:shape>
          <o:OLEObject Type="Embed" ProgID="Equation.3" ShapeID="_x0000_i1029" DrawAspect="Content" ObjectID="_1416646478" r:id="rId35"/>
        </w:object>
      </w:r>
      <w:r w:rsidRPr="004B4855">
        <w:rPr>
          <w:rFonts w:ascii="Times New Roman" w:hAnsi="Times New Roman"/>
          <w:color w:val="auto"/>
          <w:sz w:val="28"/>
          <w:szCs w:val="28"/>
        </w:rPr>
        <w:t xml:space="preserve"> на расстоянии </w:t>
      </w:r>
      <w:r w:rsidRPr="004B4855">
        <w:rPr>
          <w:rFonts w:ascii="Times New Roman" w:hAnsi="Times New Roman"/>
          <w:color w:val="auto"/>
          <w:sz w:val="28"/>
          <w:szCs w:val="28"/>
          <w:lang w:val="en-US"/>
        </w:rPr>
        <w:t>R</w:t>
      </w:r>
      <w:r w:rsidRPr="004B4855">
        <w:rPr>
          <w:rFonts w:ascii="Times New Roman" w:hAnsi="Times New Roman"/>
          <w:color w:val="auto"/>
          <w:sz w:val="28"/>
          <w:szCs w:val="28"/>
        </w:rPr>
        <w:t xml:space="preserve"> (м) от центра облака ТВС определяется по формуле:</w:t>
      </w:r>
    </w:p>
    <w:p w:rsidR="00DC0A9F" w:rsidRPr="004B4855" w:rsidRDefault="00DC0A9F" w:rsidP="00AF05C0">
      <w:pPr>
        <w:pStyle w:val="ArNar"/>
        <w:tabs>
          <w:tab w:val="left" w:pos="1134"/>
          <w:tab w:val="left" w:pos="7088"/>
        </w:tabs>
        <w:rPr>
          <w:rFonts w:ascii="Times New Roman" w:hAnsi="Times New Roman"/>
          <w:color w:val="auto"/>
          <w:sz w:val="28"/>
          <w:szCs w:val="28"/>
        </w:rPr>
      </w:pPr>
      <w:r w:rsidRPr="004B4855">
        <w:rPr>
          <w:rFonts w:ascii="Times New Roman" w:hAnsi="Times New Roman"/>
          <w:color w:val="auto"/>
          <w:position w:val="-12"/>
          <w:sz w:val="28"/>
          <w:szCs w:val="28"/>
        </w:rPr>
        <w:object w:dxaOrig="1240" w:dyaOrig="360">
          <v:shape id="_x0000_i1030" type="#_x0000_t75" style="width:60.8pt;height:17.75pt" o:ole="" fillcolor="window">
            <v:imagedata r:id="rId36" o:title=""/>
          </v:shape>
          <o:OLEObject Type="Embed" ProgID="Equation.3" ShapeID="_x0000_i1030" DrawAspect="Content" ObjectID="_1416646479" r:id="rId37"/>
        </w:object>
      </w:r>
      <w:r w:rsidRPr="004B4855">
        <w:rPr>
          <w:rFonts w:ascii="Times New Roman" w:hAnsi="Times New Roman"/>
          <w:color w:val="auto"/>
          <w:sz w:val="28"/>
          <w:szCs w:val="28"/>
        </w:rPr>
        <w:t>, кПа</w:t>
      </w:r>
    </w:p>
    <w:p w:rsidR="00DC0A9F" w:rsidRPr="004B4855" w:rsidRDefault="00DC0A9F" w:rsidP="00AF05C0">
      <w:pPr>
        <w:pStyle w:val="ArNar"/>
        <w:tabs>
          <w:tab w:val="left" w:pos="1134"/>
        </w:tabs>
        <w:ind w:left="1134" w:hanging="414"/>
        <w:rPr>
          <w:rFonts w:ascii="Times New Roman" w:hAnsi="Times New Roman"/>
          <w:color w:val="auto"/>
          <w:sz w:val="28"/>
          <w:szCs w:val="28"/>
        </w:rPr>
      </w:pPr>
      <w:r w:rsidRPr="004B4855">
        <w:rPr>
          <w:rFonts w:ascii="Times New Roman" w:hAnsi="Times New Roman"/>
          <w:color w:val="auto"/>
          <w:sz w:val="28"/>
          <w:szCs w:val="28"/>
        </w:rPr>
        <w:t>где</w:t>
      </w:r>
      <w:r w:rsidRPr="004B4855">
        <w:rPr>
          <w:rFonts w:ascii="Times New Roman" w:hAnsi="Times New Roman"/>
          <w:color w:val="auto"/>
          <w:sz w:val="28"/>
          <w:szCs w:val="28"/>
        </w:rPr>
        <w:tab/>
        <w:t>Р</w:t>
      </w:r>
      <w:r w:rsidRPr="004B4855">
        <w:rPr>
          <w:rFonts w:ascii="Times New Roman" w:hAnsi="Times New Roman"/>
          <w:color w:val="auto"/>
          <w:sz w:val="28"/>
          <w:szCs w:val="28"/>
          <w:vertAlign w:val="subscript"/>
        </w:rPr>
        <w:t>0</w:t>
      </w:r>
      <w:r w:rsidRPr="004B4855">
        <w:rPr>
          <w:rFonts w:ascii="Times New Roman" w:hAnsi="Times New Roman"/>
          <w:color w:val="auto"/>
          <w:sz w:val="28"/>
          <w:szCs w:val="28"/>
        </w:rPr>
        <w:t xml:space="preserve"> – атмосферное давление, равное 101,3 кПа;</w:t>
      </w:r>
    </w:p>
    <w:p w:rsidR="00DC0A9F" w:rsidRPr="004B4855" w:rsidRDefault="00DC0A9F" w:rsidP="00AF05C0">
      <w:pPr>
        <w:pStyle w:val="affb"/>
        <w:tabs>
          <w:tab w:val="num" w:pos="1069"/>
          <w:tab w:val="left" w:pos="1134"/>
        </w:tabs>
        <w:spacing w:before="40" w:after="0"/>
        <w:ind w:left="1134" w:hanging="425"/>
        <w:rPr>
          <w:rFonts w:ascii="Times New Roman" w:hAnsi="Times New Roman"/>
          <w:color w:val="auto"/>
          <w:sz w:val="28"/>
          <w:szCs w:val="28"/>
        </w:rPr>
      </w:pPr>
      <w:r w:rsidRPr="004B4855">
        <w:rPr>
          <w:rFonts w:ascii="Times New Roman" w:hAnsi="Times New Roman"/>
          <w:color w:val="auto"/>
          <w:sz w:val="28"/>
          <w:szCs w:val="28"/>
        </w:rPr>
        <w:tab/>
      </w:r>
      <w:r w:rsidRPr="004B4855">
        <w:rPr>
          <w:rFonts w:ascii="Times New Roman" w:hAnsi="Times New Roman"/>
          <w:color w:val="auto"/>
          <w:position w:val="-10"/>
          <w:sz w:val="28"/>
          <w:szCs w:val="28"/>
        </w:rPr>
        <w:object w:dxaOrig="4620" w:dyaOrig="380">
          <v:shape id="_x0000_i1031" type="#_x0000_t75" style="width:230.95pt;height:18.7pt" o:ole="" fillcolor="window">
            <v:imagedata r:id="rId38" o:title=""/>
          </v:shape>
          <o:OLEObject Type="Embed" ProgID="Equation.3" ShapeID="_x0000_i1031" DrawAspect="Content" ObjectID="_1416646480" r:id="rId39"/>
        </w:object>
      </w:r>
      <w:r w:rsidRPr="004B4855">
        <w:rPr>
          <w:rFonts w:ascii="Times New Roman" w:hAnsi="Times New Roman"/>
          <w:color w:val="auto"/>
          <w:sz w:val="28"/>
          <w:szCs w:val="28"/>
        </w:rPr>
        <w:t>;</w:t>
      </w:r>
    </w:p>
    <w:p w:rsidR="00DC0A9F" w:rsidRPr="004B4855" w:rsidRDefault="00DC0A9F" w:rsidP="00AF05C0">
      <w:pPr>
        <w:pStyle w:val="affb"/>
        <w:tabs>
          <w:tab w:val="num" w:pos="1069"/>
          <w:tab w:val="left" w:pos="1134"/>
        </w:tabs>
        <w:spacing w:before="40" w:after="0"/>
        <w:ind w:left="1134" w:hanging="425"/>
        <w:rPr>
          <w:rFonts w:ascii="Times New Roman" w:hAnsi="Times New Roman"/>
          <w:color w:val="auto"/>
          <w:sz w:val="28"/>
          <w:szCs w:val="28"/>
        </w:rPr>
      </w:pPr>
      <w:r w:rsidRPr="004B4855">
        <w:rPr>
          <w:rFonts w:ascii="Times New Roman" w:hAnsi="Times New Roman"/>
          <w:color w:val="auto"/>
          <w:sz w:val="28"/>
          <w:szCs w:val="28"/>
        </w:rPr>
        <w:tab/>
        <w:t>V</w:t>
      </w:r>
      <w:r w:rsidRPr="004B4855">
        <w:rPr>
          <w:rFonts w:ascii="Times New Roman" w:hAnsi="Times New Roman"/>
          <w:color w:val="auto"/>
          <w:sz w:val="28"/>
          <w:szCs w:val="28"/>
          <w:vertAlign w:val="subscript"/>
        </w:rPr>
        <w:t>Г</w:t>
      </w:r>
      <w:r w:rsidRPr="004B4855">
        <w:rPr>
          <w:rFonts w:ascii="Times New Roman" w:hAnsi="Times New Roman"/>
          <w:color w:val="auto"/>
          <w:sz w:val="28"/>
          <w:szCs w:val="28"/>
        </w:rPr>
        <w:t xml:space="preserve"> – скорость распространения сгорания, м/с;</w:t>
      </w:r>
    </w:p>
    <w:p w:rsidR="00DC0A9F" w:rsidRPr="004B4855" w:rsidRDefault="00DC0A9F" w:rsidP="00AF05C0">
      <w:pPr>
        <w:pStyle w:val="affb"/>
        <w:tabs>
          <w:tab w:val="num" w:pos="1069"/>
          <w:tab w:val="left" w:pos="1134"/>
        </w:tabs>
        <w:spacing w:before="40" w:after="0"/>
        <w:ind w:left="1134" w:hanging="425"/>
        <w:rPr>
          <w:rFonts w:ascii="Times New Roman" w:hAnsi="Times New Roman"/>
          <w:color w:val="auto"/>
          <w:sz w:val="28"/>
          <w:szCs w:val="28"/>
        </w:rPr>
      </w:pPr>
      <w:r w:rsidRPr="004B4855">
        <w:rPr>
          <w:rFonts w:ascii="Times New Roman" w:hAnsi="Times New Roman"/>
          <w:color w:val="auto"/>
          <w:sz w:val="28"/>
          <w:szCs w:val="28"/>
        </w:rPr>
        <w:tab/>
        <w:t>С</w:t>
      </w:r>
      <w:r w:rsidRPr="004B4855">
        <w:rPr>
          <w:rFonts w:ascii="Times New Roman" w:hAnsi="Times New Roman"/>
          <w:color w:val="auto"/>
          <w:sz w:val="28"/>
          <w:szCs w:val="28"/>
          <w:vertAlign w:val="subscript"/>
        </w:rPr>
        <w:t>В</w:t>
      </w:r>
      <w:r w:rsidRPr="004B4855">
        <w:rPr>
          <w:rFonts w:ascii="Times New Roman" w:hAnsi="Times New Roman"/>
          <w:color w:val="auto"/>
          <w:sz w:val="28"/>
          <w:szCs w:val="28"/>
        </w:rPr>
        <w:t xml:space="preserve"> – скорость звука в воздухе, равная 340 м/с;</w:t>
      </w:r>
    </w:p>
    <w:p w:rsidR="00DC0A9F" w:rsidRPr="004B4855" w:rsidRDefault="00DC0A9F" w:rsidP="00AF05C0">
      <w:pPr>
        <w:pStyle w:val="ArNar"/>
        <w:tabs>
          <w:tab w:val="left" w:pos="900"/>
        </w:tabs>
        <w:rPr>
          <w:rFonts w:ascii="Times New Roman" w:hAnsi="Times New Roman"/>
          <w:color w:val="auto"/>
          <w:sz w:val="28"/>
          <w:szCs w:val="28"/>
        </w:rPr>
      </w:pPr>
      <w:r w:rsidRPr="004B4855">
        <w:rPr>
          <w:rFonts w:ascii="Times New Roman" w:hAnsi="Times New Roman"/>
          <w:color w:val="auto"/>
          <w:sz w:val="28"/>
          <w:szCs w:val="28"/>
        </w:rPr>
        <w:tab/>
        <w:t xml:space="preserve">  σ – степень расширения продуктов сгорания (для газовых смесей равна 7).</w:t>
      </w:r>
    </w:p>
    <w:p w:rsidR="00DC0A9F" w:rsidRPr="004B4855" w:rsidRDefault="00DC0A9F" w:rsidP="00AF05C0">
      <w:pPr>
        <w:pStyle w:val="ArNar"/>
        <w:rPr>
          <w:rFonts w:ascii="Times New Roman" w:hAnsi="Times New Roman"/>
          <w:color w:val="auto"/>
          <w:sz w:val="28"/>
          <w:szCs w:val="28"/>
        </w:rPr>
      </w:pPr>
      <w:r w:rsidRPr="004B4855">
        <w:rPr>
          <w:rFonts w:ascii="Times New Roman" w:hAnsi="Times New Roman"/>
          <w:color w:val="auto"/>
          <w:sz w:val="28"/>
          <w:szCs w:val="28"/>
        </w:rPr>
        <w:t xml:space="preserve">Расстояние, на котором будет наблюдаться величина избыточного давления 3,6 кПа, составляет </w:t>
      </w:r>
      <w:smartTag w:uri="urn:schemas-microsoft-com:office:smarttags" w:element="metricconverter">
        <w:smartTagPr>
          <w:attr w:name="ProductID" w:val="176 м"/>
        </w:smartTagPr>
        <w:r w:rsidRPr="004B4855">
          <w:rPr>
            <w:rFonts w:ascii="Times New Roman" w:hAnsi="Times New Roman"/>
            <w:color w:val="auto"/>
            <w:sz w:val="28"/>
            <w:szCs w:val="28"/>
          </w:rPr>
          <w:t>176 м</w:t>
        </w:r>
      </w:smartTag>
      <w:r w:rsidRPr="004B4855">
        <w:rPr>
          <w:rFonts w:ascii="Times New Roman" w:hAnsi="Times New Roman"/>
          <w:color w:val="auto"/>
          <w:sz w:val="28"/>
          <w:szCs w:val="28"/>
        </w:rPr>
        <w:t>.</w:t>
      </w:r>
    </w:p>
    <w:p w:rsidR="00DC0A9F" w:rsidRPr="004B4855" w:rsidRDefault="00DC0A9F" w:rsidP="00AF05C0">
      <w:pPr>
        <w:pStyle w:val="ArNar"/>
        <w:rPr>
          <w:rFonts w:ascii="Times New Roman" w:hAnsi="Times New Roman"/>
          <w:color w:val="auto"/>
          <w:sz w:val="28"/>
          <w:szCs w:val="28"/>
        </w:rPr>
      </w:pPr>
      <w:r w:rsidRPr="004B4855">
        <w:rPr>
          <w:rFonts w:ascii="Times New Roman" w:hAnsi="Times New Roman"/>
          <w:color w:val="auto"/>
          <w:sz w:val="28"/>
          <w:szCs w:val="28"/>
        </w:rPr>
        <w:t>Проектируемая территория не попадает в зону действия поражающих факторов при возникновении аварии на железнодорожном транспорте, связанной с воспламенением проливов пропана из автоцистерны с образованием избыточного давления.</w:t>
      </w:r>
    </w:p>
    <w:p w:rsidR="00DC0A9F" w:rsidRPr="004B4855" w:rsidRDefault="00DC0A9F" w:rsidP="00331D5D">
      <w:pPr>
        <w:pStyle w:val="28"/>
        <w:numPr>
          <w:ilvl w:val="1"/>
          <w:numId w:val="22"/>
        </w:numPr>
        <w:spacing w:before="120" w:after="120"/>
        <w:rPr>
          <w:rFonts w:ascii="Times New Roman" w:hAnsi="Times New Roman"/>
          <w:snapToGrid w:val="0"/>
          <w:color w:val="auto"/>
          <w:sz w:val="28"/>
          <w:szCs w:val="28"/>
        </w:rPr>
      </w:pPr>
      <w:r w:rsidRPr="004B4855">
        <w:rPr>
          <w:rFonts w:ascii="Times New Roman" w:hAnsi="Times New Roman"/>
          <w:snapToGrid w:val="0"/>
          <w:color w:val="auto"/>
          <w:sz w:val="28"/>
          <w:szCs w:val="28"/>
        </w:rPr>
        <w:t>Сценарий развития аварии, связанной с образованием «огненного шара» при разрушении автоцистерны.</w:t>
      </w:r>
    </w:p>
    <w:p w:rsidR="00DC0A9F" w:rsidRPr="004B4855" w:rsidRDefault="00DC0A9F" w:rsidP="00AF05C0">
      <w:pPr>
        <w:pStyle w:val="affd"/>
        <w:ind w:firstLine="437"/>
        <w:rPr>
          <w:rFonts w:ascii="Times New Roman" w:hAnsi="Times New Roman"/>
          <w:sz w:val="28"/>
          <w:szCs w:val="28"/>
        </w:rPr>
      </w:pPr>
      <w:r w:rsidRPr="004B4855">
        <w:rPr>
          <w:rFonts w:ascii="Times New Roman" w:hAnsi="Times New Roman"/>
          <w:sz w:val="28"/>
          <w:szCs w:val="28"/>
        </w:rPr>
        <w:t>Исходные данные:</w:t>
      </w:r>
    </w:p>
    <w:p w:rsidR="00DC0A9F" w:rsidRPr="004B4855" w:rsidRDefault="00DC0A9F" w:rsidP="00AF05C0">
      <w:pPr>
        <w:pStyle w:val="affb"/>
        <w:tabs>
          <w:tab w:val="left" w:pos="993"/>
          <w:tab w:val="num" w:pos="1069"/>
          <w:tab w:val="num" w:pos="1418"/>
          <w:tab w:val="left" w:pos="6096"/>
        </w:tabs>
        <w:spacing w:after="20"/>
        <w:ind w:left="1069" w:hanging="360"/>
        <w:rPr>
          <w:rFonts w:ascii="Times New Roman" w:hAnsi="Times New Roman"/>
          <w:color w:val="auto"/>
          <w:sz w:val="28"/>
          <w:szCs w:val="28"/>
        </w:rPr>
      </w:pPr>
      <w:r w:rsidRPr="004B4855">
        <w:rPr>
          <w:rFonts w:ascii="Times New Roman" w:hAnsi="Times New Roman"/>
          <w:color w:val="auto"/>
          <w:sz w:val="28"/>
          <w:szCs w:val="28"/>
        </w:rPr>
        <w:t>- масса СУГ, участвующего в аварии</w:t>
      </w:r>
      <w:r w:rsidRPr="004B4855">
        <w:rPr>
          <w:rFonts w:ascii="Times New Roman" w:hAnsi="Times New Roman"/>
          <w:color w:val="auto"/>
          <w:sz w:val="28"/>
          <w:szCs w:val="28"/>
        </w:rPr>
        <w:tab/>
        <w:t xml:space="preserve">М = </w:t>
      </w:r>
      <w:smartTag w:uri="urn:schemas-microsoft-com:office:smarttags" w:element="metricconverter">
        <w:smartTagPr>
          <w:attr w:name="ProductID" w:val="4531,5 кг"/>
        </w:smartTagPr>
        <w:r w:rsidRPr="004B4855">
          <w:rPr>
            <w:rFonts w:ascii="Times New Roman" w:hAnsi="Times New Roman"/>
            <w:color w:val="auto"/>
            <w:sz w:val="28"/>
            <w:szCs w:val="28"/>
          </w:rPr>
          <w:t>4531,5 кг</w:t>
        </w:r>
      </w:smartTag>
      <w:r w:rsidRPr="004B4855">
        <w:rPr>
          <w:rFonts w:ascii="Times New Roman" w:hAnsi="Times New Roman"/>
          <w:color w:val="auto"/>
          <w:sz w:val="28"/>
          <w:szCs w:val="28"/>
        </w:rPr>
        <w:t>.</w:t>
      </w:r>
    </w:p>
    <w:p w:rsidR="00DC0A9F" w:rsidRPr="004B4855" w:rsidRDefault="00DC0A9F" w:rsidP="00AF05C0">
      <w:pPr>
        <w:pStyle w:val="affd"/>
        <w:ind w:firstLine="437"/>
        <w:rPr>
          <w:rFonts w:ascii="Times New Roman" w:hAnsi="Times New Roman"/>
          <w:sz w:val="28"/>
          <w:szCs w:val="28"/>
        </w:rPr>
      </w:pPr>
      <w:r w:rsidRPr="004B4855">
        <w:rPr>
          <w:rFonts w:ascii="Times New Roman" w:hAnsi="Times New Roman"/>
          <w:sz w:val="28"/>
          <w:szCs w:val="28"/>
        </w:rPr>
        <w:t>Порядок оценки последствий аварии.</w:t>
      </w:r>
    </w:p>
    <w:p w:rsidR="00DC0A9F" w:rsidRPr="004B4855" w:rsidRDefault="00DC0A9F" w:rsidP="00AF05C0">
      <w:pPr>
        <w:pStyle w:val="affc"/>
        <w:rPr>
          <w:rFonts w:ascii="Times New Roman" w:hAnsi="Times New Roman"/>
          <w:color w:val="auto"/>
          <w:sz w:val="28"/>
          <w:szCs w:val="28"/>
        </w:rPr>
      </w:pPr>
      <w:r w:rsidRPr="004B4855">
        <w:rPr>
          <w:rFonts w:ascii="Times New Roman" w:hAnsi="Times New Roman"/>
          <w:color w:val="auto"/>
          <w:sz w:val="28"/>
          <w:szCs w:val="28"/>
        </w:rPr>
        <w:t>Поражающее действие «огненного шара» на человека определяется величиной тепловой энергии (импульсом теплового излучения) и временем существования «огненного шара», а на остальные объекты – интенсивностью его теплового излучения.</w:t>
      </w:r>
    </w:p>
    <w:p w:rsidR="00DC0A9F" w:rsidRPr="004B4855" w:rsidRDefault="00DC0A9F" w:rsidP="00AF05C0">
      <w:pPr>
        <w:pStyle w:val="affc"/>
        <w:rPr>
          <w:rFonts w:ascii="Times New Roman" w:hAnsi="Times New Roman"/>
          <w:color w:val="auto"/>
          <w:sz w:val="28"/>
          <w:szCs w:val="28"/>
        </w:rPr>
      </w:pPr>
      <w:r w:rsidRPr="004B4855">
        <w:rPr>
          <w:rFonts w:ascii="Times New Roman" w:hAnsi="Times New Roman"/>
          <w:color w:val="auto"/>
          <w:sz w:val="28"/>
          <w:szCs w:val="28"/>
        </w:rPr>
        <w:t>Определим, на каком расстоянии от геометрического центра «огненного шара» люди могут получить ожоги 1-й степени, что соответствует импульсу теплового излучения 120 кДж/м</w:t>
      </w:r>
      <w:r w:rsidRPr="004B4855">
        <w:rPr>
          <w:rFonts w:ascii="Times New Roman" w:hAnsi="Times New Roman"/>
          <w:color w:val="auto"/>
          <w:sz w:val="28"/>
          <w:szCs w:val="28"/>
          <w:vertAlign w:val="superscript"/>
        </w:rPr>
        <w:t>2</w:t>
      </w:r>
      <w:r w:rsidRPr="004B4855">
        <w:rPr>
          <w:rFonts w:ascii="Times New Roman" w:hAnsi="Times New Roman"/>
          <w:color w:val="auto"/>
          <w:sz w:val="28"/>
          <w:szCs w:val="28"/>
        </w:rPr>
        <w:t>.</w:t>
      </w:r>
    </w:p>
    <w:p w:rsidR="00DC0A9F" w:rsidRPr="004B4855" w:rsidRDefault="00DC0A9F" w:rsidP="00AF05C0">
      <w:pPr>
        <w:pStyle w:val="affc"/>
        <w:rPr>
          <w:rFonts w:ascii="Times New Roman" w:hAnsi="Times New Roman"/>
          <w:color w:val="auto"/>
          <w:sz w:val="28"/>
          <w:szCs w:val="28"/>
        </w:rPr>
      </w:pPr>
      <w:r w:rsidRPr="004B4855">
        <w:rPr>
          <w:rFonts w:ascii="Times New Roman" w:hAnsi="Times New Roman"/>
          <w:color w:val="auto"/>
          <w:sz w:val="28"/>
          <w:szCs w:val="28"/>
        </w:rPr>
        <w:t xml:space="preserve">Расчет интенсивности теплового излучения «огненного шара» </w:t>
      </w:r>
      <w:r w:rsidRPr="004B4855">
        <w:rPr>
          <w:rFonts w:ascii="Times New Roman" w:hAnsi="Times New Roman"/>
          <w:color w:val="auto"/>
          <w:sz w:val="28"/>
          <w:szCs w:val="28"/>
          <w:lang w:val="en-US"/>
        </w:rPr>
        <w:t>q</w:t>
      </w:r>
      <w:r w:rsidRPr="004B4855">
        <w:rPr>
          <w:rFonts w:ascii="Times New Roman" w:hAnsi="Times New Roman"/>
          <w:i/>
          <w:iCs/>
          <w:color w:val="auto"/>
          <w:sz w:val="28"/>
          <w:szCs w:val="28"/>
        </w:rPr>
        <w:t>,</w:t>
      </w:r>
      <w:r w:rsidRPr="004B4855">
        <w:rPr>
          <w:rFonts w:ascii="Times New Roman" w:hAnsi="Times New Roman"/>
          <w:color w:val="auto"/>
          <w:sz w:val="28"/>
          <w:szCs w:val="28"/>
        </w:rPr>
        <w:t xml:space="preserve"> кВт/м</w:t>
      </w:r>
      <w:r w:rsidRPr="004B4855">
        <w:rPr>
          <w:rFonts w:ascii="Times New Roman" w:hAnsi="Times New Roman"/>
          <w:color w:val="auto"/>
          <w:sz w:val="28"/>
          <w:szCs w:val="28"/>
          <w:vertAlign w:val="superscript"/>
        </w:rPr>
        <w:t>2</w:t>
      </w:r>
      <w:r w:rsidRPr="004B4855">
        <w:rPr>
          <w:rFonts w:ascii="Times New Roman" w:hAnsi="Times New Roman"/>
          <w:color w:val="auto"/>
          <w:sz w:val="28"/>
          <w:szCs w:val="28"/>
        </w:rPr>
        <w:t>, проводят по формуле:</w:t>
      </w:r>
    </w:p>
    <w:p w:rsidR="00DC0A9F" w:rsidRPr="004B4855" w:rsidRDefault="00DC0A9F" w:rsidP="00AF05C0">
      <w:pPr>
        <w:pStyle w:val="ArNar"/>
        <w:spacing w:before="120" w:after="120"/>
        <w:rPr>
          <w:rFonts w:ascii="Times New Roman" w:hAnsi="Times New Roman"/>
          <w:color w:val="auto"/>
          <w:sz w:val="28"/>
          <w:szCs w:val="28"/>
        </w:rPr>
      </w:pPr>
      <w:r w:rsidRPr="004B4855">
        <w:rPr>
          <w:rFonts w:ascii="Times New Roman" w:hAnsi="Times New Roman"/>
          <w:color w:val="auto"/>
          <w:sz w:val="28"/>
          <w:szCs w:val="28"/>
          <w:lang w:val="en-US"/>
        </w:rPr>
        <w:t>q</w:t>
      </w:r>
      <w:r w:rsidRPr="004B4855">
        <w:rPr>
          <w:rFonts w:ascii="Times New Roman" w:hAnsi="Times New Roman"/>
          <w:color w:val="auto"/>
          <w:sz w:val="28"/>
          <w:szCs w:val="28"/>
        </w:rPr>
        <w:t xml:space="preserve"> = </w:t>
      </w:r>
      <w:r w:rsidRPr="004B4855">
        <w:rPr>
          <w:rFonts w:ascii="Times New Roman" w:hAnsi="Times New Roman"/>
          <w:color w:val="auto"/>
          <w:sz w:val="28"/>
          <w:szCs w:val="28"/>
          <w:lang w:val="en-US"/>
        </w:rPr>
        <w:t>E</w:t>
      </w:r>
      <w:r w:rsidRPr="004B4855">
        <w:rPr>
          <w:rFonts w:ascii="Times New Roman" w:hAnsi="Times New Roman"/>
          <w:color w:val="auto"/>
          <w:sz w:val="28"/>
          <w:szCs w:val="28"/>
          <w:vertAlign w:val="subscript"/>
          <w:lang w:val="en-US"/>
        </w:rPr>
        <w:t>f</w:t>
      </w:r>
      <w:r w:rsidRPr="004B4855">
        <w:rPr>
          <w:rFonts w:ascii="Times New Roman" w:hAnsi="Times New Roman"/>
          <w:color w:val="auto"/>
          <w:sz w:val="28"/>
          <w:szCs w:val="28"/>
        </w:rPr>
        <w:t xml:space="preserve"> ∙</w:t>
      </w:r>
      <w:r w:rsidRPr="004B4855">
        <w:rPr>
          <w:rFonts w:ascii="Times New Roman" w:hAnsi="Times New Roman"/>
          <w:color w:val="auto"/>
          <w:sz w:val="28"/>
          <w:szCs w:val="28"/>
          <w:lang w:val="en-US"/>
        </w:rPr>
        <w:t>F</w:t>
      </w:r>
      <w:r w:rsidRPr="004B4855">
        <w:rPr>
          <w:rFonts w:ascii="Times New Roman" w:hAnsi="Times New Roman"/>
          <w:color w:val="auto"/>
          <w:sz w:val="28"/>
          <w:szCs w:val="28"/>
          <w:vertAlign w:val="subscript"/>
          <w:lang w:val="en-US"/>
        </w:rPr>
        <w:t>q</w:t>
      </w:r>
      <w:r w:rsidRPr="004B4855">
        <w:rPr>
          <w:rFonts w:ascii="Times New Roman" w:hAnsi="Times New Roman"/>
          <w:color w:val="auto"/>
          <w:sz w:val="28"/>
          <w:szCs w:val="28"/>
        </w:rPr>
        <w:t>∙τ, кВт/м</w:t>
      </w:r>
      <w:r w:rsidRPr="004B4855">
        <w:rPr>
          <w:rFonts w:ascii="Times New Roman" w:hAnsi="Times New Roman"/>
          <w:color w:val="auto"/>
          <w:sz w:val="28"/>
          <w:szCs w:val="28"/>
          <w:vertAlign w:val="superscript"/>
        </w:rPr>
        <w:t>2</w:t>
      </w:r>
      <w:r w:rsidRPr="004B4855">
        <w:rPr>
          <w:rFonts w:ascii="Times New Roman" w:hAnsi="Times New Roman"/>
          <w:color w:val="auto"/>
          <w:sz w:val="28"/>
          <w:szCs w:val="28"/>
        </w:rPr>
        <w:t>,</w:t>
      </w:r>
    </w:p>
    <w:p w:rsidR="00DC0A9F" w:rsidRPr="004B4855" w:rsidRDefault="00DC0A9F" w:rsidP="00AF05C0">
      <w:pPr>
        <w:ind w:firstLine="709"/>
        <w:rPr>
          <w:sz w:val="28"/>
          <w:szCs w:val="28"/>
        </w:rPr>
      </w:pPr>
      <w:r w:rsidRPr="004B4855">
        <w:rPr>
          <w:sz w:val="28"/>
          <w:szCs w:val="28"/>
        </w:rPr>
        <w:lastRenderedPageBreak/>
        <w:t xml:space="preserve">где </w:t>
      </w:r>
      <w:r w:rsidRPr="004B4855">
        <w:rPr>
          <w:sz w:val="28"/>
          <w:szCs w:val="28"/>
          <w:lang w:val="en-US"/>
        </w:rPr>
        <w:t>E</w:t>
      </w:r>
      <w:r w:rsidRPr="004B4855">
        <w:rPr>
          <w:sz w:val="28"/>
          <w:szCs w:val="28"/>
          <w:vertAlign w:val="subscript"/>
          <w:lang w:val="en-US"/>
        </w:rPr>
        <w:t>f</w:t>
      </w:r>
      <w:r w:rsidRPr="004B4855">
        <w:rPr>
          <w:sz w:val="28"/>
          <w:szCs w:val="28"/>
        </w:rPr>
        <w:t xml:space="preserve"> – среднеповерхностная плотность теплового излучения пламени, кВт/м</w:t>
      </w:r>
      <w:r w:rsidRPr="004B4855">
        <w:rPr>
          <w:sz w:val="28"/>
          <w:szCs w:val="28"/>
          <w:vertAlign w:val="superscript"/>
        </w:rPr>
        <w:t>2</w:t>
      </w:r>
      <w:r w:rsidRPr="004B4855">
        <w:rPr>
          <w:sz w:val="28"/>
          <w:szCs w:val="28"/>
        </w:rPr>
        <w:t>;</w:t>
      </w:r>
    </w:p>
    <w:p w:rsidR="00DC0A9F" w:rsidRPr="004B4855" w:rsidRDefault="00DC0A9F" w:rsidP="00AF05C0">
      <w:pPr>
        <w:spacing w:before="60" w:after="60"/>
        <w:ind w:firstLine="709"/>
        <w:rPr>
          <w:sz w:val="28"/>
          <w:szCs w:val="28"/>
        </w:rPr>
      </w:pPr>
      <w:r w:rsidRPr="004B4855">
        <w:rPr>
          <w:sz w:val="28"/>
          <w:szCs w:val="28"/>
          <w:lang w:val="en-US"/>
        </w:rPr>
        <w:t>F</w:t>
      </w:r>
      <w:r w:rsidRPr="004B4855">
        <w:rPr>
          <w:sz w:val="28"/>
          <w:szCs w:val="28"/>
          <w:vertAlign w:val="subscript"/>
          <w:lang w:val="en-US"/>
        </w:rPr>
        <w:t>q</w:t>
      </w:r>
      <w:r w:rsidRPr="004B4855">
        <w:rPr>
          <w:sz w:val="28"/>
          <w:szCs w:val="28"/>
        </w:rPr>
        <w:t>– угловой коэффициент облученности;</w:t>
      </w:r>
    </w:p>
    <w:p w:rsidR="00DC0A9F" w:rsidRPr="004B4855" w:rsidRDefault="00DC0A9F" w:rsidP="00AF05C0">
      <w:pPr>
        <w:spacing w:before="60" w:after="60"/>
        <w:ind w:firstLine="709"/>
        <w:rPr>
          <w:sz w:val="28"/>
          <w:szCs w:val="28"/>
        </w:rPr>
      </w:pPr>
      <w:r w:rsidRPr="004B4855">
        <w:rPr>
          <w:sz w:val="28"/>
          <w:szCs w:val="28"/>
        </w:rPr>
        <w:t>τ – коэффициент пропускания атмосферы.</w:t>
      </w:r>
    </w:p>
    <w:p w:rsidR="00DC0A9F" w:rsidRPr="004B4855" w:rsidRDefault="00DC0A9F" w:rsidP="00AF05C0">
      <w:pPr>
        <w:spacing w:before="60" w:after="60"/>
        <w:ind w:firstLine="709"/>
        <w:rPr>
          <w:sz w:val="28"/>
          <w:szCs w:val="28"/>
        </w:rPr>
      </w:pPr>
      <w:r w:rsidRPr="004B4855">
        <w:rPr>
          <w:position w:val="-30"/>
          <w:sz w:val="28"/>
          <w:szCs w:val="28"/>
          <w:lang w:val="en-US"/>
        </w:rPr>
        <w:object w:dxaOrig="3340" w:dyaOrig="700">
          <v:shape id="_x0000_i1032" type="#_x0000_t75" style="width:166.45pt;height:35.55pt" o:ole="">
            <v:imagedata r:id="rId40" o:title=""/>
          </v:shape>
          <o:OLEObject Type="Embed" ProgID="Equation.3" ShapeID="_x0000_i1032" DrawAspect="Content" ObjectID="_1416646481" r:id="rId41"/>
        </w:object>
      </w:r>
      <w:r w:rsidRPr="004B4855">
        <w:rPr>
          <w:sz w:val="28"/>
          <w:szCs w:val="28"/>
        </w:rPr>
        <w:t>,</w:t>
      </w:r>
    </w:p>
    <w:p w:rsidR="00DC0A9F" w:rsidRPr="004B4855" w:rsidRDefault="00DC0A9F" w:rsidP="00AF05C0">
      <w:pPr>
        <w:pStyle w:val="ArNar"/>
        <w:rPr>
          <w:rFonts w:ascii="Times New Roman" w:hAnsi="Times New Roman"/>
          <w:color w:val="auto"/>
          <w:sz w:val="28"/>
          <w:szCs w:val="28"/>
        </w:rPr>
      </w:pPr>
      <w:r w:rsidRPr="004B4855">
        <w:rPr>
          <w:rFonts w:ascii="Times New Roman" w:hAnsi="Times New Roman"/>
          <w:color w:val="auto"/>
          <w:sz w:val="28"/>
          <w:szCs w:val="28"/>
        </w:rPr>
        <w:t>где Н – высота центра «огненного шара», м;</w:t>
      </w:r>
    </w:p>
    <w:p w:rsidR="00DC0A9F" w:rsidRPr="004B4855" w:rsidRDefault="00DC0A9F" w:rsidP="00AF05C0">
      <w:pPr>
        <w:pStyle w:val="ArNar"/>
        <w:rPr>
          <w:rFonts w:ascii="Times New Roman" w:hAnsi="Times New Roman"/>
          <w:color w:val="auto"/>
          <w:sz w:val="28"/>
          <w:szCs w:val="28"/>
        </w:rPr>
      </w:pPr>
      <w:r w:rsidRPr="004B4855">
        <w:rPr>
          <w:rFonts w:ascii="Times New Roman" w:hAnsi="Times New Roman"/>
          <w:color w:val="auto"/>
          <w:sz w:val="28"/>
          <w:szCs w:val="28"/>
          <w:lang w:val="en-US"/>
        </w:rPr>
        <w:t>D</w:t>
      </w:r>
      <w:r w:rsidRPr="004B4855">
        <w:rPr>
          <w:rFonts w:ascii="Times New Roman" w:hAnsi="Times New Roman"/>
          <w:color w:val="auto"/>
          <w:sz w:val="28"/>
          <w:szCs w:val="28"/>
          <w:vertAlign w:val="subscript"/>
          <w:lang w:val="en-US"/>
        </w:rPr>
        <w:t>s</w:t>
      </w:r>
      <w:r w:rsidRPr="004B4855">
        <w:rPr>
          <w:rFonts w:ascii="Times New Roman" w:hAnsi="Times New Roman"/>
          <w:i/>
          <w:iCs/>
          <w:color w:val="auto"/>
          <w:sz w:val="28"/>
          <w:szCs w:val="28"/>
        </w:rPr>
        <w:t xml:space="preserve"> </w:t>
      </w:r>
      <w:r w:rsidRPr="004B4855">
        <w:rPr>
          <w:rFonts w:ascii="Times New Roman" w:hAnsi="Times New Roman"/>
          <w:color w:val="auto"/>
          <w:sz w:val="28"/>
          <w:szCs w:val="28"/>
        </w:rPr>
        <w:t>– эффективный диаметр «огненного шара», м;</w:t>
      </w:r>
    </w:p>
    <w:p w:rsidR="00DC0A9F" w:rsidRPr="004B4855" w:rsidRDefault="00DC0A9F" w:rsidP="00AF05C0">
      <w:pPr>
        <w:pStyle w:val="ArNar"/>
        <w:rPr>
          <w:rFonts w:ascii="Times New Roman" w:hAnsi="Times New Roman"/>
          <w:color w:val="auto"/>
          <w:sz w:val="28"/>
          <w:szCs w:val="28"/>
        </w:rPr>
      </w:pPr>
      <w:r w:rsidRPr="004B4855">
        <w:rPr>
          <w:rFonts w:ascii="Times New Roman" w:hAnsi="Times New Roman"/>
          <w:color w:val="auto"/>
          <w:sz w:val="28"/>
          <w:szCs w:val="28"/>
          <w:lang w:val="en-US"/>
        </w:rPr>
        <w:t>r</w:t>
      </w:r>
      <w:r w:rsidRPr="004B4855">
        <w:rPr>
          <w:rFonts w:ascii="Times New Roman" w:hAnsi="Times New Roman"/>
          <w:i/>
          <w:iCs/>
          <w:color w:val="auto"/>
          <w:sz w:val="28"/>
          <w:szCs w:val="28"/>
        </w:rPr>
        <w:t xml:space="preserve"> </w:t>
      </w:r>
      <w:r w:rsidRPr="004B4855">
        <w:rPr>
          <w:rFonts w:ascii="Times New Roman" w:hAnsi="Times New Roman"/>
          <w:color w:val="auto"/>
          <w:sz w:val="28"/>
          <w:szCs w:val="28"/>
        </w:rPr>
        <w:t>–расстояние от облучаемого объекта до точки на поверхности земли непосредственно под центром «огненного шара», м.</w:t>
      </w:r>
    </w:p>
    <w:p w:rsidR="00DC0A9F" w:rsidRPr="004B4855" w:rsidRDefault="00DC0A9F" w:rsidP="00AF05C0">
      <w:pPr>
        <w:pStyle w:val="28"/>
        <w:rPr>
          <w:rFonts w:ascii="Times New Roman" w:hAnsi="Times New Roman"/>
          <w:color w:val="auto"/>
          <w:sz w:val="28"/>
          <w:szCs w:val="28"/>
        </w:rPr>
      </w:pPr>
      <w:r w:rsidRPr="004B4855">
        <w:rPr>
          <w:rFonts w:ascii="Times New Roman" w:hAnsi="Times New Roman"/>
          <w:color w:val="auto"/>
          <w:sz w:val="28"/>
          <w:szCs w:val="28"/>
        </w:rPr>
        <w:t xml:space="preserve">Время существования «огненного шара» </w:t>
      </w:r>
      <w:r w:rsidRPr="004B4855">
        <w:rPr>
          <w:rFonts w:ascii="Times New Roman" w:hAnsi="Times New Roman"/>
          <w:color w:val="auto"/>
          <w:sz w:val="28"/>
          <w:szCs w:val="28"/>
          <w:lang w:val="en-US"/>
        </w:rPr>
        <w:t>t</w:t>
      </w:r>
      <w:r w:rsidRPr="004B4855">
        <w:rPr>
          <w:rFonts w:ascii="Times New Roman" w:hAnsi="Times New Roman"/>
          <w:color w:val="auto"/>
          <w:sz w:val="28"/>
          <w:szCs w:val="28"/>
          <w:vertAlign w:val="subscript"/>
          <w:lang w:val="en-US"/>
        </w:rPr>
        <w:t>s</w:t>
      </w:r>
      <w:r w:rsidRPr="004B4855">
        <w:rPr>
          <w:rFonts w:ascii="Times New Roman" w:hAnsi="Times New Roman"/>
          <w:color w:val="auto"/>
          <w:sz w:val="28"/>
          <w:szCs w:val="28"/>
        </w:rPr>
        <w:t>, с, рассчитывают по формуле:</w:t>
      </w:r>
    </w:p>
    <w:p w:rsidR="00DC0A9F" w:rsidRPr="004B4855" w:rsidRDefault="00DC0A9F" w:rsidP="00AF05C0">
      <w:pPr>
        <w:pStyle w:val="ArNar"/>
        <w:spacing w:before="120" w:after="120"/>
        <w:rPr>
          <w:rFonts w:ascii="Times New Roman" w:hAnsi="Times New Roman"/>
          <w:color w:val="auto"/>
          <w:sz w:val="28"/>
          <w:szCs w:val="28"/>
        </w:rPr>
      </w:pPr>
      <w:r w:rsidRPr="004B4855">
        <w:rPr>
          <w:rFonts w:ascii="Times New Roman" w:hAnsi="Times New Roman"/>
          <w:color w:val="auto"/>
          <w:sz w:val="28"/>
          <w:szCs w:val="28"/>
          <w:lang w:val="en-US"/>
        </w:rPr>
        <w:t>t</w:t>
      </w:r>
      <w:r w:rsidRPr="004B4855">
        <w:rPr>
          <w:rFonts w:ascii="Times New Roman" w:hAnsi="Times New Roman"/>
          <w:color w:val="auto"/>
          <w:sz w:val="28"/>
          <w:szCs w:val="28"/>
          <w:vertAlign w:val="subscript"/>
          <w:lang w:val="en-US"/>
        </w:rPr>
        <w:t>s</w:t>
      </w:r>
      <w:r w:rsidRPr="004B4855">
        <w:rPr>
          <w:rFonts w:ascii="Times New Roman" w:hAnsi="Times New Roman"/>
          <w:color w:val="auto"/>
          <w:sz w:val="28"/>
          <w:szCs w:val="28"/>
        </w:rPr>
        <w:t xml:space="preserve"> = 0,92∙</w:t>
      </w:r>
      <w:r w:rsidRPr="004B4855">
        <w:rPr>
          <w:rFonts w:ascii="Times New Roman" w:hAnsi="Times New Roman"/>
          <w:color w:val="auto"/>
          <w:sz w:val="28"/>
          <w:szCs w:val="28"/>
          <w:lang w:val="en-US"/>
        </w:rPr>
        <w:t>M</w:t>
      </w:r>
      <w:r w:rsidRPr="004B4855">
        <w:rPr>
          <w:rFonts w:ascii="Times New Roman" w:hAnsi="Times New Roman"/>
          <w:color w:val="auto"/>
          <w:sz w:val="28"/>
          <w:szCs w:val="28"/>
          <w:vertAlign w:val="superscript"/>
        </w:rPr>
        <w:t>0,303</w:t>
      </w:r>
      <w:r w:rsidRPr="004B4855">
        <w:rPr>
          <w:rFonts w:ascii="Times New Roman" w:hAnsi="Times New Roman"/>
          <w:color w:val="auto"/>
          <w:sz w:val="28"/>
          <w:szCs w:val="28"/>
        </w:rPr>
        <w:t>,</w:t>
      </w:r>
    </w:p>
    <w:p w:rsidR="00DC0A9F" w:rsidRPr="004B4855" w:rsidRDefault="00DC0A9F" w:rsidP="00AF05C0">
      <w:pPr>
        <w:pStyle w:val="ArNar"/>
        <w:tabs>
          <w:tab w:val="left" w:pos="1134"/>
        </w:tabs>
        <w:rPr>
          <w:rFonts w:ascii="Times New Roman" w:hAnsi="Times New Roman"/>
          <w:color w:val="auto"/>
          <w:sz w:val="28"/>
          <w:szCs w:val="28"/>
        </w:rPr>
      </w:pPr>
      <w:r w:rsidRPr="004B4855">
        <w:rPr>
          <w:rFonts w:ascii="Times New Roman" w:hAnsi="Times New Roman"/>
          <w:color w:val="auto"/>
          <w:sz w:val="28"/>
          <w:szCs w:val="28"/>
        </w:rPr>
        <w:t xml:space="preserve">где </w:t>
      </w:r>
      <w:r w:rsidRPr="004B4855">
        <w:rPr>
          <w:rFonts w:ascii="Times New Roman" w:hAnsi="Times New Roman"/>
          <w:color w:val="auto"/>
          <w:sz w:val="28"/>
          <w:szCs w:val="28"/>
          <w:lang w:val="en-US"/>
        </w:rPr>
        <w:t>M</w:t>
      </w:r>
      <w:r w:rsidRPr="004B4855">
        <w:rPr>
          <w:rFonts w:ascii="Times New Roman" w:hAnsi="Times New Roman"/>
          <w:color w:val="auto"/>
          <w:sz w:val="28"/>
          <w:szCs w:val="28"/>
        </w:rPr>
        <w:t xml:space="preserve"> – масса горючего вещества, кг.</w:t>
      </w:r>
    </w:p>
    <w:p w:rsidR="00DC0A9F" w:rsidRPr="004B4855" w:rsidRDefault="00DC0A9F" w:rsidP="00AF05C0">
      <w:pPr>
        <w:pStyle w:val="28"/>
        <w:rPr>
          <w:rFonts w:ascii="Times New Roman" w:hAnsi="Times New Roman"/>
          <w:color w:val="auto"/>
          <w:sz w:val="28"/>
          <w:szCs w:val="28"/>
        </w:rPr>
      </w:pPr>
      <w:r w:rsidRPr="004B4855">
        <w:rPr>
          <w:rFonts w:ascii="Times New Roman" w:hAnsi="Times New Roman"/>
          <w:color w:val="auto"/>
          <w:sz w:val="28"/>
          <w:szCs w:val="28"/>
        </w:rPr>
        <w:t>Коэффициент пропускания атмосферы τ рассчитывают по формуле:</w:t>
      </w:r>
    </w:p>
    <w:p w:rsidR="00DC0A9F" w:rsidRPr="004B4855" w:rsidRDefault="00DC0A9F" w:rsidP="00AF05C0">
      <w:pPr>
        <w:pStyle w:val="ArNar"/>
        <w:spacing w:before="60" w:after="120"/>
        <w:rPr>
          <w:rFonts w:ascii="Times New Roman" w:hAnsi="Times New Roman"/>
          <w:color w:val="auto"/>
          <w:sz w:val="28"/>
          <w:szCs w:val="28"/>
        </w:rPr>
      </w:pPr>
      <w:r w:rsidRPr="004B4855">
        <w:rPr>
          <w:rFonts w:ascii="Times New Roman" w:hAnsi="Times New Roman"/>
          <w:color w:val="auto"/>
          <w:sz w:val="28"/>
          <w:szCs w:val="28"/>
        </w:rPr>
        <w:t xml:space="preserve">τ = </w:t>
      </w:r>
      <w:r w:rsidRPr="004B4855">
        <w:rPr>
          <w:rFonts w:ascii="Times New Roman" w:hAnsi="Times New Roman"/>
          <w:color w:val="auto"/>
          <w:sz w:val="28"/>
          <w:szCs w:val="28"/>
          <w:lang w:val="en-US"/>
        </w:rPr>
        <w:t>exp</w:t>
      </w:r>
      <w:r w:rsidRPr="004B4855">
        <w:rPr>
          <w:rFonts w:ascii="Times New Roman" w:hAnsi="Times New Roman"/>
          <w:color w:val="auto"/>
          <w:sz w:val="28"/>
          <w:szCs w:val="28"/>
        </w:rPr>
        <w:t>[-7,0∙ 10</w:t>
      </w:r>
      <w:r w:rsidRPr="004B4855">
        <w:rPr>
          <w:rFonts w:ascii="Times New Roman" w:hAnsi="Times New Roman"/>
          <w:color w:val="auto"/>
          <w:sz w:val="28"/>
          <w:szCs w:val="28"/>
          <w:vertAlign w:val="superscript"/>
        </w:rPr>
        <w:t>-4</w:t>
      </w:r>
      <w:r w:rsidRPr="004B4855">
        <w:rPr>
          <w:rFonts w:ascii="Times New Roman" w:hAnsi="Times New Roman"/>
          <w:color w:val="auto"/>
          <w:sz w:val="28"/>
          <w:szCs w:val="28"/>
        </w:rPr>
        <w:t>(</w:t>
      </w:r>
      <w:r w:rsidRPr="004B4855">
        <w:rPr>
          <w:rFonts w:ascii="Times New Roman" w:hAnsi="Times New Roman"/>
          <w:color w:val="auto"/>
          <w:position w:val="-6"/>
          <w:sz w:val="28"/>
          <w:szCs w:val="28"/>
          <w:lang w:val="en-US"/>
        </w:rPr>
        <w:object w:dxaOrig="900" w:dyaOrig="380">
          <v:shape id="_x0000_i1033" type="#_x0000_t75" style="width:45.8pt;height:18.7pt" o:ole="">
            <v:imagedata r:id="rId42" o:title=""/>
          </v:shape>
          <o:OLEObject Type="Embed" ProgID="Equation.3" ShapeID="_x0000_i1033" DrawAspect="Content" ObjectID="_1416646482" r:id="rId43"/>
        </w:object>
      </w:r>
      <w:r w:rsidRPr="004B4855">
        <w:rPr>
          <w:rFonts w:ascii="Times New Roman" w:hAnsi="Times New Roman"/>
          <w:color w:val="auto"/>
          <w:sz w:val="28"/>
          <w:szCs w:val="28"/>
        </w:rPr>
        <w:t xml:space="preserve">- </w:t>
      </w:r>
      <w:r w:rsidRPr="004B4855">
        <w:rPr>
          <w:rFonts w:ascii="Times New Roman" w:hAnsi="Times New Roman"/>
          <w:color w:val="auto"/>
          <w:sz w:val="28"/>
          <w:szCs w:val="28"/>
          <w:lang w:val="en-US"/>
        </w:rPr>
        <w:t>D</w:t>
      </w:r>
      <w:r w:rsidRPr="004B4855">
        <w:rPr>
          <w:rFonts w:ascii="Times New Roman" w:hAnsi="Times New Roman"/>
          <w:color w:val="auto"/>
          <w:sz w:val="28"/>
          <w:szCs w:val="28"/>
          <w:vertAlign w:val="subscript"/>
          <w:lang w:val="en-US"/>
        </w:rPr>
        <w:t>s</w:t>
      </w:r>
      <w:r w:rsidRPr="004B4855">
        <w:rPr>
          <w:rFonts w:ascii="Times New Roman" w:hAnsi="Times New Roman"/>
          <w:color w:val="auto"/>
          <w:sz w:val="28"/>
          <w:szCs w:val="28"/>
        </w:rPr>
        <w:t>/2)].</w:t>
      </w:r>
    </w:p>
    <w:p w:rsidR="00DC0A9F" w:rsidRPr="004B4855" w:rsidRDefault="00DC0A9F" w:rsidP="00AF05C0">
      <w:pPr>
        <w:pStyle w:val="ArNar"/>
        <w:spacing w:before="60" w:after="120"/>
        <w:rPr>
          <w:rFonts w:ascii="Times New Roman" w:hAnsi="Times New Roman"/>
          <w:color w:val="auto"/>
          <w:sz w:val="28"/>
          <w:szCs w:val="28"/>
        </w:rPr>
      </w:pPr>
      <w:r w:rsidRPr="004B4855">
        <w:rPr>
          <w:rFonts w:ascii="Times New Roman" w:hAnsi="Times New Roman"/>
          <w:color w:val="auto"/>
          <w:sz w:val="28"/>
          <w:szCs w:val="28"/>
        </w:rPr>
        <w:t xml:space="preserve">Импульс теплового потока </w:t>
      </w:r>
      <w:r w:rsidRPr="004B4855">
        <w:rPr>
          <w:rFonts w:ascii="Times New Roman" w:hAnsi="Times New Roman"/>
          <w:color w:val="auto"/>
          <w:sz w:val="28"/>
          <w:szCs w:val="28"/>
          <w:lang w:val="en-US"/>
        </w:rPr>
        <w:t>Q</w:t>
      </w:r>
      <w:r w:rsidRPr="004B4855">
        <w:rPr>
          <w:rFonts w:ascii="Times New Roman" w:hAnsi="Times New Roman"/>
          <w:color w:val="auto"/>
          <w:sz w:val="28"/>
          <w:szCs w:val="28"/>
        </w:rPr>
        <w:t>, кДж/м</w:t>
      </w:r>
      <w:r w:rsidRPr="004B4855">
        <w:rPr>
          <w:rFonts w:ascii="Times New Roman" w:hAnsi="Times New Roman"/>
          <w:color w:val="auto"/>
          <w:sz w:val="28"/>
          <w:szCs w:val="28"/>
          <w:vertAlign w:val="superscript"/>
        </w:rPr>
        <w:t>2</w:t>
      </w:r>
      <w:r w:rsidRPr="004B4855">
        <w:rPr>
          <w:rFonts w:ascii="Times New Roman" w:hAnsi="Times New Roman"/>
          <w:color w:val="auto"/>
          <w:sz w:val="28"/>
          <w:szCs w:val="28"/>
        </w:rPr>
        <w:t>, определяется по формуле:</w:t>
      </w:r>
    </w:p>
    <w:p w:rsidR="00DC0A9F" w:rsidRPr="004B4855" w:rsidRDefault="00DC0A9F" w:rsidP="00AF05C0">
      <w:pPr>
        <w:pStyle w:val="ArNar"/>
        <w:tabs>
          <w:tab w:val="left" w:pos="1134"/>
        </w:tabs>
        <w:rPr>
          <w:rFonts w:ascii="Times New Roman" w:hAnsi="Times New Roman"/>
          <w:color w:val="auto"/>
          <w:sz w:val="28"/>
          <w:szCs w:val="28"/>
        </w:rPr>
      </w:pPr>
      <w:r w:rsidRPr="004B4855">
        <w:rPr>
          <w:rFonts w:ascii="Times New Roman" w:hAnsi="Times New Roman"/>
          <w:color w:val="auto"/>
          <w:sz w:val="28"/>
          <w:szCs w:val="28"/>
          <w:lang w:val="en-US"/>
        </w:rPr>
        <w:t>Q</w:t>
      </w:r>
      <w:r w:rsidRPr="004B4855">
        <w:rPr>
          <w:rFonts w:ascii="Times New Roman" w:hAnsi="Times New Roman"/>
          <w:color w:val="auto"/>
          <w:sz w:val="28"/>
          <w:szCs w:val="28"/>
        </w:rPr>
        <w:t xml:space="preserve"> = </w:t>
      </w:r>
      <w:r w:rsidRPr="004B4855">
        <w:rPr>
          <w:rFonts w:ascii="Times New Roman" w:hAnsi="Times New Roman"/>
          <w:color w:val="auto"/>
          <w:sz w:val="28"/>
          <w:szCs w:val="28"/>
          <w:lang w:val="en-US"/>
        </w:rPr>
        <w:t>q</w:t>
      </w:r>
      <w:r w:rsidRPr="004B4855">
        <w:rPr>
          <w:rFonts w:ascii="Times New Roman" w:hAnsi="Times New Roman"/>
          <w:color w:val="auto"/>
          <w:sz w:val="28"/>
          <w:szCs w:val="28"/>
          <w:vertAlign w:val="superscript"/>
        </w:rPr>
        <w:t>.</w:t>
      </w:r>
      <w:r w:rsidRPr="004B4855">
        <w:rPr>
          <w:rFonts w:ascii="Times New Roman" w:hAnsi="Times New Roman"/>
          <w:color w:val="auto"/>
          <w:sz w:val="28"/>
          <w:szCs w:val="28"/>
          <w:lang w:val="en-US"/>
        </w:rPr>
        <w:t>t</w:t>
      </w:r>
      <w:r w:rsidRPr="004B4855">
        <w:rPr>
          <w:rFonts w:ascii="Times New Roman" w:hAnsi="Times New Roman"/>
          <w:color w:val="auto"/>
          <w:sz w:val="28"/>
          <w:szCs w:val="28"/>
          <w:vertAlign w:val="subscript"/>
          <w:lang w:val="en-US"/>
        </w:rPr>
        <w:t>s</w:t>
      </w:r>
      <w:r w:rsidRPr="004B4855">
        <w:rPr>
          <w:rFonts w:ascii="Times New Roman" w:hAnsi="Times New Roman"/>
          <w:color w:val="auto"/>
          <w:sz w:val="28"/>
          <w:szCs w:val="28"/>
        </w:rPr>
        <w:t>.</w:t>
      </w:r>
    </w:p>
    <w:p w:rsidR="00DC0A9F" w:rsidRPr="004B4855" w:rsidRDefault="00DC0A9F" w:rsidP="00AF05C0">
      <w:pPr>
        <w:pStyle w:val="ArNar"/>
        <w:rPr>
          <w:rFonts w:ascii="Times New Roman" w:hAnsi="Times New Roman"/>
          <w:color w:val="auto"/>
          <w:sz w:val="28"/>
          <w:szCs w:val="28"/>
        </w:rPr>
      </w:pPr>
      <w:r w:rsidRPr="004B4855">
        <w:rPr>
          <w:rFonts w:ascii="Times New Roman" w:hAnsi="Times New Roman"/>
          <w:color w:val="auto"/>
          <w:sz w:val="28"/>
          <w:szCs w:val="28"/>
        </w:rPr>
        <w:t>Расстояние, на котором будет наблюдаться импульс теплового потока равный 120 кДж/м</w:t>
      </w:r>
      <w:r w:rsidRPr="004B4855">
        <w:rPr>
          <w:rFonts w:ascii="Times New Roman" w:hAnsi="Times New Roman"/>
          <w:color w:val="auto"/>
          <w:sz w:val="28"/>
          <w:szCs w:val="28"/>
          <w:vertAlign w:val="superscript"/>
        </w:rPr>
        <w:t>2</w:t>
      </w:r>
      <w:r w:rsidRPr="004B4855">
        <w:rPr>
          <w:rFonts w:ascii="Times New Roman" w:hAnsi="Times New Roman"/>
          <w:color w:val="auto"/>
          <w:sz w:val="28"/>
          <w:szCs w:val="28"/>
        </w:rPr>
        <w:t xml:space="preserve">, составляет </w:t>
      </w:r>
      <w:smartTag w:uri="urn:schemas-microsoft-com:office:smarttags" w:element="metricconverter">
        <w:smartTagPr>
          <w:attr w:name="ProductID" w:val="161 м"/>
        </w:smartTagPr>
        <w:r w:rsidRPr="004B4855">
          <w:rPr>
            <w:rFonts w:ascii="Times New Roman" w:hAnsi="Times New Roman"/>
            <w:color w:val="auto"/>
            <w:sz w:val="28"/>
            <w:szCs w:val="28"/>
          </w:rPr>
          <w:t>161 м</w:t>
        </w:r>
      </w:smartTag>
      <w:r w:rsidRPr="004B4855">
        <w:rPr>
          <w:rFonts w:ascii="Times New Roman" w:hAnsi="Times New Roman"/>
          <w:color w:val="auto"/>
          <w:sz w:val="28"/>
          <w:szCs w:val="28"/>
        </w:rPr>
        <w:t>.</w:t>
      </w:r>
    </w:p>
    <w:p w:rsidR="00DC0A9F" w:rsidRPr="004B4855" w:rsidRDefault="00DC0A9F" w:rsidP="00AF05C0">
      <w:pPr>
        <w:pStyle w:val="ArNar"/>
        <w:rPr>
          <w:rFonts w:ascii="Times New Roman" w:hAnsi="Times New Roman"/>
          <w:color w:val="auto"/>
          <w:sz w:val="28"/>
          <w:szCs w:val="28"/>
        </w:rPr>
      </w:pPr>
      <w:r w:rsidRPr="004B4855">
        <w:rPr>
          <w:rFonts w:ascii="Times New Roman" w:hAnsi="Times New Roman"/>
          <w:color w:val="auto"/>
          <w:sz w:val="28"/>
          <w:szCs w:val="28"/>
        </w:rPr>
        <w:t>Проектируемая территория не попадает в зону действия поражающих факторов при возникновении аварии на автодороге, связанной с воспламенением проливов пропана из автоцистерны с образованием «огненного шара».</w:t>
      </w:r>
    </w:p>
    <w:p w:rsidR="00DC0A9F" w:rsidRPr="004B4855" w:rsidRDefault="00DC0A9F" w:rsidP="00331D5D">
      <w:pPr>
        <w:pStyle w:val="28"/>
        <w:numPr>
          <w:ilvl w:val="1"/>
          <w:numId w:val="22"/>
        </w:numPr>
        <w:spacing w:before="120" w:after="120"/>
        <w:rPr>
          <w:rFonts w:ascii="Times New Roman" w:hAnsi="Times New Roman"/>
          <w:snapToGrid w:val="0"/>
          <w:color w:val="auto"/>
          <w:sz w:val="28"/>
          <w:szCs w:val="28"/>
        </w:rPr>
      </w:pPr>
      <w:r w:rsidRPr="004B4855">
        <w:rPr>
          <w:rFonts w:ascii="Times New Roman" w:hAnsi="Times New Roman"/>
          <w:snapToGrid w:val="0"/>
          <w:color w:val="auto"/>
          <w:sz w:val="28"/>
          <w:szCs w:val="28"/>
        </w:rPr>
        <w:t>Сценарий развития аварии, связанной с воспламенением проливов бензина на автомобильном транспорте</w:t>
      </w:r>
    </w:p>
    <w:p w:rsidR="00DC0A9F" w:rsidRPr="004B4855" w:rsidRDefault="00DC0A9F" w:rsidP="00AF05C0">
      <w:pPr>
        <w:pStyle w:val="ArNar"/>
        <w:rPr>
          <w:rFonts w:ascii="Times New Roman" w:hAnsi="Times New Roman"/>
          <w:color w:val="auto"/>
          <w:sz w:val="28"/>
          <w:szCs w:val="28"/>
        </w:rPr>
      </w:pPr>
      <w:r w:rsidRPr="004B4855">
        <w:rPr>
          <w:rFonts w:ascii="Times New Roman" w:hAnsi="Times New Roman"/>
          <w:color w:val="auto"/>
          <w:sz w:val="28"/>
          <w:szCs w:val="28"/>
        </w:rPr>
        <w:t>Возникновение аварии данного типа возможно при нарушении герметичности автомобильной цистерны с топливом (в результате ДТП). Над поверхностью разлития образуется облако паров бензина. Воспламенение паров и дальнейшее горение топлива возможно при наличии источника зажигания. Такими источниками могут быть: замыкание электропроводки автомобиля, разряд статического электричества, образование искры от удара металлических предметов и т.д.</w:t>
      </w:r>
    </w:p>
    <w:p w:rsidR="00DC0A9F" w:rsidRPr="004B4855" w:rsidRDefault="00DC0A9F" w:rsidP="00AF05C0">
      <w:pPr>
        <w:pStyle w:val="affd"/>
        <w:ind w:firstLine="437"/>
        <w:rPr>
          <w:rFonts w:ascii="Times New Roman" w:hAnsi="Times New Roman"/>
          <w:sz w:val="28"/>
          <w:szCs w:val="28"/>
        </w:rPr>
      </w:pPr>
      <w:r w:rsidRPr="004B4855">
        <w:rPr>
          <w:rFonts w:ascii="Times New Roman" w:hAnsi="Times New Roman"/>
          <w:sz w:val="28"/>
          <w:szCs w:val="28"/>
        </w:rPr>
        <w:t>Исходные данные:</w:t>
      </w:r>
    </w:p>
    <w:p w:rsidR="00DC0A9F" w:rsidRPr="004B4855" w:rsidRDefault="00DC0A9F" w:rsidP="00AF05C0">
      <w:pPr>
        <w:pStyle w:val="affb"/>
        <w:tabs>
          <w:tab w:val="num" w:pos="1069"/>
          <w:tab w:val="left" w:pos="6120"/>
        </w:tabs>
        <w:spacing w:after="20"/>
        <w:ind w:left="6120" w:hanging="5411"/>
        <w:rPr>
          <w:rFonts w:ascii="Times New Roman" w:hAnsi="Times New Roman"/>
          <w:color w:val="auto"/>
          <w:sz w:val="28"/>
          <w:szCs w:val="28"/>
        </w:rPr>
      </w:pPr>
      <w:r w:rsidRPr="004B4855">
        <w:rPr>
          <w:rFonts w:ascii="Times New Roman" w:hAnsi="Times New Roman"/>
          <w:color w:val="auto"/>
          <w:sz w:val="28"/>
          <w:szCs w:val="28"/>
        </w:rPr>
        <w:t>- количество разлившегося при аварии бензина</w:t>
      </w:r>
      <w:r w:rsidRPr="004B4855">
        <w:rPr>
          <w:rFonts w:ascii="Times New Roman" w:hAnsi="Times New Roman"/>
          <w:color w:val="auto"/>
          <w:sz w:val="28"/>
          <w:szCs w:val="28"/>
        </w:rPr>
        <w:tab/>
      </w:r>
      <w:r w:rsidRPr="004B4855">
        <w:rPr>
          <w:rFonts w:ascii="Times New Roman" w:hAnsi="Times New Roman"/>
          <w:color w:val="auto"/>
          <w:sz w:val="28"/>
          <w:szCs w:val="28"/>
          <w:lang w:val="en-US"/>
        </w:rPr>
        <w:t>V</w:t>
      </w:r>
      <w:r w:rsidRPr="004B4855">
        <w:rPr>
          <w:rFonts w:ascii="Times New Roman" w:hAnsi="Times New Roman"/>
          <w:color w:val="auto"/>
          <w:sz w:val="28"/>
          <w:szCs w:val="28"/>
        </w:rPr>
        <w:t xml:space="preserve"> = </w:t>
      </w:r>
      <w:smartTag w:uri="urn:schemas-microsoft-com:office:smarttags" w:element="metricconverter">
        <w:smartTagPr>
          <w:attr w:name="ProductID" w:val="8,55 м3"/>
        </w:smartTagPr>
        <w:r w:rsidRPr="004B4855">
          <w:rPr>
            <w:rFonts w:ascii="Times New Roman" w:hAnsi="Times New Roman"/>
            <w:color w:val="auto"/>
            <w:sz w:val="28"/>
            <w:szCs w:val="28"/>
          </w:rPr>
          <w:t>8,55 м</w:t>
        </w:r>
        <w:r w:rsidRPr="004B4855">
          <w:rPr>
            <w:rFonts w:ascii="Times New Roman" w:hAnsi="Times New Roman"/>
            <w:color w:val="auto"/>
            <w:sz w:val="28"/>
            <w:szCs w:val="28"/>
            <w:vertAlign w:val="superscript"/>
          </w:rPr>
          <w:t>3</w:t>
        </w:r>
      </w:smartTag>
      <w:r w:rsidRPr="004B4855">
        <w:rPr>
          <w:rFonts w:ascii="Times New Roman" w:hAnsi="Times New Roman"/>
          <w:color w:val="auto"/>
          <w:sz w:val="28"/>
          <w:szCs w:val="28"/>
        </w:rPr>
        <w:t xml:space="preserve"> (95 % от объема цистерны);</w:t>
      </w:r>
    </w:p>
    <w:p w:rsidR="00DC0A9F" w:rsidRPr="004B4855" w:rsidRDefault="00DC0A9F" w:rsidP="00AF05C0">
      <w:pPr>
        <w:pStyle w:val="affb"/>
        <w:tabs>
          <w:tab w:val="left" w:pos="993"/>
          <w:tab w:val="num" w:pos="1069"/>
          <w:tab w:val="left" w:pos="6096"/>
        </w:tabs>
        <w:spacing w:after="20"/>
        <w:ind w:left="1069" w:hanging="360"/>
        <w:rPr>
          <w:rFonts w:ascii="Times New Roman" w:hAnsi="Times New Roman"/>
          <w:color w:val="auto"/>
          <w:sz w:val="28"/>
          <w:szCs w:val="28"/>
        </w:rPr>
      </w:pPr>
      <w:r w:rsidRPr="004B4855">
        <w:rPr>
          <w:rFonts w:ascii="Times New Roman" w:hAnsi="Times New Roman"/>
          <w:color w:val="auto"/>
          <w:sz w:val="28"/>
          <w:szCs w:val="28"/>
        </w:rPr>
        <w:t>- площадь пролива</w:t>
      </w:r>
      <w:r w:rsidRPr="004B4855">
        <w:rPr>
          <w:rFonts w:ascii="Times New Roman" w:hAnsi="Times New Roman"/>
          <w:color w:val="auto"/>
          <w:sz w:val="28"/>
          <w:szCs w:val="28"/>
        </w:rPr>
        <w:tab/>
      </w:r>
      <w:r w:rsidRPr="004B4855">
        <w:rPr>
          <w:rFonts w:ascii="Times New Roman" w:hAnsi="Times New Roman"/>
          <w:color w:val="auto"/>
          <w:sz w:val="28"/>
          <w:szCs w:val="28"/>
          <w:lang w:val="en-US"/>
        </w:rPr>
        <w:t>S</w:t>
      </w:r>
      <w:r w:rsidRPr="004B4855">
        <w:rPr>
          <w:rFonts w:ascii="Times New Roman" w:hAnsi="Times New Roman"/>
          <w:color w:val="auto"/>
          <w:sz w:val="28"/>
          <w:szCs w:val="28"/>
        </w:rPr>
        <w:t xml:space="preserve"> = </w:t>
      </w:r>
      <w:smartTag w:uri="urn:schemas-microsoft-com:office:smarttags" w:element="metricconverter">
        <w:smartTagPr>
          <w:attr w:name="ProductID" w:val="171,0 м2"/>
        </w:smartTagPr>
        <w:r w:rsidRPr="004B4855">
          <w:rPr>
            <w:rFonts w:ascii="Times New Roman" w:hAnsi="Times New Roman"/>
            <w:color w:val="auto"/>
            <w:sz w:val="28"/>
            <w:szCs w:val="28"/>
          </w:rPr>
          <w:t>171,0 м</w:t>
        </w:r>
        <w:r w:rsidRPr="004B4855">
          <w:rPr>
            <w:rFonts w:ascii="Times New Roman" w:hAnsi="Times New Roman"/>
            <w:color w:val="auto"/>
            <w:sz w:val="28"/>
            <w:szCs w:val="28"/>
            <w:vertAlign w:val="superscript"/>
          </w:rPr>
          <w:t>2</w:t>
        </w:r>
      </w:smartTag>
      <w:r w:rsidRPr="004B4855">
        <w:rPr>
          <w:rFonts w:ascii="Times New Roman" w:hAnsi="Times New Roman"/>
          <w:color w:val="auto"/>
          <w:sz w:val="28"/>
          <w:szCs w:val="28"/>
        </w:rPr>
        <w:t>.</w:t>
      </w:r>
    </w:p>
    <w:p w:rsidR="00DC0A9F" w:rsidRPr="004B4855" w:rsidRDefault="00DC0A9F" w:rsidP="00AF05C0">
      <w:pPr>
        <w:pStyle w:val="affd"/>
        <w:ind w:firstLine="437"/>
        <w:rPr>
          <w:rFonts w:ascii="Times New Roman" w:hAnsi="Times New Roman"/>
          <w:sz w:val="28"/>
          <w:szCs w:val="28"/>
        </w:rPr>
      </w:pPr>
      <w:r w:rsidRPr="004B4855">
        <w:rPr>
          <w:rFonts w:ascii="Times New Roman" w:hAnsi="Times New Roman"/>
          <w:sz w:val="28"/>
          <w:szCs w:val="28"/>
        </w:rPr>
        <w:t>Порядок оценки последствий аварии.</w:t>
      </w:r>
    </w:p>
    <w:p w:rsidR="00DC0A9F" w:rsidRPr="004B4855" w:rsidRDefault="00DC0A9F" w:rsidP="00AF05C0">
      <w:pPr>
        <w:pStyle w:val="ArNar"/>
        <w:tabs>
          <w:tab w:val="left" w:pos="1134"/>
        </w:tabs>
        <w:rPr>
          <w:rFonts w:ascii="Times New Roman" w:hAnsi="Times New Roman"/>
          <w:color w:val="auto"/>
          <w:sz w:val="28"/>
          <w:szCs w:val="28"/>
        </w:rPr>
      </w:pPr>
      <w:r w:rsidRPr="004B4855">
        <w:rPr>
          <w:rFonts w:ascii="Times New Roman" w:hAnsi="Times New Roman"/>
          <w:color w:val="auto"/>
          <w:sz w:val="28"/>
          <w:szCs w:val="28"/>
        </w:rPr>
        <w:lastRenderedPageBreak/>
        <w:t>Определим, на каком расстоянии от геометрического центра пролива может произойти поражение людей тепловым потоком. Болевые ощущения у людей от тепловой радиации возникают при интенсивности теплового воздействия 1,4 кВт/м</w:t>
      </w:r>
      <w:r w:rsidRPr="004B4855">
        <w:rPr>
          <w:rFonts w:ascii="Times New Roman" w:hAnsi="Times New Roman"/>
          <w:color w:val="auto"/>
          <w:sz w:val="28"/>
          <w:szCs w:val="28"/>
          <w:vertAlign w:val="superscript"/>
        </w:rPr>
        <w:t>2</w:t>
      </w:r>
      <w:r w:rsidRPr="004B4855">
        <w:rPr>
          <w:rFonts w:ascii="Times New Roman" w:hAnsi="Times New Roman"/>
          <w:color w:val="auto"/>
          <w:sz w:val="28"/>
          <w:szCs w:val="28"/>
        </w:rPr>
        <w:t xml:space="preserve"> и более.</w:t>
      </w:r>
    </w:p>
    <w:p w:rsidR="00DC0A9F" w:rsidRPr="004B4855" w:rsidRDefault="00DC0A9F" w:rsidP="00AF05C0">
      <w:pPr>
        <w:pStyle w:val="ArNar"/>
        <w:tabs>
          <w:tab w:val="left" w:pos="1134"/>
        </w:tabs>
        <w:rPr>
          <w:rFonts w:ascii="Times New Roman" w:hAnsi="Times New Roman"/>
          <w:color w:val="auto"/>
          <w:sz w:val="28"/>
          <w:szCs w:val="28"/>
        </w:rPr>
      </w:pPr>
      <w:r w:rsidRPr="004B4855">
        <w:rPr>
          <w:rFonts w:ascii="Times New Roman" w:hAnsi="Times New Roman"/>
          <w:color w:val="auto"/>
          <w:sz w:val="28"/>
          <w:szCs w:val="28"/>
        </w:rPr>
        <w:t>Расчеты выполняются аналогично расчетам по сценарию 1.</w:t>
      </w:r>
    </w:p>
    <w:p w:rsidR="00DC0A9F" w:rsidRPr="004B4855" w:rsidRDefault="00DC0A9F" w:rsidP="00AF05C0">
      <w:pPr>
        <w:pStyle w:val="ArNar"/>
        <w:tabs>
          <w:tab w:val="left" w:pos="1134"/>
        </w:tabs>
        <w:rPr>
          <w:rFonts w:ascii="Times New Roman" w:hAnsi="Times New Roman"/>
          <w:color w:val="auto"/>
          <w:sz w:val="28"/>
          <w:szCs w:val="28"/>
        </w:rPr>
      </w:pPr>
      <w:r w:rsidRPr="004B4855">
        <w:rPr>
          <w:rFonts w:ascii="Times New Roman" w:hAnsi="Times New Roman"/>
          <w:color w:val="auto"/>
          <w:sz w:val="28"/>
          <w:szCs w:val="28"/>
        </w:rPr>
        <w:t>Расстояние, на котором будет наблюдаться тепловой поток интенсивностью 1,4 кВт/м</w:t>
      </w:r>
      <w:r w:rsidRPr="004B4855">
        <w:rPr>
          <w:rFonts w:ascii="Times New Roman" w:hAnsi="Times New Roman"/>
          <w:color w:val="auto"/>
          <w:sz w:val="28"/>
          <w:szCs w:val="28"/>
          <w:vertAlign w:val="superscript"/>
        </w:rPr>
        <w:t>2</w:t>
      </w:r>
      <w:r w:rsidRPr="004B4855">
        <w:rPr>
          <w:rFonts w:ascii="Times New Roman" w:hAnsi="Times New Roman"/>
          <w:color w:val="auto"/>
          <w:sz w:val="28"/>
          <w:szCs w:val="28"/>
        </w:rPr>
        <w:t xml:space="preserve">, составляет </w:t>
      </w:r>
      <w:smartTag w:uri="urn:schemas-microsoft-com:office:smarttags" w:element="metricconverter">
        <w:smartTagPr>
          <w:attr w:name="ProductID" w:val="62 м"/>
        </w:smartTagPr>
        <w:r w:rsidRPr="004B4855">
          <w:rPr>
            <w:rFonts w:ascii="Times New Roman" w:hAnsi="Times New Roman"/>
            <w:color w:val="auto"/>
            <w:sz w:val="28"/>
            <w:szCs w:val="28"/>
          </w:rPr>
          <w:t>62 м</w:t>
        </w:r>
      </w:smartTag>
      <w:r w:rsidRPr="004B4855">
        <w:rPr>
          <w:rFonts w:ascii="Times New Roman" w:hAnsi="Times New Roman"/>
          <w:color w:val="auto"/>
          <w:sz w:val="28"/>
          <w:szCs w:val="28"/>
        </w:rPr>
        <w:t>.</w:t>
      </w:r>
    </w:p>
    <w:p w:rsidR="00DC0A9F" w:rsidRPr="004B4855" w:rsidRDefault="00DC0A9F" w:rsidP="00AF05C0">
      <w:pPr>
        <w:pStyle w:val="ArNar"/>
        <w:tabs>
          <w:tab w:val="left" w:pos="1134"/>
        </w:tabs>
        <w:rPr>
          <w:rFonts w:ascii="Times New Roman" w:hAnsi="Times New Roman"/>
          <w:color w:val="auto"/>
          <w:sz w:val="28"/>
          <w:szCs w:val="28"/>
        </w:rPr>
      </w:pPr>
      <w:r w:rsidRPr="004B4855">
        <w:rPr>
          <w:rFonts w:ascii="Times New Roman" w:hAnsi="Times New Roman"/>
          <w:color w:val="auto"/>
          <w:sz w:val="28"/>
          <w:szCs w:val="28"/>
        </w:rPr>
        <w:t>Проектируемая территория не попадает в зону действия поражающих факторов при возникновении аварии на автотранспорте, связанной с воспламенением проливов бензина из автоцистерны.</w:t>
      </w:r>
    </w:p>
    <w:p w:rsidR="00DC0A9F" w:rsidRPr="004B4855" w:rsidRDefault="00DC0A9F" w:rsidP="00AF05C0">
      <w:pPr>
        <w:pStyle w:val="28"/>
        <w:numPr>
          <w:ilvl w:val="1"/>
          <w:numId w:val="22"/>
        </w:numPr>
        <w:tabs>
          <w:tab w:val="clear" w:pos="1440"/>
          <w:tab w:val="num" w:pos="1080"/>
        </w:tabs>
        <w:spacing w:before="120" w:after="120"/>
        <w:ind w:left="1080"/>
        <w:rPr>
          <w:rFonts w:ascii="Times New Roman" w:hAnsi="Times New Roman"/>
          <w:snapToGrid w:val="0"/>
          <w:color w:val="auto"/>
          <w:sz w:val="28"/>
          <w:szCs w:val="28"/>
        </w:rPr>
      </w:pPr>
      <w:r w:rsidRPr="004B4855">
        <w:rPr>
          <w:rFonts w:ascii="Times New Roman" w:hAnsi="Times New Roman"/>
          <w:snapToGrid w:val="0"/>
          <w:color w:val="auto"/>
          <w:sz w:val="28"/>
          <w:szCs w:val="28"/>
        </w:rPr>
        <w:t>Сценарий развития аварии, связанной с воспламенением топливно-воздушной смеси с образованием избыточного давления на автомобильном транспорте</w:t>
      </w:r>
    </w:p>
    <w:p w:rsidR="00DC0A9F" w:rsidRPr="004B4855" w:rsidRDefault="00DC0A9F" w:rsidP="00AF05C0">
      <w:pPr>
        <w:pStyle w:val="ArNar"/>
        <w:rPr>
          <w:rFonts w:ascii="Times New Roman" w:hAnsi="Times New Roman"/>
          <w:color w:val="auto"/>
          <w:sz w:val="28"/>
          <w:szCs w:val="28"/>
        </w:rPr>
      </w:pPr>
      <w:r w:rsidRPr="004B4855">
        <w:rPr>
          <w:rFonts w:ascii="Times New Roman" w:hAnsi="Times New Roman"/>
          <w:color w:val="auto"/>
          <w:sz w:val="28"/>
          <w:szCs w:val="28"/>
        </w:rPr>
        <w:t>Возникновение аварии данного типа возможно при нарушении герметичности автомобильной цистерны с бензином (в результате ДТП). Происходит выброс топлива в окружающую среду с последующим образованием топливно-воздушной смеси. Воспламенение, образовавшейся топливно-воздушной смеси с образованием избыточного давления возможно при наличии источника зажигания. Такими источниками могут быть: замыкание электропроводки автомобиля, разряд статического электричества, образование искры от удара металлических предметов и т.д.</w:t>
      </w:r>
    </w:p>
    <w:p w:rsidR="00DC0A9F" w:rsidRPr="004B4855" w:rsidRDefault="00DC0A9F" w:rsidP="00AF05C0">
      <w:pPr>
        <w:pStyle w:val="affd"/>
        <w:ind w:firstLine="437"/>
        <w:rPr>
          <w:rFonts w:ascii="Times New Roman" w:hAnsi="Times New Roman"/>
          <w:sz w:val="28"/>
          <w:szCs w:val="28"/>
        </w:rPr>
      </w:pPr>
      <w:r w:rsidRPr="004B4855">
        <w:rPr>
          <w:rFonts w:ascii="Times New Roman" w:hAnsi="Times New Roman"/>
          <w:sz w:val="28"/>
          <w:szCs w:val="28"/>
        </w:rPr>
        <w:t>Исходные данные:</w:t>
      </w:r>
    </w:p>
    <w:p w:rsidR="00DC0A9F" w:rsidRPr="004B4855" w:rsidRDefault="00DC0A9F" w:rsidP="00AF05C0">
      <w:pPr>
        <w:pStyle w:val="affb"/>
        <w:tabs>
          <w:tab w:val="num" w:pos="1069"/>
          <w:tab w:val="num" w:pos="1620"/>
          <w:tab w:val="left" w:pos="1800"/>
        </w:tabs>
        <w:spacing w:after="20"/>
        <w:ind w:firstLine="709"/>
        <w:rPr>
          <w:rFonts w:ascii="Times New Roman" w:hAnsi="Times New Roman"/>
          <w:color w:val="auto"/>
          <w:sz w:val="28"/>
          <w:szCs w:val="28"/>
        </w:rPr>
      </w:pPr>
      <w:r w:rsidRPr="004B4855">
        <w:rPr>
          <w:rFonts w:ascii="Times New Roman" w:hAnsi="Times New Roman"/>
          <w:color w:val="auto"/>
          <w:sz w:val="28"/>
          <w:szCs w:val="28"/>
        </w:rPr>
        <w:t>- количество разлившегося при аварии бензина</w:t>
      </w:r>
      <w:r w:rsidRPr="004B4855">
        <w:rPr>
          <w:rFonts w:ascii="Times New Roman" w:hAnsi="Times New Roman"/>
          <w:color w:val="auto"/>
          <w:sz w:val="28"/>
          <w:szCs w:val="28"/>
        </w:rPr>
        <w:tab/>
      </w:r>
      <w:r w:rsidRPr="004B4855">
        <w:rPr>
          <w:rFonts w:ascii="Times New Roman" w:hAnsi="Times New Roman"/>
          <w:color w:val="auto"/>
          <w:sz w:val="28"/>
          <w:szCs w:val="28"/>
          <w:lang w:val="en-US"/>
        </w:rPr>
        <w:t>V</w:t>
      </w:r>
      <w:r w:rsidRPr="004B4855">
        <w:rPr>
          <w:rFonts w:ascii="Times New Roman" w:hAnsi="Times New Roman"/>
          <w:color w:val="auto"/>
          <w:sz w:val="28"/>
          <w:szCs w:val="28"/>
        </w:rPr>
        <w:t xml:space="preserve"> = </w:t>
      </w:r>
      <w:smartTag w:uri="urn:schemas-microsoft-com:office:smarttags" w:element="metricconverter">
        <w:smartTagPr>
          <w:attr w:name="ProductID" w:val="8,55 м3"/>
        </w:smartTagPr>
        <w:r w:rsidRPr="004B4855">
          <w:rPr>
            <w:rFonts w:ascii="Times New Roman" w:hAnsi="Times New Roman"/>
            <w:color w:val="auto"/>
            <w:sz w:val="28"/>
            <w:szCs w:val="28"/>
          </w:rPr>
          <w:t>8,55 м</w:t>
        </w:r>
        <w:r w:rsidRPr="004B4855">
          <w:rPr>
            <w:rFonts w:ascii="Times New Roman" w:hAnsi="Times New Roman"/>
            <w:color w:val="auto"/>
            <w:sz w:val="28"/>
            <w:szCs w:val="28"/>
            <w:vertAlign w:val="superscript"/>
          </w:rPr>
          <w:t>3</w:t>
        </w:r>
      </w:smartTag>
      <w:r w:rsidRPr="004B4855">
        <w:rPr>
          <w:rFonts w:ascii="Times New Roman" w:hAnsi="Times New Roman"/>
          <w:color w:val="auto"/>
          <w:sz w:val="28"/>
          <w:szCs w:val="28"/>
        </w:rPr>
        <w:t xml:space="preserve"> (95 % от объема цистерны);</w:t>
      </w:r>
    </w:p>
    <w:p w:rsidR="00DC0A9F" w:rsidRPr="004B4855" w:rsidRDefault="00DC0A9F" w:rsidP="00AF05C0">
      <w:pPr>
        <w:pStyle w:val="affb"/>
        <w:tabs>
          <w:tab w:val="left" w:pos="993"/>
          <w:tab w:val="num" w:pos="1069"/>
          <w:tab w:val="left" w:pos="6096"/>
        </w:tabs>
        <w:spacing w:after="20"/>
        <w:ind w:left="1069" w:hanging="360"/>
        <w:rPr>
          <w:rFonts w:ascii="Times New Roman" w:hAnsi="Times New Roman"/>
          <w:color w:val="auto"/>
          <w:sz w:val="28"/>
          <w:szCs w:val="28"/>
        </w:rPr>
      </w:pPr>
      <w:r w:rsidRPr="004B4855">
        <w:rPr>
          <w:rFonts w:ascii="Times New Roman" w:hAnsi="Times New Roman"/>
          <w:color w:val="auto"/>
          <w:sz w:val="28"/>
          <w:szCs w:val="28"/>
        </w:rPr>
        <w:t>- молярная масса бензина</w:t>
      </w:r>
      <w:r w:rsidRPr="004B4855">
        <w:rPr>
          <w:rFonts w:ascii="Times New Roman" w:hAnsi="Times New Roman"/>
          <w:color w:val="auto"/>
          <w:sz w:val="28"/>
          <w:szCs w:val="28"/>
        </w:rPr>
        <w:tab/>
        <w:t>М = 94,0 кг/кмоль;</w:t>
      </w:r>
    </w:p>
    <w:p w:rsidR="00DC0A9F" w:rsidRPr="004B4855" w:rsidRDefault="00DC0A9F" w:rsidP="00AF05C0">
      <w:pPr>
        <w:pStyle w:val="affb"/>
        <w:tabs>
          <w:tab w:val="left" w:pos="993"/>
          <w:tab w:val="num" w:pos="1069"/>
          <w:tab w:val="left" w:pos="6096"/>
        </w:tabs>
        <w:spacing w:after="20"/>
        <w:ind w:left="1069" w:hanging="360"/>
        <w:rPr>
          <w:rFonts w:ascii="Times New Roman" w:hAnsi="Times New Roman"/>
          <w:color w:val="auto"/>
          <w:sz w:val="28"/>
          <w:szCs w:val="28"/>
        </w:rPr>
      </w:pPr>
      <w:r w:rsidRPr="004B4855">
        <w:rPr>
          <w:rFonts w:ascii="Times New Roman" w:hAnsi="Times New Roman"/>
          <w:color w:val="auto"/>
          <w:sz w:val="28"/>
          <w:szCs w:val="28"/>
        </w:rPr>
        <w:t>- время испарения</w:t>
      </w:r>
      <w:r w:rsidRPr="004B4855">
        <w:rPr>
          <w:rFonts w:ascii="Times New Roman" w:hAnsi="Times New Roman"/>
          <w:color w:val="auto"/>
          <w:sz w:val="28"/>
          <w:szCs w:val="28"/>
        </w:rPr>
        <w:tab/>
        <w:t>Т = 60 мин.</w:t>
      </w:r>
    </w:p>
    <w:p w:rsidR="00DC0A9F" w:rsidRPr="004B4855" w:rsidRDefault="00DC0A9F" w:rsidP="00AF05C0">
      <w:pPr>
        <w:pStyle w:val="affd"/>
        <w:ind w:firstLine="437"/>
        <w:rPr>
          <w:rFonts w:ascii="Times New Roman" w:hAnsi="Times New Roman"/>
          <w:sz w:val="28"/>
          <w:szCs w:val="28"/>
        </w:rPr>
      </w:pPr>
      <w:r w:rsidRPr="004B4855">
        <w:rPr>
          <w:rFonts w:ascii="Times New Roman" w:hAnsi="Times New Roman"/>
          <w:sz w:val="28"/>
          <w:szCs w:val="28"/>
        </w:rPr>
        <w:t>Порядок оценки последствий аварии.</w:t>
      </w:r>
    </w:p>
    <w:p w:rsidR="00DC0A9F" w:rsidRPr="004B4855" w:rsidRDefault="00DC0A9F" w:rsidP="00AF05C0">
      <w:pPr>
        <w:pStyle w:val="ArNar"/>
        <w:tabs>
          <w:tab w:val="left" w:pos="1134"/>
        </w:tabs>
        <w:rPr>
          <w:rFonts w:ascii="Times New Roman" w:hAnsi="Times New Roman"/>
          <w:color w:val="auto"/>
          <w:sz w:val="28"/>
          <w:szCs w:val="28"/>
        </w:rPr>
      </w:pPr>
      <w:r w:rsidRPr="004B4855">
        <w:rPr>
          <w:rFonts w:ascii="Times New Roman" w:hAnsi="Times New Roman"/>
          <w:color w:val="auto"/>
          <w:sz w:val="28"/>
          <w:szCs w:val="28"/>
        </w:rPr>
        <w:t>Определим, на каком расстоянии от геометрического центра пролива могут произойти минимальные повреждения зданий. Для минимального повреждения зданий величина избыточного давления соответствует 3,6 кПа.</w:t>
      </w:r>
    </w:p>
    <w:p w:rsidR="00DC0A9F" w:rsidRPr="004B4855" w:rsidRDefault="00DC0A9F" w:rsidP="00AF05C0">
      <w:pPr>
        <w:pStyle w:val="ArNar"/>
        <w:tabs>
          <w:tab w:val="left" w:pos="1134"/>
        </w:tabs>
        <w:rPr>
          <w:rFonts w:ascii="Times New Roman" w:hAnsi="Times New Roman"/>
          <w:color w:val="auto"/>
          <w:sz w:val="28"/>
          <w:szCs w:val="28"/>
        </w:rPr>
      </w:pPr>
      <w:r w:rsidRPr="004B4855">
        <w:rPr>
          <w:rFonts w:ascii="Times New Roman" w:hAnsi="Times New Roman"/>
          <w:color w:val="auto"/>
          <w:sz w:val="28"/>
          <w:szCs w:val="28"/>
        </w:rPr>
        <w:t>Расчеты выполняются аналогично расчетам по сценарию 2.</w:t>
      </w:r>
    </w:p>
    <w:p w:rsidR="00DC0A9F" w:rsidRPr="004B4855" w:rsidRDefault="00DC0A9F" w:rsidP="00AF05C0">
      <w:pPr>
        <w:pStyle w:val="ArNar"/>
        <w:tabs>
          <w:tab w:val="left" w:pos="1134"/>
        </w:tabs>
        <w:rPr>
          <w:rFonts w:ascii="Times New Roman" w:hAnsi="Times New Roman"/>
          <w:color w:val="auto"/>
          <w:sz w:val="28"/>
          <w:szCs w:val="28"/>
        </w:rPr>
      </w:pPr>
      <w:r w:rsidRPr="004B4855">
        <w:rPr>
          <w:rFonts w:ascii="Times New Roman" w:hAnsi="Times New Roman"/>
          <w:color w:val="auto"/>
          <w:sz w:val="28"/>
          <w:szCs w:val="28"/>
        </w:rPr>
        <w:t xml:space="preserve">Расстояние, на котором будет наблюдаться величина избыточного давления 3,6 кПа, составляет </w:t>
      </w:r>
      <w:smartTag w:uri="urn:schemas-microsoft-com:office:smarttags" w:element="metricconverter">
        <w:smartTagPr>
          <w:attr w:name="ProductID" w:val="77 м"/>
        </w:smartTagPr>
        <w:r w:rsidRPr="004B4855">
          <w:rPr>
            <w:rFonts w:ascii="Times New Roman" w:hAnsi="Times New Roman"/>
            <w:color w:val="auto"/>
            <w:sz w:val="28"/>
            <w:szCs w:val="28"/>
          </w:rPr>
          <w:t>77 м</w:t>
        </w:r>
      </w:smartTag>
      <w:r w:rsidRPr="004B4855">
        <w:rPr>
          <w:rFonts w:ascii="Times New Roman" w:hAnsi="Times New Roman"/>
          <w:color w:val="auto"/>
          <w:sz w:val="28"/>
          <w:szCs w:val="28"/>
        </w:rPr>
        <w:t>.</w:t>
      </w:r>
    </w:p>
    <w:p w:rsidR="00DC0A9F" w:rsidRPr="004B4855" w:rsidRDefault="00DC0A9F" w:rsidP="00AF05C0">
      <w:pPr>
        <w:pStyle w:val="ArNar"/>
        <w:tabs>
          <w:tab w:val="left" w:pos="1134"/>
        </w:tabs>
        <w:rPr>
          <w:rFonts w:ascii="Times New Roman" w:hAnsi="Times New Roman"/>
          <w:color w:val="auto"/>
          <w:sz w:val="28"/>
          <w:szCs w:val="28"/>
        </w:rPr>
      </w:pPr>
      <w:r w:rsidRPr="004B4855">
        <w:rPr>
          <w:rFonts w:ascii="Times New Roman" w:hAnsi="Times New Roman"/>
          <w:color w:val="auto"/>
          <w:sz w:val="28"/>
          <w:szCs w:val="28"/>
        </w:rPr>
        <w:t>Проектируемая территория не попадает в зону поражающих факторов при возникновении аварии на автомобильной дороге, связанной с воспламенением проливов бензина из автоцистерны с образованием избыточного давления.</w:t>
      </w:r>
    </w:p>
    <w:p w:rsidR="00C3267A" w:rsidRDefault="00C3267A" w:rsidP="00DC0A9F">
      <w:pPr>
        <w:pStyle w:val="21"/>
        <w:spacing w:line="360" w:lineRule="auto"/>
        <w:rPr>
          <w:b/>
          <w:i/>
          <w:szCs w:val="28"/>
        </w:rPr>
      </w:pPr>
    </w:p>
    <w:p w:rsidR="00C3267A" w:rsidRPr="00C3267A" w:rsidRDefault="00C3267A" w:rsidP="00C3267A"/>
    <w:p w:rsidR="00DC0A9F" w:rsidRPr="002D4989" w:rsidRDefault="00DC0A9F" w:rsidP="00DC0A9F">
      <w:pPr>
        <w:pStyle w:val="21"/>
        <w:spacing w:line="360" w:lineRule="auto"/>
        <w:rPr>
          <w:szCs w:val="28"/>
        </w:rPr>
      </w:pPr>
      <w:r w:rsidRPr="002D4989">
        <w:rPr>
          <w:b/>
          <w:i/>
          <w:szCs w:val="28"/>
        </w:rPr>
        <w:lastRenderedPageBreak/>
        <w:t>Воздушный транспорт</w:t>
      </w:r>
    </w:p>
    <w:p w:rsidR="00DC0A9F" w:rsidRPr="00E17B40" w:rsidRDefault="00DC0A9F" w:rsidP="00E17B40">
      <w:pPr>
        <w:ind w:firstLine="720"/>
        <w:jc w:val="both"/>
        <w:rPr>
          <w:sz w:val="28"/>
          <w:szCs w:val="28"/>
        </w:rPr>
      </w:pPr>
      <w:r w:rsidRPr="00E17B40">
        <w:rPr>
          <w:sz w:val="28"/>
          <w:szCs w:val="28"/>
        </w:rPr>
        <w:t>Основными причинами аварийности на авиатранспорте являются ошибки в управлении воздушным движением, нарушения экипажами воздушных судов правил безопасности полетов и эксплуатации воздушных судов и других технических средств с выработанным ресурсом эксплуатации.</w:t>
      </w:r>
    </w:p>
    <w:p w:rsidR="00DC0A9F" w:rsidRPr="00E17B40" w:rsidRDefault="00DC0A9F" w:rsidP="00E17B40">
      <w:pPr>
        <w:ind w:firstLine="720"/>
        <w:jc w:val="both"/>
        <w:rPr>
          <w:sz w:val="28"/>
          <w:szCs w:val="28"/>
        </w:rPr>
      </w:pPr>
      <w:r w:rsidRPr="00E17B40">
        <w:rPr>
          <w:sz w:val="28"/>
          <w:szCs w:val="28"/>
        </w:rPr>
        <w:t>При возникновении аварийной ситуации на воздушных судах, следующих по воздушным трассам и местным воздушным линиям, проходящими над городом не исключена, хотя и мало вероятна, возможность их падения на жилые кварталы. В зависимости от типа воздушного судна такое падение может привести к разрушению и повреждению от 5-7 до 10-12 домов. В результате данной катастрофы будет большое количество человеческих жертв (все пассажиры воздушного судна плюс 10 - 15 жителей), отдельные здания получат полные, средние и слабые разрушения. Наибольшее количество погибших среди населения будет, если воздушное судно упадет в ночное время на жилые дома, наименьшее - если воздушное судно упадет в ночное время на территорию промышленных предприятий. Данная ЧС потребует привлечения большого количества сил и средств для ликвидации последствий катастрофы и большим материальных затрат.</w:t>
      </w:r>
    </w:p>
    <w:p w:rsidR="00DC0A9F" w:rsidRPr="00E17B40" w:rsidRDefault="00DC0A9F" w:rsidP="00B769AE">
      <w:pPr>
        <w:pStyle w:val="21"/>
        <w:rPr>
          <w:szCs w:val="28"/>
        </w:rPr>
      </w:pPr>
      <w:r w:rsidRPr="00E17B40">
        <w:rPr>
          <w:szCs w:val="28"/>
        </w:rPr>
        <w:t>Аварии с выбросом радиоактивных веществ, утратой радиоактивных источников</w:t>
      </w:r>
    </w:p>
    <w:p w:rsidR="00DC0A9F" w:rsidRPr="00E17B40" w:rsidRDefault="00DC0A9F" w:rsidP="00E17B40">
      <w:pPr>
        <w:pStyle w:val="23"/>
        <w:spacing w:line="240" w:lineRule="auto"/>
        <w:ind w:firstLine="720"/>
        <w:jc w:val="both"/>
        <w:rPr>
          <w:sz w:val="28"/>
          <w:szCs w:val="28"/>
        </w:rPr>
      </w:pPr>
      <w:r w:rsidRPr="00E17B40">
        <w:rPr>
          <w:sz w:val="28"/>
          <w:szCs w:val="28"/>
        </w:rPr>
        <w:t>Аварии с выбросом радиоактивных веществ (РВ) загрязнение территории области радиоактивными веществами возможны:</w:t>
      </w:r>
    </w:p>
    <w:p w:rsidR="00DC0A9F" w:rsidRPr="00E17B40" w:rsidRDefault="00DC0A9F" w:rsidP="00E17B40">
      <w:pPr>
        <w:pStyle w:val="23"/>
        <w:spacing w:line="240" w:lineRule="auto"/>
        <w:ind w:left="900" w:hanging="180"/>
        <w:jc w:val="both"/>
        <w:rPr>
          <w:sz w:val="28"/>
          <w:szCs w:val="28"/>
        </w:rPr>
      </w:pPr>
      <w:r w:rsidRPr="00E17B40">
        <w:rPr>
          <w:sz w:val="28"/>
          <w:szCs w:val="28"/>
        </w:rPr>
        <w:t>- при авариях во время транспортировки радиоактивных веществ железнодорожным и автомобильным транспортом и нарушении целостности упаковки. При этом возможно местное заражение прилегающей к месту аварии территории перевозимыми радиоактивными веществами и облучение людей находящихся вблизи места аварии;</w:t>
      </w:r>
    </w:p>
    <w:p w:rsidR="00DC0A9F" w:rsidRPr="00E17B40" w:rsidRDefault="00DC0A9F" w:rsidP="00E17B40">
      <w:pPr>
        <w:pStyle w:val="23"/>
        <w:spacing w:line="240" w:lineRule="auto"/>
        <w:ind w:left="900" w:hanging="180"/>
        <w:jc w:val="both"/>
        <w:rPr>
          <w:sz w:val="28"/>
          <w:szCs w:val="28"/>
        </w:rPr>
      </w:pPr>
      <w:r w:rsidRPr="00E17B40">
        <w:rPr>
          <w:sz w:val="28"/>
          <w:szCs w:val="28"/>
        </w:rPr>
        <w:t>- при утрате или несанкционированном захоронении производственных радиоактивных источников, что приведет к местному загрязнению небольшого участка территории и незначительному облучению отдельных людей, контактирующих с данным источником.</w:t>
      </w:r>
    </w:p>
    <w:p w:rsidR="00B769AE" w:rsidRDefault="00DC0A9F" w:rsidP="00B769AE">
      <w:pPr>
        <w:pStyle w:val="21"/>
        <w:rPr>
          <w:szCs w:val="28"/>
        </w:rPr>
      </w:pPr>
      <w:r w:rsidRPr="00E17B40">
        <w:rPr>
          <w:szCs w:val="28"/>
        </w:rPr>
        <w:t xml:space="preserve">Аварии на электроэнергетических системах </w:t>
      </w:r>
    </w:p>
    <w:p w:rsidR="00DC0A9F" w:rsidRPr="00E17B40" w:rsidRDefault="00DC0A9F" w:rsidP="00B769AE">
      <w:pPr>
        <w:pStyle w:val="21"/>
        <w:rPr>
          <w:szCs w:val="28"/>
        </w:rPr>
      </w:pPr>
      <w:r w:rsidRPr="00E17B40">
        <w:rPr>
          <w:szCs w:val="28"/>
        </w:rPr>
        <w:t>и системах жизнеобеспечения</w:t>
      </w:r>
    </w:p>
    <w:p w:rsidR="00DC0A9F" w:rsidRPr="00E17B40" w:rsidRDefault="00DC0A9F" w:rsidP="00E17B40">
      <w:pPr>
        <w:pStyle w:val="ArNar"/>
        <w:rPr>
          <w:rFonts w:ascii="Times New Roman" w:hAnsi="Times New Roman"/>
          <w:color w:val="auto"/>
          <w:sz w:val="28"/>
          <w:szCs w:val="28"/>
        </w:rPr>
      </w:pPr>
      <w:r w:rsidRPr="00E17B40">
        <w:rPr>
          <w:rFonts w:ascii="Times New Roman" w:hAnsi="Times New Roman"/>
          <w:color w:val="auto"/>
          <w:sz w:val="28"/>
          <w:szCs w:val="28"/>
          <w:u w:val="single"/>
        </w:rPr>
        <w:t>Аварии на электроэнергетических системах.</w:t>
      </w:r>
      <w:r w:rsidRPr="00E17B40">
        <w:rPr>
          <w:rFonts w:ascii="Times New Roman" w:hAnsi="Times New Roman"/>
          <w:color w:val="auto"/>
          <w:sz w:val="28"/>
          <w:szCs w:val="28"/>
        </w:rPr>
        <w:t xml:space="preserve"> Сильный порывистый ветер со скоростью 25 м/сек и более приводит к обрыву проводов и разрушению опор ЛЭП-10 и 35 кВ, а со скоростью 33 м/сек и более - ЛЭП-110,220 и 500 кВ, что приводит к ограничениям в электрообеспечении  населенных пунктов вплоть до обесточивания части сельских районов, нарушениям в электрообеспечении железной дороги.</w:t>
      </w:r>
    </w:p>
    <w:p w:rsidR="00DC0A9F" w:rsidRPr="00E17B40" w:rsidRDefault="00DC0A9F" w:rsidP="00E17B40">
      <w:pPr>
        <w:pStyle w:val="ArNar"/>
        <w:rPr>
          <w:rFonts w:ascii="Times New Roman" w:hAnsi="Times New Roman"/>
          <w:color w:val="auto"/>
          <w:sz w:val="28"/>
          <w:szCs w:val="28"/>
        </w:rPr>
      </w:pPr>
      <w:r w:rsidRPr="00E17B40">
        <w:rPr>
          <w:rFonts w:ascii="Times New Roman" w:hAnsi="Times New Roman"/>
          <w:color w:val="auto"/>
          <w:sz w:val="28"/>
          <w:szCs w:val="28"/>
          <w:u w:val="single"/>
        </w:rPr>
        <w:t>Аварии на коммунальных системах жизнеобеспечения</w:t>
      </w:r>
      <w:r w:rsidRPr="00E17B40">
        <w:rPr>
          <w:rFonts w:ascii="Times New Roman" w:hAnsi="Times New Roman"/>
          <w:color w:val="auto"/>
          <w:sz w:val="28"/>
          <w:szCs w:val="28"/>
        </w:rPr>
        <w:t xml:space="preserve"> возможны  по причине:</w:t>
      </w:r>
    </w:p>
    <w:p w:rsidR="00DC0A9F" w:rsidRPr="00E17B40" w:rsidRDefault="00DC0A9F" w:rsidP="00E17B40">
      <w:pPr>
        <w:pStyle w:val="ArNar"/>
        <w:rPr>
          <w:rFonts w:ascii="Times New Roman" w:hAnsi="Times New Roman"/>
          <w:color w:val="auto"/>
          <w:sz w:val="28"/>
          <w:szCs w:val="28"/>
        </w:rPr>
      </w:pPr>
      <w:r w:rsidRPr="00E17B40">
        <w:rPr>
          <w:rFonts w:ascii="Times New Roman" w:hAnsi="Times New Roman"/>
          <w:color w:val="auto"/>
          <w:sz w:val="28"/>
          <w:szCs w:val="28"/>
        </w:rPr>
        <w:lastRenderedPageBreak/>
        <w:t>- износа основного и вспомогательного оборудования теплоисточников более чем на 60 %;</w:t>
      </w:r>
    </w:p>
    <w:p w:rsidR="00DC0A9F" w:rsidRPr="00E17B40" w:rsidRDefault="00DC0A9F" w:rsidP="00E17B40">
      <w:pPr>
        <w:pStyle w:val="ArNar"/>
        <w:rPr>
          <w:rFonts w:ascii="Times New Roman" w:hAnsi="Times New Roman"/>
          <w:color w:val="auto"/>
          <w:sz w:val="28"/>
          <w:szCs w:val="28"/>
        </w:rPr>
      </w:pPr>
      <w:r w:rsidRPr="00E17B40">
        <w:rPr>
          <w:rFonts w:ascii="Times New Roman" w:hAnsi="Times New Roman"/>
          <w:color w:val="auto"/>
          <w:sz w:val="28"/>
          <w:szCs w:val="28"/>
        </w:rPr>
        <w:t>- ветхости тепловых и водопроводных сетей (износ от 60 до 90 %);</w:t>
      </w:r>
    </w:p>
    <w:p w:rsidR="00DC0A9F" w:rsidRPr="00E17B40" w:rsidRDefault="00DC0A9F" w:rsidP="00E17B40">
      <w:pPr>
        <w:pStyle w:val="ArNar"/>
        <w:rPr>
          <w:rFonts w:ascii="Times New Roman" w:hAnsi="Times New Roman"/>
          <w:color w:val="auto"/>
          <w:sz w:val="28"/>
          <w:szCs w:val="28"/>
        </w:rPr>
      </w:pPr>
      <w:r w:rsidRPr="00E17B40">
        <w:rPr>
          <w:rFonts w:ascii="Times New Roman" w:hAnsi="Times New Roman"/>
          <w:color w:val="auto"/>
          <w:sz w:val="28"/>
          <w:szCs w:val="28"/>
        </w:rPr>
        <w:t>- халатности персонала обслуживающего теплоисточники и теплоносители;</w:t>
      </w:r>
    </w:p>
    <w:p w:rsidR="00DC0A9F" w:rsidRPr="00E17B40" w:rsidRDefault="00DC0A9F" w:rsidP="00E17B40">
      <w:pPr>
        <w:pStyle w:val="ArNar"/>
        <w:rPr>
          <w:rFonts w:ascii="Times New Roman" w:hAnsi="Times New Roman"/>
          <w:color w:val="auto"/>
          <w:sz w:val="28"/>
          <w:szCs w:val="28"/>
        </w:rPr>
      </w:pPr>
      <w:r w:rsidRPr="00E17B40">
        <w:rPr>
          <w:rFonts w:ascii="Times New Roman" w:hAnsi="Times New Roman"/>
          <w:color w:val="auto"/>
          <w:sz w:val="28"/>
          <w:szCs w:val="28"/>
        </w:rPr>
        <w:t>- недофинансирования ремонтных работ;</w:t>
      </w:r>
    </w:p>
    <w:p w:rsidR="00DC0A9F" w:rsidRPr="00E17B40" w:rsidRDefault="00DC0A9F" w:rsidP="00E17B40">
      <w:pPr>
        <w:pStyle w:val="ArNar"/>
        <w:rPr>
          <w:rFonts w:ascii="Times New Roman" w:hAnsi="Times New Roman"/>
          <w:color w:val="auto"/>
          <w:sz w:val="28"/>
          <w:szCs w:val="28"/>
        </w:rPr>
      </w:pPr>
      <w:r w:rsidRPr="00E17B40">
        <w:rPr>
          <w:rFonts w:ascii="Times New Roman" w:hAnsi="Times New Roman"/>
          <w:color w:val="auto"/>
          <w:sz w:val="28"/>
          <w:szCs w:val="28"/>
        </w:rPr>
        <w:t>- образования конденсата после слива газа в газгольдеры.</w:t>
      </w:r>
    </w:p>
    <w:p w:rsidR="00DC0A9F" w:rsidRPr="00E17B40" w:rsidRDefault="00DC0A9F" w:rsidP="00E17B40">
      <w:pPr>
        <w:pStyle w:val="ArNar"/>
        <w:rPr>
          <w:rFonts w:ascii="Times New Roman" w:hAnsi="Times New Roman"/>
          <w:color w:val="auto"/>
          <w:sz w:val="28"/>
          <w:szCs w:val="28"/>
        </w:rPr>
      </w:pPr>
      <w:r w:rsidRPr="00E17B40">
        <w:rPr>
          <w:rFonts w:ascii="Times New Roman" w:hAnsi="Times New Roman"/>
          <w:color w:val="auto"/>
          <w:sz w:val="28"/>
          <w:szCs w:val="28"/>
        </w:rPr>
        <w:t>Выход из строя коммунальных систем может привести к следующим последствиям:</w:t>
      </w:r>
    </w:p>
    <w:p w:rsidR="00DC0A9F" w:rsidRPr="00E17B40" w:rsidRDefault="00DC0A9F" w:rsidP="00E17B40">
      <w:pPr>
        <w:pStyle w:val="ArNar"/>
        <w:rPr>
          <w:rFonts w:ascii="Times New Roman" w:hAnsi="Times New Roman"/>
          <w:color w:val="auto"/>
          <w:sz w:val="28"/>
          <w:szCs w:val="28"/>
        </w:rPr>
      </w:pPr>
      <w:r w:rsidRPr="00E17B40">
        <w:rPr>
          <w:rFonts w:ascii="Times New Roman" w:hAnsi="Times New Roman"/>
          <w:color w:val="auto"/>
          <w:sz w:val="28"/>
          <w:szCs w:val="28"/>
        </w:rPr>
        <w:t>- прекращению подачи тепла потребителям и размораживание тепловых сетей;</w:t>
      </w:r>
    </w:p>
    <w:p w:rsidR="00DC0A9F" w:rsidRPr="00E17B40" w:rsidRDefault="00DC0A9F" w:rsidP="00E17B40">
      <w:pPr>
        <w:pStyle w:val="ArNar"/>
        <w:rPr>
          <w:rFonts w:ascii="Times New Roman" w:hAnsi="Times New Roman"/>
          <w:color w:val="auto"/>
          <w:sz w:val="28"/>
          <w:szCs w:val="28"/>
        </w:rPr>
      </w:pPr>
      <w:r w:rsidRPr="00E17B40">
        <w:rPr>
          <w:rFonts w:ascii="Times New Roman" w:hAnsi="Times New Roman"/>
          <w:color w:val="auto"/>
          <w:sz w:val="28"/>
          <w:szCs w:val="28"/>
        </w:rPr>
        <w:t>- прекращению подачи холодной воды;</w:t>
      </w:r>
    </w:p>
    <w:p w:rsidR="00DC0A9F" w:rsidRPr="00E17B40" w:rsidRDefault="00DC0A9F" w:rsidP="00E17B40">
      <w:pPr>
        <w:pStyle w:val="ArNar"/>
        <w:rPr>
          <w:rFonts w:ascii="Times New Roman" w:hAnsi="Times New Roman"/>
          <w:color w:val="auto"/>
          <w:sz w:val="28"/>
          <w:szCs w:val="28"/>
        </w:rPr>
      </w:pPr>
      <w:r w:rsidRPr="00E17B40">
        <w:rPr>
          <w:rFonts w:ascii="Times New Roman" w:hAnsi="Times New Roman"/>
          <w:color w:val="auto"/>
          <w:sz w:val="28"/>
          <w:szCs w:val="28"/>
        </w:rPr>
        <w:t>- порывам тепловых сетей;</w:t>
      </w:r>
    </w:p>
    <w:p w:rsidR="00DC0A9F" w:rsidRPr="00E17B40" w:rsidRDefault="00DC0A9F" w:rsidP="00E17B40">
      <w:pPr>
        <w:pStyle w:val="ArNar"/>
        <w:rPr>
          <w:rFonts w:ascii="Times New Roman" w:hAnsi="Times New Roman"/>
          <w:color w:val="auto"/>
          <w:sz w:val="28"/>
          <w:szCs w:val="28"/>
        </w:rPr>
      </w:pPr>
      <w:r w:rsidRPr="00E17B40">
        <w:rPr>
          <w:rFonts w:ascii="Times New Roman" w:hAnsi="Times New Roman"/>
          <w:color w:val="auto"/>
          <w:sz w:val="28"/>
          <w:szCs w:val="28"/>
        </w:rPr>
        <w:t>- выходу из строя основного оборудования теплоисточников;</w:t>
      </w:r>
    </w:p>
    <w:p w:rsidR="00DC0A9F" w:rsidRPr="00E17B40" w:rsidRDefault="00DC0A9F" w:rsidP="00E17B40">
      <w:pPr>
        <w:pStyle w:val="ArNar"/>
        <w:rPr>
          <w:rFonts w:ascii="Times New Roman" w:hAnsi="Times New Roman"/>
          <w:color w:val="auto"/>
          <w:sz w:val="28"/>
          <w:szCs w:val="28"/>
        </w:rPr>
      </w:pPr>
      <w:r w:rsidRPr="00E17B40">
        <w:rPr>
          <w:rFonts w:ascii="Times New Roman" w:hAnsi="Times New Roman"/>
          <w:color w:val="auto"/>
          <w:sz w:val="28"/>
          <w:szCs w:val="28"/>
        </w:rPr>
        <w:t>- отключению от тепло- и водоснабжения жилых домов;</w:t>
      </w:r>
    </w:p>
    <w:p w:rsidR="00DC0A9F" w:rsidRPr="004C6CB3" w:rsidRDefault="00DC0A9F" w:rsidP="00E17B40">
      <w:pPr>
        <w:pStyle w:val="ArNar"/>
        <w:rPr>
          <w:rFonts w:ascii="Times New Roman" w:hAnsi="Times New Roman"/>
          <w:color w:val="auto"/>
          <w:sz w:val="28"/>
          <w:szCs w:val="28"/>
        </w:rPr>
      </w:pPr>
      <w:r w:rsidRPr="00E17B40">
        <w:rPr>
          <w:rFonts w:ascii="Times New Roman" w:hAnsi="Times New Roman"/>
          <w:color w:val="auto"/>
          <w:sz w:val="28"/>
          <w:szCs w:val="28"/>
        </w:rPr>
        <w:t>- кратковременному прекращению подачи газа в жилые дома</w:t>
      </w:r>
      <w:r w:rsidRPr="004C6CB3">
        <w:rPr>
          <w:rFonts w:ascii="Times New Roman" w:hAnsi="Times New Roman"/>
          <w:color w:val="auto"/>
          <w:sz w:val="28"/>
          <w:szCs w:val="28"/>
        </w:rPr>
        <w:t>.</w:t>
      </w:r>
    </w:p>
    <w:p w:rsidR="00B769AE" w:rsidRDefault="00B769AE" w:rsidP="00DC0A9F">
      <w:pPr>
        <w:pStyle w:val="21"/>
        <w:rPr>
          <w:b/>
          <w:szCs w:val="28"/>
        </w:rPr>
      </w:pPr>
    </w:p>
    <w:p w:rsidR="00DC0A9F" w:rsidRPr="00B769AE" w:rsidRDefault="00B769AE" w:rsidP="00DC0A9F">
      <w:pPr>
        <w:pStyle w:val="21"/>
        <w:rPr>
          <w:b/>
          <w:szCs w:val="28"/>
        </w:rPr>
      </w:pPr>
      <w:r w:rsidRPr="00B769AE">
        <w:rPr>
          <w:b/>
          <w:szCs w:val="28"/>
        </w:rPr>
        <w:t>12.</w:t>
      </w:r>
      <w:r w:rsidR="009E74C2">
        <w:rPr>
          <w:b/>
          <w:szCs w:val="28"/>
        </w:rPr>
        <w:t>2</w:t>
      </w:r>
      <w:r w:rsidR="00DC0A9F" w:rsidRPr="00B769AE">
        <w:rPr>
          <w:b/>
          <w:szCs w:val="28"/>
        </w:rPr>
        <w:t>.</w:t>
      </w:r>
      <w:r>
        <w:rPr>
          <w:b/>
          <w:szCs w:val="28"/>
        </w:rPr>
        <w:t>2</w:t>
      </w:r>
      <w:r w:rsidR="00DC0A9F" w:rsidRPr="00B769AE">
        <w:rPr>
          <w:b/>
          <w:szCs w:val="28"/>
        </w:rPr>
        <w:t xml:space="preserve">. </w:t>
      </w:r>
      <w:r>
        <w:rPr>
          <w:b/>
          <w:szCs w:val="28"/>
        </w:rPr>
        <w:t>Природные чрезвычайные ситуации</w:t>
      </w:r>
    </w:p>
    <w:p w:rsidR="00B769AE" w:rsidRDefault="00B769AE" w:rsidP="00DC0A9F">
      <w:pPr>
        <w:pStyle w:val="21"/>
        <w:rPr>
          <w:szCs w:val="28"/>
        </w:rPr>
      </w:pPr>
    </w:p>
    <w:p w:rsidR="00DC0A9F" w:rsidRPr="00D1746A" w:rsidRDefault="00DC0A9F" w:rsidP="00DC0A9F">
      <w:pPr>
        <w:pStyle w:val="21"/>
        <w:rPr>
          <w:szCs w:val="28"/>
        </w:rPr>
      </w:pPr>
      <w:r w:rsidRPr="00D1746A">
        <w:rPr>
          <w:szCs w:val="28"/>
        </w:rPr>
        <w:t>Метеорологические опасности</w:t>
      </w:r>
    </w:p>
    <w:p w:rsidR="00DC0A9F" w:rsidRPr="00425D4F" w:rsidRDefault="00DC0A9F" w:rsidP="00425D4F">
      <w:pPr>
        <w:ind w:firstLine="720"/>
        <w:jc w:val="both"/>
      </w:pPr>
    </w:p>
    <w:p w:rsidR="00DC0A9F" w:rsidRPr="00B20640" w:rsidRDefault="00DC0A9F" w:rsidP="00B20640">
      <w:pPr>
        <w:ind w:firstLine="720"/>
        <w:jc w:val="both"/>
        <w:rPr>
          <w:sz w:val="28"/>
          <w:szCs w:val="28"/>
        </w:rPr>
      </w:pPr>
      <w:r w:rsidRPr="00B20640">
        <w:rPr>
          <w:sz w:val="28"/>
          <w:szCs w:val="28"/>
        </w:rPr>
        <w:t>Достоверный прогноз сильных ветров и интенсивных дождей возможен на малых временных интервалах (от нескольких суток до нескольких часов).</w:t>
      </w:r>
    </w:p>
    <w:p w:rsidR="00DC0A9F" w:rsidRPr="00B20640" w:rsidRDefault="00DC0A9F" w:rsidP="00B20640">
      <w:pPr>
        <w:pStyle w:val="ab"/>
        <w:spacing w:line="240" w:lineRule="auto"/>
        <w:ind w:firstLine="720"/>
        <w:jc w:val="both"/>
        <w:rPr>
          <w:rFonts w:ascii="Times New Roman" w:hAnsi="Times New Roman" w:cs="Times New Roman"/>
          <w:b w:val="0"/>
          <w:sz w:val="28"/>
          <w:szCs w:val="28"/>
          <w:lang w:val="ru-RU"/>
        </w:rPr>
      </w:pPr>
      <w:r w:rsidRPr="00B20640">
        <w:rPr>
          <w:rFonts w:ascii="Times New Roman" w:hAnsi="Times New Roman" w:cs="Times New Roman"/>
          <w:b w:val="0"/>
          <w:sz w:val="28"/>
          <w:szCs w:val="28"/>
          <w:lang w:val="ru-RU"/>
        </w:rPr>
        <w:t>Для Новосибирской области, ветер является важным природно-климатическим фактором, который характеризуется значительной скоростью в течение большей части года. В зимний период наблюдаются ветры со скоростью выше 15 м/сек.</w:t>
      </w:r>
    </w:p>
    <w:p w:rsidR="00DC0A9F" w:rsidRPr="00B20640" w:rsidRDefault="00DC0A9F" w:rsidP="00B20640">
      <w:pPr>
        <w:pStyle w:val="ab"/>
        <w:spacing w:line="240" w:lineRule="auto"/>
        <w:ind w:firstLine="720"/>
        <w:jc w:val="both"/>
        <w:rPr>
          <w:rFonts w:ascii="Times New Roman" w:hAnsi="Times New Roman" w:cs="Times New Roman"/>
          <w:b w:val="0"/>
          <w:sz w:val="28"/>
          <w:szCs w:val="28"/>
          <w:lang w:val="ru-RU"/>
        </w:rPr>
      </w:pPr>
      <w:r w:rsidRPr="00B20640">
        <w:rPr>
          <w:rFonts w:ascii="Times New Roman" w:hAnsi="Times New Roman" w:cs="Times New Roman"/>
          <w:b w:val="0"/>
          <w:sz w:val="28"/>
          <w:szCs w:val="28"/>
          <w:lang w:val="ru-RU"/>
        </w:rPr>
        <w:t>Смерчи отмечаются примерно раз в 50 лет (более 30 м/сек).</w:t>
      </w:r>
    </w:p>
    <w:p w:rsidR="00DC0A9F" w:rsidRPr="00B20640" w:rsidRDefault="00DC0A9F" w:rsidP="00B20640">
      <w:pPr>
        <w:ind w:firstLine="708"/>
        <w:jc w:val="both"/>
        <w:rPr>
          <w:sz w:val="28"/>
          <w:szCs w:val="28"/>
        </w:rPr>
      </w:pPr>
      <w:r w:rsidRPr="00B20640">
        <w:rPr>
          <w:sz w:val="28"/>
          <w:szCs w:val="28"/>
        </w:rPr>
        <w:t>Количество чрезвычайных ситуаций, вызванных сильными ветрами, дождями и градом, в основном, сохранится на прежнем уровне, либо будет увеличиваться за счет проявления плохо прогнозируемых локальных метеопроцессов на фоне значительного износа объектов коммунального хозяйства и социальной сферы.</w:t>
      </w:r>
    </w:p>
    <w:p w:rsidR="00DC0A9F" w:rsidRPr="00B20640" w:rsidRDefault="00DC0A9F" w:rsidP="00B20640">
      <w:pPr>
        <w:pStyle w:val="ab"/>
        <w:spacing w:line="240" w:lineRule="auto"/>
        <w:jc w:val="both"/>
        <w:rPr>
          <w:rFonts w:ascii="Times New Roman" w:hAnsi="Times New Roman" w:cs="Times New Roman"/>
          <w:sz w:val="28"/>
          <w:szCs w:val="28"/>
          <w:lang w:val="ru-RU"/>
        </w:rPr>
      </w:pPr>
      <w:r w:rsidRPr="00B20640">
        <w:rPr>
          <w:rFonts w:ascii="Times New Roman" w:hAnsi="Times New Roman" w:cs="Times New Roman"/>
          <w:b w:val="0"/>
          <w:sz w:val="28"/>
          <w:szCs w:val="28"/>
          <w:lang w:val="ru-RU"/>
        </w:rPr>
        <w:t>Сейсмическая опасность</w:t>
      </w:r>
    </w:p>
    <w:p w:rsidR="00DC0A9F" w:rsidRPr="00B20640" w:rsidRDefault="00DC0A9F" w:rsidP="00B20640">
      <w:pPr>
        <w:ind w:firstLine="720"/>
        <w:jc w:val="both"/>
        <w:rPr>
          <w:sz w:val="28"/>
          <w:szCs w:val="28"/>
        </w:rPr>
      </w:pPr>
      <w:r w:rsidRPr="00B20640">
        <w:rPr>
          <w:sz w:val="28"/>
          <w:szCs w:val="28"/>
        </w:rPr>
        <w:t>Опасные процессы, вызывающие необходимость инженерной защиты сооружений и территорий отсутствуют.</w:t>
      </w:r>
    </w:p>
    <w:p w:rsidR="00DC0A9F" w:rsidRPr="00B20640" w:rsidRDefault="00DC0A9F" w:rsidP="00B20640">
      <w:pPr>
        <w:pStyle w:val="ab"/>
        <w:spacing w:line="240" w:lineRule="auto"/>
        <w:ind w:firstLine="720"/>
        <w:jc w:val="both"/>
        <w:rPr>
          <w:rFonts w:ascii="Times New Roman" w:hAnsi="Times New Roman" w:cs="Times New Roman"/>
          <w:b w:val="0"/>
          <w:sz w:val="28"/>
          <w:szCs w:val="28"/>
          <w:lang w:val="ru-RU"/>
        </w:rPr>
      </w:pPr>
      <w:r w:rsidRPr="00B20640">
        <w:rPr>
          <w:rFonts w:ascii="Times New Roman" w:hAnsi="Times New Roman" w:cs="Times New Roman"/>
          <w:b w:val="0"/>
          <w:sz w:val="28"/>
          <w:szCs w:val="28"/>
          <w:lang w:val="ru-RU"/>
        </w:rPr>
        <w:t>Природные пожары</w:t>
      </w:r>
    </w:p>
    <w:p w:rsidR="00DC0A9F" w:rsidRPr="00B20640" w:rsidRDefault="00DC0A9F" w:rsidP="00B20640">
      <w:pPr>
        <w:pStyle w:val="ab"/>
        <w:spacing w:line="240" w:lineRule="auto"/>
        <w:ind w:firstLine="720"/>
        <w:jc w:val="both"/>
        <w:rPr>
          <w:rFonts w:ascii="Times New Roman" w:hAnsi="Times New Roman" w:cs="Times New Roman"/>
          <w:sz w:val="28"/>
          <w:szCs w:val="28"/>
          <w:lang w:val="ru-RU"/>
        </w:rPr>
      </w:pPr>
      <w:r w:rsidRPr="00B20640">
        <w:rPr>
          <w:rFonts w:ascii="Times New Roman" w:hAnsi="Times New Roman" w:cs="Times New Roman"/>
          <w:sz w:val="28"/>
          <w:szCs w:val="28"/>
          <w:lang w:val="ru-RU"/>
        </w:rPr>
        <w:t>Пожарная опасность на территории Варламовского сельсовета будет возникать практически сразу после схода снежного покрова. Возникновение пожаров здесь возможно в течении всего пожароопасного сезона.</w:t>
      </w:r>
    </w:p>
    <w:p w:rsidR="00DC0A9F" w:rsidRPr="00B20640" w:rsidRDefault="00DC0A9F" w:rsidP="00B20640">
      <w:pPr>
        <w:pStyle w:val="ab"/>
        <w:spacing w:line="240" w:lineRule="auto"/>
        <w:ind w:firstLine="720"/>
        <w:jc w:val="both"/>
        <w:rPr>
          <w:rFonts w:ascii="Times New Roman" w:hAnsi="Times New Roman" w:cs="Times New Roman"/>
          <w:sz w:val="28"/>
          <w:szCs w:val="28"/>
          <w:lang w:val="ru-RU"/>
        </w:rPr>
      </w:pPr>
      <w:r w:rsidRPr="00B20640">
        <w:rPr>
          <w:rFonts w:ascii="Times New Roman" w:hAnsi="Times New Roman" w:cs="Times New Roman"/>
          <w:sz w:val="28"/>
          <w:szCs w:val="28"/>
          <w:lang w:val="ru-RU"/>
        </w:rPr>
        <w:lastRenderedPageBreak/>
        <w:t>Основными причинами возникновения природных ландшафтных торфяных пожаров является антропогенный фактор (нарушение правил пожарной безопасности, неосторожное обращение с огнем, а порой умышленные поджоги, совершаемые населением).</w:t>
      </w:r>
    </w:p>
    <w:p w:rsidR="00DC0A9F" w:rsidRPr="00B20640" w:rsidRDefault="00DC0A9F" w:rsidP="00B20640">
      <w:pPr>
        <w:pStyle w:val="ab"/>
        <w:spacing w:line="240" w:lineRule="auto"/>
        <w:ind w:firstLine="720"/>
        <w:jc w:val="both"/>
        <w:rPr>
          <w:rFonts w:ascii="Times New Roman" w:hAnsi="Times New Roman" w:cs="Times New Roman"/>
          <w:b w:val="0"/>
          <w:sz w:val="28"/>
          <w:szCs w:val="28"/>
          <w:lang w:val="ru-RU"/>
        </w:rPr>
      </w:pPr>
      <w:r w:rsidRPr="00B20640">
        <w:rPr>
          <w:rFonts w:ascii="Times New Roman" w:hAnsi="Times New Roman" w:cs="Times New Roman"/>
          <w:b w:val="0"/>
          <w:sz w:val="28"/>
          <w:szCs w:val="28"/>
          <w:lang w:val="ru-RU"/>
        </w:rPr>
        <w:t>Половодье</w:t>
      </w:r>
    </w:p>
    <w:p w:rsidR="00DC0A9F" w:rsidRPr="00B20640" w:rsidRDefault="00DC0A9F" w:rsidP="00B20640">
      <w:pPr>
        <w:pStyle w:val="ab"/>
        <w:spacing w:line="240" w:lineRule="auto"/>
        <w:ind w:firstLine="720"/>
        <w:jc w:val="both"/>
        <w:rPr>
          <w:rFonts w:ascii="Times New Roman" w:hAnsi="Times New Roman" w:cs="Times New Roman"/>
          <w:sz w:val="28"/>
          <w:szCs w:val="28"/>
          <w:lang w:val="ru-RU"/>
        </w:rPr>
      </w:pPr>
      <w:r w:rsidRPr="00B20640">
        <w:rPr>
          <w:rFonts w:ascii="Times New Roman" w:hAnsi="Times New Roman" w:cs="Times New Roman"/>
          <w:sz w:val="28"/>
          <w:szCs w:val="28"/>
          <w:lang w:val="ru-RU"/>
        </w:rPr>
        <w:t>В случае дружного характера весны (интенсивное снеготаяние в короткие сроки), возможно подтопление талыми водами с полей отдельных жилых и хозяйственных объектов. В подтопляемую зону могут также попасть отдельные участки автомобильных дорог и линий электропередач, сельскохозяйственные угодья и дачные участки.</w:t>
      </w:r>
    </w:p>
    <w:p w:rsidR="00B20640" w:rsidRDefault="00DC0A9F" w:rsidP="00B20640">
      <w:pPr>
        <w:pStyle w:val="21"/>
        <w:rPr>
          <w:szCs w:val="28"/>
        </w:rPr>
      </w:pPr>
      <w:r w:rsidRPr="00B20640">
        <w:rPr>
          <w:szCs w:val="28"/>
        </w:rPr>
        <w:t xml:space="preserve"> Природно-очаговые, зоонозные инфекции </w:t>
      </w:r>
    </w:p>
    <w:p w:rsidR="00DC0A9F" w:rsidRPr="00B20640" w:rsidRDefault="00DC0A9F" w:rsidP="00B20640">
      <w:pPr>
        <w:pStyle w:val="21"/>
        <w:rPr>
          <w:szCs w:val="28"/>
        </w:rPr>
      </w:pPr>
      <w:r w:rsidRPr="00B20640">
        <w:rPr>
          <w:szCs w:val="28"/>
        </w:rPr>
        <w:t>и паразитарные заболевания</w:t>
      </w:r>
    </w:p>
    <w:p w:rsidR="00DC0A9F" w:rsidRPr="00B20640" w:rsidRDefault="00DC0A9F" w:rsidP="00B20640">
      <w:pPr>
        <w:jc w:val="center"/>
        <w:rPr>
          <w:b/>
          <w:sz w:val="28"/>
          <w:szCs w:val="28"/>
        </w:rPr>
      </w:pPr>
      <w:r w:rsidRPr="00B20640">
        <w:rPr>
          <w:b/>
          <w:sz w:val="28"/>
          <w:szCs w:val="28"/>
        </w:rPr>
        <w:t>Источники (возбудители) эпизоотий</w:t>
      </w:r>
    </w:p>
    <w:p w:rsidR="00DC0A9F" w:rsidRPr="00B20640" w:rsidRDefault="00DC0A9F" w:rsidP="00B20640">
      <w:pPr>
        <w:ind w:firstLine="709"/>
        <w:jc w:val="center"/>
        <w:rPr>
          <w:b/>
          <w:sz w:val="28"/>
          <w:szCs w:val="28"/>
        </w:rPr>
      </w:pPr>
    </w:p>
    <w:p w:rsidR="00DC0A9F" w:rsidRPr="00B20640" w:rsidRDefault="00DC0A9F" w:rsidP="00B20640">
      <w:pPr>
        <w:pStyle w:val="28"/>
        <w:rPr>
          <w:rFonts w:ascii="Times New Roman" w:hAnsi="Times New Roman"/>
          <w:color w:val="auto"/>
          <w:sz w:val="28"/>
          <w:szCs w:val="28"/>
        </w:rPr>
      </w:pPr>
      <w:r w:rsidRPr="00B20640">
        <w:rPr>
          <w:rFonts w:ascii="Times New Roman" w:hAnsi="Times New Roman"/>
          <w:b/>
          <w:color w:val="auto"/>
          <w:sz w:val="28"/>
          <w:szCs w:val="28"/>
        </w:rPr>
        <w:t>Грипп птиц</w:t>
      </w:r>
      <w:r w:rsidRPr="00B20640">
        <w:rPr>
          <w:rFonts w:ascii="Times New Roman" w:hAnsi="Times New Roman"/>
          <w:color w:val="auto"/>
          <w:sz w:val="28"/>
          <w:szCs w:val="28"/>
        </w:rPr>
        <w:t xml:space="preserve"> – острое инфекционное заболевание, возбудитель которого вирус. Заражение человека происходит при тесном контакте с инфицированной домашней и дикой птицей. Специальной вакцины против птичьего гриппа для людей  нет нигде в мире. Вакцина есть только для птиц.</w:t>
      </w:r>
    </w:p>
    <w:p w:rsidR="00DC0A9F" w:rsidRPr="00B20640" w:rsidRDefault="00DC0A9F" w:rsidP="00B20640">
      <w:pPr>
        <w:pStyle w:val="28"/>
        <w:rPr>
          <w:rFonts w:ascii="Times New Roman" w:hAnsi="Times New Roman"/>
          <w:color w:val="auto"/>
          <w:sz w:val="28"/>
          <w:szCs w:val="28"/>
        </w:rPr>
      </w:pPr>
      <w:r w:rsidRPr="00B20640">
        <w:rPr>
          <w:rFonts w:ascii="Times New Roman" w:hAnsi="Times New Roman"/>
          <w:color w:val="auto"/>
          <w:sz w:val="28"/>
          <w:szCs w:val="28"/>
        </w:rPr>
        <w:t>Грипп птиц может поражать все виды пернатых. Из домашних к нему наиболее чувствительны индюки и куры.</w:t>
      </w:r>
    </w:p>
    <w:p w:rsidR="00425D4F" w:rsidRDefault="00DC0A9F" w:rsidP="00B20640">
      <w:pPr>
        <w:pStyle w:val="28"/>
        <w:rPr>
          <w:rFonts w:ascii="Times New Roman" w:hAnsi="Times New Roman"/>
          <w:color w:val="auto"/>
          <w:sz w:val="28"/>
          <w:szCs w:val="28"/>
        </w:rPr>
      </w:pPr>
      <w:r w:rsidRPr="00B20640">
        <w:rPr>
          <w:rFonts w:ascii="Times New Roman" w:hAnsi="Times New Roman"/>
          <w:color w:val="auto"/>
          <w:sz w:val="28"/>
          <w:szCs w:val="28"/>
        </w:rPr>
        <w:t>Основными носителями птичьего гриппа считаются водоплавающие птицы.</w:t>
      </w:r>
    </w:p>
    <w:p w:rsidR="005E7E8D" w:rsidRPr="00B20640" w:rsidRDefault="005E7E8D" w:rsidP="00B20640">
      <w:pPr>
        <w:pStyle w:val="28"/>
        <w:rPr>
          <w:rFonts w:ascii="Times New Roman" w:hAnsi="Times New Roman"/>
          <w:color w:val="auto"/>
          <w:sz w:val="28"/>
          <w:szCs w:val="28"/>
        </w:rPr>
      </w:pPr>
    </w:p>
    <w:p w:rsidR="00DC0A9F" w:rsidRPr="00425D4F" w:rsidRDefault="00DC0A9F" w:rsidP="00425D4F">
      <w:pPr>
        <w:pStyle w:val="28"/>
        <w:rPr>
          <w:rFonts w:ascii="Times New Roman" w:hAnsi="Times New Roman"/>
          <w:color w:val="auto"/>
          <w:sz w:val="28"/>
          <w:szCs w:val="28"/>
        </w:rPr>
      </w:pPr>
      <w:r w:rsidRPr="00425D4F">
        <w:rPr>
          <w:rFonts w:ascii="Times New Roman" w:hAnsi="Times New Roman"/>
          <w:b/>
          <w:color w:val="auto"/>
          <w:sz w:val="28"/>
          <w:szCs w:val="28"/>
        </w:rPr>
        <w:t>Клещевой энцефалит</w:t>
      </w:r>
    </w:p>
    <w:p w:rsidR="00DC0A9F" w:rsidRPr="00425D4F" w:rsidRDefault="00DC0A9F" w:rsidP="00425D4F">
      <w:pPr>
        <w:pStyle w:val="28"/>
        <w:rPr>
          <w:rFonts w:ascii="Times New Roman" w:hAnsi="Times New Roman"/>
          <w:color w:val="auto"/>
          <w:sz w:val="28"/>
          <w:szCs w:val="28"/>
        </w:rPr>
      </w:pPr>
      <w:r w:rsidRPr="00425D4F">
        <w:rPr>
          <w:rFonts w:ascii="Times New Roman" w:hAnsi="Times New Roman"/>
          <w:color w:val="auto"/>
          <w:sz w:val="28"/>
          <w:szCs w:val="28"/>
        </w:rPr>
        <w:t xml:space="preserve">Энцефалиты – группа воспалительных заболеваний головного мозга человека и животных, обусловленных главным образом вирусами, бактериями, простейшими и другими болезнетворными микроорганизмами. </w:t>
      </w:r>
    </w:p>
    <w:p w:rsidR="00DC0A9F" w:rsidRPr="00425D4F" w:rsidRDefault="00DC0A9F" w:rsidP="00425D4F">
      <w:pPr>
        <w:pStyle w:val="28"/>
        <w:rPr>
          <w:rFonts w:ascii="Times New Roman" w:hAnsi="Times New Roman"/>
          <w:b/>
          <w:color w:val="auto"/>
          <w:sz w:val="28"/>
          <w:szCs w:val="28"/>
        </w:rPr>
      </w:pPr>
      <w:r w:rsidRPr="00425D4F">
        <w:rPr>
          <w:rFonts w:ascii="Times New Roman" w:hAnsi="Times New Roman"/>
          <w:b/>
          <w:color w:val="auto"/>
          <w:sz w:val="28"/>
          <w:szCs w:val="28"/>
        </w:rPr>
        <w:t>Сибирская язва</w:t>
      </w:r>
    </w:p>
    <w:p w:rsidR="00DC0A9F" w:rsidRPr="00425D4F" w:rsidRDefault="00DC0A9F" w:rsidP="00425D4F">
      <w:pPr>
        <w:pStyle w:val="28"/>
        <w:rPr>
          <w:rFonts w:ascii="Times New Roman" w:hAnsi="Times New Roman"/>
          <w:color w:val="auto"/>
          <w:sz w:val="28"/>
          <w:szCs w:val="28"/>
        </w:rPr>
      </w:pPr>
      <w:r w:rsidRPr="00425D4F">
        <w:rPr>
          <w:rFonts w:ascii="Times New Roman" w:hAnsi="Times New Roman"/>
          <w:color w:val="auto"/>
          <w:sz w:val="28"/>
          <w:szCs w:val="28"/>
        </w:rPr>
        <w:t xml:space="preserve">Сибирская язва – заразительная болезнь, вызываемая специфической бактерией (bacillus anthracis), проникающей через повреждения в кожу, желудок, легкие, большей частью с пищей или питьем. Наблюдается преимущественно у рогатого скота, лошадей, овец, свиней, даже дичи; обнаруживается спустя 3-4 дня после заражения. </w:t>
      </w:r>
    </w:p>
    <w:p w:rsidR="00DC0A9F" w:rsidRPr="00425D4F" w:rsidRDefault="00DC0A9F" w:rsidP="00425D4F">
      <w:pPr>
        <w:pStyle w:val="28"/>
        <w:rPr>
          <w:rFonts w:ascii="Times New Roman" w:hAnsi="Times New Roman"/>
          <w:b/>
          <w:color w:val="auto"/>
          <w:sz w:val="28"/>
          <w:szCs w:val="28"/>
        </w:rPr>
      </w:pPr>
      <w:r w:rsidRPr="00425D4F">
        <w:rPr>
          <w:rFonts w:ascii="Times New Roman" w:hAnsi="Times New Roman"/>
          <w:b/>
          <w:color w:val="auto"/>
          <w:sz w:val="28"/>
          <w:szCs w:val="28"/>
        </w:rPr>
        <w:t xml:space="preserve">Бешенство </w:t>
      </w:r>
    </w:p>
    <w:p w:rsidR="00DC0A9F" w:rsidRPr="00425D4F" w:rsidRDefault="00DC0A9F" w:rsidP="00425D4F">
      <w:pPr>
        <w:pStyle w:val="28"/>
        <w:rPr>
          <w:rFonts w:ascii="Times New Roman" w:hAnsi="Times New Roman"/>
          <w:color w:val="auto"/>
          <w:sz w:val="28"/>
          <w:szCs w:val="28"/>
        </w:rPr>
      </w:pPr>
      <w:r w:rsidRPr="00425D4F">
        <w:rPr>
          <w:rFonts w:ascii="Times New Roman" w:hAnsi="Times New Roman"/>
          <w:color w:val="auto"/>
          <w:sz w:val="28"/>
          <w:szCs w:val="28"/>
        </w:rPr>
        <w:t xml:space="preserve">Бешенство – острое инфекционное заболевание, вызываемое нейротропным вирусом, поражающим центральную нервную систему. Заражение бешенством человека происходит при укусе либо ослюнении кожи или слизистых оболочек человека слюной бешеных животных, содержащей в себе возбудителя бешенства. Особенно опасны для человека укусы больным животным головы, лица, шеи; в этих случаях инкубационный период болезни укорачивается, а заболевание протекает особенно бурно. </w:t>
      </w:r>
      <w:r w:rsidRPr="00425D4F">
        <w:rPr>
          <w:rFonts w:ascii="Times New Roman" w:hAnsi="Times New Roman"/>
          <w:color w:val="auto"/>
          <w:sz w:val="28"/>
          <w:szCs w:val="28"/>
        </w:rPr>
        <w:lastRenderedPageBreak/>
        <w:t>Проникнув в организм человека через рану, причинённую укусом бешеного животного (или ослюнённую царапину), вирус распространяется по нервным стволам в направлении к центральной нервной системе, поражая нервные центры и кору головного мозга.</w:t>
      </w:r>
    </w:p>
    <w:p w:rsidR="00DC0A9F" w:rsidRPr="00425D4F" w:rsidRDefault="00DC0A9F" w:rsidP="00425D4F">
      <w:pPr>
        <w:pStyle w:val="28"/>
        <w:rPr>
          <w:rFonts w:ascii="Times New Roman" w:hAnsi="Times New Roman"/>
          <w:b/>
          <w:color w:val="auto"/>
          <w:sz w:val="28"/>
          <w:szCs w:val="28"/>
        </w:rPr>
      </w:pPr>
      <w:r w:rsidRPr="00425D4F">
        <w:rPr>
          <w:rFonts w:ascii="Times New Roman" w:hAnsi="Times New Roman"/>
          <w:b/>
          <w:color w:val="auto"/>
          <w:sz w:val="28"/>
          <w:szCs w:val="28"/>
        </w:rPr>
        <w:t>Ящур</w:t>
      </w:r>
    </w:p>
    <w:p w:rsidR="00DC0A9F" w:rsidRPr="00425D4F" w:rsidRDefault="00DC0A9F" w:rsidP="00425D4F">
      <w:pPr>
        <w:pStyle w:val="28"/>
        <w:rPr>
          <w:rFonts w:ascii="Times New Roman" w:hAnsi="Times New Roman"/>
          <w:color w:val="auto"/>
          <w:sz w:val="28"/>
          <w:szCs w:val="28"/>
        </w:rPr>
      </w:pPr>
      <w:r w:rsidRPr="00425D4F">
        <w:rPr>
          <w:rFonts w:ascii="Times New Roman" w:hAnsi="Times New Roman"/>
          <w:color w:val="auto"/>
          <w:sz w:val="28"/>
          <w:szCs w:val="28"/>
        </w:rPr>
        <w:t xml:space="preserve">Ящур – рыльнокопытная болезнь животных острая заразная болезнь, встречается у быков, овец, свиней и пр. Симптомы – умеренная лихорадка, катаральное воспаление слизистой оболочки рта; на внутренней поверхности губ, на конце и краях языка беловатые пузыри, оставляющие после себя язвы; в расщелине и на венчике копыт, на вымени, сосках – пузыри, пустулы, корки; болезнь оканчивается через 12-14 дней; в неблагоприятных случаях гибельный исход. Заражение может переноситься и на человека при употреблении некипяченого молока больных животных и выражается лихорадкой и пузырьками на губах, языке, иногда на твердом и мягком небе. </w:t>
      </w:r>
    </w:p>
    <w:p w:rsidR="00DC0A9F" w:rsidRPr="00425D4F" w:rsidRDefault="00DC0A9F" w:rsidP="00425D4F">
      <w:pPr>
        <w:pStyle w:val="28"/>
        <w:rPr>
          <w:rFonts w:ascii="Times New Roman" w:hAnsi="Times New Roman"/>
          <w:color w:val="auto"/>
          <w:sz w:val="28"/>
          <w:szCs w:val="28"/>
        </w:rPr>
      </w:pPr>
      <w:r w:rsidRPr="00425D4F">
        <w:rPr>
          <w:rFonts w:ascii="Times New Roman" w:hAnsi="Times New Roman"/>
          <w:b/>
          <w:color w:val="auto"/>
          <w:sz w:val="28"/>
          <w:szCs w:val="28"/>
        </w:rPr>
        <w:t>Колорадский жук</w:t>
      </w:r>
      <w:hyperlink r:id="rId44" w:history="1"/>
      <w:r w:rsidRPr="00425D4F">
        <w:rPr>
          <w:rFonts w:ascii="Times New Roman" w:hAnsi="Times New Roman"/>
          <w:color w:val="auto"/>
          <w:sz w:val="28"/>
          <w:szCs w:val="28"/>
        </w:rPr>
        <w:t xml:space="preserve"> – опасный вредитель картофеля - повсеместно. Потеря урожая до 5 %.</w:t>
      </w:r>
    </w:p>
    <w:p w:rsidR="00DC0A9F" w:rsidRPr="00425D4F" w:rsidRDefault="00DC0A9F" w:rsidP="00425D4F">
      <w:pPr>
        <w:pStyle w:val="28"/>
        <w:rPr>
          <w:rFonts w:ascii="Times New Roman" w:hAnsi="Times New Roman"/>
          <w:b/>
          <w:color w:val="auto"/>
          <w:sz w:val="28"/>
          <w:szCs w:val="28"/>
        </w:rPr>
      </w:pPr>
      <w:r w:rsidRPr="00425D4F">
        <w:rPr>
          <w:rFonts w:ascii="Times New Roman" w:hAnsi="Times New Roman"/>
          <w:b/>
          <w:color w:val="auto"/>
          <w:sz w:val="28"/>
          <w:szCs w:val="28"/>
        </w:rPr>
        <w:t>Саранчовые</w:t>
      </w:r>
    </w:p>
    <w:p w:rsidR="00DC0A9F" w:rsidRPr="00425D4F" w:rsidRDefault="00DC0A9F" w:rsidP="00425D4F">
      <w:pPr>
        <w:pStyle w:val="28"/>
        <w:rPr>
          <w:rFonts w:ascii="Times New Roman" w:hAnsi="Times New Roman"/>
          <w:color w:val="auto"/>
          <w:sz w:val="28"/>
          <w:szCs w:val="28"/>
        </w:rPr>
      </w:pPr>
      <w:r w:rsidRPr="00425D4F">
        <w:rPr>
          <w:rFonts w:ascii="Times New Roman" w:hAnsi="Times New Roman"/>
          <w:color w:val="auto"/>
          <w:sz w:val="28"/>
          <w:szCs w:val="28"/>
        </w:rPr>
        <w:t xml:space="preserve">Вследствие неожиданного залёта стай издалека и способности массового нападения на посевы саранчи особенно опасна как вредитель с.-х. культур (хлебных злаков, хлопчатника и т. д.). Передвигаясь в поисках пищи со скоростью свыше </w:t>
      </w:r>
      <w:smartTag w:uri="urn:schemas-microsoft-com:office:smarttags" w:element="metricconverter">
        <w:smartTagPr>
          <w:attr w:name="ProductID" w:val="30 км"/>
        </w:smartTagPr>
        <w:r w:rsidRPr="00425D4F">
          <w:rPr>
            <w:rFonts w:ascii="Times New Roman" w:hAnsi="Times New Roman"/>
            <w:color w:val="auto"/>
            <w:sz w:val="28"/>
            <w:szCs w:val="28"/>
          </w:rPr>
          <w:t>30 км</w:t>
        </w:r>
      </w:smartTag>
      <w:r w:rsidRPr="00425D4F">
        <w:rPr>
          <w:rFonts w:ascii="Times New Roman" w:hAnsi="Times New Roman"/>
          <w:color w:val="auto"/>
          <w:sz w:val="28"/>
          <w:szCs w:val="28"/>
        </w:rPr>
        <w:t xml:space="preserve"> в сутки, кулиги уничтожают на своём пути всю зелёную растительность. Личинки и взрослые насекомые поедают листья, стебли, метёлки, колосья, плоды, кору на стеблях.</w:t>
      </w:r>
    </w:p>
    <w:p w:rsidR="00DC0A9F" w:rsidRPr="00425D4F" w:rsidRDefault="00DC0A9F" w:rsidP="00425D4F">
      <w:pPr>
        <w:pStyle w:val="28"/>
        <w:rPr>
          <w:rFonts w:ascii="Times New Roman" w:hAnsi="Times New Roman"/>
          <w:color w:val="auto"/>
          <w:sz w:val="28"/>
          <w:szCs w:val="28"/>
        </w:rPr>
      </w:pPr>
      <w:r w:rsidRPr="00425D4F">
        <w:rPr>
          <w:rFonts w:ascii="Times New Roman" w:hAnsi="Times New Roman"/>
          <w:color w:val="auto"/>
          <w:sz w:val="28"/>
          <w:szCs w:val="28"/>
        </w:rPr>
        <w:t xml:space="preserve">Количество поедаемой ею пищи при длительных полётах заметно увеличивается по сравнению с тем, которое она съедает при кратковременных миграциях. В периоды массового размножения число особей достигает нескольких сотен и даже тысяч на </w:t>
      </w:r>
      <w:smartTag w:uri="urn:schemas-microsoft-com:office:smarttags" w:element="metricconverter">
        <w:smartTagPr>
          <w:attr w:name="ProductID" w:val="1 м2"/>
        </w:smartTagPr>
        <w:r w:rsidRPr="00425D4F">
          <w:rPr>
            <w:rFonts w:ascii="Times New Roman" w:hAnsi="Times New Roman"/>
            <w:color w:val="auto"/>
            <w:sz w:val="28"/>
            <w:szCs w:val="28"/>
          </w:rPr>
          <w:t>1 м</w:t>
        </w:r>
        <w:r w:rsidRPr="00425D4F">
          <w:rPr>
            <w:rFonts w:ascii="Times New Roman" w:hAnsi="Times New Roman"/>
            <w:color w:val="auto"/>
            <w:sz w:val="28"/>
            <w:szCs w:val="28"/>
            <w:vertAlign w:val="superscript"/>
          </w:rPr>
          <w:t>2</w:t>
        </w:r>
      </w:smartTag>
      <w:r w:rsidRPr="00425D4F">
        <w:rPr>
          <w:rFonts w:ascii="Times New Roman" w:hAnsi="Times New Roman"/>
          <w:color w:val="auto"/>
          <w:sz w:val="28"/>
          <w:szCs w:val="28"/>
        </w:rPr>
        <w:t>, а площади, заселённые саранчой, нередко составляют около 1 млн. га. Вред, причиняемый саранчой культурам и дикорастущим растениям, может достигать размеров бедствия. В России наиболее опасны: два подвида перелётной саранчи (</w:t>
      </w:r>
      <w:hyperlink r:id="rId45" w:history="1">
        <w:r w:rsidRPr="00425D4F">
          <w:rPr>
            <w:rFonts w:ascii="Times New Roman" w:hAnsi="Times New Roman"/>
            <w:color w:val="auto"/>
            <w:sz w:val="28"/>
            <w:szCs w:val="28"/>
          </w:rPr>
          <w:t>азиатская саранча</w:t>
        </w:r>
      </w:hyperlink>
      <w:r w:rsidRPr="00425D4F">
        <w:rPr>
          <w:rFonts w:ascii="Times New Roman" w:hAnsi="Times New Roman"/>
          <w:color w:val="auto"/>
          <w:sz w:val="28"/>
          <w:szCs w:val="28"/>
        </w:rPr>
        <w:t xml:space="preserve"> и среднерусская саранча).</w:t>
      </w:r>
    </w:p>
    <w:p w:rsidR="00DC0A9F" w:rsidRPr="00425D4F" w:rsidRDefault="00DC0A9F" w:rsidP="00425D4F">
      <w:pPr>
        <w:jc w:val="both"/>
        <w:outlineLvl w:val="0"/>
        <w:rPr>
          <w:sz w:val="28"/>
          <w:szCs w:val="28"/>
        </w:rPr>
      </w:pPr>
    </w:p>
    <w:p w:rsidR="00DC0A9F" w:rsidRPr="009E74C2" w:rsidRDefault="00DC0A9F" w:rsidP="00CB053F">
      <w:pPr>
        <w:pStyle w:val="21"/>
        <w:rPr>
          <w:szCs w:val="28"/>
        </w:rPr>
      </w:pPr>
      <w:r w:rsidRPr="009E74C2">
        <w:rPr>
          <w:szCs w:val="28"/>
        </w:rPr>
        <w:t xml:space="preserve">Оценка риска возникновения аварий для различных </w:t>
      </w:r>
      <w:r w:rsidRPr="009E74C2">
        <w:rPr>
          <w:szCs w:val="28"/>
        </w:rPr>
        <w:br/>
        <w:t xml:space="preserve">видов ОПО в  Новосибирской области на основе статистических </w:t>
      </w:r>
      <w:r w:rsidRPr="009E74C2">
        <w:rPr>
          <w:szCs w:val="28"/>
        </w:rPr>
        <w:br/>
        <w:t xml:space="preserve">данных по аварийности </w:t>
      </w:r>
    </w:p>
    <w:p w:rsidR="00CB053F" w:rsidRPr="009E74C2" w:rsidRDefault="00CB053F" w:rsidP="00CB053F"/>
    <w:p w:rsidR="00DC0A9F" w:rsidRPr="009E74C2" w:rsidRDefault="00DC0A9F" w:rsidP="00CB053F">
      <w:pPr>
        <w:shd w:val="clear" w:color="auto" w:fill="FFFFFF"/>
        <w:ind w:right="28" w:firstLine="709"/>
        <w:jc w:val="both"/>
        <w:rPr>
          <w:sz w:val="28"/>
          <w:szCs w:val="28"/>
        </w:rPr>
      </w:pPr>
      <w:r w:rsidRPr="009E74C2">
        <w:rPr>
          <w:sz w:val="28"/>
          <w:szCs w:val="28"/>
        </w:rPr>
        <w:t>Под оценкой риска возникновения аварии на опасном производственном объекте в настоящем проекте понимается частота или вероятность ее возникновения в течение календарного года.</w:t>
      </w:r>
    </w:p>
    <w:p w:rsidR="00DC0A9F" w:rsidRPr="009E74C2" w:rsidRDefault="00DC0A9F" w:rsidP="00CB053F">
      <w:pPr>
        <w:shd w:val="clear" w:color="auto" w:fill="FFFFFF"/>
        <w:ind w:right="34" w:firstLine="709"/>
        <w:jc w:val="both"/>
        <w:rPr>
          <w:sz w:val="28"/>
          <w:szCs w:val="28"/>
        </w:rPr>
      </w:pPr>
      <w:r w:rsidRPr="009E74C2">
        <w:rPr>
          <w:sz w:val="28"/>
          <w:szCs w:val="28"/>
        </w:rPr>
        <w:t>В общем случае риск (частота) возникновения аварии на ОПО, относящегося к определенному виду надзора, может быть определен по следующей формуле:</w:t>
      </w:r>
    </w:p>
    <w:p w:rsidR="00DC0A9F" w:rsidRPr="00D1746A" w:rsidRDefault="00DC0A9F" w:rsidP="00CB053F">
      <w:pPr>
        <w:shd w:val="clear" w:color="auto" w:fill="FFFFFF"/>
        <w:tabs>
          <w:tab w:val="left" w:pos="7243"/>
        </w:tabs>
        <w:spacing w:before="326"/>
        <w:ind w:left="912" w:right="1613" w:firstLine="709"/>
        <w:jc w:val="both"/>
        <w:outlineLvl w:val="0"/>
        <w:rPr>
          <w:sz w:val="28"/>
          <w:szCs w:val="28"/>
        </w:rPr>
      </w:pPr>
      <w:r w:rsidRPr="009E74C2">
        <w:rPr>
          <w:sz w:val="28"/>
          <w:szCs w:val="28"/>
        </w:rPr>
        <w:lastRenderedPageBreak/>
        <w:t>Р</w:t>
      </w:r>
      <w:r w:rsidRPr="009E74C2">
        <w:rPr>
          <w:position w:val="10"/>
          <w:sz w:val="28"/>
          <w:szCs w:val="28"/>
          <w:lang w:val="en-US"/>
        </w:rPr>
        <w:t>i</w:t>
      </w:r>
      <w:r w:rsidRPr="009E74C2">
        <w:rPr>
          <w:sz w:val="28"/>
          <w:szCs w:val="28"/>
        </w:rPr>
        <w:t xml:space="preserve">ср=1/Т </w:t>
      </w:r>
      <w:r w:rsidRPr="009E74C2">
        <w:rPr>
          <w:b/>
          <w:sz w:val="28"/>
          <w:szCs w:val="28"/>
        </w:rPr>
        <w:sym w:font="Symbol" w:char="F053"/>
      </w:r>
      <w:r w:rsidRPr="009E74C2">
        <w:rPr>
          <w:sz w:val="28"/>
          <w:szCs w:val="28"/>
        </w:rPr>
        <w:t xml:space="preserve"> </w:t>
      </w:r>
      <w:r w:rsidRPr="009E74C2">
        <w:rPr>
          <w:sz w:val="28"/>
          <w:szCs w:val="28"/>
          <w:lang w:val="en-US"/>
        </w:rPr>
        <w:t>A</w:t>
      </w:r>
      <w:r w:rsidRPr="009E74C2">
        <w:rPr>
          <w:position w:val="-10"/>
          <w:sz w:val="28"/>
          <w:szCs w:val="28"/>
          <w:lang w:val="en-US"/>
        </w:rPr>
        <w:t>t</w:t>
      </w:r>
      <w:r w:rsidRPr="009E74C2">
        <w:rPr>
          <w:position w:val="10"/>
          <w:sz w:val="28"/>
          <w:szCs w:val="28"/>
          <w:lang w:val="en-US"/>
        </w:rPr>
        <w:t>i</w:t>
      </w:r>
      <w:r w:rsidRPr="009E74C2">
        <w:rPr>
          <w:sz w:val="28"/>
          <w:szCs w:val="28"/>
        </w:rPr>
        <w:t>/</w:t>
      </w:r>
      <w:r w:rsidRPr="009E74C2">
        <w:rPr>
          <w:sz w:val="28"/>
          <w:szCs w:val="28"/>
          <w:lang w:val="en-US"/>
        </w:rPr>
        <w:t>M</w:t>
      </w:r>
      <w:r w:rsidRPr="009E74C2">
        <w:rPr>
          <w:position w:val="-10"/>
          <w:sz w:val="28"/>
          <w:szCs w:val="28"/>
          <w:lang w:val="en-US"/>
        </w:rPr>
        <w:t>t</w:t>
      </w:r>
      <w:r w:rsidRPr="009E74C2">
        <w:rPr>
          <w:position w:val="12"/>
          <w:sz w:val="28"/>
          <w:szCs w:val="28"/>
          <w:lang w:val="en-US"/>
        </w:rPr>
        <w:t>i</w:t>
      </w:r>
      <w:r w:rsidRPr="009E74C2">
        <w:rPr>
          <w:sz w:val="28"/>
          <w:szCs w:val="28"/>
        </w:rPr>
        <w:t>,</w:t>
      </w:r>
    </w:p>
    <w:p w:rsidR="00DC0A9F" w:rsidRPr="00D1746A" w:rsidRDefault="00DC0A9F" w:rsidP="00CB053F">
      <w:pPr>
        <w:shd w:val="clear" w:color="auto" w:fill="FFFFFF"/>
        <w:tabs>
          <w:tab w:val="left" w:pos="9360"/>
        </w:tabs>
        <w:spacing w:before="326"/>
        <w:ind w:left="720" w:right="-5" w:hanging="11"/>
        <w:jc w:val="both"/>
        <w:rPr>
          <w:sz w:val="28"/>
          <w:szCs w:val="28"/>
        </w:rPr>
      </w:pPr>
      <w:r w:rsidRPr="00D1746A">
        <w:rPr>
          <w:sz w:val="28"/>
          <w:szCs w:val="28"/>
        </w:rPr>
        <w:t xml:space="preserve">где </w:t>
      </w:r>
      <w:r w:rsidRPr="00D1746A">
        <w:rPr>
          <w:sz w:val="28"/>
          <w:szCs w:val="28"/>
          <w:lang w:val="en-US"/>
        </w:rPr>
        <w:t>A</w:t>
      </w:r>
      <w:r w:rsidRPr="00D1746A">
        <w:rPr>
          <w:position w:val="-10"/>
          <w:sz w:val="28"/>
          <w:szCs w:val="28"/>
          <w:lang w:val="en-US"/>
        </w:rPr>
        <w:t>t</w:t>
      </w:r>
      <w:r w:rsidRPr="00D1746A">
        <w:rPr>
          <w:position w:val="10"/>
          <w:sz w:val="28"/>
          <w:szCs w:val="28"/>
          <w:lang w:val="en-US"/>
        </w:rPr>
        <w:t>i</w:t>
      </w:r>
      <w:r>
        <w:rPr>
          <w:sz w:val="28"/>
          <w:szCs w:val="28"/>
        </w:rPr>
        <w:t xml:space="preserve"> -</w:t>
      </w:r>
      <w:r w:rsidRPr="00D1746A">
        <w:rPr>
          <w:sz w:val="28"/>
          <w:szCs w:val="28"/>
        </w:rPr>
        <w:t xml:space="preserve"> количество аварий, произошедших на ОПО </w:t>
      </w:r>
      <w:r w:rsidRPr="00D1746A">
        <w:rPr>
          <w:sz w:val="28"/>
          <w:szCs w:val="28"/>
          <w:lang w:val="en-US"/>
        </w:rPr>
        <w:t>i</w:t>
      </w:r>
      <w:r w:rsidRPr="00D1746A">
        <w:rPr>
          <w:sz w:val="28"/>
          <w:szCs w:val="28"/>
        </w:rPr>
        <w:t xml:space="preserve">-ой отрасли промышленности  в </w:t>
      </w:r>
      <w:r w:rsidRPr="00D1746A">
        <w:rPr>
          <w:sz w:val="28"/>
          <w:szCs w:val="28"/>
          <w:lang w:val="en-US"/>
        </w:rPr>
        <w:t>t</w:t>
      </w:r>
      <w:r w:rsidRPr="00D1746A">
        <w:rPr>
          <w:sz w:val="28"/>
          <w:szCs w:val="28"/>
        </w:rPr>
        <w:t xml:space="preserve"> - ом году;</w:t>
      </w:r>
    </w:p>
    <w:p w:rsidR="00DC0A9F" w:rsidRPr="00D1746A" w:rsidRDefault="00DC0A9F" w:rsidP="00CB053F">
      <w:pPr>
        <w:shd w:val="clear" w:color="auto" w:fill="FFFFFF"/>
        <w:spacing w:before="5"/>
        <w:ind w:left="720"/>
        <w:jc w:val="both"/>
        <w:rPr>
          <w:sz w:val="28"/>
          <w:szCs w:val="28"/>
        </w:rPr>
      </w:pPr>
      <w:r w:rsidRPr="00D1746A">
        <w:rPr>
          <w:sz w:val="28"/>
          <w:szCs w:val="28"/>
          <w:lang w:val="en-US"/>
        </w:rPr>
        <w:t>M</w:t>
      </w:r>
      <w:r w:rsidRPr="00D1746A">
        <w:rPr>
          <w:position w:val="-10"/>
          <w:sz w:val="28"/>
          <w:szCs w:val="28"/>
          <w:lang w:val="en-US"/>
        </w:rPr>
        <w:t>t</w:t>
      </w:r>
      <w:r w:rsidRPr="00D1746A">
        <w:rPr>
          <w:position w:val="12"/>
          <w:sz w:val="28"/>
          <w:szCs w:val="28"/>
          <w:lang w:val="en-US"/>
        </w:rPr>
        <w:t>i</w:t>
      </w:r>
      <w:r w:rsidRPr="00D1746A">
        <w:rPr>
          <w:sz w:val="28"/>
          <w:szCs w:val="28"/>
        </w:rPr>
        <w:t xml:space="preserve">  - количество опасных производственных объектов, относящихся к ОПО </w:t>
      </w:r>
      <w:r w:rsidRPr="00D1746A">
        <w:rPr>
          <w:sz w:val="28"/>
          <w:szCs w:val="28"/>
          <w:lang w:val="en-US"/>
        </w:rPr>
        <w:t>i</w:t>
      </w:r>
      <w:r w:rsidRPr="00D1746A">
        <w:rPr>
          <w:sz w:val="28"/>
          <w:szCs w:val="28"/>
        </w:rPr>
        <w:t xml:space="preserve"> - ой отрасли промышленности в </w:t>
      </w:r>
      <w:r w:rsidRPr="00D1746A">
        <w:rPr>
          <w:sz w:val="28"/>
          <w:szCs w:val="28"/>
          <w:lang w:val="en-US"/>
        </w:rPr>
        <w:t>t</w:t>
      </w:r>
      <w:r w:rsidRPr="00D1746A">
        <w:rPr>
          <w:sz w:val="28"/>
          <w:szCs w:val="28"/>
        </w:rPr>
        <w:t xml:space="preserve">-ом году; </w:t>
      </w:r>
    </w:p>
    <w:p w:rsidR="00DC0A9F" w:rsidRPr="00D1746A" w:rsidRDefault="00DC0A9F" w:rsidP="00CB053F">
      <w:pPr>
        <w:shd w:val="clear" w:color="auto" w:fill="FFFFFF"/>
        <w:spacing w:before="5"/>
        <w:ind w:firstLine="720"/>
        <w:jc w:val="both"/>
        <w:rPr>
          <w:sz w:val="28"/>
          <w:szCs w:val="28"/>
        </w:rPr>
      </w:pPr>
      <w:r w:rsidRPr="00D1746A">
        <w:rPr>
          <w:sz w:val="28"/>
          <w:szCs w:val="28"/>
          <w:lang w:val="en-US"/>
        </w:rPr>
        <w:t>i</w:t>
      </w:r>
      <w:r w:rsidRPr="00D1746A">
        <w:rPr>
          <w:sz w:val="28"/>
          <w:szCs w:val="28"/>
        </w:rPr>
        <w:t xml:space="preserve"> - индекс отрасли промышленности (вида надзора); </w:t>
      </w:r>
    </w:p>
    <w:p w:rsidR="00DC0A9F" w:rsidRPr="00D1746A" w:rsidRDefault="00DC0A9F" w:rsidP="00CB053F">
      <w:pPr>
        <w:shd w:val="clear" w:color="auto" w:fill="FFFFFF"/>
        <w:spacing w:before="5"/>
        <w:ind w:firstLine="720"/>
        <w:jc w:val="both"/>
        <w:rPr>
          <w:sz w:val="28"/>
          <w:szCs w:val="28"/>
        </w:rPr>
      </w:pPr>
      <w:r w:rsidRPr="00D1746A">
        <w:rPr>
          <w:sz w:val="28"/>
          <w:szCs w:val="28"/>
        </w:rPr>
        <w:t xml:space="preserve">Т - временной отрезок (количество лет) для которого проводится усреднение показателя </w:t>
      </w:r>
    </w:p>
    <w:p w:rsidR="00DC0A9F" w:rsidRPr="00D1746A" w:rsidRDefault="00DC0A9F" w:rsidP="00CB053F">
      <w:pPr>
        <w:shd w:val="clear" w:color="auto" w:fill="FFFFFF"/>
        <w:spacing w:before="5"/>
        <w:ind w:firstLine="709"/>
        <w:jc w:val="both"/>
        <w:rPr>
          <w:sz w:val="28"/>
          <w:szCs w:val="28"/>
        </w:rPr>
      </w:pPr>
      <w:r w:rsidRPr="00D1746A">
        <w:rPr>
          <w:sz w:val="28"/>
          <w:szCs w:val="28"/>
          <w:lang w:val="en-US"/>
        </w:rPr>
        <w:t>t</w:t>
      </w:r>
      <w:r w:rsidRPr="00D1746A">
        <w:rPr>
          <w:sz w:val="28"/>
          <w:szCs w:val="28"/>
        </w:rPr>
        <w:t xml:space="preserve"> -  индекс  календарного  года из  рассматриваемого  временного отрезка;</w:t>
      </w:r>
    </w:p>
    <w:p w:rsidR="00DC0A9F" w:rsidRPr="00D1746A" w:rsidRDefault="00DC0A9F" w:rsidP="00CB053F">
      <w:pPr>
        <w:shd w:val="clear" w:color="auto" w:fill="FFFFFF"/>
        <w:ind w:left="91" w:right="24" w:firstLine="709"/>
        <w:jc w:val="both"/>
        <w:rPr>
          <w:sz w:val="28"/>
          <w:szCs w:val="28"/>
        </w:rPr>
      </w:pPr>
      <w:r w:rsidRPr="00D1746A">
        <w:rPr>
          <w:sz w:val="28"/>
          <w:szCs w:val="28"/>
        </w:rPr>
        <w:t>При этом принято следующее соответствие календарного года и значения индекса (</w:t>
      </w:r>
      <w:r w:rsidRPr="00D1746A">
        <w:rPr>
          <w:sz w:val="28"/>
          <w:szCs w:val="28"/>
          <w:lang w:val="en-US"/>
        </w:rPr>
        <w:t>t</w:t>
      </w:r>
      <w:r w:rsidRPr="00D1746A">
        <w:rPr>
          <w:sz w:val="28"/>
          <w:szCs w:val="28"/>
        </w:rPr>
        <w:t xml:space="preserve">): 1991г. - </w:t>
      </w:r>
      <w:r w:rsidRPr="00D1746A">
        <w:rPr>
          <w:sz w:val="28"/>
          <w:szCs w:val="28"/>
          <w:lang w:val="en-US"/>
        </w:rPr>
        <w:t>t</w:t>
      </w:r>
      <w:r w:rsidRPr="00D1746A">
        <w:rPr>
          <w:sz w:val="28"/>
          <w:szCs w:val="28"/>
        </w:rPr>
        <w:t>=</w:t>
      </w:r>
      <w:r w:rsidRPr="00D1746A">
        <w:rPr>
          <w:sz w:val="28"/>
          <w:szCs w:val="28"/>
          <w:lang w:val="en-US"/>
        </w:rPr>
        <w:t>l</w:t>
      </w:r>
      <w:r w:rsidRPr="00D1746A">
        <w:rPr>
          <w:sz w:val="28"/>
          <w:szCs w:val="28"/>
        </w:rPr>
        <w:t>; 1992г. -1 =2; ... 2000г.-</w:t>
      </w:r>
      <w:r w:rsidRPr="00D1746A">
        <w:rPr>
          <w:sz w:val="28"/>
          <w:szCs w:val="28"/>
          <w:lang w:val="en-US"/>
        </w:rPr>
        <w:t>t</w:t>
      </w:r>
      <w:r w:rsidRPr="00D1746A">
        <w:rPr>
          <w:sz w:val="28"/>
          <w:szCs w:val="28"/>
        </w:rPr>
        <w:t xml:space="preserve"> =10.</w:t>
      </w:r>
    </w:p>
    <w:p w:rsidR="00DC0A9F" w:rsidRDefault="00DC0A9F" w:rsidP="00CB053F">
      <w:pPr>
        <w:shd w:val="clear" w:color="auto" w:fill="FFFFFF"/>
        <w:spacing w:before="5"/>
        <w:ind w:left="91" w:firstLine="709"/>
        <w:jc w:val="both"/>
        <w:rPr>
          <w:sz w:val="28"/>
          <w:szCs w:val="28"/>
        </w:rPr>
      </w:pPr>
      <w:r w:rsidRPr="00D1746A">
        <w:rPr>
          <w:sz w:val="28"/>
          <w:szCs w:val="28"/>
        </w:rPr>
        <w:t>В таблице представлены результаты расчетов оценки средней частоты возникновения аварий в течение 1991÷2000 годов для ОПО, находящихся в Новосибирской области, относящихся к различным отраслям промышленности и подконтрольных Госгортехнадзору России. Там же для сравнения приведены значения частоты возникновения аварий за 2000 год.</w:t>
      </w:r>
    </w:p>
    <w:p w:rsidR="005E7E8D" w:rsidRDefault="005E7E8D" w:rsidP="00CB053F">
      <w:pPr>
        <w:shd w:val="clear" w:color="auto" w:fill="FFFFFF"/>
        <w:spacing w:before="5"/>
        <w:ind w:left="91" w:firstLine="709"/>
        <w:jc w:val="both"/>
        <w:rPr>
          <w:sz w:val="28"/>
          <w:szCs w:val="28"/>
        </w:rPr>
      </w:pPr>
    </w:p>
    <w:p w:rsidR="005E7E8D" w:rsidRDefault="005E7E8D" w:rsidP="00CB053F">
      <w:pPr>
        <w:shd w:val="clear" w:color="auto" w:fill="FFFFFF"/>
        <w:spacing w:before="5"/>
        <w:ind w:left="91" w:firstLine="709"/>
        <w:jc w:val="both"/>
        <w:rPr>
          <w:sz w:val="28"/>
          <w:szCs w:val="28"/>
        </w:rPr>
      </w:pPr>
    </w:p>
    <w:p w:rsidR="005E7E8D" w:rsidRPr="00D1746A" w:rsidRDefault="005E7E8D" w:rsidP="00CB053F">
      <w:pPr>
        <w:shd w:val="clear" w:color="auto" w:fill="FFFFFF"/>
        <w:spacing w:before="5"/>
        <w:ind w:left="91" w:firstLine="709"/>
        <w:jc w:val="both"/>
        <w:rPr>
          <w:sz w:val="28"/>
          <w:szCs w:val="28"/>
        </w:rPr>
      </w:pPr>
    </w:p>
    <w:p w:rsidR="00DC0A9F" w:rsidRDefault="00DC0A9F" w:rsidP="00DC0A9F">
      <w:pPr>
        <w:spacing w:line="360" w:lineRule="auto"/>
        <w:jc w:val="center"/>
        <w:outlineLvl w:val="0"/>
        <w:rPr>
          <w:b/>
          <w:sz w:val="28"/>
          <w:szCs w:val="28"/>
        </w:rPr>
      </w:pPr>
      <w:bookmarkStart w:id="14" w:name="_Toc243979122"/>
      <w:bookmarkStart w:id="15" w:name="_Toc243979196"/>
      <w:bookmarkStart w:id="16" w:name="_Toc243979405"/>
      <w:bookmarkStart w:id="17" w:name="_Toc243979493"/>
      <w:bookmarkStart w:id="18" w:name="_Toc288828274"/>
      <w:bookmarkStart w:id="19" w:name="_Toc288828859"/>
      <w:bookmarkStart w:id="20" w:name="_Toc288829805"/>
      <w:bookmarkStart w:id="21" w:name="_Toc288834873"/>
      <w:bookmarkStart w:id="22" w:name="_Toc289162209"/>
      <w:bookmarkStart w:id="23" w:name="_Toc292286450"/>
      <w:bookmarkStart w:id="24" w:name="_Toc311023876"/>
      <w:bookmarkStart w:id="25" w:name="_Toc336001373"/>
      <w:bookmarkStart w:id="26" w:name="_Toc338840480"/>
      <w:bookmarkStart w:id="27" w:name="_Toc338849222"/>
      <w:bookmarkStart w:id="28" w:name="_Toc339283887"/>
      <w:bookmarkStart w:id="29" w:name="_Toc339287514"/>
      <w:r w:rsidRPr="00D1746A">
        <w:rPr>
          <w:b/>
          <w:sz w:val="28"/>
          <w:szCs w:val="28"/>
        </w:rPr>
        <w:t>Оценка частоты возникновения аварий  на ОПО различных отраслей промышленности.</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DC0A9F" w:rsidRPr="001015F2" w:rsidRDefault="00DC0A9F" w:rsidP="00DC0A9F">
      <w:pPr>
        <w:jc w:val="right"/>
        <w:outlineLvl w:val="0"/>
        <w:rPr>
          <w:sz w:val="28"/>
          <w:szCs w:val="28"/>
        </w:rPr>
      </w:pPr>
      <w:bookmarkStart w:id="30" w:name="_Toc270521030"/>
      <w:bookmarkStart w:id="31" w:name="_Toc288828275"/>
      <w:bookmarkStart w:id="32" w:name="_Toc288828860"/>
      <w:bookmarkStart w:id="33" w:name="_Toc288829806"/>
      <w:bookmarkStart w:id="34" w:name="_Toc288834874"/>
      <w:bookmarkStart w:id="35" w:name="_Toc289162210"/>
      <w:bookmarkStart w:id="36" w:name="_Toc292286451"/>
      <w:bookmarkStart w:id="37" w:name="_Toc311023877"/>
      <w:bookmarkStart w:id="38" w:name="_Toc336001374"/>
      <w:bookmarkStart w:id="39" w:name="_Toc338840481"/>
      <w:bookmarkStart w:id="40" w:name="_Toc338849223"/>
      <w:bookmarkStart w:id="41" w:name="_Toc339283888"/>
      <w:bookmarkStart w:id="42" w:name="_Toc339287515"/>
      <w:r w:rsidRPr="001015F2">
        <w:rPr>
          <w:sz w:val="28"/>
          <w:szCs w:val="28"/>
        </w:rPr>
        <w:t>Таблица 4.</w:t>
      </w:r>
      <w:bookmarkEnd w:id="30"/>
      <w:bookmarkEnd w:id="31"/>
      <w:bookmarkEnd w:id="32"/>
      <w:bookmarkEnd w:id="33"/>
      <w:bookmarkEnd w:id="34"/>
      <w:bookmarkEnd w:id="35"/>
      <w:bookmarkEnd w:id="36"/>
      <w:bookmarkEnd w:id="37"/>
      <w:bookmarkEnd w:id="38"/>
      <w:bookmarkEnd w:id="39"/>
      <w:r>
        <w:rPr>
          <w:sz w:val="28"/>
          <w:szCs w:val="28"/>
        </w:rPr>
        <w:t>5</w:t>
      </w:r>
      <w:bookmarkEnd w:id="40"/>
      <w:bookmarkEnd w:id="41"/>
      <w:bookmarkEnd w:id="42"/>
    </w:p>
    <w:tbl>
      <w:tblPr>
        <w:tblW w:w="8611" w:type="dxa"/>
        <w:tblInd w:w="771" w:type="dxa"/>
        <w:tblLayout w:type="fixed"/>
        <w:tblCellMar>
          <w:left w:w="40" w:type="dxa"/>
          <w:right w:w="40" w:type="dxa"/>
        </w:tblCellMar>
        <w:tblLook w:val="0000"/>
      </w:tblPr>
      <w:tblGrid>
        <w:gridCol w:w="6156"/>
        <w:gridCol w:w="2455"/>
      </w:tblGrid>
      <w:tr w:rsidR="00DC0A9F" w:rsidRPr="001B29A4" w:rsidTr="00CB053F">
        <w:trPr>
          <w:trHeight w:hRule="exact" w:val="1253"/>
        </w:trPr>
        <w:tc>
          <w:tcPr>
            <w:tcW w:w="6156" w:type="dxa"/>
            <w:tcBorders>
              <w:top w:val="single" w:sz="6" w:space="0" w:color="auto"/>
              <w:left w:val="single" w:sz="6" w:space="0" w:color="auto"/>
              <w:bottom w:val="single" w:sz="6" w:space="0" w:color="auto"/>
              <w:right w:val="single" w:sz="6" w:space="0" w:color="auto"/>
            </w:tcBorders>
            <w:vAlign w:val="center"/>
          </w:tcPr>
          <w:p w:rsidR="00DC0A9F" w:rsidRPr="001B29A4" w:rsidRDefault="00DC0A9F" w:rsidP="00081687">
            <w:pPr>
              <w:shd w:val="clear" w:color="auto" w:fill="FFFFFF"/>
              <w:spacing w:line="360" w:lineRule="auto"/>
              <w:jc w:val="both"/>
            </w:pPr>
            <w:r w:rsidRPr="001B29A4">
              <w:t>Отрасль промышленности, вид надзора</w:t>
            </w:r>
          </w:p>
        </w:tc>
        <w:tc>
          <w:tcPr>
            <w:tcW w:w="2455" w:type="dxa"/>
            <w:tcBorders>
              <w:top w:val="single" w:sz="6" w:space="0" w:color="auto"/>
              <w:left w:val="single" w:sz="6" w:space="0" w:color="auto"/>
              <w:bottom w:val="single" w:sz="6" w:space="0" w:color="auto"/>
              <w:right w:val="single" w:sz="6" w:space="0" w:color="auto"/>
            </w:tcBorders>
            <w:vAlign w:val="center"/>
          </w:tcPr>
          <w:p w:rsidR="00DC0A9F" w:rsidRPr="001B29A4" w:rsidRDefault="00DC0A9F" w:rsidP="00081687">
            <w:pPr>
              <w:shd w:val="clear" w:color="auto" w:fill="FFFFFF"/>
              <w:jc w:val="both"/>
            </w:pPr>
            <w:r w:rsidRPr="001B29A4">
              <w:t>Средняя за 10 лет оценка частоты возникновения  аварии на ОПО</w:t>
            </w:r>
          </w:p>
        </w:tc>
      </w:tr>
      <w:tr w:rsidR="00DC0A9F" w:rsidRPr="001B29A4" w:rsidTr="00CB053F">
        <w:trPr>
          <w:trHeight w:hRule="exact" w:val="593"/>
        </w:trPr>
        <w:tc>
          <w:tcPr>
            <w:tcW w:w="6156" w:type="dxa"/>
            <w:tcBorders>
              <w:top w:val="single" w:sz="6" w:space="0" w:color="auto"/>
              <w:left w:val="single" w:sz="6" w:space="0" w:color="auto"/>
              <w:bottom w:val="single" w:sz="6" w:space="0" w:color="auto"/>
              <w:right w:val="single" w:sz="6" w:space="0" w:color="auto"/>
            </w:tcBorders>
            <w:vAlign w:val="center"/>
          </w:tcPr>
          <w:p w:rsidR="00DC0A9F" w:rsidRPr="001B29A4" w:rsidRDefault="00DC0A9F" w:rsidP="00081687">
            <w:pPr>
              <w:shd w:val="clear" w:color="auto" w:fill="FFFFFF"/>
              <w:spacing w:line="360" w:lineRule="auto"/>
            </w:pPr>
            <w:r w:rsidRPr="001B29A4">
              <w:t>Подъемные сооружения</w:t>
            </w:r>
          </w:p>
        </w:tc>
        <w:tc>
          <w:tcPr>
            <w:tcW w:w="2455" w:type="dxa"/>
            <w:tcBorders>
              <w:top w:val="single" w:sz="6" w:space="0" w:color="auto"/>
              <w:left w:val="single" w:sz="6" w:space="0" w:color="auto"/>
              <w:bottom w:val="single" w:sz="6" w:space="0" w:color="auto"/>
              <w:right w:val="single" w:sz="6" w:space="0" w:color="auto"/>
            </w:tcBorders>
            <w:vAlign w:val="center"/>
          </w:tcPr>
          <w:p w:rsidR="00DC0A9F" w:rsidRPr="001B29A4" w:rsidRDefault="00DC0A9F" w:rsidP="00081687">
            <w:pPr>
              <w:shd w:val="clear" w:color="auto" w:fill="FFFFFF"/>
              <w:spacing w:line="360" w:lineRule="auto"/>
            </w:pPr>
            <w:r w:rsidRPr="001B29A4">
              <w:t xml:space="preserve">7,5 x 10 </w:t>
            </w:r>
            <w:r w:rsidRPr="001B29A4">
              <w:rPr>
                <w:position w:val="10"/>
              </w:rPr>
              <w:t>-5</w:t>
            </w:r>
          </w:p>
        </w:tc>
      </w:tr>
      <w:tr w:rsidR="00DC0A9F" w:rsidRPr="001B29A4" w:rsidTr="00CB053F">
        <w:trPr>
          <w:trHeight w:hRule="exact" w:val="450"/>
        </w:trPr>
        <w:tc>
          <w:tcPr>
            <w:tcW w:w="6156" w:type="dxa"/>
            <w:tcBorders>
              <w:top w:val="single" w:sz="6" w:space="0" w:color="auto"/>
              <w:left w:val="single" w:sz="6" w:space="0" w:color="auto"/>
              <w:bottom w:val="single" w:sz="6" w:space="0" w:color="auto"/>
              <w:right w:val="single" w:sz="6" w:space="0" w:color="auto"/>
            </w:tcBorders>
            <w:vAlign w:val="center"/>
          </w:tcPr>
          <w:p w:rsidR="00DC0A9F" w:rsidRPr="001B29A4" w:rsidRDefault="00DC0A9F" w:rsidP="00081687">
            <w:pPr>
              <w:shd w:val="clear" w:color="auto" w:fill="FFFFFF"/>
              <w:spacing w:line="360" w:lineRule="auto"/>
            </w:pPr>
            <w:r w:rsidRPr="001B29A4">
              <w:t>Газоснабжение</w:t>
            </w:r>
          </w:p>
          <w:p w:rsidR="00DC0A9F" w:rsidRPr="001B29A4" w:rsidRDefault="00DC0A9F" w:rsidP="00081687">
            <w:pPr>
              <w:shd w:val="clear" w:color="auto" w:fill="FFFFFF"/>
              <w:spacing w:line="360" w:lineRule="auto"/>
            </w:pPr>
          </w:p>
        </w:tc>
        <w:tc>
          <w:tcPr>
            <w:tcW w:w="2455" w:type="dxa"/>
            <w:tcBorders>
              <w:top w:val="single" w:sz="6" w:space="0" w:color="auto"/>
              <w:left w:val="single" w:sz="6" w:space="0" w:color="auto"/>
              <w:bottom w:val="single" w:sz="6" w:space="0" w:color="auto"/>
              <w:right w:val="single" w:sz="6" w:space="0" w:color="auto"/>
            </w:tcBorders>
            <w:vAlign w:val="center"/>
          </w:tcPr>
          <w:p w:rsidR="00DC0A9F" w:rsidRPr="001B29A4" w:rsidRDefault="00DC0A9F" w:rsidP="00081687">
            <w:pPr>
              <w:shd w:val="clear" w:color="auto" w:fill="FFFFFF"/>
              <w:spacing w:line="360" w:lineRule="auto"/>
            </w:pPr>
            <w:r w:rsidRPr="001B29A4">
              <w:t xml:space="preserve">2,9×10 </w:t>
            </w:r>
            <w:r w:rsidRPr="001B29A4">
              <w:rPr>
                <w:position w:val="10"/>
              </w:rPr>
              <w:t>-4</w:t>
            </w:r>
          </w:p>
          <w:p w:rsidR="00DC0A9F" w:rsidRPr="001B29A4" w:rsidRDefault="00DC0A9F" w:rsidP="00081687">
            <w:pPr>
              <w:shd w:val="clear" w:color="auto" w:fill="FFFFFF"/>
              <w:spacing w:line="360" w:lineRule="auto"/>
            </w:pPr>
          </w:p>
        </w:tc>
      </w:tr>
      <w:tr w:rsidR="00DC0A9F" w:rsidRPr="001B29A4" w:rsidTr="00CB053F">
        <w:trPr>
          <w:trHeight w:hRule="exact" w:val="384"/>
        </w:trPr>
        <w:tc>
          <w:tcPr>
            <w:tcW w:w="6156" w:type="dxa"/>
            <w:tcBorders>
              <w:top w:val="single" w:sz="6" w:space="0" w:color="auto"/>
              <w:left w:val="single" w:sz="6" w:space="0" w:color="auto"/>
              <w:bottom w:val="single" w:sz="4" w:space="0" w:color="auto"/>
              <w:right w:val="single" w:sz="6" w:space="0" w:color="auto"/>
            </w:tcBorders>
            <w:vAlign w:val="center"/>
          </w:tcPr>
          <w:p w:rsidR="00DC0A9F" w:rsidRPr="001B29A4" w:rsidRDefault="00DC0A9F" w:rsidP="00081687">
            <w:pPr>
              <w:shd w:val="clear" w:color="auto" w:fill="FFFFFF"/>
              <w:spacing w:line="360" w:lineRule="auto"/>
            </w:pPr>
            <w:r w:rsidRPr="001B29A4">
              <w:t>Котлы, сосуды под давлением</w:t>
            </w:r>
          </w:p>
          <w:p w:rsidR="00DC0A9F" w:rsidRPr="001B29A4" w:rsidRDefault="00DC0A9F" w:rsidP="00081687">
            <w:pPr>
              <w:shd w:val="clear" w:color="auto" w:fill="FFFFFF"/>
              <w:spacing w:line="360" w:lineRule="auto"/>
            </w:pPr>
          </w:p>
        </w:tc>
        <w:tc>
          <w:tcPr>
            <w:tcW w:w="2455" w:type="dxa"/>
            <w:tcBorders>
              <w:top w:val="single" w:sz="6" w:space="0" w:color="auto"/>
              <w:left w:val="single" w:sz="6" w:space="0" w:color="auto"/>
              <w:bottom w:val="single" w:sz="4" w:space="0" w:color="auto"/>
              <w:right w:val="single" w:sz="6" w:space="0" w:color="auto"/>
            </w:tcBorders>
            <w:vAlign w:val="center"/>
          </w:tcPr>
          <w:p w:rsidR="00DC0A9F" w:rsidRPr="001B29A4" w:rsidRDefault="00DC0A9F" w:rsidP="00081687">
            <w:pPr>
              <w:shd w:val="clear" w:color="auto" w:fill="FFFFFF"/>
              <w:spacing w:line="360" w:lineRule="auto"/>
            </w:pPr>
            <w:r w:rsidRPr="001B29A4">
              <w:t xml:space="preserve">5,1 × 10 </w:t>
            </w:r>
            <w:r w:rsidRPr="001B29A4">
              <w:rPr>
                <w:position w:val="10"/>
              </w:rPr>
              <w:t>-5</w:t>
            </w:r>
          </w:p>
          <w:p w:rsidR="00DC0A9F" w:rsidRPr="001B29A4" w:rsidRDefault="00DC0A9F" w:rsidP="00081687">
            <w:pPr>
              <w:shd w:val="clear" w:color="auto" w:fill="FFFFFF"/>
              <w:spacing w:line="360" w:lineRule="auto"/>
            </w:pPr>
          </w:p>
        </w:tc>
      </w:tr>
    </w:tbl>
    <w:p w:rsidR="00DC0A9F" w:rsidRPr="00D1746A" w:rsidRDefault="00DC0A9F" w:rsidP="007F6D8A">
      <w:pPr>
        <w:shd w:val="clear" w:color="auto" w:fill="FFFFFF"/>
        <w:spacing w:before="326"/>
        <w:ind w:left="34" w:firstLine="709"/>
        <w:jc w:val="both"/>
        <w:rPr>
          <w:sz w:val="28"/>
          <w:szCs w:val="28"/>
        </w:rPr>
      </w:pPr>
      <w:r w:rsidRPr="00D1746A">
        <w:rPr>
          <w:sz w:val="28"/>
          <w:szCs w:val="28"/>
        </w:rPr>
        <w:t>Анализ значений среднеотраслевых показателей частоты возникновения аварий на ОПО различных отраслей промышленности, применительно к ОПО, характерным для круп</w:t>
      </w:r>
      <w:r>
        <w:rPr>
          <w:sz w:val="28"/>
          <w:szCs w:val="28"/>
        </w:rPr>
        <w:t>ных городов России</w:t>
      </w:r>
      <w:r w:rsidRPr="00D1746A">
        <w:rPr>
          <w:sz w:val="28"/>
          <w:szCs w:val="28"/>
        </w:rPr>
        <w:t>, позволяет выделить две группы отраслей промышлен</w:t>
      </w:r>
      <w:r>
        <w:rPr>
          <w:sz w:val="28"/>
          <w:szCs w:val="28"/>
        </w:rPr>
        <w:t>ности по частоте (уровню риска)</w:t>
      </w:r>
      <w:r w:rsidRPr="00D1746A">
        <w:rPr>
          <w:sz w:val="28"/>
          <w:szCs w:val="28"/>
        </w:rPr>
        <w:t xml:space="preserve"> возникновения аварий.</w:t>
      </w:r>
    </w:p>
    <w:p w:rsidR="00DC0A9F" w:rsidRPr="00D1746A" w:rsidRDefault="00DC0A9F" w:rsidP="007F6D8A">
      <w:pPr>
        <w:shd w:val="clear" w:color="auto" w:fill="FFFFFF"/>
        <w:spacing w:before="91"/>
        <w:ind w:left="10" w:firstLine="709"/>
        <w:jc w:val="both"/>
        <w:rPr>
          <w:sz w:val="28"/>
          <w:szCs w:val="28"/>
        </w:rPr>
      </w:pPr>
      <w:r w:rsidRPr="00D1746A">
        <w:rPr>
          <w:sz w:val="28"/>
          <w:szCs w:val="28"/>
        </w:rPr>
        <w:t>Ко второй группе по степени опасности (с точки зрения частоты возникновения аварий) относятся:</w:t>
      </w:r>
    </w:p>
    <w:p w:rsidR="00DC0A9F" w:rsidRPr="00D1746A" w:rsidRDefault="00DC0A9F" w:rsidP="007F6D8A">
      <w:pPr>
        <w:shd w:val="clear" w:color="auto" w:fill="FFFFFF"/>
        <w:ind w:firstLine="709"/>
        <w:jc w:val="both"/>
        <w:rPr>
          <w:sz w:val="28"/>
          <w:szCs w:val="28"/>
        </w:rPr>
      </w:pPr>
      <w:r w:rsidRPr="00D1746A">
        <w:rPr>
          <w:sz w:val="28"/>
          <w:szCs w:val="28"/>
        </w:rPr>
        <w:t>-объекты газоснабжения,</w:t>
      </w:r>
    </w:p>
    <w:p w:rsidR="00DC0A9F" w:rsidRPr="00D1746A" w:rsidRDefault="00DC0A9F" w:rsidP="007F6D8A">
      <w:pPr>
        <w:shd w:val="clear" w:color="auto" w:fill="FFFFFF"/>
        <w:ind w:firstLine="709"/>
        <w:jc w:val="both"/>
        <w:rPr>
          <w:sz w:val="28"/>
          <w:szCs w:val="28"/>
        </w:rPr>
      </w:pPr>
      <w:r w:rsidRPr="00D1746A">
        <w:rPr>
          <w:sz w:val="28"/>
          <w:szCs w:val="28"/>
        </w:rPr>
        <w:lastRenderedPageBreak/>
        <w:t>-подъемные сооружения;</w:t>
      </w:r>
    </w:p>
    <w:p w:rsidR="00DC0A9F" w:rsidRPr="00D1746A" w:rsidRDefault="00DC0A9F" w:rsidP="007F6D8A">
      <w:pPr>
        <w:shd w:val="clear" w:color="auto" w:fill="FFFFFF"/>
        <w:ind w:firstLine="709"/>
        <w:jc w:val="both"/>
        <w:rPr>
          <w:sz w:val="28"/>
          <w:szCs w:val="28"/>
        </w:rPr>
      </w:pPr>
      <w:r w:rsidRPr="00D1746A">
        <w:rPr>
          <w:sz w:val="28"/>
          <w:szCs w:val="28"/>
        </w:rPr>
        <w:t>-котлы и сосуды под давлением.</w:t>
      </w:r>
    </w:p>
    <w:p w:rsidR="00DC0A9F" w:rsidRPr="00D1746A" w:rsidRDefault="00DC0A9F" w:rsidP="007F6D8A">
      <w:pPr>
        <w:shd w:val="clear" w:color="auto" w:fill="FFFFFF"/>
        <w:ind w:firstLine="708"/>
        <w:jc w:val="both"/>
        <w:rPr>
          <w:sz w:val="28"/>
          <w:szCs w:val="28"/>
        </w:rPr>
      </w:pPr>
      <w:r w:rsidRPr="00D1746A">
        <w:rPr>
          <w:sz w:val="28"/>
          <w:szCs w:val="28"/>
        </w:rPr>
        <w:t>Частота возникновения аварий на объектах этой группы – 2,9 × 10</w:t>
      </w:r>
      <w:r w:rsidRPr="00D1746A">
        <w:rPr>
          <w:sz w:val="28"/>
          <w:szCs w:val="28"/>
          <w:vertAlign w:val="superscript"/>
        </w:rPr>
        <w:t>-4</w:t>
      </w:r>
      <w:r w:rsidRPr="00D1746A">
        <w:rPr>
          <w:sz w:val="28"/>
          <w:szCs w:val="28"/>
        </w:rPr>
        <w:t>,  7,5 × 10</w:t>
      </w:r>
      <w:r w:rsidRPr="00D1746A">
        <w:rPr>
          <w:sz w:val="28"/>
          <w:szCs w:val="28"/>
          <w:vertAlign w:val="superscript"/>
        </w:rPr>
        <w:t>-5</w:t>
      </w:r>
      <w:r w:rsidRPr="00D1746A">
        <w:rPr>
          <w:sz w:val="28"/>
          <w:szCs w:val="28"/>
        </w:rPr>
        <w:t xml:space="preserve"> и 5,1 × 10</w:t>
      </w:r>
      <w:r w:rsidRPr="00D1746A">
        <w:rPr>
          <w:sz w:val="28"/>
          <w:szCs w:val="28"/>
          <w:vertAlign w:val="superscript"/>
        </w:rPr>
        <w:t>-5</w:t>
      </w:r>
      <w:r w:rsidRPr="00D1746A">
        <w:rPr>
          <w:sz w:val="28"/>
          <w:szCs w:val="28"/>
        </w:rPr>
        <w:t xml:space="preserve"> в год соответственно.</w:t>
      </w:r>
    </w:p>
    <w:p w:rsidR="00DC0A9F" w:rsidRPr="0090521B" w:rsidRDefault="00DC0A9F" w:rsidP="00DC0A9F">
      <w:pPr>
        <w:rPr>
          <w:lang w:eastAsia="en-US"/>
        </w:rPr>
      </w:pPr>
    </w:p>
    <w:p w:rsidR="00DC0A9F" w:rsidRPr="00D1746A" w:rsidRDefault="00DC0A9F" w:rsidP="00DC0A9F">
      <w:pPr>
        <w:pStyle w:val="21"/>
        <w:rPr>
          <w:szCs w:val="28"/>
        </w:rPr>
      </w:pPr>
      <w:r w:rsidRPr="00D1746A">
        <w:rPr>
          <w:szCs w:val="28"/>
        </w:rPr>
        <w:t xml:space="preserve">Оценка обобщенного риска возникновения ЧС для </w:t>
      </w:r>
      <w:r w:rsidRPr="00D1746A">
        <w:rPr>
          <w:szCs w:val="28"/>
        </w:rPr>
        <w:br/>
        <w:t xml:space="preserve">совокупности ОПО, расположенных в </w:t>
      </w:r>
      <w:r>
        <w:rPr>
          <w:szCs w:val="28"/>
        </w:rPr>
        <w:t>Новосибирской области</w:t>
      </w:r>
    </w:p>
    <w:p w:rsidR="00DC0A9F" w:rsidRPr="00D1746A" w:rsidRDefault="00DC0A9F" w:rsidP="007F6D8A">
      <w:pPr>
        <w:shd w:val="clear" w:color="auto" w:fill="FFFFFF"/>
        <w:spacing w:before="178"/>
        <w:ind w:left="5" w:right="34" w:firstLine="709"/>
        <w:jc w:val="both"/>
        <w:rPr>
          <w:sz w:val="28"/>
          <w:szCs w:val="28"/>
        </w:rPr>
      </w:pPr>
      <w:r w:rsidRPr="00D1746A">
        <w:rPr>
          <w:sz w:val="28"/>
          <w:szCs w:val="28"/>
        </w:rPr>
        <w:t>Для конкретной совокупности опасных производственных объектов уровень риска возникновения ЧС техногенного характера, связанного с их функционированием, совпадает с уровнем риска возникновения аварий на этих ОПО.</w:t>
      </w:r>
    </w:p>
    <w:p w:rsidR="00DC0A9F" w:rsidRPr="00D1746A" w:rsidRDefault="00DC0A9F" w:rsidP="007F6D8A">
      <w:pPr>
        <w:shd w:val="clear" w:color="auto" w:fill="FFFFFF"/>
        <w:ind w:left="17" w:firstLine="709"/>
        <w:jc w:val="both"/>
        <w:rPr>
          <w:sz w:val="28"/>
          <w:szCs w:val="28"/>
        </w:rPr>
      </w:pPr>
      <w:r w:rsidRPr="00D1746A">
        <w:rPr>
          <w:sz w:val="28"/>
          <w:szCs w:val="28"/>
        </w:rPr>
        <w:t xml:space="preserve">Каждый житель </w:t>
      </w:r>
      <w:r>
        <w:rPr>
          <w:sz w:val="28"/>
          <w:szCs w:val="28"/>
        </w:rPr>
        <w:t>района</w:t>
      </w:r>
      <w:r w:rsidRPr="00D1746A">
        <w:rPr>
          <w:sz w:val="28"/>
          <w:szCs w:val="28"/>
        </w:rPr>
        <w:t xml:space="preserve"> подвергается риску воздействия поражающих факторов в случае аварий на тех ОПО, в зоне возможного воздействия которых он оказывается в ходе своих перемещений по территории </w:t>
      </w:r>
      <w:r w:rsidR="007F6D8A">
        <w:rPr>
          <w:sz w:val="28"/>
          <w:szCs w:val="28"/>
        </w:rPr>
        <w:t>сельсовета</w:t>
      </w:r>
      <w:r w:rsidRPr="00D1746A">
        <w:rPr>
          <w:sz w:val="28"/>
          <w:szCs w:val="28"/>
        </w:rPr>
        <w:t xml:space="preserve">в течение года. Проводить учет специфики перемещения отдельно взятой личности невозможно и нецелесообразно. Можно рассматривать и сравнивать уровень риска возникновения аварии на ОПО для среднестатистического жителя </w:t>
      </w:r>
      <w:r w:rsidR="00CB053F">
        <w:rPr>
          <w:sz w:val="28"/>
          <w:szCs w:val="28"/>
        </w:rPr>
        <w:t>сельсовета</w:t>
      </w:r>
      <w:r w:rsidRPr="00D1746A">
        <w:rPr>
          <w:sz w:val="28"/>
          <w:szCs w:val="28"/>
        </w:rPr>
        <w:t xml:space="preserve"> вернее для некоторого довольно значительного количества жителей.</w:t>
      </w:r>
    </w:p>
    <w:p w:rsidR="00DC0A9F" w:rsidRPr="00D1746A" w:rsidRDefault="00DC0A9F" w:rsidP="007F6D8A">
      <w:pPr>
        <w:shd w:val="clear" w:color="auto" w:fill="FFFFFF"/>
        <w:ind w:left="19" w:firstLine="709"/>
        <w:jc w:val="both"/>
        <w:rPr>
          <w:sz w:val="28"/>
          <w:szCs w:val="28"/>
        </w:rPr>
      </w:pPr>
      <w:r w:rsidRPr="00D1746A">
        <w:rPr>
          <w:sz w:val="28"/>
          <w:szCs w:val="28"/>
        </w:rPr>
        <w:t xml:space="preserve">Суммарный или обобщенный уровень риска (частоты) возникновения аварий для полной совокупности расположенных в </w:t>
      </w:r>
      <w:r w:rsidR="007F6D8A">
        <w:rPr>
          <w:sz w:val="28"/>
          <w:szCs w:val="28"/>
        </w:rPr>
        <w:t>районе</w:t>
      </w:r>
      <w:r w:rsidRPr="00D1746A">
        <w:rPr>
          <w:sz w:val="28"/>
          <w:szCs w:val="28"/>
        </w:rPr>
        <w:t xml:space="preserve"> ОПО различной отраслевой направленности может быть определен по следующей зависимости:</w:t>
      </w:r>
    </w:p>
    <w:p w:rsidR="00DC0A9F" w:rsidRPr="00D1746A" w:rsidRDefault="00DC0A9F" w:rsidP="007F6D8A">
      <w:pPr>
        <w:shd w:val="clear" w:color="auto" w:fill="FFFFFF"/>
        <w:ind w:right="34" w:firstLine="709"/>
        <w:jc w:val="both"/>
        <w:outlineLvl w:val="0"/>
        <w:rPr>
          <w:position w:val="-2"/>
          <w:sz w:val="28"/>
          <w:szCs w:val="28"/>
          <w:lang w:val="en-US"/>
        </w:rPr>
      </w:pPr>
      <w:bookmarkStart w:id="43" w:name="_Toc243979124"/>
      <w:bookmarkStart w:id="44" w:name="_Toc243979198"/>
      <w:bookmarkStart w:id="45" w:name="_Toc243979407"/>
      <w:bookmarkStart w:id="46" w:name="_Toc243979495"/>
      <w:bookmarkStart w:id="47" w:name="_Toc270332704"/>
      <w:bookmarkStart w:id="48" w:name="_Toc270521032"/>
      <w:bookmarkStart w:id="49" w:name="_Toc288828277"/>
      <w:bookmarkStart w:id="50" w:name="_Toc288828862"/>
      <w:bookmarkStart w:id="51" w:name="_Toc288829808"/>
      <w:bookmarkStart w:id="52" w:name="_Toc288834876"/>
      <w:bookmarkStart w:id="53" w:name="_Toc289162212"/>
      <w:bookmarkStart w:id="54" w:name="_Toc292286453"/>
      <w:bookmarkStart w:id="55" w:name="_Toc311023879"/>
      <w:bookmarkStart w:id="56" w:name="_Toc336001376"/>
      <w:bookmarkStart w:id="57" w:name="_Toc338840483"/>
      <w:bookmarkStart w:id="58" w:name="_Toc338849225"/>
      <w:bookmarkStart w:id="59" w:name="_Toc339283890"/>
      <w:bookmarkStart w:id="60" w:name="_Toc339287517"/>
      <w:r w:rsidRPr="00D1746A">
        <w:rPr>
          <w:sz w:val="28"/>
          <w:szCs w:val="28"/>
        </w:rPr>
        <w:t>Р</w:t>
      </w:r>
      <w:r w:rsidRPr="00D1746A">
        <w:rPr>
          <w:sz w:val="28"/>
          <w:szCs w:val="28"/>
          <w:lang w:val="en-US"/>
        </w:rPr>
        <w:t xml:space="preserve"> </w:t>
      </w:r>
      <w:r w:rsidRPr="00D1746A">
        <w:rPr>
          <w:position w:val="10"/>
          <w:sz w:val="28"/>
          <w:szCs w:val="28"/>
          <w:lang w:val="en-US"/>
        </w:rPr>
        <w:t>S</w:t>
      </w:r>
      <w:r w:rsidRPr="00D1746A">
        <w:rPr>
          <w:position w:val="-10"/>
          <w:sz w:val="28"/>
          <w:szCs w:val="28"/>
          <w:lang w:val="en-US"/>
        </w:rPr>
        <w:t xml:space="preserve"> k</w:t>
      </w:r>
      <w:r w:rsidRPr="00D1746A">
        <w:rPr>
          <w:sz w:val="28"/>
          <w:szCs w:val="28"/>
          <w:lang w:val="en-US"/>
        </w:rPr>
        <w:t xml:space="preserve"> = 1 – </w:t>
      </w:r>
      <w:r w:rsidRPr="00D1746A">
        <w:rPr>
          <w:sz w:val="28"/>
          <w:szCs w:val="28"/>
        </w:rPr>
        <w:t>П</w:t>
      </w:r>
      <w:r w:rsidRPr="00D1746A">
        <w:rPr>
          <w:position w:val="-10"/>
          <w:sz w:val="28"/>
          <w:szCs w:val="28"/>
          <w:lang w:val="en-US"/>
        </w:rPr>
        <w:t>j</w:t>
      </w:r>
      <w:r w:rsidRPr="00D1746A">
        <w:rPr>
          <w:sz w:val="28"/>
          <w:szCs w:val="28"/>
          <w:lang w:val="en-US"/>
        </w:rPr>
        <w:t>(1-P</w:t>
      </w:r>
      <w:r w:rsidRPr="00D1746A">
        <w:rPr>
          <w:position w:val="10"/>
          <w:sz w:val="28"/>
          <w:szCs w:val="28"/>
          <w:lang w:val="en-US"/>
        </w:rPr>
        <w:t>j</w:t>
      </w:r>
      <w:r w:rsidRPr="00D1746A">
        <w:rPr>
          <w:position w:val="-10"/>
          <w:sz w:val="28"/>
          <w:szCs w:val="28"/>
        </w:rPr>
        <w:t>ср</w:t>
      </w:r>
      <w:r w:rsidRPr="00D1746A">
        <w:rPr>
          <w:sz w:val="28"/>
          <w:szCs w:val="28"/>
          <w:lang w:val="en-US"/>
        </w:rPr>
        <w:t>)</w:t>
      </w:r>
      <w:r w:rsidRPr="00D1746A">
        <w:rPr>
          <w:position w:val="10"/>
          <w:sz w:val="28"/>
          <w:szCs w:val="28"/>
          <w:lang w:val="en-US"/>
        </w:rPr>
        <w:t>N</w:t>
      </w:r>
      <w:r w:rsidRPr="00D1746A">
        <w:rPr>
          <w:position w:val="28"/>
          <w:sz w:val="28"/>
          <w:szCs w:val="28"/>
          <w:lang w:val="en-US"/>
        </w:rPr>
        <w:t>j</w:t>
      </w:r>
      <w:r w:rsidRPr="00D1746A">
        <w:rPr>
          <w:position w:val="-2"/>
          <w:sz w:val="28"/>
          <w:szCs w:val="28"/>
          <w:lang w:val="en-US"/>
        </w:rPr>
        <w:t>k</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rsidR="00DC0A9F" w:rsidRPr="00D1746A" w:rsidRDefault="00DC0A9F" w:rsidP="007F6D8A">
      <w:pPr>
        <w:shd w:val="clear" w:color="auto" w:fill="FFFFFF"/>
        <w:ind w:right="34" w:firstLine="709"/>
        <w:jc w:val="both"/>
        <w:rPr>
          <w:position w:val="10"/>
          <w:sz w:val="28"/>
          <w:szCs w:val="28"/>
        </w:rPr>
      </w:pPr>
      <w:r w:rsidRPr="00D1746A">
        <w:rPr>
          <w:position w:val="-2"/>
          <w:sz w:val="28"/>
          <w:szCs w:val="28"/>
        </w:rPr>
        <w:t>Где:</w:t>
      </w:r>
    </w:p>
    <w:p w:rsidR="00DC0A9F" w:rsidRPr="00D1746A" w:rsidRDefault="00DC0A9F" w:rsidP="007F6D8A">
      <w:pPr>
        <w:shd w:val="clear" w:color="auto" w:fill="FFFFFF"/>
        <w:spacing w:before="106"/>
        <w:ind w:firstLine="709"/>
        <w:jc w:val="both"/>
        <w:rPr>
          <w:sz w:val="28"/>
          <w:szCs w:val="28"/>
        </w:rPr>
      </w:pPr>
      <w:r w:rsidRPr="00D1746A">
        <w:rPr>
          <w:position w:val="10"/>
          <w:sz w:val="28"/>
          <w:szCs w:val="28"/>
          <w:lang w:val="en-US"/>
        </w:rPr>
        <w:t>N</w:t>
      </w:r>
      <w:r w:rsidRPr="00D1746A">
        <w:rPr>
          <w:position w:val="28"/>
          <w:sz w:val="28"/>
          <w:szCs w:val="28"/>
          <w:lang w:val="en-US"/>
        </w:rPr>
        <w:t>j</w:t>
      </w:r>
      <w:r w:rsidRPr="00D1746A">
        <w:rPr>
          <w:position w:val="-2"/>
          <w:sz w:val="28"/>
          <w:szCs w:val="28"/>
          <w:lang w:val="en-US"/>
        </w:rPr>
        <w:t>k</w:t>
      </w:r>
      <w:r w:rsidRPr="00D1746A">
        <w:rPr>
          <w:sz w:val="28"/>
          <w:szCs w:val="28"/>
        </w:rPr>
        <w:t xml:space="preserve"> - количество в населенном пункте ОПО, обладающих </w:t>
      </w:r>
      <w:r w:rsidRPr="00D1746A">
        <w:rPr>
          <w:sz w:val="28"/>
          <w:szCs w:val="28"/>
          <w:lang w:val="en-US"/>
        </w:rPr>
        <w:t>j</w:t>
      </w:r>
      <w:r w:rsidRPr="00D1746A">
        <w:rPr>
          <w:sz w:val="28"/>
          <w:szCs w:val="28"/>
        </w:rPr>
        <w:t xml:space="preserve">-ым признаком опасности; </w:t>
      </w:r>
    </w:p>
    <w:p w:rsidR="00DC0A9F" w:rsidRPr="00D1746A" w:rsidRDefault="00DC0A9F" w:rsidP="007F6D8A">
      <w:pPr>
        <w:shd w:val="clear" w:color="auto" w:fill="FFFFFF"/>
        <w:tabs>
          <w:tab w:val="left" w:pos="180"/>
        </w:tabs>
        <w:ind w:firstLine="709"/>
        <w:jc w:val="both"/>
        <w:rPr>
          <w:sz w:val="28"/>
          <w:szCs w:val="28"/>
        </w:rPr>
      </w:pPr>
      <w:r w:rsidRPr="00D1746A">
        <w:rPr>
          <w:sz w:val="28"/>
          <w:szCs w:val="28"/>
        </w:rPr>
        <w:t xml:space="preserve">Р </w:t>
      </w:r>
      <w:r w:rsidRPr="00D1746A">
        <w:rPr>
          <w:sz w:val="28"/>
          <w:szCs w:val="28"/>
          <w:vertAlign w:val="subscript"/>
        </w:rPr>
        <w:t>ср</w:t>
      </w:r>
      <w:r w:rsidRPr="00D1746A">
        <w:rPr>
          <w:sz w:val="28"/>
          <w:szCs w:val="28"/>
        </w:rPr>
        <w:t xml:space="preserve"> - частота возникновения аварий на ОПО, связанных с </w:t>
      </w:r>
      <w:r w:rsidRPr="00D1746A">
        <w:rPr>
          <w:sz w:val="28"/>
          <w:szCs w:val="28"/>
          <w:lang w:val="en-US"/>
        </w:rPr>
        <w:t>j</w:t>
      </w:r>
      <w:r w:rsidRPr="00D1746A">
        <w:rPr>
          <w:sz w:val="28"/>
          <w:szCs w:val="28"/>
        </w:rPr>
        <w:t>-ым признаком опасности.</w:t>
      </w:r>
    </w:p>
    <w:p w:rsidR="00DC0A9F" w:rsidRPr="00D1746A" w:rsidRDefault="00DC0A9F" w:rsidP="007F6D8A">
      <w:pPr>
        <w:shd w:val="clear" w:color="auto" w:fill="FFFFFF"/>
        <w:spacing w:before="5"/>
        <w:ind w:right="14" w:firstLine="709"/>
        <w:jc w:val="both"/>
        <w:rPr>
          <w:sz w:val="28"/>
          <w:szCs w:val="28"/>
        </w:rPr>
      </w:pPr>
      <w:r w:rsidRPr="00D1746A">
        <w:rPr>
          <w:sz w:val="28"/>
          <w:szCs w:val="28"/>
        </w:rPr>
        <w:t xml:space="preserve">Величина </w:t>
      </w:r>
      <w:r w:rsidRPr="00D1746A">
        <w:rPr>
          <w:sz w:val="28"/>
          <w:szCs w:val="28"/>
          <w:lang w:val="en-US"/>
        </w:rPr>
        <w:t>P</w:t>
      </w:r>
      <w:r w:rsidRPr="00D1746A">
        <w:rPr>
          <w:position w:val="10"/>
          <w:sz w:val="28"/>
          <w:szCs w:val="28"/>
          <w:lang w:val="en-US"/>
        </w:rPr>
        <w:t>j</w:t>
      </w:r>
      <w:r w:rsidRPr="00D1746A">
        <w:rPr>
          <w:position w:val="-10"/>
          <w:sz w:val="28"/>
          <w:szCs w:val="28"/>
        </w:rPr>
        <w:t>ср</w:t>
      </w:r>
      <w:r w:rsidRPr="00D1746A">
        <w:rPr>
          <w:sz w:val="28"/>
          <w:szCs w:val="28"/>
        </w:rPr>
        <w:t xml:space="preserve"> является средне взвешенной оценкой для Р </w:t>
      </w:r>
      <w:r w:rsidRPr="00D1746A">
        <w:rPr>
          <w:sz w:val="28"/>
          <w:szCs w:val="28"/>
          <w:vertAlign w:val="subscript"/>
        </w:rPr>
        <w:t xml:space="preserve">ср </w:t>
      </w:r>
      <w:r w:rsidRPr="00D1746A">
        <w:rPr>
          <w:sz w:val="28"/>
          <w:szCs w:val="28"/>
        </w:rPr>
        <w:t xml:space="preserve">тех отраслей промышленности объекты, которых обладают </w:t>
      </w:r>
      <w:r w:rsidRPr="00D1746A">
        <w:rPr>
          <w:sz w:val="28"/>
          <w:szCs w:val="28"/>
          <w:lang w:val="en-US"/>
        </w:rPr>
        <w:t>j</w:t>
      </w:r>
      <w:r w:rsidRPr="00D1746A">
        <w:rPr>
          <w:sz w:val="28"/>
          <w:szCs w:val="28"/>
        </w:rPr>
        <w:t>-ым признаком опасности, и определяется по следующей зависимости:</w:t>
      </w:r>
    </w:p>
    <w:p w:rsidR="00DC0A9F" w:rsidRPr="00D1746A" w:rsidRDefault="00DC0A9F" w:rsidP="00DC0A9F">
      <w:pPr>
        <w:shd w:val="clear" w:color="auto" w:fill="FFFFFF"/>
        <w:spacing w:before="5"/>
        <w:ind w:right="14" w:firstLine="709"/>
        <w:jc w:val="both"/>
        <w:rPr>
          <w:sz w:val="28"/>
          <w:szCs w:val="28"/>
        </w:rPr>
      </w:pPr>
      <w:r w:rsidRPr="00D1746A">
        <w:rPr>
          <w:sz w:val="28"/>
          <w:szCs w:val="28"/>
          <w:lang w:val="en-US"/>
        </w:rPr>
        <w:t>P</w:t>
      </w:r>
      <w:r w:rsidRPr="00D1746A">
        <w:rPr>
          <w:sz w:val="28"/>
          <w:szCs w:val="28"/>
        </w:rPr>
        <w:t xml:space="preserve"> </w:t>
      </w:r>
      <w:r w:rsidRPr="00D1746A">
        <w:rPr>
          <w:position w:val="12"/>
          <w:sz w:val="28"/>
          <w:szCs w:val="28"/>
          <w:lang w:val="en-US"/>
        </w:rPr>
        <w:t>j</w:t>
      </w:r>
      <w:r w:rsidRPr="00D1746A">
        <w:rPr>
          <w:position w:val="-8"/>
          <w:sz w:val="28"/>
          <w:szCs w:val="28"/>
        </w:rPr>
        <w:t>ср</w:t>
      </w:r>
      <w:r w:rsidRPr="00D1746A">
        <w:rPr>
          <w:sz w:val="28"/>
          <w:szCs w:val="28"/>
        </w:rPr>
        <w:t xml:space="preserve"> = (</w:t>
      </w:r>
      <w:r w:rsidRPr="00D1746A">
        <w:rPr>
          <w:sz w:val="28"/>
          <w:szCs w:val="28"/>
        </w:rPr>
        <w:sym w:font="Symbol" w:char="F053"/>
      </w:r>
      <w:r w:rsidRPr="00D1746A">
        <w:rPr>
          <w:position w:val="-10"/>
          <w:sz w:val="28"/>
          <w:szCs w:val="28"/>
          <w:lang w:val="en-US"/>
        </w:rPr>
        <w:t>j</w:t>
      </w:r>
      <w:r w:rsidRPr="00D1746A">
        <w:rPr>
          <w:position w:val="-10"/>
          <w:sz w:val="28"/>
          <w:szCs w:val="28"/>
        </w:rPr>
        <w:t xml:space="preserve"> </w:t>
      </w:r>
      <w:r w:rsidRPr="00D1746A">
        <w:rPr>
          <w:sz w:val="28"/>
          <w:szCs w:val="28"/>
          <w:lang w:val="en-US"/>
        </w:rPr>
        <w:t>P</w:t>
      </w:r>
      <w:r w:rsidRPr="00D1746A">
        <w:rPr>
          <w:position w:val="10"/>
          <w:sz w:val="28"/>
          <w:szCs w:val="28"/>
          <w:lang w:val="en-US"/>
        </w:rPr>
        <w:t>i</w:t>
      </w:r>
      <w:r w:rsidRPr="00D1746A">
        <w:rPr>
          <w:position w:val="-8"/>
          <w:sz w:val="28"/>
          <w:szCs w:val="28"/>
        </w:rPr>
        <w:t>ср</w:t>
      </w:r>
      <w:r w:rsidRPr="00D1746A">
        <w:rPr>
          <w:sz w:val="28"/>
          <w:szCs w:val="28"/>
        </w:rPr>
        <w:t xml:space="preserve"> х М </w:t>
      </w:r>
      <w:r w:rsidRPr="00D1746A">
        <w:rPr>
          <w:position w:val="12"/>
          <w:sz w:val="28"/>
          <w:szCs w:val="28"/>
          <w:lang w:val="en-US"/>
        </w:rPr>
        <w:t>ij</w:t>
      </w:r>
      <w:r w:rsidRPr="00D1746A">
        <w:rPr>
          <w:position w:val="12"/>
          <w:sz w:val="28"/>
          <w:szCs w:val="28"/>
        </w:rPr>
        <w:t xml:space="preserve"> </w:t>
      </w:r>
      <w:r w:rsidRPr="00D1746A">
        <w:rPr>
          <w:position w:val="-8"/>
          <w:sz w:val="28"/>
          <w:szCs w:val="28"/>
        </w:rPr>
        <w:t>10</w:t>
      </w:r>
      <w:r w:rsidRPr="00D1746A">
        <w:rPr>
          <w:sz w:val="28"/>
          <w:szCs w:val="28"/>
        </w:rPr>
        <w:t>) /</w:t>
      </w:r>
      <w:r w:rsidRPr="00D1746A">
        <w:rPr>
          <w:sz w:val="28"/>
          <w:szCs w:val="28"/>
        </w:rPr>
        <w:sym w:font="Symbol" w:char="F053"/>
      </w:r>
      <w:r w:rsidRPr="00D1746A">
        <w:rPr>
          <w:position w:val="-8"/>
          <w:sz w:val="28"/>
          <w:szCs w:val="28"/>
          <w:lang w:val="en-US"/>
        </w:rPr>
        <w:t>j</w:t>
      </w:r>
      <w:r w:rsidRPr="00D1746A">
        <w:rPr>
          <w:sz w:val="28"/>
          <w:szCs w:val="28"/>
        </w:rPr>
        <w:t xml:space="preserve"> М</w:t>
      </w:r>
      <w:r w:rsidRPr="00D1746A">
        <w:rPr>
          <w:position w:val="10"/>
          <w:sz w:val="28"/>
          <w:szCs w:val="28"/>
          <w:lang w:val="en-US"/>
        </w:rPr>
        <w:t>ij</w:t>
      </w:r>
      <w:r w:rsidRPr="00D1746A">
        <w:rPr>
          <w:position w:val="10"/>
          <w:sz w:val="28"/>
          <w:szCs w:val="28"/>
        </w:rPr>
        <w:t xml:space="preserve"> </w:t>
      </w:r>
      <w:r w:rsidRPr="00D1746A">
        <w:rPr>
          <w:position w:val="-8"/>
          <w:sz w:val="28"/>
          <w:szCs w:val="28"/>
        </w:rPr>
        <w:t>10</w:t>
      </w:r>
      <w:r w:rsidRPr="00D1746A">
        <w:rPr>
          <w:sz w:val="28"/>
          <w:szCs w:val="28"/>
          <w:lang w:val="en-US"/>
        </w:rPr>
        <w:t>i</w:t>
      </w:r>
    </w:p>
    <w:p w:rsidR="00DC0A9F" w:rsidRPr="00D1746A" w:rsidRDefault="00DC0A9F" w:rsidP="00DC0A9F">
      <w:pPr>
        <w:shd w:val="clear" w:color="auto" w:fill="FFFFFF"/>
        <w:spacing w:before="5"/>
        <w:ind w:right="14" w:firstLine="709"/>
        <w:jc w:val="both"/>
        <w:rPr>
          <w:sz w:val="28"/>
          <w:szCs w:val="28"/>
        </w:rPr>
      </w:pPr>
      <w:r w:rsidRPr="00D1746A">
        <w:rPr>
          <w:sz w:val="28"/>
          <w:szCs w:val="28"/>
        </w:rPr>
        <w:t>Где:</w:t>
      </w:r>
    </w:p>
    <w:p w:rsidR="00DC0A9F" w:rsidRPr="007F6D8A" w:rsidRDefault="00DC0A9F" w:rsidP="007F6D8A">
      <w:pPr>
        <w:shd w:val="clear" w:color="auto" w:fill="FFFFFF"/>
        <w:spacing w:before="5"/>
        <w:ind w:right="14" w:firstLine="709"/>
        <w:jc w:val="both"/>
        <w:rPr>
          <w:sz w:val="28"/>
          <w:szCs w:val="28"/>
        </w:rPr>
      </w:pPr>
      <w:r w:rsidRPr="007F6D8A">
        <w:rPr>
          <w:sz w:val="28"/>
          <w:szCs w:val="28"/>
        </w:rPr>
        <w:t xml:space="preserve">М </w:t>
      </w:r>
      <w:r w:rsidRPr="007F6D8A">
        <w:rPr>
          <w:position w:val="12"/>
          <w:sz w:val="28"/>
          <w:szCs w:val="28"/>
          <w:lang w:val="en-US"/>
        </w:rPr>
        <w:t>ij</w:t>
      </w:r>
      <w:r w:rsidRPr="007F6D8A">
        <w:rPr>
          <w:position w:val="12"/>
          <w:sz w:val="28"/>
          <w:szCs w:val="28"/>
        </w:rPr>
        <w:t xml:space="preserve"> </w:t>
      </w:r>
      <w:r w:rsidRPr="007F6D8A">
        <w:rPr>
          <w:position w:val="-8"/>
          <w:sz w:val="28"/>
          <w:szCs w:val="28"/>
        </w:rPr>
        <w:t>10</w:t>
      </w:r>
      <w:r w:rsidRPr="007F6D8A">
        <w:rPr>
          <w:sz w:val="28"/>
          <w:szCs w:val="28"/>
        </w:rPr>
        <w:t xml:space="preserve">- текущее количество ОПО, относящихся к </w:t>
      </w:r>
      <w:r w:rsidRPr="007F6D8A">
        <w:rPr>
          <w:sz w:val="28"/>
          <w:szCs w:val="28"/>
          <w:lang w:val="en-US"/>
        </w:rPr>
        <w:t>i</w:t>
      </w:r>
      <w:r w:rsidRPr="007F6D8A">
        <w:rPr>
          <w:sz w:val="28"/>
          <w:szCs w:val="28"/>
        </w:rPr>
        <w:t xml:space="preserve">-ой отрасли промышленности и обладающих </w:t>
      </w:r>
      <w:r w:rsidRPr="007F6D8A">
        <w:rPr>
          <w:sz w:val="28"/>
          <w:szCs w:val="28"/>
          <w:lang w:val="en-US"/>
        </w:rPr>
        <w:t>j</w:t>
      </w:r>
      <w:r w:rsidRPr="007F6D8A">
        <w:rPr>
          <w:sz w:val="28"/>
          <w:szCs w:val="28"/>
        </w:rPr>
        <w:t xml:space="preserve"> – ым признаком опасности.</w:t>
      </w:r>
    </w:p>
    <w:p w:rsidR="00DC0A9F" w:rsidRPr="007F6D8A" w:rsidRDefault="00DC0A9F" w:rsidP="007F6D8A">
      <w:pPr>
        <w:shd w:val="clear" w:color="auto" w:fill="FFFFFF"/>
        <w:spacing w:before="82"/>
        <w:ind w:firstLine="709"/>
        <w:jc w:val="both"/>
        <w:rPr>
          <w:sz w:val="28"/>
          <w:szCs w:val="28"/>
        </w:rPr>
      </w:pPr>
      <w:r w:rsidRPr="007F6D8A">
        <w:rPr>
          <w:sz w:val="28"/>
          <w:szCs w:val="28"/>
        </w:rPr>
        <w:t xml:space="preserve">Для учета относительного риска возникновения аварии в городах с различной численностью населения проводится оценка </w:t>
      </w:r>
      <w:r w:rsidRPr="007F6D8A">
        <w:rPr>
          <w:sz w:val="28"/>
          <w:szCs w:val="28"/>
          <w:u w:val="single"/>
        </w:rPr>
        <w:t>Р</w:t>
      </w:r>
      <w:r w:rsidRPr="007F6D8A">
        <w:rPr>
          <w:position w:val="14"/>
          <w:sz w:val="28"/>
          <w:szCs w:val="28"/>
          <w:lang w:val="en-US"/>
        </w:rPr>
        <w:t>s</w:t>
      </w:r>
      <w:r w:rsidRPr="007F6D8A">
        <w:rPr>
          <w:position w:val="-8"/>
          <w:sz w:val="28"/>
          <w:szCs w:val="28"/>
          <w:lang w:val="en-US"/>
        </w:rPr>
        <w:t>k</w:t>
      </w:r>
      <w:r w:rsidRPr="007F6D8A">
        <w:rPr>
          <w:sz w:val="28"/>
          <w:szCs w:val="28"/>
        </w:rPr>
        <w:t xml:space="preserve"> в пересчете на 50000 населения по следующей зависимости:</w:t>
      </w:r>
    </w:p>
    <w:p w:rsidR="00DC0A9F" w:rsidRPr="007F6D8A" w:rsidRDefault="00DC0A9F" w:rsidP="007F6D8A">
      <w:pPr>
        <w:shd w:val="clear" w:color="auto" w:fill="FFFFFF"/>
        <w:tabs>
          <w:tab w:val="left" w:pos="6782"/>
        </w:tabs>
        <w:spacing w:before="10"/>
        <w:ind w:left="2962" w:firstLine="709"/>
        <w:jc w:val="both"/>
        <w:rPr>
          <w:sz w:val="28"/>
          <w:szCs w:val="28"/>
        </w:rPr>
      </w:pPr>
      <w:r w:rsidRPr="007F6D8A">
        <w:rPr>
          <w:sz w:val="28"/>
          <w:szCs w:val="28"/>
          <w:u w:val="single"/>
        </w:rPr>
        <w:lastRenderedPageBreak/>
        <w:t>Р</w:t>
      </w:r>
      <w:r w:rsidRPr="007F6D8A">
        <w:rPr>
          <w:position w:val="14"/>
          <w:sz w:val="28"/>
          <w:szCs w:val="28"/>
          <w:lang w:val="en-US"/>
        </w:rPr>
        <w:t>s</w:t>
      </w:r>
      <w:r w:rsidRPr="007F6D8A">
        <w:rPr>
          <w:position w:val="-8"/>
          <w:sz w:val="28"/>
          <w:szCs w:val="28"/>
          <w:lang w:val="en-US"/>
        </w:rPr>
        <w:t>k</w:t>
      </w:r>
      <w:r w:rsidRPr="007F6D8A">
        <w:rPr>
          <w:sz w:val="28"/>
          <w:szCs w:val="28"/>
        </w:rPr>
        <w:t xml:space="preserve"> = Р</w:t>
      </w:r>
      <w:r w:rsidRPr="007F6D8A">
        <w:rPr>
          <w:position w:val="14"/>
          <w:sz w:val="28"/>
          <w:szCs w:val="28"/>
          <w:lang w:val="en-US"/>
        </w:rPr>
        <w:t>s</w:t>
      </w:r>
      <w:r w:rsidRPr="007F6D8A">
        <w:rPr>
          <w:position w:val="-8"/>
          <w:sz w:val="28"/>
          <w:szCs w:val="28"/>
          <w:lang w:val="en-US"/>
        </w:rPr>
        <w:t>k</w:t>
      </w:r>
      <w:r w:rsidRPr="007F6D8A">
        <w:rPr>
          <w:sz w:val="28"/>
          <w:szCs w:val="28"/>
        </w:rPr>
        <w:t xml:space="preserve"> / </w:t>
      </w:r>
      <w:r w:rsidRPr="007F6D8A">
        <w:rPr>
          <w:i/>
          <w:sz w:val="28"/>
          <w:szCs w:val="28"/>
          <w:lang w:val="en-US"/>
        </w:rPr>
        <w:t>a</w:t>
      </w:r>
      <w:r w:rsidRPr="007F6D8A">
        <w:rPr>
          <w:sz w:val="28"/>
          <w:szCs w:val="28"/>
        </w:rPr>
        <w:t>,</w:t>
      </w:r>
    </w:p>
    <w:p w:rsidR="00DC0A9F" w:rsidRPr="007F6D8A" w:rsidRDefault="00DC0A9F" w:rsidP="007F6D8A">
      <w:pPr>
        <w:shd w:val="clear" w:color="auto" w:fill="FFFFFF"/>
        <w:tabs>
          <w:tab w:val="left" w:pos="6782"/>
        </w:tabs>
        <w:spacing w:before="10"/>
        <w:ind w:firstLine="709"/>
        <w:jc w:val="both"/>
        <w:rPr>
          <w:sz w:val="28"/>
          <w:szCs w:val="28"/>
        </w:rPr>
      </w:pPr>
      <w:r w:rsidRPr="007F6D8A">
        <w:rPr>
          <w:sz w:val="28"/>
          <w:szCs w:val="28"/>
        </w:rPr>
        <w:t>Где:</w:t>
      </w:r>
      <w:r w:rsidRPr="007F6D8A">
        <w:rPr>
          <w:sz w:val="28"/>
          <w:szCs w:val="28"/>
        </w:rPr>
        <w:tab/>
      </w:r>
    </w:p>
    <w:p w:rsidR="00DC0A9F" w:rsidRPr="007F6D8A" w:rsidRDefault="00DC0A9F" w:rsidP="007F6D8A">
      <w:pPr>
        <w:pStyle w:val="26"/>
        <w:spacing w:line="240" w:lineRule="auto"/>
        <w:ind w:firstLine="709"/>
        <w:jc w:val="both"/>
        <w:rPr>
          <w:sz w:val="28"/>
          <w:szCs w:val="28"/>
        </w:rPr>
      </w:pPr>
      <w:r w:rsidRPr="007F6D8A">
        <w:rPr>
          <w:i/>
          <w:sz w:val="28"/>
          <w:szCs w:val="28"/>
        </w:rPr>
        <w:t xml:space="preserve">а </w:t>
      </w:r>
      <w:r w:rsidRPr="007F6D8A">
        <w:rPr>
          <w:sz w:val="28"/>
          <w:szCs w:val="28"/>
        </w:rPr>
        <w:t xml:space="preserve">= </w:t>
      </w:r>
      <w:r w:rsidRPr="007F6D8A">
        <w:rPr>
          <w:sz w:val="28"/>
          <w:szCs w:val="28"/>
          <w:lang w:val="en-US"/>
        </w:rPr>
        <w:t>L</w:t>
      </w:r>
      <w:r w:rsidRPr="007F6D8A">
        <w:rPr>
          <w:position w:val="-8"/>
          <w:sz w:val="28"/>
          <w:szCs w:val="28"/>
          <w:lang w:val="en-US"/>
        </w:rPr>
        <w:t>k</w:t>
      </w:r>
      <w:r w:rsidRPr="007F6D8A">
        <w:rPr>
          <w:sz w:val="28"/>
          <w:szCs w:val="28"/>
        </w:rPr>
        <w:t xml:space="preserve"> / 50000, </w:t>
      </w:r>
    </w:p>
    <w:p w:rsidR="00DC0A9F" w:rsidRPr="007F6D8A" w:rsidRDefault="00DC0A9F" w:rsidP="007F6D8A">
      <w:pPr>
        <w:shd w:val="clear" w:color="auto" w:fill="FFFFFF"/>
        <w:spacing w:before="10"/>
        <w:ind w:left="826"/>
        <w:jc w:val="both"/>
        <w:rPr>
          <w:sz w:val="28"/>
          <w:szCs w:val="28"/>
        </w:rPr>
      </w:pPr>
      <w:r w:rsidRPr="007F6D8A">
        <w:rPr>
          <w:sz w:val="28"/>
          <w:szCs w:val="28"/>
          <w:lang w:val="en-US"/>
        </w:rPr>
        <w:t>L</w:t>
      </w:r>
      <w:r w:rsidRPr="007F6D8A">
        <w:rPr>
          <w:position w:val="-8"/>
          <w:sz w:val="28"/>
          <w:szCs w:val="28"/>
          <w:lang w:val="en-US"/>
        </w:rPr>
        <w:t>k</w:t>
      </w:r>
      <w:r w:rsidRPr="007F6D8A">
        <w:rPr>
          <w:sz w:val="28"/>
          <w:szCs w:val="28"/>
        </w:rPr>
        <w:t xml:space="preserve"> - количество населения, проживающего в К - ом городе.</w:t>
      </w:r>
    </w:p>
    <w:p w:rsidR="00DC0A9F" w:rsidRPr="007F6D8A" w:rsidRDefault="00DC0A9F" w:rsidP="007F6D8A">
      <w:pPr>
        <w:pStyle w:val="ab"/>
        <w:spacing w:line="240" w:lineRule="auto"/>
        <w:ind w:firstLine="709"/>
        <w:jc w:val="both"/>
        <w:rPr>
          <w:rFonts w:ascii="Times New Roman" w:hAnsi="Times New Roman" w:cs="Times New Roman"/>
          <w:b w:val="0"/>
          <w:sz w:val="28"/>
          <w:szCs w:val="28"/>
          <w:lang w:val="ru-RU"/>
        </w:rPr>
      </w:pPr>
      <w:r w:rsidRPr="007F6D8A">
        <w:rPr>
          <w:rFonts w:ascii="Times New Roman" w:hAnsi="Times New Roman" w:cs="Times New Roman"/>
          <w:b w:val="0"/>
          <w:sz w:val="28"/>
          <w:szCs w:val="28"/>
          <w:lang w:val="ru-RU"/>
        </w:rPr>
        <w:t>Оценка обобщенного риска возникновения ЧС техногенного характера в Новосибирской области, проводилась с использованием среднеотраслевых статистических оценок риска возникновения аварий на ОПО.</w:t>
      </w:r>
    </w:p>
    <w:p w:rsidR="00DC0A9F" w:rsidRPr="007F6D8A" w:rsidRDefault="00DC0A9F" w:rsidP="007F6D8A">
      <w:pPr>
        <w:pStyle w:val="ab"/>
        <w:spacing w:line="240" w:lineRule="auto"/>
        <w:ind w:firstLine="709"/>
        <w:jc w:val="both"/>
        <w:rPr>
          <w:rFonts w:ascii="Times New Roman" w:hAnsi="Times New Roman" w:cs="Times New Roman"/>
          <w:b w:val="0"/>
          <w:sz w:val="28"/>
          <w:szCs w:val="28"/>
          <w:lang w:val="ru-RU"/>
        </w:rPr>
      </w:pPr>
      <w:r w:rsidRPr="007F6D8A">
        <w:rPr>
          <w:rFonts w:ascii="Times New Roman" w:hAnsi="Times New Roman" w:cs="Times New Roman"/>
          <w:b w:val="0"/>
          <w:sz w:val="28"/>
          <w:szCs w:val="28"/>
          <w:lang w:val="ru-RU"/>
        </w:rPr>
        <w:t xml:space="preserve">Для Новосибирской области среднее значение величины относительного риска возникновения аварий приходящееся на 10000 жителей - </w:t>
      </w:r>
      <w:r w:rsidRPr="007F6D8A">
        <w:rPr>
          <w:rFonts w:ascii="Times New Roman" w:hAnsi="Times New Roman" w:cs="Times New Roman"/>
          <w:b w:val="0"/>
          <w:sz w:val="28"/>
          <w:szCs w:val="28"/>
          <w:u w:val="single"/>
          <w:lang w:val="ru-RU"/>
        </w:rPr>
        <w:t>Р</w:t>
      </w:r>
      <w:r w:rsidRPr="007F6D8A">
        <w:rPr>
          <w:rFonts w:ascii="Times New Roman" w:hAnsi="Times New Roman" w:cs="Times New Roman"/>
          <w:b w:val="0"/>
          <w:position w:val="14"/>
          <w:sz w:val="28"/>
          <w:szCs w:val="28"/>
        </w:rPr>
        <w:t>s</w:t>
      </w:r>
      <w:r w:rsidRPr="007F6D8A">
        <w:rPr>
          <w:rFonts w:ascii="Times New Roman" w:hAnsi="Times New Roman" w:cs="Times New Roman"/>
          <w:b w:val="0"/>
          <w:position w:val="-8"/>
          <w:sz w:val="28"/>
          <w:szCs w:val="28"/>
        </w:rPr>
        <w:t>k</w:t>
      </w:r>
      <w:r w:rsidRPr="007F6D8A">
        <w:rPr>
          <w:rFonts w:ascii="Times New Roman" w:hAnsi="Times New Roman" w:cs="Times New Roman"/>
          <w:b w:val="0"/>
          <w:sz w:val="28"/>
          <w:szCs w:val="28"/>
          <w:lang w:val="ru-RU"/>
        </w:rPr>
        <w:t xml:space="preserve"> равно 4,436×10</w:t>
      </w:r>
      <w:r w:rsidRPr="007F6D8A">
        <w:rPr>
          <w:rFonts w:ascii="Times New Roman" w:hAnsi="Times New Roman" w:cs="Times New Roman"/>
          <w:b w:val="0"/>
          <w:sz w:val="28"/>
          <w:szCs w:val="28"/>
          <w:vertAlign w:val="superscript"/>
          <w:lang w:val="ru-RU"/>
        </w:rPr>
        <w:t>-3</w:t>
      </w:r>
      <w:r w:rsidRPr="007F6D8A">
        <w:rPr>
          <w:rFonts w:ascii="Times New Roman" w:hAnsi="Times New Roman" w:cs="Times New Roman"/>
          <w:b w:val="0"/>
          <w:sz w:val="28"/>
          <w:szCs w:val="28"/>
          <w:lang w:val="ru-RU"/>
        </w:rPr>
        <w:t xml:space="preserve"> год</w:t>
      </w:r>
      <w:r w:rsidRPr="007F6D8A">
        <w:rPr>
          <w:rFonts w:ascii="Times New Roman" w:hAnsi="Times New Roman" w:cs="Times New Roman"/>
          <w:b w:val="0"/>
          <w:sz w:val="28"/>
          <w:szCs w:val="28"/>
          <w:vertAlign w:val="superscript"/>
          <w:lang w:val="ru-RU"/>
        </w:rPr>
        <w:t>-1</w:t>
      </w:r>
      <w:r w:rsidRPr="007F6D8A">
        <w:rPr>
          <w:rFonts w:ascii="Times New Roman" w:hAnsi="Times New Roman" w:cs="Times New Roman"/>
          <w:b w:val="0"/>
          <w:sz w:val="28"/>
          <w:szCs w:val="28"/>
          <w:lang w:val="ru-RU"/>
        </w:rPr>
        <w:t>.</w:t>
      </w:r>
    </w:p>
    <w:p w:rsidR="00DC0A9F" w:rsidRPr="007F6D8A" w:rsidRDefault="00DC0A9F" w:rsidP="00081687">
      <w:pPr>
        <w:pStyle w:val="21"/>
        <w:rPr>
          <w:szCs w:val="28"/>
        </w:rPr>
      </w:pPr>
      <w:r w:rsidRPr="007F6D8A">
        <w:rPr>
          <w:szCs w:val="28"/>
        </w:rPr>
        <w:t>Предложения по повышению устойчивости функционирования застраиваемой территории, защите и жизнеобеспечению людей в военное время и в ЧС техногенного и природного характера</w:t>
      </w:r>
    </w:p>
    <w:p w:rsidR="005E7E8D" w:rsidRPr="00D1746A" w:rsidRDefault="005E7E8D" w:rsidP="00DC0A9F">
      <w:pPr>
        <w:spacing w:line="360" w:lineRule="auto"/>
        <w:jc w:val="both"/>
        <w:rPr>
          <w:b/>
          <w:sz w:val="28"/>
          <w:szCs w:val="28"/>
        </w:rPr>
      </w:pPr>
    </w:p>
    <w:p w:rsidR="00DC0A9F" w:rsidRPr="00081687" w:rsidRDefault="00DC0A9F" w:rsidP="00081687">
      <w:pPr>
        <w:ind w:firstLine="709"/>
        <w:jc w:val="both"/>
        <w:rPr>
          <w:b/>
          <w:sz w:val="28"/>
          <w:szCs w:val="28"/>
        </w:rPr>
      </w:pPr>
      <w:r w:rsidRPr="00081687">
        <w:rPr>
          <w:b/>
          <w:sz w:val="28"/>
          <w:szCs w:val="28"/>
        </w:rPr>
        <w:t>Организация локального оповещения о ЧС</w:t>
      </w:r>
    </w:p>
    <w:p w:rsidR="00DC0A9F" w:rsidRPr="00081687" w:rsidRDefault="00DC0A9F" w:rsidP="00081687">
      <w:pPr>
        <w:pStyle w:val="a8"/>
        <w:spacing w:line="240" w:lineRule="auto"/>
        <w:ind w:left="0" w:firstLine="708"/>
        <w:jc w:val="both"/>
        <w:rPr>
          <w:rFonts w:ascii="Times New Roman" w:hAnsi="Times New Roman"/>
          <w:sz w:val="28"/>
          <w:szCs w:val="28"/>
        </w:rPr>
      </w:pPr>
      <w:r w:rsidRPr="00081687">
        <w:rPr>
          <w:rFonts w:ascii="Times New Roman" w:hAnsi="Times New Roman"/>
          <w:sz w:val="28"/>
          <w:szCs w:val="28"/>
        </w:rPr>
        <w:t xml:space="preserve">Для организации локального оповещения населения и служащих проектируемой территории на крышах домов необходимо установить электросирены типа С-40 с радиусом охвата территории </w:t>
      </w:r>
      <w:smartTag w:uri="urn:schemas-microsoft-com:office:smarttags" w:element="metricconverter">
        <w:smartTagPr>
          <w:attr w:name="ProductID" w:val="400 м"/>
        </w:smartTagPr>
        <w:r w:rsidRPr="00081687">
          <w:rPr>
            <w:rFonts w:ascii="Times New Roman" w:hAnsi="Times New Roman"/>
            <w:sz w:val="28"/>
            <w:szCs w:val="28"/>
          </w:rPr>
          <w:t>400 м</w:t>
        </w:r>
      </w:smartTag>
      <w:r w:rsidRPr="00081687">
        <w:rPr>
          <w:rFonts w:ascii="Times New Roman" w:hAnsi="Times New Roman"/>
          <w:sz w:val="28"/>
          <w:szCs w:val="28"/>
        </w:rPr>
        <w:t xml:space="preserve">, также для оповещения населения и служащих проектируемой территории на крышах домов установить громкоговорители с радиусом охвата территории </w:t>
      </w:r>
      <w:smartTag w:uri="urn:schemas-microsoft-com:office:smarttags" w:element="metricconverter">
        <w:smartTagPr>
          <w:attr w:name="ProductID" w:val="300 м"/>
        </w:smartTagPr>
        <w:r w:rsidRPr="00081687">
          <w:rPr>
            <w:rFonts w:ascii="Times New Roman" w:hAnsi="Times New Roman"/>
            <w:sz w:val="28"/>
            <w:szCs w:val="28"/>
          </w:rPr>
          <w:t>300 м</w:t>
        </w:r>
      </w:smartTag>
      <w:r w:rsidRPr="00081687">
        <w:rPr>
          <w:rFonts w:ascii="Times New Roman" w:hAnsi="Times New Roman"/>
          <w:sz w:val="28"/>
          <w:szCs w:val="28"/>
        </w:rPr>
        <w:t>.</w:t>
      </w:r>
    </w:p>
    <w:p w:rsidR="00DC0A9F" w:rsidRPr="00081687" w:rsidRDefault="00DC0A9F" w:rsidP="00081687">
      <w:pPr>
        <w:pStyle w:val="a8"/>
        <w:spacing w:line="240" w:lineRule="auto"/>
        <w:ind w:left="0" w:firstLine="708"/>
        <w:jc w:val="both"/>
        <w:rPr>
          <w:rFonts w:ascii="Times New Roman" w:hAnsi="Times New Roman"/>
          <w:sz w:val="28"/>
          <w:szCs w:val="28"/>
        </w:rPr>
      </w:pPr>
      <w:r w:rsidRPr="00081687">
        <w:rPr>
          <w:rFonts w:ascii="Times New Roman" w:hAnsi="Times New Roman"/>
          <w:sz w:val="28"/>
          <w:szCs w:val="28"/>
        </w:rPr>
        <w:t>Основной задачей местных систем оповещения ГО является обеспечение доведения сигналов (распоряжений) и информации оповещения от органов, осуществляющих управление гражданской обороной на территории города до:</w:t>
      </w:r>
    </w:p>
    <w:p w:rsidR="00DC0A9F" w:rsidRPr="00081687" w:rsidRDefault="00DC0A9F" w:rsidP="00081687">
      <w:pPr>
        <w:pStyle w:val="a8"/>
        <w:spacing w:line="240" w:lineRule="auto"/>
        <w:ind w:left="0" w:firstLine="708"/>
        <w:jc w:val="both"/>
        <w:rPr>
          <w:rFonts w:ascii="Times New Roman" w:hAnsi="Times New Roman"/>
          <w:sz w:val="28"/>
          <w:szCs w:val="28"/>
        </w:rPr>
      </w:pPr>
      <w:r w:rsidRPr="00081687">
        <w:rPr>
          <w:rFonts w:ascii="Times New Roman" w:hAnsi="Times New Roman"/>
          <w:sz w:val="28"/>
          <w:szCs w:val="28"/>
        </w:rPr>
        <w:t>- оперативных дежурных служб (диспетчеров) потенциально опасных объектов и других объектов экономики, имеющих важное оборонное и экономическое значение или представляющих высокую степень опасности возникновения чрезвычайных ситуаций в военное и мирное время;</w:t>
      </w:r>
    </w:p>
    <w:p w:rsidR="00DC0A9F" w:rsidRPr="00081687" w:rsidRDefault="00DC0A9F" w:rsidP="00081687">
      <w:pPr>
        <w:pStyle w:val="a8"/>
        <w:spacing w:line="240" w:lineRule="auto"/>
        <w:ind w:left="0" w:firstLine="708"/>
        <w:jc w:val="both"/>
        <w:rPr>
          <w:rFonts w:ascii="Times New Roman" w:hAnsi="Times New Roman"/>
          <w:sz w:val="28"/>
          <w:szCs w:val="28"/>
        </w:rPr>
      </w:pPr>
      <w:r w:rsidRPr="00081687">
        <w:rPr>
          <w:rFonts w:ascii="Times New Roman" w:hAnsi="Times New Roman"/>
          <w:sz w:val="28"/>
          <w:szCs w:val="28"/>
        </w:rPr>
        <w:t>- руководящего состава гражданской обороны города, а также руководителей районных и городских служб гражданской обороны;</w:t>
      </w:r>
    </w:p>
    <w:p w:rsidR="00DC0A9F" w:rsidRPr="00081687" w:rsidRDefault="00DC0A9F" w:rsidP="00081687">
      <w:pPr>
        <w:pStyle w:val="a8"/>
        <w:spacing w:line="240" w:lineRule="auto"/>
        <w:ind w:left="0" w:firstLine="708"/>
        <w:jc w:val="both"/>
        <w:rPr>
          <w:rFonts w:ascii="Times New Roman" w:hAnsi="Times New Roman"/>
          <w:sz w:val="28"/>
          <w:szCs w:val="28"/>
        </w:rPr>
      </w:pPr>
      <w:r w:rsidRPr="00081687">
        <w:rPr>
          <w:rFonts w:ascii="Times New Roman" w:hAnsi="Times New Roman"/>
          <w:sz w:val="28"/>
          <w:szCs w:val="28"/>
        </w:rPr>
        <w:t xml:space="preserve">- населения, проживающего на территории города. </w:t>
      </w:r>
    </w:p>
    <w:p w:rsidR="00DC0A9F" w:rsidRPr="00081687" w:rsidRDefault="00DC0A9F" w:rsidP="00081687">
      <w:pPr>
        <w:pStyle w:val="a8"/>
        <w:spacing w:line="240" w:lineRule="auto"/>
        <w:ind w:left="0" w:firstLine="708"/>
        <w:jc w:val="both"/>
        <w:rPr>
          <w:rFonts w:ascii="Times New Roman" w:hAnsi="Times New Roman"/>
          <w:sz w:val="28"/>
          <w:szCs w:val="28"/>
        </w:rPr>
      </w:pPr>
      <w:r w:rsidRPr="00081687">
        <w:rPr>
          <w:rFonts w:ascii="Times New Roman" w:hAnsi="Times New Roman"/>
          <w:sz w:val="28"/>
          <w:szCs w:val="28"/>
        </w:rPr>
        <w:t>Сигналы (распоряжения) и информация оповещения передаются оперативными дежурными службами города, осуществляющих управление гражданской обороной, вне всякой очереди с использованием всех имеющихся в их распоряжении средств связи и оповещения.</w:t>
      </w:r>
    </w:p>
    <w:p w:rsidR="00DC0A9F" w:rsidRPr="00081687" w:rsidRDefault="00DC0A9F" w:rsidP="00081687">
      <w:pPr>
        <w:pStyle w:val="a8"/>
        <w:spacing w:line="240" w:lineRule="auto"/>
        <w:ind w:left="0" w:firstLine="708"/>
        <w:jc w:val="both"/>
        <w:rPr>
          <w:rFonts w:ascii="Times New Roman" w:hAnsi="Times New Roman"/>
          <w:sz w:val="28"/>
          <w:szCs w:val="28"/>
        </w:rPr>
      </w:pPr>
      <w:r w:rsidRPr="00081687">
        <w:rPr>
          <w:rFonts w:ascii="Times New Roman" w:hAnsi="Times New Roman"/>
          <w:sz w:val="28"/>
          <w:szCs w:val="28"/>
        </w:rPr>
        <w:t xml:space="preserve">При совпадении времени передачи правительственных сообщений и оповещения населения очередность их передачи из радиостудий </w:t>
      </w:r>
      <w:r w:rsidRPr="00081687">
        <w:rPr>
          <w:rFonts w:ascii="Times New Roman" w:hAnsi="Times New Roman"/>
          <w:sz w:val="28"/>
          <w:szCs w:val="28"/>
        </w:rPr>
        <w:lastRenderedPageBreak/>
        <w:t>специальных объектов определяет Президент Российской Федерации или Председатель Правительства РФ.</w:t>
      </w:r>
    </w:p>
    <w:p w:rsidR="00DC0A9F" w:rsidRPr="00081687" w:rsidRDefault="00DC0A9F" w:rsidP="00081687">
      <w:pPr>
        <w:pStyle w:val="a8"/>
        <w:spacing w:line="240" w:lineRule="auto"/>
        <w:ind w:left="0" w:firstLine="708"/>
        <w:jc w:val="both"/>
        <w:rPr>
          <w:rFonts w:ascii="Times New Roman" w:hAnsi="Times New Roman"/>
          <w:sz w:val="28"/>
          <w:szCs w:val="28"/>
        </w:rPr>
      </w:pPr>
      <w:r w:rsidRPr="00081687">
        <w:rPr>
          <w:rFonts w:ascii="Times New Roman" w:hAnsi="Times New Roman"/>
          <w:sz w:val="28"/>
          <w:szCs w:val="28"/>
        </w:rPr>
        <w:t>Передача сигналов (распоряжений) и информации оповещения может осуществляться как в автоматизированном, так и неавтоматизированном режиме. Основной режим – автоматизированный.</w:t>
      </w:r>
    </w:p>
    <w:p w:rsidR="00DC0A9F" w:rsidRPr="00081687" w:rsidRDefault="00DC0A9F" w:rsidP="00081687">
      <w:pPr>
        <w:pStyle w:val="a8"/>
        <w:spacing w:line="240" w:lineRule="auto"/>
        <w:ind w:left="0" w:firstLine="708"/>
        <w:jc w:val="both"/>
        <w:rPr>
          <w:rFonts w:ascii="Times New Roman" w:hAnsi="Times New Roman"/>
          <w:sz w:val="28"/>
          <w:szCs w:val="28"/>
        </w:rPr>
      </w:pPr>
      <w:r w:rsidRPr="00081687">
        <w:rPr>
          <w:rFonts w:ascii="Times New Roman" w:hAnsi="Times New Roman"/>
          <w:sz w:val="28"/>
          <w:szCs w:val="28"/>
        </w:rPr>
        <w:t>В автоматизированном режиме передача сигналов (распоряжений) и информации оповещения осуществляется с использованием специальных технических средств оповещения, сопряженных с каналами связи сети, связи общего пользования и ведомственных сетей связи, а также сетей вещания.</w:t>
      </w:r>
    </w:p>
    <w:p w:rsidR="00DC0A9F" w:rsidRPr="00081687" w:rsidRDefault="00DC0A9F" w:rsidP="00081687">
      <w:pPr>
        <w:pStyle w:val="a8"/>
        <w:spacing w:line="240" w:lineRule="auto"/>
        <w:ind w:left="0" w:firstLine="708"/>
        <w:jc w:val="both"/>
        <w:rPr>
          <w:rFonts w:ascii="Times New Roman" w:hAnsi="Times New Roman"/>
          <w:sz w:val="28"/>
          <w:szCs w:val="28"/>
        </w:rPr>
      </w:pPr>
      <w:r w:rsidRPr="00081687">
        <w:rPr>
          <w:rFonts w:ascii="Times New Roman" w:hAnsi="Times New Roman"/>
          <w:sz w:val="28"/>
          <w:szCs w:val="28"/>
        </w:rPr>
        <w:t>В неавтоматизированном режиме передача сигналов (распоряжений) и информации оповещения осуществляется с использованием средств и каналов связи общегосударственной сети связи и ведомственных сетей связи, а также сетей вещания.</w:t>
      </w:r>
    </w:p>
    <w:p w:rsidR="00DC0A9F" w:rsidRPr="00081687" w:rsidRDefault="00DC0A9F" w:rsidP="00081687">
      <w:pPr>
        <w:pStyle w:val="a8"/>
        <w:spacing w:line="240" w:lineRule="auto"/>
        <w:ind w:left="0" w:firstLine="708"/>
        <w:jc w:val="both"/>
        <w:rPr>
          <w:rFonts w:ascii="Times New Roman" w:hAnsi="Times New Roman"/>
          <w:sz w:val="28"/>
          <w:szCs w:val="28"/>
        </w:rPr>
      </w:pPr>
      <w:r w:rsidRPr="00081687">
        <w:rPr>
          <w:rFonts w:ascii="Times New Roman" w:hAnsi="Times New Roman"/>
          <w:sz w:val="28"/>
          <w:szCs w:val="28"/>
        </w:rPr>
        <w:t>Основной способ оповещения и информирования населения – передача речевых сообщений по сетям вещания.</w:t>
      </w:r>
    </w:p>
    <w:p w:rsidR="00DC0A9F" w:rsidRPr="00081687" w:rsidRDefault="00DC0A9F" w:rsidP="00081687">
      <w:pPr>
        <w:pStyle w:val="a8"/>
        <w:spacing w:line="240" w:lineRule="auto"/>
        <w:ind w:left="0" w:firstLine="708"/>
        <w:jc w:val="both"/>
        <w:rPr>
          <w:rFonts w:ascii="Times New Roman" w:hAnsi="Times New Roman"/>
          <w:sz w:val="28"/>
          <w:szCs w:val="28"/>
        </w:rPr>
      </w:pPr>
      <w:r w:rsidRPr="00081687">
        <w:rPr>
          <w:rFonts w:ascii="Times New Roman" w:hAnsi="Times New Roman"/>
          <w:sz w:val="28"/>
          <w:szCs w:val="28"/>
        </w:rPr>
        <w:t>Задействование радиотрансляционных сетей, радиовещательных и телевизионных станций (независимо от форм собственности) с перерывом вещательной программы осуществляется оперативной дежурной службой органа, осуществляющего управление гражданской обороной на территории субъекта РФ, с разрешения соответствующего начальника гражданской обороны (лица его заменяющего) только для оповещения и информирования населения в речевой форме.</w:t>
      </w:r>
    </w:p>
    <w:p w:rsidR="00DC0A9F" w:rsidRPr="00081687" w:rsidRDefault="00DC0A9F" w:rsidP="00081687">
      <w:pPr>
        <w:pStyle w:val="a8"/>
        <w:spacing w:line="240" w:lineRule="auto"/>
        <w:ind w:left="0" w:firstLine="708"/>
        <w:jc w:val="both"/>
        <w:rPr>
          <w:rFonts w:ascii="Times New Roman" w:hAnsi="Times New Roman"/>
          <w:sz w:val="28"/>
          <w:szCs w:val="28"/>
        </w:rPr>
      </w:pPr>
      <w:r w:rsidRPr="00081687">
        <w:rPr>
          <w:rFonts w:ascii="Times New Roman" w:hAnsi="Times New Roman"/>
          <w:sz w:val="28"/>
          <w:szCs w:val="28"/>
        </w:rPr>
        <w:t>Речевая информация передается населению с перерывом программ вещания длительностью не более 5 минут. Допускается 2-3-кратное повторение передачи речевого сообщения.</w:t>
      </w:r>
    </w:p>
    <w:p w:rsidR="00DC0A9F" w:rsidRPr="00081687" w:rsidRDefault="00DC0A9F" w:rsidP="00081687">
      <w:pPr>
        <w:ind w:firstLine="709"/>
        <w:jc w:val="both"/>
        <w:rPr>
          <w:b/>
          <w:sz w:val="28"/>
          <w:szCs w:val="28"/>
        </w:rPr>
      </w:pPr>
      <w:r w:rsidRPr="00081687">
        <w:rPr>
          <w:b/>
          <w:sz w:val="28"/>
          <w:szCs w:val="28"/>
        </w:rPr>
        <w:t>Устойчивость функционирования систем водоснабжения</w:t>
      </w:r>
    </w:p>
    <w:p w:rsidR="00DC0A9F" w:rsidRPr="00081687" w:rsidRDefault="00DC0A9F" w:rsidP="00081687">
      <w:pPr>
        <w:pStyle w:val="Heading"/>
        <w:ind w:firstLine="708"/>
        <w:jc w:val="both"/>
        <w:rPr>
          <w:rFonts w:ascii="Times New Roman" w:hAnsi="Times New Roman" w:cs="Times New Roman"/>
          <w:sz w:val="28"/>
          <w:szCs w:val="28"/>
        </w:rPr>
      </w:pPr>
      <w:r w:rsidRPr="00081687">
        <w:rPr>
          <w:rFonts w:ascii="Times New Roman" w:hAnsi="Times New Roman" w:cs="Times New Roman"/>
          <w:sz w:val="28"/>
          <w:szCs w:val="28"/>
        </w:rPr>
        <w:t xml:space="preserve">Нормы водопотребления </w:t>
      </w:r>
    </w:p>
    <w:p w:rsidR="00DC0A9F" w:rsidRPr="00081687" w:rsidRDefault="00DC0A9F" w:rsidP="00081687">
      <w:pPr>
        <w:ind w:firstLine="720"/>
        <w:jc w:val="both"/>
        <w:rPr>
          <w:sz w:val="28"/>
          <w:szCs w:val="28"/>
        </w:rPr>
      </w:pPr>
      <w:r w:rsidRPr="00081687">
        <w:rPr>
          <w:sz w:val="28"/>
          <w:szCs w:val="28"/>
        </w:rPr>
        <w:t>Минимальные физиолого-гигиенические нормы обеспечения населения питьевой водой при ее дефиците, вызванном заражением водоисточников или выходом из строя систем водоснабжения, для различных видов водопотребления и режимов водообеспечения регламентируются ГОСТ 22.3.006-87. "Система стандартов Гражданской обороны СССР. Нормы водообеспечения населения".</w:t>
      </w:r>
    </w:p>
    <w:p w:rsidR="00DC0A9F" w:rsidRPr="00081687" w:rsidRDefault="00DC0A9F" w:rsidP="00081687">
      <w:pPr>
        <w:ind w:firstLine="720"/>
        <w:jc w:val="both"/>
        <w:rPr>
          <w:sz w:val="28"/>
          <w:szCs w:val="28"/>
        </w:rPr>
      </w:pPr>
      <w:r w:rsidRPr="00081687">
        <w:rPr>
          <w:sz w:val="28"/>
          <w:szCs w:val="28"/>
        </w:rPr>
        <w:t>Минимальное количество воды питьевого качества, которое должно подаваться населению в ЧС по централизованным системам хозяйственно-питьевого водоснабжения (СХПВ) или с помощью передвижных средств, определяется из расчета:</w:t>
      </w:r>
    </w:p>
    <w:p w:rsidR="00DC0A9F" w:rsidRPr="00081687" w:rsidRDefault="00DC0A9F" w:rsidP="00081687">
      <w:pPr>
        <w:ind w:firstLine="720"/>
        <w:jc w:val="both"/>
        <w:rPr>
          <w:sz w:val="28"/>
          <w:szCs w:val="28"/>
        </w:rPr>
      </w:pPr>
      <w:r w:rsidRPr="00081687">
        <w:rPr>
          <w:sz w:val="28"/>
          <w:szCs w:val="28"/>
        </w:rPr>
        <w:t xml:space="preserve">•  </w:t>
      </w:r>
      <w:smartTag w:uri="urn:schemas-microsoft-com:office:smarttags" w:element="metricconverter">
        <w:smartTagPr>
          <w:attr w:name="ProductID" w:val="31 л"/>
        </w:smartTagPr>
        <w:r w:rsidRPr="00081687">
          <w:rPr>
            <w:sz w:val="28"/>
            <w:szCs w:val="28"/>
          </w:rPr>
          <w:t>31 л</w:t>
        </w:r>
      </w:smartTag>
      <w:r w:rsidRPr="00081687">
        <w:rPr>
          <w:sz w:val="28"/>
          <w:szCs w:val="28"/>
        </w:rPr>
        <w:t xml:space="preserve"> на одного человека в сутки;</w:t>
      </w:r>
    </w:p>
    <w:p w:rsidR="00DC0A9F" w:rsidRPr="00081687" w:rsidRDefault="00DC0A9F" w:rsidP="00081687">
      <w:pPr>
        <w:ind w:firstLine="720"/>
        <w:jc w:val="both"/>
        <w:rPr>
          <w:sz w:val="28"/>
          <w:szCs w:val="28"/>
        </w:rPr>
      </w:pPr>
      <w:r w:rsidRPr="00081687">
        <w:rPr>
          <w:sz w:val="28"/>
          <w:szCs w:val="28"/>
        </w:rPr>
        <w:t xml:space="preserve">• </w:t>
      </w:r>
      <w:smartTag w:uri="urn:schemas-microsoft-com:office:smarttags" w:element="metricconverter">
        <w:smartTagPr>
          <w:attr w:name="ProductID" w:val="75 л"/>
        </w:smartTagPr>
        <w:r w:rsidRPr="00081687">
          <w:rPr>
            <w:sz w:val="28"/>
            <w:szCs w:val="28"/>
          </w:rPr>
          <w:t>75 л</w:t>
        </w:r>
      </w:smartTag>
      <w:r w:rsidRPr="00081687">
        <w:rPr>
          <w:sz w:val="28"/>
          <w:szCs w:val="28"/>
        </w:rPr>
        <w:t xml:space="preserve"> в сутки на одного пораженного, поступающего на стационарное лечение, включая нужды на питье;</w:t>
      </w:r>
    </w:p>
    <w:p w:rsidR="00DC0A9F" w:rsidRPr="00081687" w:rsidRDefault="00DC0A9F" w:rsidP="00081687">
      <w:pPr>
        <w:ind w:firstLine="720"/>
        <w:jc w:val="both"/>
        <w:rPr>
          <w:sz w:val="28"/>
          <w:szCs w:val="28"/>
        </w:rPr>
      </w:pPr>
      <w:r w:rsidRPr="00081687">
        <w:rPr>
          <w:sz w:val="28"/>
          <w:szCs w:val="28"/>
        </w:rPr>
        <w:t xml:space="preserve">• </w:t>
      </w:r>
      <w:smartTag w:uri="urn:schemas-microsoft-com:office:smarttags" w:element="metricconverter">
        <w:smartTagPr>
          <w:attr w:name="ProductID" w:val="45 л"/>
        </w:smartTagPr>
        <w:r w:rsidRPr="00081687">
          <w:rPr>
            <w:sz w:val="28"/>
            <w:szCs w:val="28"/>
          </w:rPr>
          <w:t>45 л</w:t>
        </w:r>
      </w:smartTag>
      <w:r w:rsidRPr="00081687">
        <w:rPr>
          <w:sz w:val="28"/>
          <w:szCs w:val="28"/>
        </w:rPr>
        <w:t xml:space="preserve"> на обмывку одного человека, включая личный состав гражданских организаций ГО, работающих в очаге поражения.</w:t>
      </w:r>
    </w:p>
    <w:p w:rsidR="00DC0A9F" w:rsidRPr="00081687" w:rsidRDefault="00DC0A9F" w:rsidP="00081687">
      <w:pPr>
        <w:ind w:firstLine="720"/>
        <w:jc w:val="both"/>
        <w:rPr>
          <w:sz w:val="28"/>
          <w:szCs w:val="28"/>
        </w:rPr>
      </w:pPr>
      <w:r w:rsidRPr="00081687">
        <w:rPr>
          <w:sz w:val="28"/>
          <w:szCs w:val="28"/>
        </w:rPr>
        <w:lastRenderedPageBreak/>
        <w:t>При работе СХПВ в ЧС допустимо сокращение объемов водоснабжения отдельных промышленных и коммунальных предприятий в согласованных с исполкомами местных Советов пределах, с тем, чтобы снизить нагрузки на сооружения, работающие по режимам специальной очистки воды (РСОВ) из зараженного источника.</w:t>
      </w:r>
    </w:p>
    <w:p w:rsidR="00DC0A9F" w:rsidRPr="00081687" w:rsidRDefault="00DC0A9F" w:rsidP="00081687">
      <w:pPr>
        <w:pStyle w:val="Heading"/>
        <w:ind w:firstLine="709"/>
        <w:jc w:val="both"/>
        <w:rPr>
          <w:rFonts w:ascii="Times New Roman" w:hAnsi="Times New Roman" w:cs="Times New Roman"/>
          <w:sz w:val="28"/>
          <w:szCs w:val="28"/>
        </w:rPr>
      </w:pPr>
      <w:r w:rsidRPr="00081687">
        <w:rPr>
          <w:rFonts w:ascii="Times New Roman" w:hAnsi="Times New Roman" w:cs="Times New Roman"/>
          <w:sz w:val="28"/>
          <w:szCs w:val="28"/>
        </w:rPr>
        <w:t xml:space="preserve">Основные технические требования к оснащению систем хозяйственно-питьевого водоснабжения и приемам эксплуатации, повышающим их устойчивость </w:t>
      </w:r>
    </w:p>
    <w:p w:rsidR="00DC0A9F" w:rsidRPr="00081687" w:rsidRDefault="00DC0A9F" w:rsidP="00081687">
      <w:pPr>
        <w:ind w:firstLine="720"/>
        <w:jc w:val="both"/>
        <w:rPr>
          <w:sz w:val="28"/>
          <w:szCs w:val="28"/>
        </w:rPr>
      </w:pPr>
      <w:r w:rsidRPr="00081687">
        <w:rPr>
          <w:sz w:val="28"/>
          <w:szCs w:val="28"/>
        </w:rPr>
        <w:t>Все элементы СХПВ должны соответствовать следующим требованиям, обеспечивающим их повышенную устойчивость и высокую санитарную надежность:</w:t>
      </w:r>
    </w:p>
    <w:p w:rsidR="00DC0A9F" w:rsidRPr="00081687" w:rsidRDefault="00DC0A9F" w:rsidP="00081687">
      <w:pPr>
        <w:ind w:firstLine="720"/>
        <w:jc w:val="both"/>
        <w:rPr>
          <w:sz w:val="28"/>
          <w:szCs w:val="28"/>
        </w:rPr>
      </w:pPr>
      <w:r w:rsidRPr="00081687">
        <w:rPr>
          <w:sz w:val="28"/>
          <w:szCs w:val="28"/>
        </w:rPr>
        <w:t>• должны быть обеспечены соответствующие условия для работы систем подачи и распределения воды (СПРВ) при разной производительности головных сооружений. СПРВ должны иметь устройства для отключения отдельных водопотребителей, устройства для раздачи питьевой воды из водоводов и магистральных трубопроводов с ФП в наиболее возвышенных точках, обводные линии у резервуаров, насосных и водоочистных станций, задвижки с дистанционным управлением для регулирования подачи воды по отдельным участкам СПРВ;</w:t>
      </w:r>
    </w:p>
    <w:p w:rsidR="00DC0A9F" w:rsidRPr="00081687" w:rsidRDefault="00DC0A9F" w:rsidP="00081687">
      <w:pPr>
        <w:ind w:firstLine="720"/>
        <w:jc w:val="both"/>
        <w:rPr>
          <w:sz w:val="28"/>
          <w:szCs w:val="28"/>
        </w:rPr>
      </w:pPr>
      <w:r w:rsidRPr="00081687">
        <w:rPr>
          <w:sz w:val="28"/>
          <w:szCs w:val="28"/>
        </w:rPr>
        <w:t>• реагентные и хлорные хозяйства должны быть подготовлены к работе водоочистных станций (ВС) при заражении воды ОЛВ и к защите воздушной среды от загрязнения при авариях в хлорном хозяйстве.</w:t>
      </w:r>
    </w:p>
    <w:p w:rsidR="00DC0A9F" w:rsidRPr="00081687" w:rsidRDefault="00DC0A9F" w:rsidP="00081687">
      <w:pPr>
        <w:ind w:firstLine="720"/>
        <w:jc w:val="both"/>
        <w:rPr>
          <w:sz w:val="28"/>
          <w:szCs w:val="28"/>
        </w:rPr>
      </w:pPr>
      <w:r w:rsidRPr="00081687">
        <w:rPr>
          <w:sz w:val="28"/>
          <w:szCs w:val="28"/>
        </w:rPr>
        <w:t>Детально должны быть рассмотрены и отработаны:</w:t>
      </w:r>
    </w:p>
    <w:p w:rsidR="00DC0A9F" w:rsidRPr="00081687" w:rsidRDefault="00DC0A9F" w:rsidP="00081687">
      <w:pPr>
        <w:ind w:firstLine="720"/>
        <w:jc w:val="both"/>
        <w:rPr>
          <w:sz w:val="28"/>
          <w:szCs w:val="28"/>
        </w:rPr>
      </w:pPr>
      <w:r w:rsidRPr="00081687">
        <w:rPr>
          <w:sz w:val="28"/>
          <w:szCs w:val="28"/>
        </w:rPr>
        <w:t>• порядок работы всей СПРВ при сокращении производительности очистных сооружений и возможных авариях на сети, обеспечивающий бесперебойную подачу сокращенного количества воды равномерно всем потребителям, включая режим подачи воды в количествах, соответствующих минимальным санитарно-гигиеническим нормативам.</w:t>
      </w:r>
    </w:p>
    <w:p w:rsidR="00DC0A9F" w:rsidRPr="00081687" w:rsidRDefault="00DC0A9F" w:rsidP="00081687">
      <w:pPr>
        <w:pStyle w:val="a8"/>
        <w:spacing w:line="240" w:lineRule="auto"/>
        <w:ind w:left="0" w:firstLine="720"/>
        <w:jc w:val="both"/>
        <w:rPr>
          <w:rFonts w:ascii="Times New Roman" w:hAnsi="Times New Roman"/>
          <w:sz w:val="28"/>
          <w:szCs w:val="28"/>
        </w:rPr>
      </w:pPr>
      <w:r w:rsidRPr="00081687">
        <w:rPr>
          <w:rFonts w:ascii="Times New Roman" w:hAnsi="Times New Roman"/>
          <w:sz w:val="28"/>
          <w:szCs w:val="28"/>
        </w:rPr>
        <w:t>В чрезвычайных ситуациях все строительные, ремонтные и другие виды работ на объектах СХПВ должны быть прекращены. На территорию должен допускаться только персонал дежурной смены и привлеченные к работам в ЧС специалисты, в том числе работники территориальных центров санэпиднадзора (ЦСЭН), ГО и других организаций.</w:t>
      </w:r>
    </w:p>
    <w:p w:rsidR="00DC0A9F" w:rsidRPr="00081687" w:rsidRDefault="00081687" w:rsidP="00DC0A9F">
      <w:pPr>
        <w:pStyle w:val="1"/>
        <w:spacing w:line="360" w:lineRule="auto"/>
        <w:jc w:val="center"/>
        <w:rPr>
          <w:rFonts w:ascii="Times New Roman" w:hAnsi="Times New Roman" w:cs="Times New Roman"/>
          <w:sz w:val="28"/>
          <w:szCs w:val="28"/>
        </w:rPr>
      </w:pPr>
      <w:r w:rsidRPr="00081687">
        <w:rPr>
          <w:rFonts w:ascii="Times New Roman" w:hAnsi="Times New Roman" w:cs="Times New Roman"/>
          <w:sz w:val="28"/>
          <w:szCs w:val="28"/>
        </w:rPr>
        <w:t>12.</w:t>
      </w:r>
      <w:r>
        <w:rPr>
          <w:rFonts w:ascii="Times New Roman" w:hAnsi="Times New Roman" w:cs="Times New Roman"/>
          <w:sz w:val="28"/>
          <w:szCs w:val="28"/>
        </w:rPr>
        <w:t xml:space="preserve"> </w:t>
      </w:r>
      <w:r w:rsidR="009E74C2">
        <w:rPr>
          <w:rFonts w:ascii="Times New Roman" w:hAnsi="Times New Roman" w:cs="Times New Roman"/>
          <w:sz w:val="28"/>
          <w:szCs w:val="28"/>
        </w:rPr>
        <w:t>3</w:t>
      </w:r>
      <w:r>
        <w:rPr>
          <w:rFonts w:ascii="Times New Roman" w:hAnsi="Times New Roman" w:cs="Times New Roman"/>
          <w:sz w:val="28"/>
          <w:szCs w:val="28"/>
        </w:rPr>
        <w:t>. Противопожарные мероприятия</w:t>
      </w:r>
    </w:p>
    <w:p w:rsidR="00DC0A9F" w:rsidRPr="00081687" w:rsidRDefault="00DC0A9F" w:rsidP="00081687">
      <w:pPr>
        <w:pStyle w:val="a8"/>
        <w:spacing w:after="0" w:line="240" w:lineRule="auto"/>
        <w:ind w:left="0" w:firstLine="720"/>
        <w:jc w:val="both"/>
        <w:rPr>
          <w:rFonts w:ascii="Times New Roman" w:hAnsi="Times New Roman"/>
          <w:sz w:val="28"/>
          <w:szCs w:val="28"/>
        </w:rPr>
      </w:pPr>
      <w:r w:rsidRPr="00081687">
        <w:rPr>
          <w:rFonts w:ascii="Times New Roman" w:hAnsi="Times New Roman"/>
          <w:sz w:val="28"/>
          <w:szCs w:val="28"/>
        </w:rPr>
        <w:t xml:space="preserve">В пределах зон жилых застроек, общественно-деловых зон допускается размещать производственные объекты, на территориях которых нет зданий, сооружений и строений категорий А, Б и В по взрывопожарной и пожарной опасности. При этом расстояние от границ земельного участка производственного объекта до жилых зданий, зданий детских дошкольных образовательных учреждений, общеобразовательных учреждений, учреждений здравоохранения и отдыха устанавливается в соответствии с требованиями Федерального закона </w:t>
      </w:r>
      <w:r w:rsidRPr="00081687">
        <w:rPr>
          <w:rFonts w:ascii="Times New Roman" w:hAnsi="Times New Roman"/>
          <w:sz w:val="28"/>
          <w:szCs w:val="28"/>
        </w:rPr>
        <w:br/>
      </w:r>
      <w:r w:rsidRPr="00081687">
        <w:rPr>
          <w:rFonts w:ascii="Times New Roman" w:hAnsi="Times New Roman"/>
          <w:sz w:val="28"/>
          <w:szCs w:val="28"/>
        </w:rPr>
        <w:lastRenderedPageBreak/>
        <w:t>№ 123 от 22.07.2008 «Технический регламент о требованиях пожарной безопасности».</w:t>
      </w:r>
    </w:p>
    <w:p w:rsidR="00DC0A9F" w:rsidRPr="00081687" w:rsidRDefault="00DC0A9F" w:rsidP="00081687">
      <w:pPr>
        <w:pStyle w:val="a8"/>
        <w:spacing w:after="0" w:line="240" w:lineRule="auto"/>
        <w:ind w:left="0" w:firstLine="720"/>
        <w:jc w:val="both"/>
        <w:rPr>
          <w:rFonts w:ascii="Times New Roman" w:hAnsi="Times New Roman"/>
          <w:sz w:val="28"/>
          <w:szCs w:val="28"/>
        </w:rPr>
      </w:pPr>
      <w:r w:rsidRPr="00081687">
        <w:rPr>
          <w:rFonts w:ascii="Times New Roman" w:hAnsi="Times New Roman"/>
          <w:sz w:val="28"/>
          <w:szCs w:val="28"/>
        </w:rPr>
        <w:t>В случае невозможности устранения воздействия на людей и жилые здания опасных факторов пожара и взрыва на пожаровзрывоопасных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DC0A9F" w:rsidRPr="00081687" w:rsidRDefault="00DC0A9F" w:rsidP="00081687">
      <w:pPr>
        <w:pStyle w:val="a8"/>
        <w:spacing w:after="0" w:line="240" w:lineRule="auto"/>
        <w:ind w:left="0" w:firstLine="720"/>
        <w:jc w:val="both"/>
        <w:rPr>
          <w:rFonts w:ascii="Times New Roman" w:hAnsi="Times New Roman"/>
          <w:sz w:val="28"/>
          <w:szCs w:val="28"/>
        </w:rPr>
      </w:pPr>
      <w:r w:rsidRPr="00081687">
        <w:rPr>
          <w:rFonts w:ascii="Times New Roman" w:hAnsi="Times New Roman"/>
          <w:sz w:val="28"/>
          <w:szCs w:val="28"/>
        </w:rPr>
        <w:t>Подъезд пожарных автомобилей должен быть обеспечен:</w:t>
      </w:r>
    </w:p>
    <w:p w:rsidR="00DC0A9F" w:rsidRPr="00081687" w:rsidRDefault="00DC0A9F" w:rsidP="00081687">
      <w:pPr>
        <w:pStyle w:val="a8"/>
        <w:spacing w:after="0" w:line="240" w:lineRule="auto"/>
        <w:ind w:left="0" w:firstLine="720"/>
        <w:jc w:val="both"/>
        <w:rPr>
          <w:rFonts w:ascii="Times New Roman" w:hAnsi="Times New Roman"/>
          <w:sz w:val="28"/>
          <w:szCs w:val="28"/>
        </w:rPr>
      </w:pPr>
      <w:r w:rsidRPr="00081687">
        <w:rPr>
          <w:rFonts w:ascii="Times New Roman" w:hAnsi="Times New Roman"/>
          <w:sz w:val="28"/>
          <w:szCs w:val="28"/>
        </w:rPr>
        <w:t>1) к зданиям жилых домов, к иным зданиям для постоянного проживания и временного пребывания людей, зданиям зрелищных и культурно-просветительных учреждений, организаций по обслуживанию населения, общеобразовательных учреждений, лечебных учреждений стационарного типа, научных и проектных организаций, органов управления;</w:t>
      </w:r>
    </w:p>
    <w:p w:rsidR="00081687" w:rsidRPr="00081687" w:rsidRDefault="00081687" w:rsidP="00081687">
      <w:pPr>
        <w:pStyle w:val="a8"/>
        <w:spacing w:after="0" w:line="240" w:lineRule="auto"/>
        <w:ind w:left="0" w:firstLine="720"/>
        <w:jc w:val="both"/>
        <w:rPr>
          <w:rFonts w:ascii="Times New Roman" w:hAnsi="Times New Roman"/>
          <w:sz w:val="28"/>
          <w:szCs w:val="28"/>
        </w:rPr>
      </w:pPr>
      <w:r>
        <w:rPr>
          <w:rFonts w:ascii="Times New Roman" w:hAnsi="Times New Roman"/>
          <w:sz w:val="28"/>
          <w:szCs w:val="28"/>
        </w:rPr>
        <w:t>2)</w:t>
      </w:r>
      <w:r w:rsidR="00DC0A9F" w:rsidRPr="00081687">
        <w:rPr>
          <w:rFonts w:ascii="Times New Roman" w:hAnsi="Times New Roman"/>
          <w:sz w:val="28"/>
          <w:szCs w:val="28"/>
        </w:rPr>
        <w:t xml:space="preserve"> к односекционным зданиям многоквартирных жилых домов, общеобразовательных учреждений, детских дошкольных образовательных учреждений, лече</w:t>
      </w:r>
      <w:r>
        <w:rPr>
          <w:rFonts w:ascii="Times New Roman" w:hAnsi="Times New Roman"/>
          <w:sz w:val="28"/>
          <w:szCs w:val="28"/>
        </w:rPr>
        <w:t>бных учреждений со стационаром.</w:t>
      </w:r>
    </w:p>
    <w:p w:rsidR="00DC0A9F" w:rsidRPr="00081687" w:rsidRDefault="00081687" w:rsidP="00081687">
      <w:pPr>
        <w:pStyle w:val="a8"/>
        <w:spacing w:after="0" w:line="240" w:lineRule="auto"/>
        <w:ind w:left="0" w:firstLine="720"/>
        <w:jc w:val="both"/>
        <w:rPr>
          <w:rFonts w:ascii="Times New Roman" w:hAnsi="Times New Roman"/>
          <w:sz w:val="28"/>
          <w:szCs w:val="28"/>
        </w:rPr>
      </w:pPr>
      <w:r>
        <w:rPr>
          <w:rFonts w:ascii="Times New Roman" w:hAnsi="Times New Roman"/>
          <w:sz w:val="28"/>
          <w:szCs w:val="28"/>
        </w:rPr>
        <w:t>Д</w:t>
      </w:r>
      <w:r w:rsidR="00DC0A9F" w:rsidRPr="00081687">
        <w:rPr>
          <w:rFonts w:ascii="Times New Roman" w:hAnsi="Times New Roman"/>
          <w:sz w:val="28"/>
          <w:szCs w:val="28"/>
        </w:rPr>
        <w:t>олжен быть обеспечен подъезд пожарных автомобилей:</w:t>
      </w:r>
    </w:p>
    <w:p w:rsidR="00DC0A9F" w:rsidRPr="00081687" w:rsidRDefault="00DC0A9F" w:rsidP="00081687">
      <w:pPr>
        <w:pStyle w:val="a8"/>
        <w:spacing w:after="0" w:line="240" w:lineRule="auto"/>
        <w:ind w:left="0" w:firstLine="720"/>
        <w:jc w:val="both"/>
        <w:rPr>
          <w:rFonts w:ascii="Times New Roman" w:hAnsi="Times New Roman"/>
          <w:sz w:val="28"/>
          <w:szCs w:val="28"/>
        </w:rPr>
      </w:pPr>
      <w:r w:rsidRPr="00081687">
        <w:rPr>
          <w:rFonts w:ascii="Times New Roman" w:hAnsi="Times New Roman"/>
          <w:sz w:val="28"/>
          <w:szCs w:val="28"/>
        </w:rPr>
        <w:t xml:space="preserve">1) с одной стороны - при ширине здания, сооружения или строения не более </w:t>
      </w:r>
      <w:smartTag w:uri="urn:schemas-microsoft-com:office:smarttags" w:element="metricconverter">
        <w:smartTagPr>
          <w:attr w:name="ProductID" w:val="18 метров"/>
        </w:smartTagPr>
        <w:r w:rsidRPr="00081687">
          <w:rPr>
            <w:rFonts w:ascii="Times New Roman" w:hAnsi="Times New Roman"/>
            <w:sz w:val="28"/>
            <w:szCs w:val="28"/>
          </w:rPr>
          <w:t>18 метров</w:t>
        </w:r>
      </w:smartTag>
      <w:r w:rsidRPr="00081687">
        <w:rPr>
          <w:rFonts w:ascii="Times New Roman" w:hAnsi="Times New Roman"/>
          <w:sz w:val="28"/>
          <w:szCs w:val="28"/>
        </w:rPr>
        <w:t>;</w:t>
      </w:r>
    </w:p>
    <w:p w:rsidR="00DC0A9F" w:rsidRPr="00081687" w:rsidRDefault="00DC0A9F" w:rsidP="00081687">
      <w:pPr>
        <w:pStyle w:val="a8"/>
        <w:spacing w:after="0" w:line="240" w:lineRule="auto"/>
        <w:ind w:left="0" w:firstLine="720"/>
        <w:jc w:val="both"/>
        <w:rPr>
          <w:rFonts w:ascii="Times New Roman" w:hAnsi="Times New Roman"/>
          <w:sz w:val="28"/>
          <w:szCs w:val="28"/>
        </w:rPr>
      </w:pPr>
      <w:r w:rsidRPr="00081687">
        <w:rPr>
          <w:rFonts w:ascii="Times New Roman" w:hAnsi="Times New Roman"/>
          <w:sz w:val="28"/>
          <w:szCs w:val="28"/>
        </w:rPr>
        <w:t xml:space="preserve">2) с двух сторон - при ширине здания, сооружения или строения более </w:t>
      </w:r>
      <w:smartTag w:uri="urn:schemas-microsoft-com:office:smarttags" w:element="metricconverter">
        <w:smartTagPr>
          <w:attr w:name="ProductID" w:val="18 метров"/>
        </w:smartTagPr>
        <w:r w:rsidRPr="00081687">
          <w:rPr>
            <w:rFonts w:ascii="Times New Roman" w:hAnsi="Times New Roman"/>
            <w:sz w:val="28"/>
            <w:szCs w:val="28"/>
          </w:rPr>
          <w:t>18 метров</w:t>
        </w:r>
      </w:smartTag>
      <w:r w:rsidRPr="00081687">
        <w:rPr>
          <w:rFonts w:ascii="Times New Roman" w:hAnsi="Times New Roman"/>
          <w:sz w:val="28"/>
          <w:szCs w:val="28"/>
        </w:rPr>
        <w:t>, а также при устройстве замкнутых и полузамкнутых дворов.</w:t>
      </w:r>
    </w:p>
    <w:p w:rsidR="00DC0A9F" w:rsidRPr="00081687" w:rsidRDefault="00DC0A9F" w:rsidP="00081687">
      <w:pPr>
        <w:pStyle w:val="a8"/>
        <w:spacing w:after="0" w:line="240" w:lineRule="auto"/>
        <w:ind w:left="0" w:firstLine="720"/>
        <w:jc w:val="both"/>
        <w:rPr>
          <w:rFonts w:ascii="Times New Roman" w:hAnsi="Times New Roman"/>
          <w:sz w:val="28"/>
          <w:szCs w:val="28"/>
        </w:rPr>
      </w:pPr>
      <w:r w:rsidRPr="00081687">
        <w:rPr>
          <w:rFonts w:ascii="Times New Roman" w:hAnsi="Times New Roman"/>
          <w:sz w:val="28"/>
          <w:szCs w:val="28"/>
        </w:rPr>
        <w:t>Допускается предусматривать подъезд пожарных автомобилей только с одной стороны к зданиям, сооружениям и строениям в случаях:</w:t>
      </w:r>
    </w:p>
    <w:p w:rsidR="00DC0A9F" w:rsidRPr="00081687" w:rsidRDefault="00DC0A9F" w:rsidP="00081687">
      <w:pPr>
        <w:pStyle w:val="a8"/>
        <w:spacing w:after="0" w:line="240" w:lineRule="auto"/>
        <w:ind w:left="0" w:firstLine="720"/>
        <w:jc w:val="both"/>
        <w:rPr>
          <w:rFonts w:ascii="Times New Roman" w:hAnsi="Times New Roman"/>
          <w:sz w:val="28"/>
          <w:szCs w:val="28"/>
        </w:rPr>
      </w:pPr>
      <w:r w:rsidRPr="00081687">
        <w:rPr>
          <w:rFonts w:ascii="Times New Roman" w:hAnsi="Times New Roman"/>
          <w:sz w:val="28"/>
          <w:szCs w:val="28"/>
        </w:rPr>
        <w:t>1) меньшей этажности;</w:t>
      </w:r>
    </w:p>
    <w:p w:rsidR="00DC0A9F" w:rsidRPr="00081687" w:rsidRDefault="00DC0A9F" w:rsidP="00081687">
      <w:pPr>
        <w:pStyle w:val="a8"/>
        <w:spacing w:after="0" w:line="240" w:lineRule="auto"/>
        <w:ind w:left="0" w:firstLine="720"/>
        <w:jc w:val="both"/>
        <w:rPr>
          <w:rFonts w:ascii="Times New Roman" w:hAnsi="Times New Roman"/>
          <w:sz w:val="28"/>
          <w:szCs w:val="28"/>
        </w:rPr>
      </w:pPr>
      <w:r w:rsidRPr="00081687">
        <w:rPr>
          <w:rFonts w:ascii="Times New Roman" w:hAnsi="Times New Roman"/>
          <w:sz w:val="28"/>
          <w:szCs w:val="28"/>
        </w:rPr>
        <w:t>2) двусторонней ориентации квартир или помещений;</w:t>
      </w:r>
    </w:p>
    <w:p w:rsidR="00DC0A9F" w:rsidRPr="00081687" w:rsidRDefault="00DC0A9F" w:rsidP="00081687">
      <w:pPr>
        <w:pStyle w:val="a8"/>
        <w:spacing w:after="0" w:line="240" w:lineRule="auto"/>
        <w:ind w:left="0" w:firstLine="720"/>
        <w:jc w:val="both"/>
        <w:rPr>
          <w:rFonts w:ascii="Times New Roman" w:hAnsi="Times New Roman"/>
          <w:sz w:val="28"/>
          <w:szCs w:val="28"/>
        </w:rPr>
      </w:pPr>
      <w:r w:rsidRPr="00081687">
        <w:rPr>
          <w:rFonts w:ascii="Times New Roman" w:hAnsi="Times New Roman"/>
          <w:sz w:val="28"/>
          <w:szCs w:val="28"/>
        </w:rPr>
        <w:t xml:space="preserve">К зданиям с площадью застройки более 10 000 квадратных метров или шириной более </w:t>
      </w:r>
      <w:smartTag w:uri="urn:schemas-microsoft-com:office:smarttags" w:element="metricconverter">
        <w:smartTagPr>
          <w:attr w:name="ProductID" w:val="100 метров"/>
        </w:smartTagPr>
        <w:r w:rsidRPr="00081687">
          <w:rPr>
            <w:rFonts w:ascii="Times New Roman" w:hAnsi="Times New Roman"/>
            <w:sz w:val="28"/>
            <w:szCs w:val="28"/>
          </w:rPr>
          <w:t>100 метров</w:t>
        </w:r>
      </w:smartTag>
      <w:r w:rsidRPr="00081687">
        <w:rPr>
          <w:rFonts w:ascii="Times New Roman" w:hAnsi="Times New Roman"/>
          <w:sz w:val="28"/>
          <w:szCs w:val="28"/>
        </w:rPr>
        <w:t xml:space="preserve"> подъезд пожарных автомобилей должен быть обеспечен со всех сторон.</w:t>
      </w:r>
    </w:p>
    <w:p w:rsidR="00DC0A9F" w:rsidRPr="00081687" w:rsidRDefault="00DC0A9F" w:rsidP="00081687">
      <w:pPr>
        <w:pStyle w:val="a8"/>
        <w:spacing w:after="0" w:line="240" w:lineRule="auto"/>
        <w:ind w:left="0" w:firstLine="720"/>
        <w:jc w:val="both"/>
        <w:rPr>
          <w:rFonts w:ascii="Times New Roman" w:hAnsi="Times New Roman"/>
          <w:sz w:val="28"/>
          <w:szCs w:val="28"/>
        </w:rPr>
      </w:pPr>
      <w:r w:rsidRPr="00081687">
        <w:rPr>
          <w:rFonts w:ascii="Times New Roman" w:hAnsi="Times New Roman"/>
          <w:sz w:val="28"/>
          <w:szCs w:val="28"/>
        </w:rPr>
        <w:t xml:space="preserve">Допускается увеличивать расстояние от края проезжей части автомобильной дороги до ближней стены производственных зданий, сооружений и строений до </w:t>
      </w:r>
      <w:smartTag w:uri="urn:schemas-microsoft-com:office:smarttags" w:element="metricconverter">
        <w:smartTagPr>
          <w:attr w:name="ProductID" w:val="60 метров"/>
        </w:smartTagPr>
        <w:r w:rsidRPr="00081687">
          <w:rPr>
            <w:rFonts w:ascii="Times New Roman" w:hAnsi="Times New Roman"/>
            <w:sz w:val="28"/>
            <w:szCs w:val="28"/>
          </w:rPr>
          <w:t>60 метров</w:t>
        </w:r>
      </w:smartTag>
      <w:r w:rsidRPr="00081687">
        <w:rPr>
          <w:rFonts w:ascii="Times New Roman" w:hAnsi="Times New Roman"/>
          <w:sz w:val="28"/>
          <w:szCs w:val="28"/>
        </w:rPr>
        <w:t xml:space="preserve"> при условии устройства тупиковых дорог к этим зданиям, сооружениям и строениям с площадками для разворота пожарной техники и устройством на этих площадках пожарных гидрантов. При этом расстояние от производственных зданий, сооружений и строений до площадок для разворота пожарной техники должно быть не менее 5, но не более </w:t>
      </w:r>
      <w:smartTag w:uri="urn:schemas-microsoft-com:office:smarttags" w:element="metricconverter">
        <w:smartTagPr>
          <w:attr w:name="ProductID" w:val="15 метров"/>
        </w:smartTagPr>
        <w:r w:rsidRPr="00081687">
          <w:rPr>
            <w:rFonts w:ascii="Times New Roman" w:hAnsi="Times New Roman"/>
            <w:sz w:val="28"/>
            <w:szCs w:val="28"/>
          </w:rPr>
          <w:t>15 метров</w:t>
        </w:r>
      </w:smartTag>
      <w:r w:rsidRPr="00081687">
        <w:rPr>
          <w:rFonts w:ascii="Times New Roman" w:hAnsi="Times New Roman"/>
          <w:sz w:val="28"/>
          <w:szCs w:val="28"/>
        </w:rPr>
        <w:t xml:space="preserve">, а расстояние между тупиковыми дорогами должно быть не более </w:t>
      </w:r>
      <w:smartTag w:uri="urn:schemas-microsoft-com:office:smarttags" w:element="metricconverter">
        <w:smartTagPr>
          <w:attr w:name="ProductID" w:val="100 метров"/>
        </w:smartTagPr>
        <w:r w:rsidRPr="00081687">
          <w:rPr>
            <w:rFonts w:ascii="Times New Roman" w:hAnsi="Times New Roman"/>
            <w:sz w:val="28"/>
            <w:szCs w:val="28"/>
          </w:rPr>
          <w:t>100 метров</w:t>
        </w:r>
      </w:smartTag>
      <w:r w:rsidRPr="00081687">
        <w:rPr>
          <w:rFonts w:ascii="Times New Roman" w:hAnsi="Times New Roman"/>
          <w:sz w:val="28"/>
          <w:szCs w:val="28"/>
        </w:rPr>
        <w:t>.</w:t>
      </w:r>
    </w:p>
    <w:p w:rsidR="00DC0A9F" w:rsidRPr="00081687" w:rsidRDefault="00DC0A9F" w:rsidP="00081687">
      <w:pPr>
        <w:pStyle w:val="a8"/>
        <w:spacing w:after="0" w:line="240" w:lineRule="auto"/>
        <w:ind w:left="0" w:firstLine="720"/>
        <w:jc w:val="both"/>
        <w:rPr>
          <w:rFonts w:ascii="Times New Roman" w:hAnsi="Times New Roman"/>
          <w:sz w:val="28"/>
          <w:szCs w:val="28"/>
        </w:rPr>
      </w:pPr>
      <w:r w:rsidRPr="00081687">
        <w:rPr>
          <w:rFonts w:ascii="Times New Roman" w:hAnsi="Times New Roman"/>
          <w:sz w:val="28"/>
          <w:szCs w:val="28"/>
        </w:rPr>
        <w:t xml:space="preserve">Ширина проездов для пожарной техники должна составлять не менее </w:t>
      </w:r>
      <w:smartTag w:uri="urn:schemas-microsoft-com:office:smarttags" w:element="metricconverter">
        <w:smartTagPr>
          <w:attr w:name="ProductID" w:val="6 метров"/>
        </w:smartTagPr>
        <w:r w:rsidRPr="00081687">
          <w:rPr>
            <w:rFonts w:ascii="Times New Roman" w:hAnsi="Times New Roman"/>
            <w:sz w:val="28"/>
            <w:szCs w:val="28"/>
          </w:rPr>
          <w:t>6 метров</w:t>
        </w:r>
      </w:smartTag>
      <w:r w:rsidRPr="00081687">
        <w:rPr>
          <w:rFonts w:ascii="Times New Roman" w:hAnsi="Times New Roman"/>
          <w:sz w:val="28"/>
          <w:szCs w:val="28"/>
        </w:rPr>
        <w:t>.</w:t>
      </w:r>
    </w:p>
    <w:p w:rsidR="00DC0A9F" w:rsidRPr="00081687" w:rsidRDefault="00DC0A9F" w:rsidP="00081687">
      <w:pPr>
        <w:pStyle w:val="a8"/>
        <w:spacing w:after="0" w:line="240" w:lineRule="auto"/>
        <w:ind w:left="0" w:firstLine="720"/>
        <w:jc w:val="both"/>
        <w:rPr>
          <w:rFonts w:ascii="Times New Roman" w:hAnsi="Times New Roman"/>
          <w:sz w:val="28"/>
          <w:szCs w:val="28"/>
        </w:rPr>
      </w:pPr>
      <w:r w:rsidRPr="00081687">
        <w:rPr>
          <w:rFonts w:ascii="Times New Roman" w:hAnsi="Times New Roman"/>
          <w:sz w:val="28"/>
          <w:szCs w:val="28"/>
        </w:rPr>
        <w:t>В общую ширину противопожарного проезда, совмещенного с основным подъездом к зданию, сооружению и строению, допускается включать тротуар, примыкающий к проезду.</w:t>
      </w:r>
    </w:p>
    <w:p w:rsidR="00DC0A9F" w:rsidRPr="00081687" w:rsidRDefault="00DC0A9F" w:rsidP="00081687">
      <w:pPr>
        <w:pStyle w:val="a8"/>
        <w:spacing w:after="0" w:line="240" w:lineRule="auto"/>
        <w:ind w:left="0" w:firstLine="720"/>
        <w:jc w:val="both"/>
        <w:rPr>
          <w:rFonts w:ascii="Times New Roman" w:hAnsi="Times New Roman"/>
          <w:sz w:val="28"/>
          <w:szCs w:val="28"/>
        </w:rPr>
      </w:pPr>
      <w:r w:rsidRPr="00081687">
        <w:rPr>
          <w:rFonts w:ascii="Times New Roman" w:hAnsi="Times New Roman"/>
          <w:sz w:val="28"/>
          <w:szCs w:val="28"/>
        </w:rPr>
        <w:lastRenderedPageBreak/>
        <w:t>Расстояние от внутреннего края подъезда до стены здания, сооружения и строения должно быть:</w:t>
      </w:r>
    </w:p>
    <w:p w:rsidR="00DC0A9F" w:rsidRPr="00081687" w:rsidRDefault="00DC0A9F" w:rsidP="00081687">
      <w:pPr>
        <w:pStyle w:val="a8"/>
        <w:spacing w:after="0" w:line="240" w:lineRule="auto"/>
        <w:ind w:left="0" w:firstLine="720"/>
        <w:jc w:val="both"/>
        <w:rPr>
          <w:rFonts w:ascii="Times New Roman" w:hAnsi="Times New Roman"/>
          <w:sz w:val="28"/>
          <w:szCs w:val="28"/>
        </w:rPr>
      </w:pPr>
      <w:r w:rsidRPr="00081687">
        <w:rPr>
          <w:rFonts w:ascii="Times New Roman" w:hAnsi="Times New Roman"/>
          <w:sz w:val="28"/>
          <w:szCs w:val="28"/>
        </w:rPr>
        <w:t xml:space="preserve">1) для зданий высотой не более </w:t>
      </w:r>
      <w:smartTag w:uri="urn:schemas-microsoft-com:office:smarttags" w:element="metricconverter">
        <w:smartTagPr>
          <w:attr w:name="ProductID" w:val="28 метров"/>
        </w:smartTagPr>
        <w:r w:rsidRPr="00081687">
          <w:rPr>
            <w:rFonts w:ascii="Times New Roman" w:hAnsi="Times New Roman"/>
            <w:sz w:val="28"/>
            <w:szCs w:val="28"/>
          </w:rPr>
          <w:t>28 метров</w:t>
        </w:r>
      </w:smartTag>
      <w:r w:rsidRPr="00081687">
        <w:rPr>
          <w:rFonts w:ascii="Times New Roman" w:hAnsi="Times New Roman"/>
          <w:sz w:val="28"/>
          <w:szCs w:val="28"/>
        </w:rPr>
        <w:t xml:space="preserve"> - не более </w:t>
      </w:r>
      <w:smartTag w:uri="urn:schemas-microsoft-com:office:smarttags" w:element="metricconverter">
        <w:smartTagPr>
          <w:attr w:name="ProductID" w:val="8 метров"/>
        </w:smartTagPr>
        <w:r w:rsidRPr="00081687">
          <w:rPr>
            <w:rFonts w:ascii="Times New Roman" w:hAnsi="Times New Roman"/>
            <w:sz w:val="28"/>
            <w:szCs w:val="28"/>
          </w:rPr>
          <w:t>8 метров</w:t>
        </w:r>
      </w:smartTag>
      <w:r w:rsidRPr="00081687">
        <w:rPr>
          <w:rFonts w:ascii="Times New Roman" w:hAnsi="Times New Roman"/>
          <w:sz w:val="28"/>
          <w:szCs w:val="28"/>
        </w:rPr>
        <w:t>;</w:t>
      </w:r>
    </w:p>
    <w:p w:rsidR="00DC0A9F" w:rsidRPr="00081687" w:rsidRDefault="00DC0A9F" w:rsidP="00081687">
      <w:pPr>
        <w:pStyle w:val="a8"/>
        <w:spacing w:after="0" w:line="240" w:lineRule="auto"/>
        <w:ind w:left="0" w:firstLine="720"/>
        <w:jc w:val="both"/>
        <w:rPr>
          <w:rFonts w:ascii="Times New Roman" w:hAnsi="Times New Roman"/>
          <w:sz w:val="28"/>
          <w:szCs w:val="28"/>
        </w:rPr>
      </w:pPr>
      <w:r w:rsidRPr="00081687">
        <w:rPr>
          <w:rFonts w:ascii="Times New Roman" w:hAnsi="Times New Roman"/>
          <w:sz w:val="28"/>
          <w:szCs w:val="28"/>
        </w:rPr>
        <w:t>Конструкция дорожной одежды проездов для пожарной техники должна быть рассчитана на нагрузку от пожарных автомобилей.</w:t>
      </w:r>
    </w:p>
    <w:p w:rsidR="00DC0A9F" w:rsidRPr="00081687" w:rsidRDefault="00DC0A9F" w:rsidP="00081687">
      <w:pPr>
        <w:pStyle w:val="a8"/>
        <w:spacing w:after="0" w:line="240" w:lineRule="auto"/>
        <w:ind w:left="0" w:firstLine="720"/>
        <w:jc w:val="both"/>
        <w:rPr>
          <w:rFonts w:ascii="Times New Roman" w:hAnsi="Times New Roman"/>
          <w:sz w:val="28"/>
          <w:szCs w:val="28"/>
        </w:rPr>
      </w:pPr>
      <w:r w:rsidRPr="00081687">
        <w:rPr>
          <w:rFonts w:ascii="Times New Roman" w:hAnsi="Times New Roman"/>
          <w:sz w:val="28"/>
          <w:szCs w:val="28"/>
        </w:rPr>
        <w:t>В замкнутых и полузамкнутых дворах необходимо предусматривать проезды для пожарных автомобилей.</w:t>
      </w:r>
    </w:p>
    <w:p w:rsidR="00DC0A9F" w:rsidRPr="00081687" w:rsidRDefault="00DC0A9F" w:rsidP="00081687">
      <w:pPr>
        <w:pStyle w:val="a8"/>
        <w:spacing w:after="0" w:line="240" w:lineRule="auto"/>
        <w:ind w:left="0" w:firstLine="720"/>
        <w:jc w:val="both"/>
        <w:rPr>
          <w:rFonts w:ascii="Times New Roman" w:hAnsi="Times New Roman"/>
          <w:sz w:val="28"/>
          <w:szCs w:val="28"/>
        </w:rPr>
      </w:pPr>
      <w:r w:rsidRPr="00081687">
        <w:rPr>
          <w:rFonts w:ascii="Times New Roman" w:hAnsi="Times New Roman"/>
          <w:sz w:val="28"/>
          <w:szCs w:val="28"/>
        </w:rPr>
        <w:t xml:space="preserve">Тупиковые проезды должны заканчиваться площадками для разворота пожарной техники размером не менее чем 15×15 метров. Максимальная протяженность тупикового проезда не должна превышать </w:t>
      </w:r>
      <w:smartTag w:uri="urn:schemas-microsoft-com:office:smarttags" w:element="metricconverter">
        <w:smartTagPr>
          <w:attr w:name="ProductID" w:val="150 метров"/>
        </w:smartTagPr>
        <w:r w:rsidRPr="00081687">
          <w:rPr>
            <w:rFonts w:ascii="Times New Roman" w:hAnsi="Times New Roman"/>
            <w:sz w:val="28"/>
            <w:szCs w:val="28"/>
          </w:rPr>
          <w:t>150 метров</w:t>
        </w:r>
      </w:smartTag>
      <w:r w:rsidRPr="00081687">
        <w:rPr>
          <w:rFonts w:ascii="Times New Roman" w:hAnsi="Times New Roman"/>
          <w:sz w:val="28"/>
          <w:szCs w:val="28"/>
        </w:rPr>
        <w:t>.</w:t>
      </w:r>
    </w:p>
    <w:p w:rsidR="00DC0A9F" w:rsidRPr="00081687" w:rsidRDefault="00DC0A9F" w:rsidP="00081687">
      <w:pPr>
        <w:pStyle w:val="a8"/>
        <w:spacing w:after="0" w:line="240" w:lineRule="auto"/>
        <w:ind w:left="0" w:firstLine="720"/>
        <w:jc w:val="both"/>
        <w:rPr>
          <w:rFonts w:ascii="Times New Roman" w:hAnsi="Times New Roman"/>
          <w:sz w:val="28"/>
          <w:szCs w:val="28"/>
        </w:rPr>
      </w:pPr>
      <w:r w:rsidRPr="00081687">
        <w:rPr>
          <w:rFonts w:ascii="Times New Roman" w:hAnsi="Times New Roman"/>
          <w:sz w:val="28"/>
          <w:szCs w:val="28"/>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DC0A9F" w:rsidRPr="00081687" w:rsidRDefault="00DC0A9F" w:rsidP="00081687">
      <w:pPr>
        <w:pStyle w:val="a8"/>
        <w:spacing w:after="0" w:line="240" w:lineRule="auto"/>
        <w:ind w:left="0" w:firstLine="720"/>
        <w:jc w:val="both"/>
        <w:rPr>
          <w:rFonts w:ascii="Times New Roman" w:hAnsi="Times New Roman"/>
          <w:sz w:val="28"/>
          <w:szCs w:val="28"/>
        </w:rPr>
      </w:pPr>
      <w:r w:rsidRPr="00081687">
        <w:rPr>
          <w:rFonts w:ascii="Times New Roman" w:hAnsi="Times New Roman"/>
          <w:sz w:val="28"/>
          <w:szCs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DC0A9F" w:rsidRPr="00081687" w:rsidRDefault="00DC0A9F" w:rsidP="00081687">
      <w:pPr>
        <w:pStyle w:val="a8"/>
        <w:spacing w:after="0" w:line="240" w:lineRule="auto"/>
        <w:ind w:left="0" w:firstLine="720"/>
        <w:jc w:val="both"/>
        <w:rPr>
          <w:rFonts w:ascii="Times New Roman" w:hAnsi="Times New Roman"/>
          <w:sz w:val="28"/>
          <w:szCs w:val="28"/>
        </w:rPr>
      </w:pPr>
      <w:r w:rsidRPr="00081687">
        <w:rPr>
          <w:rFonts w:ascii="Times New Roman" w:hAnsi="Times New Roman"/>
          <w:sz w:val="28"/>
          <w:szCs w:val="28"/>
        </w:rPr>
        <w:t xml:space="preserve">Планировочное решение малоэтажной жилой застройки (до 3 этажей включительно) должно обеспечивать подъезд пожарной техники к зданиям, сооружениям и строениям на расстояние не более </w:t>
      </w:r>
      <w:smartTag w:uri="urn:schemas-microsoft-com:office:smarttags" w:element="metricconverter">
        <w:smartTagPr>
          <w:attr w:name="ProductID" w:val="50 метров"/>
        </w:smartTagPr>
        <w:r w:rsidRPr="00081687">
          <w:rPr>
            <w:rFonts w:ascii="Times New Roman" w:hAnsi="Times New Roman"/>
            <w:sz w:val="28"/>
            <w:szCs w:val="28"/>
          </w:rPr>
          <w:t>50 метров</w:t>
        </w:r>
      </w:smartTag>
      <w:r w:rsidRPr="00081687">
        <w:rPr>
          <w:rFonts w:ascii="Times New Roman" w:hAnsi="Times New Roman"/>
          <w:sz w:val="28"/>
          <w:szCs w:val="28"/>
        </w:rPr>
        <w:t>.</w:t>
      </w:r>
    </w:p>
    <w:p w:rsidR="00DC0A9F" w:rsidRPr="00081687" w:rsidRDefault="00DC0A9F" w:rsidP="00081687">
      <w:pPr>
        <w:pStyle w:val="a8"/>
        <w:spacing w:after="0" w:line="240" w:lineRule="auto"/>
        <w:ind w:left="0" w:firstLine="720"/>
        <w:jc w:val="both"/>
        <w:rPr>
          <w:rFonts w:ascii="Times New Roman" w:hAnsi="Times New Roman"/>
          <w:sz w:val="28"/>
          <w:szCs w:val="28"/>
        </w:rPr>
      </w:pPr>
      <w:r w:rsidRPr="00081687">
        <w:rPr>
          <w:rFonts w:ascii="Times New Roman" w:hAnsi="Times New Roman"/>
          <w:sz w:val="28"/>
          <w:szCs w:val="28"/>
        </w:rPr>
        <w:t>На территориях поселений и городских округов должны быть источники наружного или внутреннего противопожарного водоснабжения.</w:t>
      </w:r>
    </w:p>
    <w:p w:rsidR="00DC0A9F" w:rsidRPr="00081687" w:rsidRDefault="00DC0A9F" w:rsidP="00081687">
      <w:pPr>
        <w:pStyle w:val="a8"/>
        <w:spacing w:after="0" w:line="240" w:lineRule="auto"/>
        <w:ind w:left="0" w:firstLine="720"/>
        <w:jc w:val="both"/>
        <w:rPr>
          <w:rFonts w:ascii="Times New Roman" w:hAnsi="Times New Roman"/>
          <w:sz w:val="28"/>
          <w:szCs w:val="28"/>
        </w:rPr>
      </w:pPr>
      <w:r w:rsidRPr="00081687">
        <w:rPr>
          <w:rFonts w:ascii="Times New Roman" w:hAnsi="Times New Roman"/>
          <w:sz w:val="28"/>
          <w:szCs w:val="28"/>
        </w:rPr>
        <w:t>К источникам наружного противопожарного водоснабжения относятся:</w:t>
      </w:r>
    </w:p>
    <w:p w:rsidR="00DC0A9F" w:rsidRPr="00081687" w:rsidRDefault="00DC0A9F" w:rsidP="00081687">
      <w:pPr>
        <w:pStyle w:val="a8"/>
        <w:spacing w:after="0" w:line="240" w:lineRule="auto"/>
        <w:ind w:left="0" w:firstLine="720"/>
        <w:jc w:val="both"/>
        <w:rPr>
          <w:rFonts w:ascii="Times New Roman" w:hAnsi="Times New Roman"/>
          <w:sz w:val="28"/>
          <w:szCs w:val="28"/>
        </w:rPr>
      </w:pPr>
      <w:r w:rsidRPr="00081687">
        <w:rPr>
          <w:rFonts w:ascii="Times New Roman" w:hAnsi="Times New Roman"/>
          <w:sz w:val="28"/>
          <w:szCs w:val="28"/>
        </w:rPr>
        <w:t>1) наружные водопроводные сети с пожарными гидрантами;</w:t>
      </w:r>
    </w:p>
    <w:p w:rsidR="00DC0A9F" w:rsidRPr="00081687" w:rsidRDefault="00DC0A9F" w:rsidP="00081687">
      <w:pPr>
        <w:pStyle w:val="a8"/>
        <w:spacing w:after="0" w:line="240" w:lineRule="auto"/>
        <w:ind w:left="0" w:firstLine="720"/>
        <w:jc w:val="both"/>
        <w:rPr>
          <w:rFonts w:ascii="Times New Roman" w:hAnsi="Times New Roman"/>
          <w:sz w:val="28"/>
          <w:szCs w:val="28"/>
        </w:rPr>
      </w:pPr>
      <w:r w:rsidRPr="00081687">
        <w:rPr>
          <w:rFonts w:ascii="Times New Roman" w:hAnsi="Times New Roman"/>
          <w:sz w:val="28"/>
          <w:szCs w:val="28"/>
        </w:rPr>
        <w:t>2) водные объекты, используемые для целей пожаротушения в соответствии с законодательством Российской Федерации.</w:t>
      </w:r>
    </w:p>
    <w:p w:rsidR="00DC0A9F" w:rsidRPr="00081687" w:rsidRDefault="00DC0A9F" w:rsidP="00081687">
      <w:pPr>
        <w:pStyle w:val="a8"/>
        <w:spacing w:after="0" w:line="240" w:lineRule="auto"/>
        <w:ind w:left="0" w:firstLine="720"/>
        <w:jc w:val="both"/>
        <w:rPr>
          <w:rFonts w:ascii="Times New Roman" w:hAnsi="Times New Roman"/>
          <w:sz w:val="28"/>
          <w:szCs w:val="28"/>
        </w:rPr>
      </w:pPr>
      <w:r w:rsidRPr="00081687">
        <w:rPr>
          <w:rFonts w:ascii="Times New Roman" w:hAnsi="Times New Roman"/>
          <w:sz w:val="28"/>
          <w:szCs w:val="28"/>
        </w:rPr>
        <w:t>Поселения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rsidR="00DC0A9F" w:rsidRPr="00081687" w:rsidRDefault="00DC0A9F" w:rsidP="00081687">
      <w:pPr>
        <w:pStyle w:val="a8"/>
        <w:spacing w:after="0" w:line="240" w:lineRule="auto"/>
        <w:ind w:left="0" w:firstLine="720"/>
        <w:jc w:val="both"/>
        <w:rPr>
          <w:rFonts w:ascii="Times New Roman" w:hAnsi="Times New Roman"/>
          <w:sz w:val="28"/>
          <w:szCs w:val="28"/>
        </w:rPr>
      </w:pPr>
      <w:r w:rsidRPr="00081687">
        <w:rPr>
          <w:rFonts w:ascii="Times New Roman" w:hAnsi="Times New Roman"/>
          <w:sz w:val="28"/>
          <w:szCs w:val="28"/>
        </w:rPr>
        <w:t>Дислокация подразделений пожарной охраны на территориях городских округов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минут</w:t>
      </w:r>
    </w:p>
    <w:p w:rsidR="00DC0A9F" w:rsidRPr="00081687" w:rsidRDefault="00DC0A9F" w:rsidP="00081687">
      <w:pPr>
        <w:pStyle w:val="a8"/>
        <w:spacing w:after="0" w:line="240" w:lineRule="auto"/>
        <w:ind w:left="0" w:firstLine="720"/>
        <w:jc w:val="both"/>
        <w:rPr>
          <w:rFonts w:ascii="Times New Roman" w:hAnsi="Times New Roman"/>
          <w:sz w:val="28"/>
          <w:szCs w:val="28"/>
        </w:rPr>
      </w:pPr>
      <w:r w:rsidRPr="00081687">
        <w:rPr>
          <w:rFonts w:ascii="Times New Roman" w:hAnsi="Times New Roman"/>
          <w:sz w:val="28"/>
          <w:szCs w:val="28"/>
        </w:rPr>
        <w:t xml:space="preserve">Проектируемая территория находится в районе выезда пожарной части </w:t>
      </w:r>
      <w:r w:rsidRPr="00081687">
        <w:rPr>
          <w:rFonts w:ascii="Times New Roman" w:hAnsi="Times New Roman"/>
          <w:sz w:val="28"/>
          <w:szCs w:val="28"/>
        </w:rPr>
        <w:br/>
        <w:t>ПЧ-52 ГКУ «11 отряд ФПС по Новосибирской области». По первому номеру вызова на тушение пожара выезжает 2 автомобиля АЦ-40.</w:t>
      </w:r>
    </w:p>
    <w:p w:rsidR="00DC0A9F" w:rsidRPr="00081687" w:rsidRDefault="00DC0A9F" w:rsidP="00081687">
      <w:pPr>
        <w:pStyle w:val="1"/>
        <w:jc w:val="center"/>
        <w:rPr>
          <w:rFonts w:ascii="Times New Roman" w:hAnsi="Times New Roman" w:cs="Times New Roman"/>
          <w:sz w:val="28"/>
          <w:szCs w:val="28"/>
        </w:rPr>
      </w:pPr>
      <w:r w:rsidRPr="00081687">
        <w:rPr>
          <w:rFonts w:ascii="Times New Roman" w:hAnsi="Times New Roman" w:cs="Times New Roman"/>
          <w:sz w:val="28"/>
          <w:szCs w:val="28"/>
        </w:rPr>
        <w:t>Заключение</w:t>
      </w:r>
    </w:p>
    <w:p w:rsidR="00DC0A9F" w:rsidRPr="008D27AB" w:rsidRDefault="00DC0A9F" w:rsidP="00081687">
      <w:pPr>
        <w:ind w:firstLine="709"/>
        <w:jc w:val="both"/>
        <w:rPr>
          <w:sz w:val="28"/>
          <w:szCs w:val="28"/>
        </w:rPr>
      </w:pPr>
      <w:r w:rsidRPr="008D27AB">
        <w:rPr>
          <w:sz w:val="28"/>
          <w:szCs w:val="28"/>
        </w:rPr>
        <w:t xml:space="preserve">Катастрофы из нашей жизни не исключены. Предотвратить их нельзя, ибо те явления, которые наполняют нашу жизнь опасностями и приводят к потере людей и огромных материальных средств, для природы естественны и необходимы. Избежать катастроф в техносфере сегодня невозможно. Невозможно по многим причинам, и прежде всего потому, что человек пока не в состоянии просчитать все последствия совершаемых действий и делать абсолютно безошибочные шаги. Правда, в настоящий момент следует </w:t>
      </w:r>
      <w:r w:rsidRPr="008D27AB">
        <w:rPr>
          <w:sz w:val="28"/>
          <w:szCs w:val="28"/>
        </w:rPr>
        <w:lastRenderedPageBreak/>
        <w:t>говорить даже не об отсутствии у человека определенных физических возможностей для исключения катастроф из его жизни, а об элементарной неосмотрительности, о небрежности и недисциплинированности, так как именно это в большинстве случаев является источником многих бед.</w:t>
      </w:r>
    </w:p>
    <w:p w:rsidR="00DC0A9F" w:rsidRPr="008D27AB" w:rsidRDefault="00DC0A9F" w:rsidP="00081687">
      <w:pPr>
        <w:ind w:firstLine="709"/>
        <w:jc w:val="both"/>
        <w:rPr>
          <w:sz w:val="28"/>
          <w:szCs w:val="28"/>
        </w:rPr>
      </w:pPr>
      <w:r w:rsidRPr="008D27AB">
        <w:rPr>
          <w:sz w:val="28"/>
          <w:szCs w:val="28"/>
        </w:rPr>
        <w:t>Предотвращать катастрофы в силу разных причин невозможно, поэтому борьба за смягчение ущерба и потерь от катастроф должна стать приоритетом.</w:t>
      </w:r>
    </w:p>
    <w:p w:rsidR="00DC0A9F" w:rsidRPr="008D27AB" w:rsidRDefault="00DC0A9F" w:rsidP="00081687">
      <w:pPr>
        <w:ind w:firstLine="709"/>
        <w:jc w:val="both"/>
        <w:rPr>
          <w:sz w:val="28"/>
          <w:szCs w:val="28"/>
        </w:rPr>
      </w:pPr>
      <w:r w:rsidRPr="008D27AB">
        <w:rPr>
          <w:sz w:val="28"/>
          <w:szCs w:val="28"/>
        </w:rPr>
        <w:t>Необходимо активно осуществлять превентивные меры, которые способны заметно уменьшить риск и смягчить последствия природных и техногенных катастроф. Это представляется важным еще и потому, что расходы на реализацию таких мер, по расчетам международных экспертов, примерно в 15 раз меньше затрат на ликвидацию чрезвычайных ситуаций.</w:t>
      </w:r>
    </w:p>
    <w:p w:rsidR="00DC0A9F" w:rsidRPr="008D27AB" w:rsidRDefault="00DC0A9F" w:rsidP="00081687">
      <w:pPr>
        <w:ind w:firstLine="709"/>
        <w:jc w:val="both"/>
        <w:rPr>
          <w:sz w:val="28"/>
          <w:szCs w:val="28"/>
        </w:rPr>
      </w:pPr>
      <w:r w:rsidRPr="008D27AB">
        <w:rPr>
          <w:sz w:val="28"/>
          <w:szCs w:val="28"/>
        </w:rPr>
        <w:t>Стратегия уменьшения рисков и смягчения последствий катастроф, должна иметь прочную научную, законодательную и экономическую базу и содержать следующие основные аспекты:</w:t>
      </w:r>
    </w:p>
    <w:p w:rsidR="00DC0A9F" w:rsidRPr="008D27AB" w:rsidRDefault="00DC0A9F" w:rsidP="00081687">
      <w:pPr>
        <w:ind w:firstLine="709"/>
        <w:jc w:val="both"/>
        <w:rPr>
          <w:sz w:val="28"/>
          <w:szCs w:val="28"/>
        </w:rPr>
      </w:pPr>
      <w:r w:rsidRPr="008D27AB">
        <w:rPr>
          <w:sz w:val="28"/>
          <w:szCs w:val="28"/>
        </w:rPr>
        <w:t>- выявление опасностей и оценка риска чрезвычайных ситуаций. Эта работа предполагает комплексный анализ информации систем наблюдения за предвестниками катастроф, данных об устойчивости зданий, сооружений, потенциально опасных объектов и др.;</w:t>
      </w:r>
    </w:p>
    <w:p w:rsidR="00DC0A9F" w:rsidRPr="008D27AB" w:rsidRDefault="00DC0A9F" w:rsidP="00081687">
      <w:pPr>
        <w:ind w:firstLine="709"/>
        <w:jc w:val="both"/>
        <w:rPr>
          <w:sz w:val="28"/>
          <w:szCs w:val="28"/>
        </w:rPr>
      </w:pPr>
      <w:r w:rsidRPr="008D27AB">
        <w:rPr>
          <w:sz w:val="28"/>
          <w:szCs w:val="28"/>
        </w:rPr>
        <w:t>- применение новейших достижений науки и техники для решения прикладных задач в области гражданской безопасности. Несмотря на тяжелое экономическое положение в стране, необходимо использовать существующие уникальные технологии и технические средства, с помощью которых защита населения и территорий от катастроф может быть поднята на значительно более высокую ступень;</w:t>
      </w:r>
    </w:p>
    <w:p w:rsidR="00DC0A9F" w:rsidRPr="008D27AB" w:rsidRDefault="00DC0A9F" w:rsidP="00081687">
      <w:pPr>
        <w:ind w:firstLine="709"/>
        <w:jc w:val="both"/>
        <w:rPr>
          <w:sz w:val="28"/>
          <w:szCs w:val="28"/>
        </w:rPr>
      </w:pPr>
      <w:r w:rsidRPr="008D27AB">
        <w:rPr>
          <w:sz w:val="28"/>
          <w:szCs w:val="28"/>
        </w:rPr>
        <w:t>- повышение уровня осведомленности населения о риске катастроф и мерах по смягчению их последствий и защите, создание разветвленной системы информирования населения в этой области, обучения его правилам поведения в чрезвычайных ситуациях;</w:t>
      </w:r>
    </w:p>
    <w:p w:rsidR="00DC0A9F" w:rsidRPr="008D27AB" w:rsidRDefault="00DC0A9F" w:rsidP="00081687">
      <w:pPr>
        <w:ind w:firstLine="709"/>
        <w:jc w:val="both"/>
        <w:rPr>
          <w:sz w:val="28"/>
          <w:szCs w:val="28"/>
        </w:rPr>
      </w:pPr>
      <w:r w:rsidRPr="008D27AB">
        <w:rPr>
          <w:sz w:val="28"/>
          <w:szCs w:val="28"/>
        </w:rPr>
        <w:t>- необходимо создание экономических механизмов стимулирования деятельности по снижению рисков катастроф и формирование необходимых резервов;</w:t>
      </w:r>
    </w:p>
    <w:p w:rsidR="00DC0A9F" w:rsidRPr="008D27AB" w:rsidRDefault="00DC0A9F" w:rsidP="00081687">
      <w:pPr>
        <w:ind w:firstLine="709"/>
        <w:jc w:val="both"/>
        <w:rPr>
          <w:sz w:val="28"/>
          <w:szCs w:val="28"/>
        </w:rPr>
      </w:pPr>
      <w:r w:rsidRPr="008D27AB">
        <w:rPr>
          <w:sz w:val="28"/>
          <w:szCs w:val="28"/>
        </w:rPr>
        <w:t xml:space="preserve"> - необходимо разработать и внедрить систему льгот, которые поощряли бы организации, осуществляющие указанную деятельность. </w:t>
      </w:r>
    </w:p>
    <w:p w:rsidR="00DC0A9F" w:rsidRPr="008D27AB" w:rsidRDefault="00DC0A9F" w:rsidP="00081687">
      <w:pPr>
        <w:ind w:firstLine="709"/>
        <w:jc w:val="both"/>
        <w:rPr>
          <w:sz w:val="28"/>
          <w:szCs w:val="28"/>
        </w:rPr>
      </w:pPr>
      <w:r w:rsidRPr="008D27AB">
        <w:rPr>
          <w:sz w:val="28"/>
          <w:szCs w:val="28"/>
        </w:rPr>
        <w:t>Реализация мероприятий раздела «ИТМ ГО» может обеспечить снижение потерь в чрезвычайных ситуациях на 30-40%, а в некоторых случаях — и полное их исключение.</w:t>
      </w:r>
    </w:p>
    <w:p w:rsidR="00DC0A9F" w:rsidRPr="008D27AB" w:rsidRDefault="00DC0A9F" w:rsidP="00081687">
      <w:pPr>
        <w:ind w:firstLine="709"/>
        <w:jc w:val="both"/>
        <w:rPr>
          <w:sz w:val="28"/>
          <w:szCs w:val="28"/>
        </w:rPr>
      </w:pPr>
      <w:r w:rsidRPr="008D27AB">
        <w:rPr>
          <w:sz w:val="28"/>
          <w:szCs w:val="28"/>
        </w:rPr>
        <w:t>С целью обеспечения устойчивого функционирования экономики города в военное время и при чрезвычайных ситуациях в разделе «ИТМ ГО» были проведены:</w:t>
      </w:r>
    </w:p>
    <w:p w:rsidR="00DC0A9F" w:rsidRPr="008D27AB" w:rsidRDefault="00DC0A9F" w:rsidP="00081687">
      <w:pPr>
        <w:ind w:firstLine="709"/>
        <w:jc w:val="both"/>
        <w:rPr>
          <w:b/>
          <w:caps/>
          <w:sz w:val="28"/>
          <w:szCs w:val="28"/>
        </w:rPr>
      </w:pPr>
      <w:r w:rsidRPr="008D27AB">
        <w:rPr>
          <w:sz w:val="28"/>
          <w:szCs w:val="28"/>
        </w:rPr>
        <w:t>- анализ и оценка размещения нового строительства;</w:t>
      </w:r>
    </w:p>
    <w:p w:rsidR="00DC0A9F" w:rsidRPr="008D27AB" w:rsidRDefault="00DC0A9F" w:rsidP="00081687">
      <w:pPr>
        <w:ind w:firstLine="709"/>
        <w:jc w:val="both"/>
        <w:rPr>
          <w:b/>
          <w:caps/>
          <w:sz w:val="28"/>
          <w:szCs w:val="28"/>
        </w:rPr>
      </w:pPr>
      <w:r w:rsidRPr="008D27AB">
        <w:rPr>
          <w:sz w:val="28"/>
          <w:szCs w:val="28"/>
        </w:rPr>
        <w:t>- анализ и оценка защиты работающего персонала и наибольшей работающей смены;</w:t>
      </w:r>
    </w:p>
    <w:p w:rsidR="00DC0A9F" w:rsidRPr="008D27AB" w:rsidRDefault="00DC0A9F" w:rsidP="00081687">
      <w:pPr>
        <w:ind w:firstLine="709"/>
        <w:jc w:val="both"/>
        <w:rPr>
          <w:b/>
          <w:caps/>
          <w:sz w:val="28"/>
          <w:szCs w:val="28"/>
        </w:rPr>
      </w:pPr>
      <w:r w:rsidRPr="008D27AB">
        <w:rPr>
          <w:sz w:val="28"/>
          <w:szCs w:val="28"/>
        </w:rPr>
        <w:t>- оптимальное размещение предприятий и производительных сил;</w:t>
      </w:r>
    </w:p>
    <w:p w:rsidR="00DC0A9F" w:rsidRPr="008D27AB" w:rsidRDefault="00DC0A9F" w:rsidP="00081687">
      <w:pPr>
        <w:ind w:firstLine="709"/>
        <w:jc w:val="both"/>
        <w:rPr>
          <w:b/>
          <w:caps/>
          <w:sz w:val="28"/>
          <w:szCs w:val="28"/>
        </w:rPr>
      </w:pPr>
      <w:r w:rsidRPr="008D27AB">
        <w:rPr>
          <w:sz w:val="28"/>
          <w:szCs w:val="28"/>
        </w:rPr>
        <w:lastRenderedPageBreak/>
        <w:t>- учтены возможности транспортных коммуникаций;</w:t>
      </w:r>
    </w:p>
    <w:p w:rsidR="00DC0A9F" w:rsidRPr="008D27AB" w:rsidRDefault="00DC0A9F" w:rsidP="00081687">
      <w:pPr>
        <w:ind w:firstLine="709"/>
        <w:jc w:val="both"/>
        <w:rPr>
          <w:sz w:val="28"/>
          <w:szCs w:val="28"/>
        </w:rPr>
      </w:pPr>
      <w:r w:rsidRPr="008D27AB">
        <w:rPr>
          <w:sz w:val="28"/>
          <w:szCs w:val="28"/>
        </w:rPr>
        <w:t>- учтены возможности  и ресурсы источников электро-, водо-, газо-, теплоснабжения, наличие, а также состояние резервных стационарных, автономных и подвижных источников электроэнергии, наличие запасов материально-технических средств, ГСМ, продовольствия.</w:t>
      </w:r>
    </w:p>
    <w:p w:rsidR="00DC0A9F" w:rsidRPr="008D27AB" w:rsidRDefault="00DC0A9F" w:rsidP="00081687">
      <w:pPr>
        <w:ind w:firstLine="709"/>
        <w:jc w:val="both"/>
        <w:rPr>
          <w:sz w:val="28"/>
          <w:szCs w:val="28"/>
        </w:rPr>
      </w:pPr>
      <w:r w:rsidRPr="008D27AB">
        <w:rPr>
          <w:sz w:val="28"/>
          <w:szCs w:val="28"/>
        </w:rPr>
        <w:t>Каждому стихийному бедствию, аварии и катастрофе присущи свои особенности, характер поражения, объем и масштабы разрушений, величина бедствий и человеческих потерь. Каждая по-своему накладывает отпечаток на окружающую среду. Знание причин возникновения и характера стихийных бедствий позволяет при заблаговременном принятии мер снизить все виды потерь.</w:t>
      </w:r>
    </w:p>
    <w:p w:rsidR="00DC0A9F" w:rsidRPr="008D27AB" w:rsidRDefault="00DC0A9F" w:rsidP="00081687">
      <w:pPr>
        <w:ind w:firstLine="709"/>
        <w:jc w:val="both"/>
        <w:rPr>
          <w:sz w:val="28"/>
          <w:szCs w:val="28"/>
        </w:rPr>
      </w:pPr>
      <w:r w:rsidRPr="008D27AB">
        <w:rPr>
          <w:sz w:val="28"/>
          <w:szCs w:val="28"/>
        </w:rPr>
        <w:t>Абсолютной безопасности не бывает. Многие катастрофы оказываются для нас таковыми вследствие какого-то нашего незнания, неумения, ограниченности в чем-то. По мере развития мировой науки будут познаваться все более глубокие корни процессов и явлений, их причинно-следственные связи, законы возникновения и развития катастроф, а значит, разрабатываться и внедряться более эффективные методы предупреждения чрезвычайных ситуаций. Все это позволит усовершенствовать систему защиты населения, обеспечить ее достаточность в складывающейся обстановке и максимальную адаптивность в условиях катастроф любого рода.</w:t>
      </w:r>
    </w:p>
    <w:p w:rsidR="00DC0A9F" w:rsidRPr="008D27AB" w:rsidRDefault="00DC0A9F" w:rsidP="00081687">
      <w:pPr>
        <w:ind w:firstLine="709"/>
        <w:jc w:val="both"/>
        <w:rPr>
          <w:sz w:val="28"/>
          <w:szCs w:val="28"/>
        </w:rPr>
      </w:pPr>
      <w:r w:rsidRPr="008D27AB">
        <w:rPr>
          <w:sz w:val="28"/>
          <w:szCs w:val="28"/>
        </w:rPr>
        <w:t>Там, где стихийным бедствиям и катастрофам противостоят высокая организованность, четкие и продуманные мероприятия местных органов власти, подразделений и учреждений МЧС, специализированных сил и средств других министерств и ведомств, в сочетании с умелыми действиями населения, происходит снижение людских потерь и материального ущерба, более эффективно осуществляются мероприятия по ликвидации последствий чрезвычайных ситуаций.</w:t>
      </w:r>
    </w:p>
    <w:p w:rsidR="00DC0A9F" w:rsidRPr="00081687" w:rsidRDefault="00B20640" w:rsidP="00DC0A9F">
      <w:pPr>
        <w:pStyle w:val="1"/>
        <w:spacing w:line="360" w:lineRule="auto"/>
        <w:jc w:val="center"/>
        <w:rPr>
          <w:rFonts w:ascii="Times New Roman" w:hAnsi="Times New Roman" w:cs="Times New Roman"/>
          <w:sz w:val="28"/>
          <w:szCs w:val="28"/>
        </w:rPr>
      </w:pPr>
      <w:r>
        <w:rPr>
          <w:rFonts w:ascii="Times New Roman" w:hAnsi="Times New Roman" w:cs="Times New Roman"/>
          <w:sz w:val="28"/>
          <w:szCs w:val="28"/>
        </w:rPr>
        <w:t>12.4</w:t>
      </w:r>
      <w:r w:rsidR="00081687">
        <w:rPr>
          <w:rFonts w:ascii="Times New Roman" w:hAnsi="Times New Roman" w:cs="Times New Roman"/>
          <w:sz w:val="28"/>
          <w:szCs w:val="28"/>
        </w:rPr>
        <w:t>. Выводы</w:t>
      </w:r>
    </w:p>
    <w:p w:rsidR="00DC0A9F" w:rsidRPr="00081687" w:rsidRDefault="00DC0A9F" w:rsidP="00081687">
      <w:pPr>
        <w:shd w:val="clear" w:color="auto" w:fill="FFFFFF"/>
        <w:tabs>
          <w:tab w:val="left" w:pos="1099"/>
        </w:tabs>
        <w:ind w:right="6" w:firstLine="720"/>
        <w:jc w:val="both"/>
        <w:rPr>
          <w:sz w:val="28"/>
          <w:szCs w:val="28"/>
        </w:rPr>
      </w:pPr>
      <w:r w:rsidRPr="00081687">
        <w:rPr>
          <w:sz w:val="28"/>
          <w:szCs w:val="28"/>
        </w:rPr>
        <w:t>1. В соответствии со СНиП 2.01.51-90 «Инженерно-технические мероприятия гражданской обороны», проектируемая территория располагается вне зон: возможных разрушений, возможного опасного химического заражения и возможного сильного радиоактивного заражения (СНиП 2.01.51-90).</w:t>
      </w:r>
    </w:p>
    <w:p w:rsidR="00DC0A9F" w:rsidRPr="00081687" w:rsidRDefault="00DC0A9F" w:rsidP="00081687">
      <w:pPr>
        <w:shd w:val="clear" w:color="auto" w:fill="FFFFFF"/>
        <w:tabs>
          <w:tab w:val="left" w:pos="1099"/>
        </w:tabs>
        <w:ind w:right="6" w:firstLine="720"/>
        <w:jc w:val="both"/>
        <w:rPr>
          <w:sz w:val="28"/>
          <w:szCs w:val="28"/>
        </w:rPr>
      </w:pPr>
      <w:r w:rsidRPr="00081687">
        <w:rPr>
          <w:sz w:val="28"/>
          <w:szCs w:val="28"/>
        </w:rPr>
        <w:t>2. При катастрофическом затоплении объект не попадает в затапливаемую зону.</w:t>
      </w:r>
    </w:p>
    <w:p w:rsidR="00DC0A9F" w:rsidRPr="00081687" w:rsidRDefault="00081687" w:rsidP="00081687">
      <w:pPr>
        <w:pStyle w:val="a8"/>
        <w:spacing w:after="0" w:line="240" w:lineRule="auto"/>
        <w:ind w:left="0" w:firstLine="720"/>
        <w:jc w:val="both"/>
        <w:rPr>
          <w:rFonts w:ascii="Times New Roman" w:hAnsi="Times New Roman"/>
          <w:sz w:val="28"/>
          <w:szCs w:val="28"/>
        </w:rPr>
      </w:pPr>
      <w:r>
        <w:rPr>
          <w:rFonts w:ascii="Times New Roman" w:hAnsi="Times New Roman"/>
          <w:sz w:val="28"/>
          <w:szCs w:val="28"/>
        </w:rPr>
        <w:t>3</w:t>
      </w:r>
      <w:r w:rsidR="00DC0A9F" w:rsidRPr="00081687">
        <w:rPr>
          <w:rFonts w:ascii="Times New Roman" w:hAnsi="Times New Roman"/>
          <w:sz w:val="28"/>
          <w:szCs w:val="28"/>
        </w:rPr>
        <w:t xml:space="preserve">. Проектируемая территория находится в районе выезда пожарной части </w:t>
      </w:r>
      <w:r w:rsidR="00DC0A9F" w:rsidRPr="00081687">
        <w:rPr>
          <w:rFonts w:ascii="Times New Roman" w:hAnsi="Times New Roman"/>
          <w:sz w:val="28"/>
          <w:szCs w:val="28"/>
        </w:rPr>
        <w:br/>
        <w:t>ПЧ-52 ГКУ «11 отряд ФПС по Новосибирской области». По первому номеру вызова на тушение пожара выезжает 2 автомобиля АЦ-40.</w:t>
      </w:r>
    </w:p>
    <w:p w:rsidR="00DC0A9F" w:rsidRPr="00081687" w:rsidRDefault="00E0101B" w:rsidP="00081687">
      <w:pPr>
        <w:pStyle w:val="a8"/>
        <w:spacing w:after="0" w:line="240" w:lineRule="auto"/>
        <w:ind w:left="0" w:firstLine="720"/>
        <w:jc w:val="both"/>
        <w:rPr>
          <w:rFonts w:ascii="Times New Roman" w:hAnsi="Times New Roman"/>
          <w:sz w:val="28"/>
          <w:szCs w:val="28"/>
        </w:rPr>
      </w:pPr>
      <w:r>
        <w:rPr>
          <w:rFonts w:ascii="Times New Roman" w:hAnsi="Times New Roman"/>
          <w:sz w:val="28"/>
          <w:szCs w:val="28"/>
        </w:rPr>
        <w:t>4</w:t>
      </w:r>
      <w:r w:rsidR="00DC0A9F" w:rsidRPr="00081687">
        <w:rPr>
          <w:rFonts w:ascii="Times New Roman" w:hAnsi="Times New Roman"/>
          <w:sz w:val="28"/>
          <w:szCs w:val="28"/>
        </w:rPr>
        <w:t xml:space="preserve">. Защита рабочих и служащих объектов народного хозяйства, расположенных за пределами зон возможных сильных разрушений, а также населения, проживающего в некатегорированных городах, поселках и </w:t>
      </w:r>
      <w:r w:rsidR="00DC0A9F" w:rsidRPr="00081687">
        <w:rPr>
          <w:rFonts w:ascii="Times New Roman" w:hAnsi="Times New Roman"/>
          <w:sz w:val="28"/>
          <w:szCs w:val="28"/>
        </w:rPr>
        <w:lastRenderedPageBreak/>
        <w:t>сельских населенных пунктах, и населения, эвакуируемого в указанные городские и сельские поселения, должна предусматриваться в противорадиационных укрытиях (ПРУ).</w:t>
      </w:r>
    </w:p>
    <w:p w:rsidR="00DC0A9F" w:rsidRDefault="00E0101B" w:rsidP="00B20640">
      <w:pPr>
        <w:shd w:val="clear" w:color="auto" w:fill="FFFFFF"/>
        <w:tabs>
          <w:tab w:val="left" w:pos="1099"/>
        </w:tabs>
        <w:ind w:right="6" w:firstLine="720"/>
        <w:jc w:val="both"/>
        <w:rPr>
          <w:sz w:val="28"/>
          <w:szCs w:val="28"/>
        </w:rPr>
      </w:pPr>
      <w:r>
        <w:rPr>
          <w:sz w:val="28"/>
          <w:szCs w:val="28"/>
        </w:rPr>
        <w:t>5</w:t>
      </w:r>
      <w:r w:rsidR="00DC0A9F" w:rsidRPr="00081687">
        <w:rPr>
          <w:sz w:val="28"/>
          <w:szCs w:val="28"/>
        </w:rPr>
        <w:t xml:space="preserve">. Для организации локального оповещения населения и служащих проектируемой территории на крышах домов необходимо установить электросирены типа С-40 с радиусом охвата территории </w:t>
      </w:r>
      <w:smartTag w:uri="urn:schemas-microsoft-com:office:smarttags" w:element="metricconverter">
        <w:smartTagPr>
          <w:attr w:name="ProductID" w:val="400 м"/>
        </w:smartTagPr>
        <w:r w:rsidR="00DC0A9F" w:rsidRPr="00081687">
          <w:rPr>
            <w:sz w:val="28"/>
            <w:szCs w:val="28"/>
          </w:rPr>
          <w:t>400 м</w:t>
        </w:r>
      </w:smartTag>
      <w:r w:rsidR="00DC0A9F" w:rsidRPr="00081687">
        <w:rPr>
          <w:sz w:val="28"/>
          <w:szCs w:val="28"/>
        </w:rPr>
        <w:t xml:space="preserve">, также для оповещения населения и служащих проектируемой территории на крышах домов установить громкоговорители с радиусом охвата территории </w:t>
      </w:r>
      <w:smartTag w:uri="urn:schemas-microsoft-com:office:smarttags" w:element="metricconverter">
        <w:smartTagPr>
          <w:attr w:name="ProductID" w:val="300 м"/>
        </w:smartTagPr>
        <w:r w:rsidR="00DC0A9F" w:rsidRPr="00081687">
          <w:rPr>
            <w:sz w:val="28"/>
            <w:szCs w:val="28"/>
          </w:rPr>
          <w:t>300 м</w:t>
        </w:r>
      </w:smartTag>
      <w:r w:rsidR="00DC0A9F" w:rsidRPr="00081687">
        <w:rPr>
          <w:sz w:val="28"/>
          <w:szCs w:val="28"/>
        </w:rPr>
        <w:t>.</w:t>
      </w:r>
    </w:p>
    <w:p w:rsidR="00B20640" w:rsidRDefault="00B20640" w:rsidP="00B20640">
      <w:pPr>
        <w:shd w:val="clear" w:color="auto" w:fill="FFFFFF"/>
        <w:tabs>
          <w:tab w:val="left" w:pos="1099"/>
        </w:tabs>
        <w:ind w:right="6" w:firstLine="720"/>
        <w:jc w:val="both"/>
        <w:rPr>
          <w:sz w:val="28"/>
          <w:szCs w:val="28"/>
        </w:rPr>
      </w:pPr>
    </w:p>
    <w:p w:rsidR="005E7E8D" w:rsidRDefault="005E7E8D" w:rsidP="00B20640">
      <w:pPr>
        <w:shd w:val="clear" w:color="auto" w:fill="FFFFFF"/>
        <w:tabs>
          <w:tab w:val="left" w:pos="1099"/>
        </w:tabs>
        <w:ind w:right="6" w:firstLine="720"/>
        <w:jc w:val="both"/>
        <w:rPr>
          <w:sz w:val="28"/>
          <w:szCs w:val="28"/>
        </w:rPr>
      </w:pPr>
    </w:p>
    <w:p w:rsidR="005E7E8D" w:rsidRDefault="005E7E8D" w:rsidP="00B20640">
      <w:pPr>
        <w:shd w:val="clear" w:color="auto" w:fill="FFFFFF"/>
        <w:tabs>
          <w:tab w:val="left" w:pos="1099"/>
        </w:tabs>
        <w:ind w:right="6" w:firstLine="720"/>
        <w:jc w:val="both"/>
        <w:rPr>
          <w:sz w:val="28"/>
          <w:szCs w:val="28"/>
        </w:rPr>
      </w:pPr>
    </w:p>
    <w:p w:rsidR="005E7E8D" w:rsidRDefault="005E7E8D" w:rsidP="00B20640">
      <w:pPr>
        <w:shd w:val="clear" w:color="auto" w:fill="FFFFFF"/>
        <w:tabs>
          <w:tab w:val="left" w:pos="1099"/>
        </w:tabs>
        <w:ind w:right="6" w:firstLine="720"/>
        <w:jc w:val="both"/>
        <w:rPr>
          <w:sz w:val="28"/>
          <w:szCs w:val="28"/>
        </w:rPr>
      </w:pPr>
    </w:p>
    <w:p w:rsidR="005E7E8D" w:rsidRDefault="005E7E8D" w:rsidP="00B20640">
      <w:pPr>
        <w:shd w:val="clear" w:color="auto" w:fill="FFFFFF"/>
        <w:tabs>
          <w:tab w:val="left" w:pos="1099"/>
        </w:tabs>
        <w:ind w:right="6" w:firstLine="720"/>
        <w:jc w:val="both"/>
        <w:rPr>
          <w:sz w:val="28"/>
          <w:szCs w:val="28"/>
        </w:rPr>
      </w:pPr>
    </w:p>
    <w:p w:rsidR="005E7E8D" w:rsidRDefault="005E7E8D" w:rsidP="00B20640">
      <w:pPr>
        <w:shd w:val="clear" w:color="auto" w:fill="FFFFFF"/>
        <w:tabs>
          <w:tab w:val="left" w:pos="1099"/>
        </w:tabs>
        <w:ind w:right="6" w:firstLine="720"/>
        <w:jc w:val="both"/>
        <w:rPr>
          <w:sz w:val="28"/>
          <w:szCs w:val="28"/>
        </w:rPr>
      </w:pPr>
    </w:p>
    <w:p w:rsidR="00C3267A" w:rsidRDefault="00C3267A" w:rsidP="00B20640">
      <w:pPr>
        <w:shd w:val="clear" w:color="auto" w:fill="FFFFFF"/>
        <w:tabs>
          <w:tab w:val="left" w:pos="1099"/>
        </w:tabs>
        <w:ind w:right="6" w:firstLine="720"/>
        <w:jc w:val="both"/>
        <w:rPr>
          <w:sz w:val="28"/>
          <w:szCs w:val="28"/>
        </w:rPr>
      </w:pPr>
    </w:p>
    <w:p w:rsidR="00C3267A" w:rsidRDefault="00C3267A" w:rsidP="00B20640">
      <w:pPr>
        <w:shd w:val="clear" w:color="auto" w:fill="FFFFFF"/>
        <w:tabs>
          <w:tab w:val="left" w:pos="1099"/>
        </w:tabs>
        <w:ind w:right="6" w:firstLine="720"/>
        <w:jc w:val="both"/>
        <w:rPr>
          <w:sz w:val="28"/>
          <w:szCs w:val="28"/>
        </w:rPr>
      </w:pPr>
    </w:p>
    <w:p w:rsidR="00C3267A" w:rsidRDefault="00C3267A" w:rsidP="00B20640">
      <w:pPr>
        <w:shd w:val="clear" w:color="auto" w:fill="FFFFFF"/>
        <w:tabs>
          <w:tab w:val="left" w:pos="1099"/>
        </w:tabs>
        <w:ind w:right="6" w:firstLine="720"/>
        <w:jc w:val="both"/>
        <w:rPr>
          <w:sz w:val="28"/>
          <w:szCs w:val="28"/>
        </w:rPr>
      </w:pPr>
    </w:p>
    <w:p w:rsidR="00C3267A" w:rsidRDefault="00C3267A" w:rsidP="00B20640">
      <w:pPr>
        <w:shd w:val="clear" w:color="auto" w:fill="FFFFFF"/>
        <w:tabs>
          <w:tab w:val="left" w:pos="1099"/>
        </w:tabs>
        <w:ind w:right="6" w:firstLine="720"/>
        <w:jc w:val="both"/>
        <w:rPr>
          <w:sz w:val="28"/>
          <w:szCs w:val="28"/>
        </w:rPr>
      </w:pPr>
    </w:p>
    <w:p w:rsidR="00C3267A" w:rsidRDefault="00C3267A" w:rsidP="00B20640">
      <w:pPr>
        <w:shd w:val="clear" w:color="auto" w:fill="FFFFFF"/>
        <w:tabs>
          <w:tab w:val="left" w:pos="1099"/>
        </w:tabs>
        <w:ind w:right="6" w:firstLine="720"/>
        <w:jc w:val="both"/>
        <w:rPr>
          <w:sz w:val="28"/>
          <w:szCs w:val="28"/>
        </w:rPr>
      </w:pPr>
    </w:p>
    <w:p w:rsidR="00C3267A" w:rsidRDefault="00C3267A" w:rsidP="00B20640">
      <w:pPr>
        <w:shd w:val="clear" w:color="auto" w:fill="FFFFFF"/>
        <w:tabs>
          <w:tab w:val="left" w:pos="1099"/>
        </w:tabs>
        <w:ind w:right="6" w:firstLine="720"/>
        <w:jc w:val="both"/>
        <w:rPr>
          <w:sz w:val="28"/>
          <w:szCs w:val="28"/>
        </w:rPr>
      </w:pPr>
    </w:p>
    <w:p w:rsidR="00C3267A" w:rsidRDefault="00C3267A" w:rsidP="00B20640">
      <w:pPr>
        <w:shd w:val="clear" w:color="auto" w:fill="FFFFFF"/>
        <w:tabs>
          <w:tab w:val="left" w:pos="1099"/>
        </w:tabs>
        <w:ind w:right="6" w:firstLine="720"/>
        <w:jc w:val="both"/>
        <w:rPr>
          <w:sz w:val="28"/>
          <w:szCs w:val="28"/>
        </w:rPr>
      </w:pPr>
    </w:p>
    <w:p w:rsidR="00C3267A" w:rsidRDefault="00C3267A" w:rsidP="00B20640">
      <w:pPr>
        <w:shd w:val="clear" w:color="auto" w:fill="FFFFFF"/>
        <w:tabs>
          <w:tab w:val="left" w:pos="1099"/>
        </w:tabs>
        <w:ind w:right="6" w:firstLine="720"/>
        <w:jc w:val="both"/>
        <w:rPr>
          <w:sz w:val="28"/>
          <w:szCs w:val="28"/>
        </w:rPr>
      </w:pPr>
    </w:p>
    <w:p w:rsidR="00C3267A" w:rsidRDefault="00C3267A" w:rsidP="00B20640">
      <w:pPr>
        <w:shd w:val="clear" w:color="auto" w:fill="FFFFFF"/>
        <w:tabs>
          <w:tab w:val="left" w:pos="1099"/>
        </w:tabs>
        <w:ind w:right="6" w:firstLine="720"/>
        <w:jc w:val="both"/>
        <w:rPr>
          <w:sz w:val="28"/>
          <w:szCs w:val="28"/>
        </w:rPr>
      </w:pPr>
    </w:p>
    <w:p w:rsidR="00C3267A" w:rsidRDefault="00C3267A" w:rsidP="00B20640">
      <w:pPr>
        <w:shd w:val="clear" w:color="auto" w:fill="FFFFFF"/>
        <w:tabs>
          <w:tab w:val="left" w:pos="1099"/>
        </w:tabs>
        <w:ind w:right="6" w:firstLine="720"/>
        <w:jc w:val="both"/>
        <w:rPr>
          <w:sz w:val="28"/>
          <w:szCs w:val="28"/>
        </w:rPr>
      </w:pPr>
    </w:p>
    <w:p w:rsidR="00C3267A" w:rsidRDefault="00C3267A" w:rsidP="00B20640">
      <w:pPr>
        <w:shd w:val="clear" w:color="auto" w:fill="FFFFFF"/>
        <w:tabs>
          <w:tab w:val="left" w:pos="1099"/>
        </w:tabs>
        <w:ind w:right="6" w:firstLine="720"/>
        <w:jc w:val="both"/>
        <w:rPr>
          <w:sz w:val="28"/>
          <w:szCs w:val="28"/>
        </w:rPr>
      </w:pPr>
    </w:p>
    <w:p w:rsidR="00C3267A" w:rsidRDefault="00C3267A" w:rsidP="00B20640">
      <w:pPr>
        <w:shd w:val="clear" w:color="auto" w:fill="FFFFFF"/>
        <w:tabs>
          <w:tab w:val="left" w:pos="1099"/>
        </w:tabs>
        <w:ind w:right="6" w:firstLine="720"/>
        <w:jc w:val="both"/>
        <w:rPr>
          <w:sz w:val="28"/>
          <w:szCs w:val="28"/>
        </w:rPr>
      </w:pPr>
    </w:p>
    <w:p w:rsidR="00C3267A" w:rsidRDefault="00C3267A" w:rsidP="00B20640">
      <w:pPr>
        <w:shd w:val="clear" w:color="auto" w:fill="FFFFFF"/>
        <w:tabs>
          <w:tab w:val="left" w:pos="1099"/>
        </w:tabs>
        <w:ind w:right="6" w:firstLine="720"/>
        <w:jc w:val="both"/>
        <w:rPr>
          <w:sz w:val="28"/>
          <w:szCs w:val="28"/>
        </w:rPr>
      </w:pPr>
    </w:p>
    <w:p w:rsidR="00C3267A" w:rsidRDefault="00C3267A" w:rsidP="00B20640">
      <w:pPr>
        <w:shd w:val="clear" w:color="auto" w:fill="FFFFFF"/>
        <w:tabs>
          <w:tab w:val="left" w:pos="1099"/>
        </w:tabs>
        <w:ind w:right="6" w:firstLine="720"/>
        <w:jc w:val="both"/>
        <w:rPr>
          <w:sz w:val="28"/>
          <w:szCs w:val="28"/>
        </w:rPr>
      </w:pPr>
    </w:p>
    <w:p w:rsidR="00C3267A" w:rsidRDefault="00C3267A" w:rsidP="00B20640">
      <w:pPr>
        <w:shd w:val="clear" w:color="auto" w:fill="FFFFFF"/>
        <w:tabs>
          <w:tab w:val="left" w:pos="1099"/>
        </w:tabs>
        <w:ind w:right="6" w:firstLine="720"/>
        <w:jc w:val="both"/>
        <w:rPr>
          <w:sz w:val="28"/>
          <w:szCs w:val="28"/>
        </w:rPr>
      </w:pPr>
    </w:p>
    <w:p w:rsidR="00C3267A" w:rsidRDefault="00C3267A" w:rsidP="00B20640">
      <w:pPr>
        <w:shd w:val="clear" w:color="auto" w:fill="FFFFFF"/>
        <w:tabs>
          <w:tab w:val="left" w:pos="1099"/>
        </w:tabs>
        <w:ind w:right="6" w:firstLine="720"/>
        <w:jc w:val="both"/>
        <w:rPr>
          <w:sz w:val="28"/>
          <w:szCs w:val="28"/>
        </w:rPr>
      </w:pPr>
    </w:p>
    <w:p w:rsidR="00C3267A" w:rsidRDefault="00C3267A" w:rsidP="00B20640">
      <w:pPr>
        <w:shd w:val="clear" w:color="auto" w:fill="FFFFFF"/>
        <w:tabs>
          <w:tab w:val="left" w:pos="1099"/>
        </w:tabs>
        <w:ind w:right="6" w:firstLine="720"/>
        <w:jc w:val="both"/>
        <w:rPr>
          <w:sz w:val="28"/>
          <w:szCs w:val="28"/>
        </w:rPr>
      </w:pPr>
    </w:p>
    <w:p w:rsidR="00C3267A" w:rsidRDefault="00C3267A" w:rsidP="00B20640">
      <w:pPr>
        <w:shd w:val="clear" w:color="auto" w:fill="FFFFFF"/>
        <w:tabs>
          <w:tab w:val="left" w:pos="1099"/>
        </w:tabs>
        <w:ind w:right="6" w:firstLine="720"/>
        <w:jc w:val="both"/>
        <w:rPr>
          <w:sz w:val="28"/>
          <w:szCs w:val="28"/>
        </w:rPr>
      </w:pPr>
    </w:p>
    <w:p w:rsidR="00C3267A" w:rsidRDefault="00C3267A" w:rsidP="00B20640">
      <w:pPr>
        <w:shd w:val="clear" w:color="auto" w:fill="FFFFFF"/>
        <w:tabs>
          <w:tab w:val="left" w:pos="1099"/>
        </w:tabs>
        <w:ind w:right="6" w:firstLine="720"/>
        <w:jc w:val="both"/>
        <w:rPr>
          <w:sz w:val="28"/>
          <w:szCs w:val="28"/>
        </w:rPr>
      </w:pPr>
    </w:p>
    <w:p w:rsidR="00C3267A" w:rsidRDefault="00C3267A" w:rsidP="00B20640">
      <w:pPr>
        <w:shd w:val="clear" w:color="auto" w:fill="FFFFFF"/>
        <w:tabs>
          <w:tab w:val="left" w:pos="1099"/>
        </w:tabs>
        <w:ind w:right="6" w:firstLine="720"/>
        <w:jc w:val="both"/>
        <w:rPr>
          <w:sz w:val="28"/>
          <w:szCs w:val="28"/>
        </w:rPr>
      </w:pPr>
    </w:p>
    <w:p w:rsidR="00C3267A" w:rsidRDefault="00C3267A" w:rsidP="00B20640">
      <w:pPr>
        <w:shd w:val="clear" w:color="auto" w:fill="FFFFFF"/>
        <w:tabs>
          <w:tab w:val="left" w:pos="1099"/>
        </w:tabs>
        <w:ind w:right="6" w:firstLine="720"/>
        <w:jc w:val="both"/>
        <w:rPr>
          <w:sz w:val="28"/>
          <w:szCs w:val="28"/>
        </w:rPr>
      </w:pPr>
    </w:p>
    <w:p w:rsidR="00C3267A" w:rsidRDefault="00C3267A" w:rsidP="00B20640">
      <w:pPr>
        <w:shd w:val="clear" w:color="auto" w:fill="FFFFFF"/>
        <w:tabs>
          <w:tab w:val="left" w:pos="1099"/>
        </w:tabs>
        <w:ind w:right="6" w:firstLine="720"/>
        <w:jc w:val="both"/>
        <w:rPr>
          <w:sz w:val="28"/>
          <w:szCs w:val="28"/>
        </w:rPr>
      </w:pPr>
    </w:p>
    <w:p w:rsidR="00C3267A" w:rsidRDefault="00C3267A" w:rsidP="00B20640">
      <w:pPr>
        <w:shd w:val="clear" w:color="auto" w:fill="FFFFFF"/>
        <w:tabs>
          <w:tab w:val="left" w:pos="1099"/>
        </w:tabs>
        <w:ind w:right="6" w:firstLine="720"/>
        <w:jc w:val="both"/>
        <w:rPr>
          <w:sz w:val="28"/>
          <w:szCs w:val="28"/>
        </w:rPr>
      </w:pPr>
    </w:p>
    <w:p w:rsidR="00C3267A" w:rsidRDefault="00C3267A" w:rsidP="00B20640">
      <w:pPr>
        <w:shd w:val="clear" w:color="auto" w:fill="FFFFFF"/>
        <w:tabs>
          <w:tab w:val="left" w:pos="1099"/>
        </w:tabs>
        <w:ind w:right="6" w:firstLine="720"/>
        <w:jc w:val="both"/>
        <w:rPr>
          <w:sz w:val="28"/>
          <w:szCs w:val="28"/>
        </w:rPr>
      </w:pPr>
    </w:p>
    <w:p w:rsidR="005E7E8D" w:rsidRDefault="005E7E8D" w:rsidP="00B20640">
      <w:pPr>
        <w:shd w:val="clear" w:color="auto" w:fill="FFFFFF"/>
        <w:tabs>
          <w:tab w:val="left" w:pos="1099"/>
        </w:tabs>
        <w:ind w:right="6" w:firstLine="720"/>
        <w:jc w:val="both"/>
        <w:rPr>
          <w:sz w:val="28"/>
          <w:szCs w:val="28"/>
        </w:rPr>
      </w:pPr>
    </w:p>
    <w:p w:rsidR="005E7E8D" w:rsidRDefault="005E7E8D" w:rsidP="00B20640">
      <w:pPr>
        <w:shd w:val="clear" w:color="auto" w:fill="FFFFFF"/>
        <w:tabs>
          <w:tab w:val="left" w:pos="1099"/>
        </w:tabs>
        <w:ind w:right="6" w:firstLine="720"/>
        <w:jc w:val="both"/>
        <w:rPr>
          <w:sz w:val="28"/>
          <w:szCs w:val="28"/>
        </w:rPr>
      </w:pPr>
    </w:p>
    <w:p w:rsidR="005E7E8D" w:rsidRDefault="005E7E8D" w:rsidP="00B20640">
      <w:pPr>
        <w:shd w:val="clear" w:color="auto" w:fill="FFFFFF"/>
        <w:tabs>
          <w:tab w:val="left" w:pos="1099"/>
        </w:tabs>
        <w:ind w:right="6" w:firstLine="720"/>
        <w:jc w:val="both"/>
        <w:rPr>
          <w:sz w:val="28"/>
          <w:szCs w:val="28"/>
        </w:rPr>
      </w:pPr>
    </w:p>
    <w:p w:rsidR="005E7E8D" w:rsidRPr="00B20640" w:rsidRDefault="005E7E8D" w:rsidP="00B20640">
      <w:pPr>
        <w:shd w:val="clear" w:color="auto" w:fill="FFFFFF"/>
        <w:tabs>
          <w:tab w:val="left" w:pos="1099"/>
        </w:tabs>
        <w:ind w:right="6" w:firstLine="720"/>
        <w:jc w:val="both"/>
        <w:rPr>
          <w:sz w:val="28"/>
          <w:szCs w:val="28"/>
        </w:rPr>
      </w:pPr>
    </w:p>
    <w:p w:rsidR="00DC0A9F" w:rsidRPr="00E0101B" w:rsidRDefault="00DC0A9F" w:rsidP="00E0101B">
      <w:pPr>
        <w:pStyle w:val="17"/>
        <w:rPr>
          <w:szCs w:val="28"/>
          <w:lang w:eastAsia="en-US"/>
        </w:rPr>
      </w:pPr>
      <w:r w:rsidRPr="00E0101B">
        <w:rPr>
          <w:szCs w:val="28"/>
          <w:lang w:eastAsia="en-US"/>
        </w:rPr>
        <w:lastRenderedPageBreak/>
        <w:t>ПРИЛОЖЕНИЯ</w:t>
      </w:r>
    </w:p>
    <w:p w:rsidR="00DC0A9F" w:rsidRPr="00E0101B" w:rsidRDefault="00DC0A9F" w:rsidP="00E0101B">
      <w:pPr>
        <w:pStyle w:val="1"/>
        <w:rPr>
          <w:rFonts w:ascii="Times New Roman" w:hAnsi="Times New Roman" w:cs="Times New Roman"/>
          <w:b w:val="0"/>
          <w:sz w:val="28"/>
          <w:szCs w:val="28"/>
        </w:rPr>
      </w:pPr>
      <w:r w:rsidRPr="00E0101B">
        <w:rPr>
          <w:rFonts w:ascii="Times New Roman" w:hAnsi="Times New Roman" w:cs="Times New Roman"/>
          <w:b w:val="0"/>
          <w:sz w:val="28"/>
          <w:szCs w:val="28"/>
        </w:rPr>
        <w:t>Приложение № 1</w:t>
      </w:r>
    </w:p>
    <w:p w:rsidR="00DC0A9F" w:rsidRPr="00E0101B" w:rsidRDefault="00E0101B" w:rsidP="00E0101B">
      <w:pPr>
        <w:jc w:val="center"/>
        <w:outlineLvl w:val="0"/>
        <w:rPr>
          <w:b/>
          <w:sz w:val="28"/>
          <w:szCs w:val="28"/>
        </w:rPr>
      </w:pPr>
      <w:r>
        <w:rPr>
          <w:b/>
          <w:sz w:val="28"/>
          <w:szCs w:val="28"/>
        </w:rPr>
        <w:t>Основные термины и определения</w:t>
      </w:r>
    </w:p>
    <w:p w:rsidR="00DC0A9F" w:rsidRPr="0004775B" w:rsidRDefault="00DC0A9F" w:rsidP="00DC0A9F">
      <w:pPr>
        <w:spacing w:line="360" w:lineRule="auto"/>
        <w:jc w:val="center"/>
        <w:rPr>
          <w:rFonts w:ascii="Arial Narrow" w:hAnsi="Arial Narrow"/>
          <w:sz w:val="22"/>
          <w:szCs w:val="22"/>
        </w:rPr>
      </w:pPr>
    </w:p>
    <w:p w:rsidR="00DC0A9F" w:rsidRPr="008A1B99" w:rsidRDefault="00DC0A9F" w:rsidP="008A1B99">
      <w:pPr>
        <w:jc w:val="both"/>
        <w:rPr>
          <w:sz w:val="28"/>
          <w:szCs w:val="28"/>
        </w:rPr>
      </w:pPr>
      <w:r w:rsidRPr="008A1B99">
        <w:rPr>
          <w:b/>
          <w:sz w:val="28"/>
          <w:szCs w:val="28"/>
        </w:rPr>
        <w:t>Авария</w:t>
      </w:r>
      <w:r w:rsidRPr="008A1B99">
        <w:rPr>
          <w:sz w:val="28"/>
          <w:szCs w:val="28"/>
        </w:rPr>
        <w:t xml:space="preserve"> - опасное техногенное происшествие, создающее на объекте, определенной территории или акватории угрозу жизни и здоровью людей и приводящее к разрушению зданий, сооружений, оборудования и транспортных средств, нарушению производственного или транспортного процесса, а также к нанесению ущерба окружающей природной среде (по ГОСТ Р 22.0.05).</w:t>
      </w:r>
    </w:p>
    <w:p w:rsidR="00DC0A9F" w:rsidRPr="008A1B99" w:rsidRDefault="00DC0A9F" w:rsidP="008A1B99">
      <w:pPr>
        <w:ind w:firstLine="709"/>
        <w:jc w:val="both"/>
        <w:rPr>
          <w:sz w:val="28"/>
          <w:szCs w:val="28"/>
        </w:rPr>
      </w:pPr>
    </w:p>
    <w:p w:rsidR="00DC0A9F" w:rsidRPr="008A1B99" w:rsidRDefault="00DC0A9F" w:rsidP="008A1B99">
      <w:pPr>
        <w:jc w:val="both"/>
        <w:rPr>
          <w:sz w:val="28"/>
          <w:szCs w:val="28"/>
        </w:rPr>
      </w:pPr>
      <w:r w:rsidRPr="008A1B99">
        <w:rPr>
          <w:b/>
          <w:sz w:val="28"/>
          <w:szCs w:val="28"/>
        </w:rPr>
        <w:t>Аварийно-спасательные работы в чрезвычайной ситуации</w:t>
      </w:r>
      <w:r w:rsidRPr="008A1B99">
        <w:rPr>
          <w:sz w:val="28"/>
          <w:szCs w:val="28"/>
        </w:rPr>
        <w:t xml:space="preserve"> – действия по спасению людей, материальных и культурных ценностей, защите природной среды в зоне чрезвычайных ситуаций, локализации чрезвычайных ситуаций и подавлению или доведению до минимально возможного уровня воздействия характерных для них опасных факторов. Аварийно-спасательные работы характеризуются наличием факторов, угрожающих жизни и здоровью проводящих эти работы людей, и требуют специальной подготовки, экипировки и оснащения (по ГОСТ Р 22.0.02).  </w:t>
      </w:r>
    </w:p>
    <w:p w:rsidR="00DC0A9F" w:rsidRPr="008A1B99" w:rsidRDefault="00DC0A9F" w:rsidP="008A1B99">
      <w:pPr>
        <w:ind w:firstLine="709"/>
        <w:jc w:val="both"/>
        <w:rPr>
          <w:b/>
          <w:sz w:val="28"/>
          <w:szCs w:val="28"/>
        </w:rPr>
      </w:pPr>
    </w:p>
    <w:p w:rsidR="00DC0A9F" w:rsidRPr="008A1B99" w:rsidRDefault="00DC0A9F" w:rsidP="008A1B99">
      <w:pPr>
        <w:jc w:val="both"/>
        <w:rPr>
          <w:b/>
          <w:sz w:val="28"/>
          <w:szCs w:val="28"/>
        </w:rPr>
      </w:pPr>
      <w:r w:rsidRPr="008A1B99">
        <w:rPr>
          <w:b/>
          <w:sz w:val="28"/>
          <w:szCs w:val="28"/>
        </w:rPr>
        <w:t xml:space="preserve">Градостроительная деятельность </w:t>
      </w:r>
      <w:r w:rsidRPr="008A1B99">
        <w:rPr>
          <w:sz w:val="28"/>
          <w:szCs w:val="28"/>
        </w:rPr>
        <w:t xml:space="preserve">-  деятельность государственных органов, органов местного самоуправления, физических и юридических лиц в области градостроительного планирования развития территорий и поселений, определения видов использования земельных участков, проектирования, строительства и реконструкции объектов недвижимости с учетом интересов граждан, общественных и государственных интересов, а также национальных, историко-культурных, экологических, природных особенностей указанных территорий и поселений (по № 73-ФЗ). </w:t>
      </w:r>
      <w:r w:rsidRPr="008A1B99">
        <w:rPr>
          <w:b/>
          <w:sz w:val="28"/>
          <w:szCs w:val="28"/>
        </w:rPr>
        <w:t xml:space="preserve"> </w:t>
      </w:r>
    </w:p>
    <w:p w:rsidR="00DC0A9F" w:rsidRPr="008A1B99" w:rsidRDefault="00DC0A9F" w:rsidP="008A1B99">
      <w:pPr>
        <w:ind w:firstLine="709"/>
        <w:jc w:val="both"/>
        <w:rPr>
          <w:b/>
          <w:sz w:val="28"/>
          <w:szCs w:val="28"/>
        </w:rPr>
      </w:pPr>
    </w:p>
    <w:p w:rsidR="00DC0A9F" w:rsidRPr="008A1B99" w:rsidRDefault="00DC0A9F" w:rsidP="008A1B99">
      <w:pPr>
        <w:jc w:val="both"/>
        <w:rPr>
          <w:sz w:val="28"/>
          <w:szCs w:val="28"/>
        </w:rPr>
      </w:pPr>
      <w:r w:rsidRPr="008A1B99">
        <w:rPr>
          <w:b/>
          <w:sz w:val="28"/>
          <w:szCs w:val="28"/>
        </w:rPr>
        <w:t>Градостроительная документация</w:t>
      </w:r>
      <w:r w:rsidRPr="008A1B99">
        <w:rPr>
          <w:sz w:val="28"/>
          <w:szCs w:val="28"/>
        </w:rPr>
        <w:t xml:space="preserve"> – документация о градостроительном планировании развития территорий и поселений и об их застройке (по № 73-ФЗ).</w:t>
      </w:r>
    </w:p>
    <w:p w:rsidR="00DC0A9F" w:rsidRPr="008A1B99" w:rsidRDefault="00DC0A9F" w:rsidP="008A1B99">
      <w:pPr>
        <w:ind w:firstLine="709"/>
        <w:jc w:val="both"/>
        <w:rPr>
          <w:b/>
          <w:sz w:val="28"/>
          <w:szCs w:val="28"/>
        </w:rPr>
      </w:pPr>
    </w:p>
    <w:p w:rsidR="00DC0A9F" w:rsidRPr="008A1B99" w:rsidRDefault="00DC0A9F" w:rsidP="008A1B99">
      <w:pPr>
        <w:jc w:val="both"/>
        <w:rPr>
          <w:sz w:val="28"/>
          <w:szCs w:val="28"/>
        </w:rPr>
      </w:pPr>
      <w:r w:rsidRPr="008A1B99">
        <w:rPr>
          <w:b/>
          <w:sz w:val="28"/>
          <w:szCs w:val="28"/>
        </w:rPr>
        <w:t>Гражданская оборона</w:t>
      </w:r>
      <w:r w:rsidRPr="008A1B99">
        <w:rPr>
          <w:sz w:val="28"/>
          <w:szCs w:val="28"/>
        </w:rPr>
        <w:t xml:space="preserve">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(по № 28-ФЗ). </w:t>
      </w:r>
    </w:p>
    <w:p w:rsidR="00DC0A9F" w:rsidRPr="008A1B99" w:rsidRDefault="00DC0A9F" w:rsidP="008A1B99">
      <w:pPr>
        <w:ind w:firstLine="709"/>
        <w:jc w:val="both"/>
        <w:rPr>
          <w:sz w:val="28"/>
          <w:szCs w:val="28"/>
        </w:rPr>
      </w:pPr>
    </w:p>
    <w:p w:rsidR="00DC0A9F" w:rsidRPr="008A1B99" w:rsidRDefault="00DC0A9F" w:rsidP="008A1B99">
      <w:pPr>
        <w:jc w:val="both"/>
        <w:rPr>
          <w:sz w:val="28"/>
          <w:szCs w:val="28"/>
        </w:rPr>
      </w:pPr>
      <w:r w:rsidRPr="008A1B99">
        <w:rPr>
          <w:b/>
          <w:sz w:val="28"/>
          <w:szCs w:val="28"/>
        </w:rPr>
        <w:t>Жизнеобеспечение населения в чрезвычайных ситуациях</w:t>
      </w:r>
      <w:r w:rsidRPr="008A1B99">
        <w:rPr>
          <w:sz w:val="28"/>
          <w:szCs w:val="28"/>
        </w:rPr>
        <w:t xml:space="preserve"> – совокупность взаимоувязанных по времени, ресурсам и месту проведения силами и средствами Единой государственной системы предупреждения и ликвидации чрезвычайных ситуаций (РСЧС) мероприятий, направленных на создание и поддержание условий, минимально необходимых для сохранения жизни и </w:t>
      </w:r>
      <w:r w:rsidRPr="008A1B99">
        <w:rPr>
          <w:sz w:val="28"/>
          <w:szCs w:val="28"/>
        </w:rPr>
        <w:lastRenderedPageBreak/>
        <w:t xml:space="preserve">поддержания здоровья людей в зонах чрезвычайных ситуаций, на маршрутах их эвакуации и в местах размещения эвакуированных по нормам и нормативам для условий чрезвычайных ситуаций, разработанным и утвержденным в установленном порядке (по ГОСТ Р 22.3.05). </w:t>
      </w:r>
    </w:p>
    <w:p w:rsidR="00DC0A9F" w:rsidRPr="008A1B99" w:rsidRDefault="00DC0A9F" w:rsidP="008A1B99">
      <w:pPr>
        <w:ind w:firstLine="709"/>
        <w:jc w:val="both"/>
        <w:rPr>
          <w:b/>
          <w:sz w:val="28"/>
          <w:szCs w:val="28"/>
        </w:rPr>
      </w:pPr>
    </w:p>
    <w:p w:rsidR="00DC0A9F" w:rsidRPr="008A1B99" w:rsidRDefault="00DC0A9F" w:rsidP="008A1B99">
      <w:pPr>
        <w:jc w:val="both"/>
        <w:rPr>
          <w:sz w:val="28"/>
          <w:szCs w:val="28"/>
        </w:rPr>
      </w:pPr>
      <w:r w:rsidRPr="008A1B99">
        <w:rPr>
          <w:b/>
          <w:sz w:val="28"/>
          <w:szCs w:val="28"/>
        </w:rPr>
        <w:t>Защита населения в чрезвычайных ситуациях</w:t>
      </w:r>
      <w:r w:rsidRPr="008A1B99">
        <w:rPr>
          <w:sz w:val="28"/>
          <w:szCs w:val="28"/>
        </w:rPr>
        <w:t xml:space="preserve"> – совокупность взаимоувязанных по времени, ресурсам и месту проведения мероприятий РСЧС, направленных на предотвращение или предельное снижение потерь населения и угрозы его жизни и здоровью от поражающих факторов и воздействий источников чрезвычайной ситуации (по ГОСТ Р 22.0.02). </w:t>
      </w:r>
    </w:p>
    <w:p w:rsidR="00DC0A9F" w:rsidRPr="008A1B99" w:rsidRDefault="00DC0A9F" w:rsidP="008A1B99">
      <w:pPr>
        <w:ind w:firstLine="709"/>
        <w:jc w:val="both"/>
        <w:rPr>
          <w:sz w:val="28"/>
          <w:szCs w:val="28"/>
        </w:rPr>
      </w:pPr>
    </w:p>
    <w:p w:rsidR="00DC0A9F" w:rsidRPr="008A1B99" w:rsidRDefault="00DC0A9F" w:rsidP="008A1B99">
      <w:pPr>
        <w:jc w:val="both"/>
        <w:rPr>
          <w:sz w:val="28"/>
          <w:szCs w:val="28"/>
        </w:rPr>
      </w:pPr>
      <w:r w:rsidRPr="008A1B99">
        <w:rPr>
          <w:b/>
          <w:sz w:val="28"/>
          <w:szCs w:val="28"/>
        </w:rPr>
        <w:t>Защитное сооружение</w:t>
      </w:r>
      <w:r w:rsidRPr="008A1B99">
        <w:rPr>
          <w:sz w:val="28"/>
          <w:szCs w:val="28"/>
        </w:rPr>
        <w:t xml:space="preserve"> - инженерное сооружение, предназначенное для укрытия людей, техники и имущества от опасностей, возникающих в результате последствий аварий на потенциально опасных объектах, либо стихийных бедствий в районах размещения этих объектов, а также от воздействия современных средств поражения  (по ГОСТ Р 22.0.02).</w:t>
      </w:r>
    </w:p>
    <w:p w:rsidR="00DC0A9F" w:rsidRPr="008A1B99" w:rsidRDefault="00DC0A9F" w:rsidP="008A1B99">
      <w:pPr>
        <w:ind w:firstLine="709"/>
        <w:jc w:val="both"/>
        <w:rPr>
          <w:sz w:val="28"/>
          <w:szCs w:val="28"/>
        </w:rPr>
      </w:pPr>
    </w:p>
    <w:p w:rsidR="00DC0A9F" w:rsidRPr="008A1B99" w:rsidRDefault="00DC0A9F" w:rsidP="008A1B99">
      <w:pPr>
        <w:jc w:val="both"/>
        <w:rPr>
          <w:sz w:val="28"/>
          <w:szCs w:val="28"/>
        </w:rPr>
      </w:pPr>
      <w:r w:rsidRPr="008A1B99">
        <w:rPr>
          <w:b/>
          <w:sz w:val="28"/>
          <w:szCs w:val="28"/>
        </w:rPr>
        <w:t>Зона чрезвычайной ситуации</w:t>
      </w:r>
      <w:r w:rsidRPr="008A1B99">
        <w:rPr>
          <w:sz w:val="28"/>
          <w:szCs w:val="28"/>
        </w:rPr>
        <w:t xml:space="preserve"> – территория или акватория, на которой сложилась чрезвычайная ситуация (по ГОСТ Р 22.0.02).</w:t>
      </w:r>
    </w:p>
    <w:p w:rsidR="00DC0A9F" w:rsidRPr="008A1B99" w:rsidRDefault="00DC0A9F" w:rsidP="008A1B99">
      <w:pPr>
        <w:ind w:firstLine="709"/>
        <w:jc w:val="both"/>
        <w:rPr>
          <w:b/>
          <w:sz w:val="28"/>
          <w:szCs w:val="28"/>
        </w:rPr>
      </w:pPr>
    </w:p>
    <w:p w:rsidR="00DC0A9F" w:rsidRPr="008A1B99" w:rsidRDefault="00DC0A9F" w:rsidP="008A1B99">
      <w:pPr>
        <w:jc w:val="both"/>
        <w:rPr>
          <w:sz w:val="28"/>
          <w:szCs w:val="28"/>
        </w:rPr>
      </w:pPr>
      <w:r w:rsidRPr="008A1B99">
        <w:rPr>
          <w:b/>
          <w:sz w:val="28"/>
          <w:szCs w:val="28"/>
        </w:rPr>
        <w:t>Инженерно-технические мероприятия (ИТМ) гражданской обороны и предупреждения чрезвычайных ситуаций (ИТМ ГОЧС)</w:t>
      </w:r>
      <w:r w:rsidRPr="008A1B99">
        <w:rPr>
          <w:sz w:val="28"/>
          <w:szCs w:val="28"/>
        </w:rPr>
        <w:t xml:space="preserve"> - совокупность реализуемых при строительстве проектных решений, направленных на обеспечение защиты населения и территорий и снижение материального ущерба от ЧС техногенного и природного характера, от опасностей, возникающих при ведении военных действий или вследствие этих действий, а также при диверсиях и террористических актах.</w:t>
      </w:r>
    </w:p>
    <w:p w:rsidR="00DC0A9F" w:rsidRPr="008A1B99" w:rsidRDefault="00DC0A9F" w:rsidP="008A1B99">
      <w:pPr>
        <w:ind w:firstLine="709"/>
        <w:jc w:val="right"/>
        <w:rPr>
          <w:sz w:val="28"/>
          <w:szCs w:val="28"/>
        </w:rPr>
      </w:pPr>
    </w:p>
    <w:p w:rsidR="00DC0A9F" w:rsidRPr="008A1B99" w:rsidRDefault="00DC0A9F" w:rsidP="008A1B99">
      <w:pPr>
        <w:jc w:val="both"/>
        <w:rPr>
          <w:sz w:val="28"/>
          <w:szCs w:val="28"/>
        </w:rPr>
      </w:pPr>
      <w:r w:rsidRPr="008A1B99">
        <w:rPr>
          <w:b/>
          <w:sz w:val="28"/>
          <w:szCs w:val="28"/>
        </w:rPr>
        <w:t>Ликвидация чрезвычайной ситуации</w:t>
      </w:r>
      <w:r w:rsidRPr="008A1B99">
        <w:rPr>
          <w:sz w:val="28"/>
          <w:szCs w:val="28"/>
        </w:rPr>
        <w:t xml:space="preserve"> – аварийно-спасательные и другие неотложные работы, проводимые при возникновении чрезвычайных ситуаций и направленные на спасение жизни и сохранения здоровья людей, снижение размеров ущерба окружающей природной среде и материальных потерь, а также на локализацию зон чрезвычайных ситуаций, прекращение действия характерных для них поражающих факторов (по  ГОСТ  Р  22.0.02).</w:t>
      </w:r>
    </w:p>
    <w:p w:rsidR="00DC0A9F" w:rsidRPr="008A1B99" w:rsidRDefault="00DC0A9F" w:rsidP="008A1B99">
      <w:pPr>
        <w:jc w:val="both"/>
        <w:rPr>
          <w:sz w:val="28"/>
          <w:szCs w:val="28"/>
        </w:rPr>
      </w:pPr>
      <w:r w:rsidRPr="008A1B99">
        <w:rPr>
          <w:b/>
          <w:sz w:val="28"/>
          <w:szCs w:val="28"/>
        </w:rPr>
        <w:t xml:space="preserve">Неотложные работы в чрезвычайной ситуации </w:t>
      </w:r>
      <w:r w:rsidRPr="008A1B99">
        <w:rPr>
          <w:sz w:val="28"/>
          <w:szCs w:val="28"/>
        </w:rPr>
        <w:t>– аварийно-спасательные и аварийно-восстановительные работы, оказание экстренной медицинской помощи, проведение санитарно-эпидемиологических мероприятий и охрана общественного порядка в зоне чрезвычайной ситуации (по ГОСТ Р 22.0.02).</w:t>
      </w:r>
    </w:p>
    <w:p w:rsidR="00DC0A9F" w:rsidRPr="008A1B99" w:rsidRDefault="00DC0A9F" w:rsidP="008A1B99">
      <w:pPr>
        <w:ind w:firstLine="709"/>
        <w:jc w:val="both"/>
        <w:rPr>
          <w:b/>
          <w:sz w:val="28"/>
          <w:szCs w:val="28"/>
        </w:rPr>
      </w:pPr>
    </w:p>
    <w:p w:rsidR="00DC0A9F" w:rsidRPr="008A1B99" w:rsidRDefault="00DC0A9F" w:rsidP="008A1B99">
      <w:pPr>
        <w:jc w:val="both"/>
        <w:rPr>
          <w:sz w:val="28"/>
          <w:szCs w:val="28"/>
        </w:rPr>
      </w:pPr>
      <w:r w:rsidRPr="008A1B99">
        <w:rPr>
          <w:b/>
          <w:sz w:val="28"/>
          <w:szCs w:val="28"/>
        </w:rPr>
        <w:t>Объекты градостроительной деятельности</w:t>
      </w:r>
      <w:r w:rsidRPr="008A1B99">
        <w:rPr>
          <w:sz w:val="28"/>
          <w:szCs w:val="28"/>
        </w:rPr>
        <w:t xml:space="preserve"> (для объектов градостроительной деятельности разрабатывается градостроительная документация) – территория Российской Федерации, части территории Российской Федерации, территории субъектов Российской Федерации, части территорий субъектов Российской Федерации, территории поселений, части </w:t>
      </w:r>
      <w:r w:rsidRPr="008A1B99">
        <w:rPr>
          <w:sz w:val="28"/>
          <w:szCs w:val="28"/>
        </w:rPr>
        <w:lastRenderedPageBreak/>
        <w:t xml:space="preserve">территорий поселений, территории других муниципальных образований, части территорий других муниципальных образований; объекты недвижимости и их комплексы в границах поселений и на межселенных территориях (по № 73-ФЗ).. </w:t>
      </w:r>
    </w:p>
    <w:p w:rsidR="00DC0A9F" w:rsidRPr="008A1B99" w:rsidRDefault="00DC0A9F" w:rsidP="008A1B99">
      <w:pPr>
        <w:ind w:firstLine="709"/>
        <w:jc w:val="both"/>
        <w:rPr>
          <w:b/>
          <w:sz w:val="28"/>
          <w:szCs w:val="28"/>
        </w:rPr>
      </w:pPr>
    </w:p>
    <w:p w:rsidR="00DC0A9F" w:rsidRPr="008A1B99" w:rsidRDefault="00DC0A9F" w:rsidP="008A1B99">
      <w:pPr>
        <w:jc w:val="both"/>
        <w:rPr>
          <w:sz w:val="28"/>
          <w:szCs w:val="28"/>
        </w:rPr>
      </w:pPr>
      <w:r w:rsidRPr="008A1B99">
        <w:rPr>
          <w:b/>
          <w:sz w:val="28"/>
          <w:szCs w:val="28"/>
        </w:rPr>
        <w:t>Опасность в чрезвычайной ситуации</w:t>
      </w:r>
      <w:r w:rsidRPr="008A1B99">
        <w:rPr>
          <w:sz w:val="28"/>
          <w:szCs w:val="28"/>
        </w:rPr>
        <w:t xml:space="preserve"> - состояние, при котором создалась или вероятна угроза возникновения поражающих факторов  и воздействий источника чрезвычайной ситуации на население, объекты народного хозяйства и окружающую природную среду в зоне чрезвычайной ситуации (по ГОСТ Р 22.0.02).</w:t>
      </w:r>
    </w:p>
    <w:p w:rsidR="00DC0A9F" w:rsidRPr="008A1B99" w:rsidRDefault="00DC0A9F" w:rsidP="008A1B99">
      <w:pPr>
        <w:ind w:firstLine="709"/>
        <w:jc w:val="both"/>
        <w:rPr>
          <w:sz w:val="28"/>
          <w:szCs w:val="28"/>
        </w:rPr>
      </w:pPr>
    </w:p>
    <w:p w:rsidR="00DC0A9F" w:rsidRPr="008A1B99" w:rsidRDefault="00DC0A9F" w:rsidP="008A1B99">
      <w:pPr>
        <w:jc w:val="both"/>
        <w:rPr>
          <w:sz w:val="28"/>
          <w:szCs w:val="28"/>
        </w:rPr>
      </w:pPr>
      <w:r w:rsidRPr="008A1B99">
        <w:rPr>
          <w:b/>
          <w:sz w:val="28"/>
          <w:szCs w:val="28"/>
        </w:rPr>
        <w:t>Потенциально опасный объект</w:t>
      </w:r>
      <w:r w:rsidRPr="008A1B99">
        <w:rPr>
          <w:sz w:val="28"/>
          <w:szCs w:val="28"/>
        </w:rPr>
        <w:t xml:space="preserve"> -  объект, на котором используют, производят, перерабатывают, хранят или транспортируют радиоактивные, пожаровзрывоопасные, опасные химические и биологические вещества, создающие реальную угрозу возникновения источника чрезвычайной ситуации (по ГОСТ Р 22.0.02).</w:t>
      </w:r>
    </w:p>
    <w:p w:rsidR="00DC0A9F" w:rsidRPr="008A1B99" w:rsidRDefault="00DC0A9F" w:rsidP="008A1B99">
      <w:pPr>
        <w:ind w:firstLine="709"/>
        <w:jc w:val="both"/>
        <w:rPr>
          <w:sz w:val="28"/>
          <w:szCs w:val="28"/>
        </w:rPr>
      </w:pPr>
    </w:p>
    <w:p w:rsidR="00DC0A9F" w:rsidRPr="008A1B99" w:rsidRDefault="00DC0A9F" w:rsidP="008A1B99">
      <w:pPr>
        <w:jc w:val="both"/>
        <w:rPr>
          <w:sz w:val="28"/>
          <w:szCs w:val="28"/>
        </w:rPr>
      </w:pPr>
      <w:r w:rsidRPr="008A1B99">
        <w:rPr>
          <w:b/>
          <w:sz w:val="28"/>
          <w:szCs w:val="28"/>
        </w:rPr>
        <w:t>Предупреждение чрезвычайных  ситуаций</w:t>
      </w:r>
      <w:r w:rsidRPr="008A1B99">
        <w:rPr>
          <w:sz w:val="28"/>
          <w:szCs w:val="28"/>
        </w:rPr>
        <w:t xml:space="preserve"> -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среде и материальных потерь в случае их возникновения (по ГОСТ Р 22.0.02).</w:t>
      </w:r>
    </w:p>
    <w:p w:rsidR="00DC0A9F" w:rsidRPr="008A1B99" w:rsidRDefault="00DC0A9F" w:rsidP="008A1B99">
      <w:pPr>
        <w:ind w:firstLine="709"/>
        <w:jc w:val="both"/>
        <w:rPr>
          <w:sz w:val="28"/>
          <w:szCs w:val="28"/>
        </w:rPr>
      </w:pPr>
    </w:p>
    <w:p w:rsidR="00DC0A9F" w:rsidRPr="008A1B99" w:rsidRDefault="00DC0A9F" w:rsidP="008A1B99">
      <w:pPr>
        <w:jc w:val="both"/>
        <w:rPr>
          <w:sz w:val="28"/>
          <w:szCs w:val="28"/>
        </w:rPr>
      </w:pPr>
      <w:r w:rsidRPr="008A1B99">
        <w:rPr>
          <w:b/>
          <w:sz w:val="28"/>
          <w:szCs w:val="28"/>
        </w:rPr>
        <w:t xml:space="preserve">Рассредоточение рабочих и служащих </w:t>
      </w:r>
      <w:r w:rsidRPr="008A1B99">
        <w:rPr>
          <w:sz w:val="28"/>
          <w:szCs w:val="28"/>
        </w:rPr>
        <w:t>– комплекс мероприятий по организованному вывозу или выводу из городов, отнесенных к группам по гражданской обороне, заблаговременно назначенных населенных пунктов и размещению в загородной зоне рабочих и служащих объектов народного хозяйства, продолжающих работу в этих городах и населенных пунктах в военное время (по ГОСТ 22. 0.002).</w:t>
      </w:r>
    </w:p>
    <w:p w:rsidR="00DC0A9F" w:rsidRPr="008A1B99" w:rsidRDefault="00DC0A9F" w:rsidP="008A1B99">
      <w:pPr>
        <w:ind w:firstLine="709"/>
        <w:jc w:val="both"/>
        <w:rPr>
          <w:b/>
          <w:sz w:val="28"/>
          <w:szCs w:val="28"/>
        </w:rPr>
      </w:pPr>
    </w:p>
    <w:p w:rsidR="00DC0A9F" w:rsidRPr="008A1B99" w:rsidRDefault="00DC0A9F" w:rsidP="008A1B99">
      <w:pPr>
        <w:jc w:val="both"/>
        <w:rPr>
          <w:b/>
          <w:sz w:val="28"/>
          <w:szCs w:val="28"/>
        </w:rPr>
      </w:pPr>
      <w:r w:rsidRPr="008A1B99">
        <w:rPr>
          <w:b/>
          <w:sz w:val="28"/>
          <w:szCs w:val="28"/>
        </w:rPr>
        <w:t xml:space="preserve">Риск возникновения чрезвычайной ситуации </w:t>
      </w:r>
      <w:r w:rsidRPr="008A1B99">
        <w:rPr>
          <w:sz w:val="28"/>
          <w:szCs w:val="28"/>
        </w:rPr>
        <w:t xml:space="preserve">– вероятность или частота возникновения источника чрезвычайной ситуации, определяемая соответствующими показателями риска (по ГОСТ Р 22.0.02). </w:t>
      </w:r>
    </w:p>
    <w:p w:rsidR="00DC0A9F" w:rsidRPr="008A1B99" w:rsidRDefault="00DC0A9F" w:rsidP="008A1B99">
      <w:pPr>
        <w:ind w:firstLine="709"/>
        <w:jc w:val="both"/>
        <w:rPr>
          <w:b/>
          <w:sz w:val="28"/>
          <w:szCs w:val="28"/>
        </w:rPr>
      </w:pPr>
    </w:p>
    <w:p w:rsidR="00DC0A9F" w:rsidRPr="008A1B99" w:rsidRDefault="00DC0A9F" w:rsidP="008A1B99">
      <w:pPr>
        <w:jc w:val="both"/>
        <w:rPr>
          <w:sz w:val="28"/>
          <w:szCs w:val="28"/>
        </w:rPr>
      </w:pPr>
      <w:r w:rsidRPr="008A1B99">
        <w:rPr>
          <w:b/>
          <w:sz w:val="28"/>
          <w:szCs w:val="28"/>
        </w:rPr>
        <w:t>Сооружение двойного назначения</w:t>
      </w:r>
      <w:r w:rsidRPr="008A1B99">
        <w:rPr>
          <w:sz w:val="28"/>
          <w:szCs w:val="28"/>
        </w:rPr>
        <w:t xml:space="preserve"> - инженерное сооружение производственного, общественного, коммунально-бытового или транспортного назначения, приспособленное (запроектированное) для укрытия людей, техники и имущества от опасностей, возникающих при ведении военных действий или вследствие этих действий, диверсиях, в результате аварий на потенциально опасных объектах или стихийных бедствий.</w:t>
      </w:r>
    </w:p>
    <w:p w:rsidR="00DC0A9F" w:rsidRPr="008A1B99" w:rsidRDefault="00DC0A9F" w:rsidP="008A1B99">
      <w:pPr>
        <w:ind w:firstLine="709"/>
        <w:jc w:val="both"/>
        <w:rPr>
          <w:sz w:val="28"/>
          <w:szCs w:val="28"/>
        </w:rPr>
      </w:pPr>
    </w:p>
    <w:p w:rsidR="00DC0A9F" w:rsidRPr="008A1B99" w:rsidRDefault="00DC0A9F" w:rsidP="008A1B99">
      <w:pPr>
        <w:jc w:val="both"/>
        <w:rPr>
          <w:sz w:val="28"/>
          <w:szCs w:val="28"/>
        </w:rPr>
      </w:pPr>
      <w:r w:rsidRPr="008A1B99">
        <w:rPr>
          <w:b/>
          <w:sz w:val="28"/>
          <w:szCs w:val="28"/>
        </w:rPr>
        <w:t>Чрезвычайная ситуация</w:t>
      </w:r>
      <w:r w:rsidRPr="008A1B99">
        <w:rPr>
          <w:sz w:val="28"/>
          <w:szCs w:val="28"/>
        </w:rPr>
        <w:t xml:space="preserve"> – обстановка на определенной территории или акватории, сложившаяся в результате аварии, опасного природного явления, </w:t>
      </w:r>
      <w:r w:rsidRPr="008A1B99">
        <w:rPr>
          <w:sz w:val="28"/>
          <w:szCs w:val="28"/>
        </w:rPr>
        <w:lastRenderedPageBreak/>
        <w:t>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 Различают чрезвычайные ситуации по характеру источника (природные, техногенные, биолого-социальные и военные) и по масштабам (по ГОСТ Р 22.0.02).</w:t>
      </w:r>
    </w:p>
    <w:p w:rsidR="00DC0A9F" w:rsidRPr="008A1B99" w:rsidRDefault="00DC0A9F" w:rsidP="008A1B99">
      <w:pPr>
        <w:jc w:val="both"/>
        <w:rPr>
          <w:sz w:val="28"/>
          <w:szCs w:val="28"/>
        </w:rPr>
      </w:pPr>
    </w:p>
    <w:p w:rsidR="00DC0A9F" w:rsidRPr="008A1B99" w:rsidRDefault="00DC0A9F" w:rsidP="008A1B99">
      <w:pPr>
        <w:jc w:val="both"/>
        <w:rPr>
          <w:sz w:val="28"/>
          <w:szCs w:val="28"/>
        </w:rPr>
      </w:pPr>
      <w:r w:rsidRPr="008A1B99">
        <w:rPr>
          <w:b/>
          <w:sz w:val="28"/>
          <w:szCs w:val="28"/>
        </w:rPr>
        <w:t>Эвакуация населения</w:t>
      </w:r>
      <w:r w:rsidRPr="008A1B99">
        <w:rPr>
          <w:sz w:val="28"/>
          <w:szCs w:val="28"/>
        </w:rPr>
        <w:t xml:space="preserve"> – комплекс мероприятий по организованному выводу и (или) вывозу населения из зон чрезвычайной ситуации или вероятной чрезвычайной ситуации, а также жизнеобеспечение эвакуированных в районе размещения (по ГОСТ Р 22.0.02).</w:t>
      </w:r>
    </w:p>
    <w:p w:rsidR="00DC0A9F" w:rsidRPr="008A1B99" w:rsidRDefault="00DC0A9F" w:rsidP="008A1B99">
      <w:pPr>
        <w:pStyle w:val="affb"/>
        <w:tabs>
          <w:tab w:val="left" w:pos="1560"/>
        </w:tabs>
        <w:spacing w:after="20"/>
        <w:rPr>
          <w:color w:val="auto"/>
          <w:sz w:val="28"/>
          <w:szCs w:val="28"/>
        </w:rPr>
      </w:pPr>
    </w:p>
    <w:p w:rsidR="00DC0A9F" w:rsidRPr="003070AF" w:rsidRDefault="00DC0A9F" w:rsidP="00DC0A9F">
      <w:pPr>
        <w:pStyle w:val="1"/>
        <w:rPr>
          <w:rFonts w:ascii="Times New Roman" w:hAnsi="Times New Roman" w:cs="Times New Roman"/>
          <w:b w:val="0"/>
          <w:sz w:val="28"/>
          <w:szCs w:val="28"/>
        </w:rPr>
      </w:pPr>
      <w:r w:rsidRPr="003070AF">
        <w:rPr>
          <w:rFonts w:ascii="Times New Roman" w:hAnsi="Times New Roman" w:cs="Times New Roman"/>
          <w:b w:val="0"/>
          <w:sz w:val="28"/>
          <w:szCs w:val="28"/>
        </w:rPr>
        <w:t>Приложение № 2</w:t>
      </w:r>
    </w:p>
    <w:p w:rsidR="00DC0A9F" w:rsidRPr="005E7E8D" w:rsidRDefault="00DC0A9F" w:rsidP="00DC0A9F">
      <w:pPr>
        <w:spacing w:line="360" w:lineRule="auto"/>
        <w:jc w:val="center"/>
        <w:rPr>
          <w:b/>
        </w:rPr>
      </w:pPr>
      <w:r w:rsidRPr="005E7E8D">
        <w:rPr>
          <w:b/>
        </w:rPr>
        <w:t>ПЕРЕЧЕНЬ</w:t>
      </w:r>
    </w:p>
    <w:p w:rsidR="00DC0A9F" w:rsidRPr="005E7E8D" w:rsidRDefault="00DC0A9F" w:rsidP="00DC0A9F">
      <w:pPr>
        <w:spacing w:line="360" w:lineRule="auto"/>
        <w:jc w:val="center"/>
        <w:rPr>
          <w:caps/>
          <w:sz w:val="22"/>
          <w:szCs w:val="22"/>
        </w:rPr>
      </w:pPr>
      <w:r w:rsidRPr="005E7E8D">
        <w:rPr>
          <w:b/>
        </w:rPr>
        <w:t xml:space="preserve">ОСНОВНЫХ РУКОВОДЯЩИХ, НОРМАТИВНЫХ И МЕТОДИЧЕСКИХ ДОКУМЕНТОВ,  ИСПОЛЬЗОВАННЫХ ПРИ </w:t>
      </w:r>
      <w:r w:rsidRPr="005E7E8D">
        <w:rPr>
          <w:b/>
          <w:caps/>
        </w:rPr>
        <w:t>разработке раздела</w:t>
      </w:r>
      <w:r w:rsidRPr="005E7E8D">
        <w:rPr>
          <w:b/>
          <w:caps/>
          <w:sz w:val="22"/>
          <w:szCs w:val="22"/>
        </w:rPr>
        <w:t>.</w:t>
      </w:r>
    </w:p>
    <w:p w:rsidR="00DC0A9F" w:rsidRPr="004F1C4F" w:rsidRDefault="00DC0A9F" w:rsidP="003070AF">
      <w:pPr>
        <w:pStyle w:val="af"/>
        <w:rPr>
          <w:sz w:val="24"/>
          <w:szCs w:val="24"/>
        </w:rPr>
      </w:pPr>
      <w:r w:rsidRPr="0004775B">
        <w:rPr>
          <w:rFonts w:ascii="Arial Narrow" w:hAnsi="Arial Narrow"/>
        </w:rPr>
        <w:t xml:space="preserve">▼  </w:t>
      </w:r>
      <w:r w:rsidRPr="004F1C4F">
        <w:rPr>
          <w:sz w:val="24"/>
          <w:szCs w:val="24"/>
        </w:rPr>
        <w:t>ФЕДЕРАЛЬНЫЕ ЗАКОНЫ (ЗАКОНЫ РОССИЙСКОЙ ФЕДЕРАЦИИ)</w:t>
      </w:r>
    </w:p>
    <w:p w:rsidR="00DC0A9F" w:rsidRPr="004F1C4F" w:rsidRDefault="00DC0A9F" w:rsidP="003070AF">
      <w:pPr>
        <w:numPr>
          <w:ilvl w:val="0"/>
          <w:numId w:val="19"/>
        </w:numPr>
        <w:jc w:val="both"/>
      </w:pPr>
      <w:r w:rsidRPr="004F1C4F">
        <w:t>«Градостроительный Кодекс Российской Федера</w:t>
      </w:r>
      <w:r>
        <w:t>ции» № 190-ФЗ от 29 декабря 2004 года.</w:t>
      </w:r>
    </w:p>
    <w:p w:rsidR="00DC0A9F" w:rsidRPr="004F1C4F" w:rsidRDefault="00DC0A9F" w:rsidP="003070AF">
      <w:pPr>
        <w:numPr>
          <w:ilvl w:val="0"/>
          <w:numId w:val="19"/>
        </w:numPr>
        <w:jc w:val="both"/>
      </w:pPr>
      <w:r w:rsidRPr="004F1C4F">
        <w:t xml:space="preserve">«О гражданской обороне» </w:t>
      </w:r>
      <w:r>
        <w:t xml:space="preserve">№ 28-ФЗ </w:t>
      </w:r>
      <w:r w:rsidRPr="004F1C4F">
        <w:t>от 12</w:t>
      </w:r>
      <w:r>
        <w:t xml:space="preserve"> февраля </w:t>
      </w:r>
      <w:r w:rsidRPr="004F1C4F">
        <w:t>1998</w:t>
      </w:r>
      <w:r>
        <w:t xml:space="preserve"> </w:t>
      </w:r>
      <w:r w:rsidRPr="004F1C4F">
        <w:t>г</w:t>
      </w:r>
      <w:r>
        <w:t>ода.</w:t>
      </w:r>
    </w:p>
    <w:p w:rsidR="00DC0A9F" w:rsidRPr="004F1C4F" w:rsidRDefault="00DC0A9F" w:rsidP="003070AF">
      <w:pPr>
        <w:numPr>
          <w:ilvl w:val="0"/>
          <w:numId w:val="19"/>
        </w:numPr>
        <w:jc w:val="both"/>
      </w:pPr>
      <w:r w:rsidRPr="004F1C4F">
        <w:t xml:space="preserve">«О защите населения и территорий от чрезвычайных ситуаций природного и техногенного характера» </w:t>
      </w:r>
      <w:r>
        <w:t xml:space="preserve">№ 68-ФЗ </w:t>
      </w:r>
      <w:r w:rsidRPr="004F1C4F">
        <w:t>от 11</w:t>
      </w:r>
      <w:r>
        <w:t xml:space="preserve"> ноября 1994 года.</w:t>
      </w:r>
    </w:p>
    <w:p w:rsidR="00DC0A9F" w:rsidRPr="004F1C4F" w:rsidRDefault="00DC0A9F" w:rsidP="003070AF">
      <w:pPr>
        <w:numPr>
          <w:ilvl w:val="0"/>
          <w:numId w:val="19"/>
        </w:numPr>
        <w:jc w:val="both"/>
      </w:pPr>
      <w:r w:rsidRPr="004F1C4F">
        <w:t xml:space="preserve"> «О пожарной безопасности» </w:t>
      </w:r>
      <w:r>
        <w:t xml:space="preserve">№ 69-ФЗ </w:t>
      </w:r>
      <w:r w:rsidRPr="004F1C4F">
        <w:t>от 21</w:t>
      </w:r>
      <w:r>
        <w:t xml:space="preserve"> декабря 1994 года.</w:t>
      </w:r>
    </w:p>
    <w:p w:rsidR="00DC0A9F" w:rsidRDefault="00DC0A9F" w:rsidP="003070AF">
      <w:pPr>
        <w:numPr>
          <w:ilvl w:val="0"/>
          <w:numId w:val="19"/>
        </w:numPr>
        <w:jc w:val="both"/>
      </w:pPr>
      <w:r w:rsidRPr="004F1C4F">
        <w:t xml:space="preserve"> «О промышленной безопасности опасных производственных объектов» </w:t>
      </w:r>
      <w:r>
        <w:t xml:space="preserve">№ 116-ФЗ </w:t>
      </w:r>
      <w:r w:rsidRPr="004F1C4F">
        <w:t>от 21</w:t>
      </w:r>
      <w:r>
        <w:t xml:space="preserve"> июля 1997 года.</w:t>
      </w:r>
    </w:p>
    <w:p w:rsidR="00DC0A9F" w:rsidRPr="004F1C4F" w:rsidRDefault="00DC0A9F" w:rsidP="003070AF">
      <w:pPr>
        <w:numPr>
          <w:ilvl w:val="0"/>
          <w:numId w:val="19"/>
        </w:numPr>
        <w:jc w:val="both"/>
      </w:pPr>
      <w:r>
        <w:t>«Технический регламент о требованиях пожарной безопасности» № 123-ФЗ от 22 июля 2008 года.</w:t>
      </w:r>
    </w:p>
    <w:p w:rsidR="00DC0A9F" w:rsidRPr="004F1C4F" w:rsidRDefault="00DC0A9F" w:rsidP="003070AF">
      <w:r w:rsidRPr="004F1C4F">
        <w:t xml:space="preserve">▼  ПОСТАНОВЛЕНИЯ ПРАВИТЕЛЬСТВА (СОВЕТА МИНИСТРОВ) РОССИЙСКОЙ ФЕДЕРАЦИИ </w:t>
      </w:r>
    </w:p>
    <w:p w:rsidR="00DC0A9F" w:rsidRPr="004F1C4F" w:rsidRDefault="00DC0A9F" w:rsidP="003070AF">
      <w:pPr>
        <w:numPr>
          <w:ilvl w:val="0"/>
          <w:numId w:val="19"/>
        </w:numPr>
        <w:tabs>
          <w:tab w:val="left" w:pos="360"/>
        </w:tabs>
        <w:jc w:val="both"/>
      </w:pPr>
      <w:r w:rsidRPr="004F1C4F">
        <w:t xml:space="preserve">«О Единой государственной системе предупреждения и ликвидации чрезвычайных ситуаций» от </w:t>
      </w:r>
      <w:r>
        <w:t xml:space="preserve">5 ноября </w:t>
      </w:r>
      <w:r w:rsidRPr="004F1C4F">
        <w:t>1995</w:t>
      </w:r>
      <w:r>
        <w:t xml:space="preserve"> </w:t>
      </w:r>
      <w:r w:rsidRPr="004F1C4F">
        <w:t>г</w:t>
      </w:r>
      <w:r>
        <w:t xml:space="preserve">ода </w:t>
      </w:r>
      <w:r w:rsidRPr="004F1C4F">
        <w:t>№ 1113.</w:t>
      </w:r>
    </w:p>
    <w:p w:rsidR="00DC0A9F" w:rsidRPr="004F1C4F" w:rsidRDefault="00DC0A9F" w:rsidP="003070AF">
      <w:pPr>
        <w:numPr>
          <w:ilvl w:val="0"/>
          <w:numId w:val="19"/>
        </w:numPr>
        <w:tabs>
          <w:tab w:val="left" w:pos="360"/>
        </w:tabs>
        <w:jc w:val="both"/>
      </w:pPr>
      <w:r w:rsidRPr="004F1C4F">
        <w:t xml:space="preserve"> «О порядке создания убежищ и иных объектов гражданской обороны» от 29</w:t>
      </w:r>
      <w:r>
        <w:t xml:space="preserve"> ноября </w:t>
      </w:r>
      <w:r w:rsidRPr="004F1C4F">
        <w:t>1999</w:t>
      </w:r>
      <w:r>
        <w:t xml:space="preserve"> </w:t>
      </w:r>
      <w:r w:rsidRPr="004F1C4F">
        <w:t>г</w:t>
      </w:r>
      <w:r>
        <w:t>ода</w:t>
      </w:r>
      <w:r w:rsidRPr="004F1C4F">
        <w:t xml:space="preserve"> № 1309.</w:t>
      </w:r>
    </w:p>
    <w:p w:rsidR="00DC0A9F" w:rsidRPr="004F1C4F" w:rsidRDefault="00DC0A9F" w:rsidP="003070AF">
      <w:pPr>
        <w:numPr>
          <w:ilvl w:val="0"/>
          <w:numId w:val="19"/>
        </w:numPr>
        <w:tabs>
          <w:tab w:val="left" w:pos="360"/>
        </w:tabs>
        <w:jc w:val="both"/>
      </w:pPr>
      <w:r w:rsidRPr="004F1C4F">
        <w:t>«О порядке отнесения организаций к категориям по гражданской обороне» от 19</w:t>
      </w:r>
      <w:r>
        <w:t xml:space="preserve"> сентября </w:t>
      </w:r>
      <w:r w:rsidRPr="004F1C4F">
        <w:t>1998</w:t>
      </w:r>
      <w:r>
        <w:t xml:space="preserve"> года</w:t>
      </w:r>
      <w:r w:rsidRPr="004F1C4F">
        <w:t xml:space="preserve"> № 1115.</w:t>
      </w:r>
    </w:p>
    <w:p w:rsidR="00DC0A9F" w:rsidRPr="004F1C4F" w:rsidRDefault="00DC0A9F" w:rsidP="003070AF">
      <w:pPr>
        <w:numPr>
          <w:ilvl w:val="0"/>
          <w:numId w:val="19"/>
        </w:numPr>
        <w:tabs>
          <w:tab w:val="left" w:pos="360"/>
        </w:tabs>
        <w:jc w:val="both"/>
      </w:pPr>
      <w:r w:rsidRPr="004F1C4F">
        <w:t>«О порядке отнесения территорий к группам по гражданской обороне» от 03</w:t>
      </w:r>
      <w:r>
        <w:t xml:space="preserve"> октября 19</w:t>
      </w:r>
      <w:r w:rsidRPr="004F1C4F">
        <w:t>98</w:t>
      </w:r>
      <w:r>
        <w:t xml:space="preserve"> года </w:t>
      </w:r>
      <w:r w:rsidRPr="004F1C4F">
        <w:t>№ 1149.</w:t>
      </w:r>
    </w:p>
    <w:p w:rsidR="00DC0A9F" w:rsidRPr="004F1C4F" w:rsidRDefault="00DC0A9F" w:rsidP="003070AF">
      <w:pPr>
        <w:numPr>
          <w:ilvl w:val="0"/>
          <w:numId w:val="19"/>
        </w:numPr>
        <w:tabs>
          <w:tab w:val="left" w:pos="360"/>
        </w:tabs>
        <w:jc w:val="both"/>
      </w:pPr>
      <w:r w:rsidRPr="004F1C4F">
        <w:t xml:space="preserve"> «О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 от 24</w:t>
      </w:r>
      <w:r>
        <w:t xml:space="preserve"> марта </w:t>
      </w:r>
      <w:r w:rsidRPr="004F1C4F">
        <w:t>1997</w:t>
      </w:r>
      <w:r>
        <w:t xml:space="preserve"> года</w:t>
      </w:r>
      <w:r w:rsidRPr="004F1C4F">
        <w:t xml:space="preserve"> № 334.</w:t>
      </w:r>
    </w:p>
    <w:p w:rsidR="00DC0A9F" w:rsidRPr="004F1C4F" w:rsidRDefault="00DC0A9F" w:rsidP="003070AF">
      <w:pPr>
        <w:numPr>
          <w:ilvl w:val="0"/>
          <w:numId w:val="19"/>
        </w:numPr>
        <w:tabs>
          <w:tab w:val="left" w:pos="360"/>
        </w:tabs>
        <w:jc w:val="both"/>
      </w:pPr>
      <w:r w:rsidRPr="004F1C4F">
        <w:t>«О силах и средствах Единой государственной системы предупреждения и ликвидации чрезвычайных ситуаций» от 03</w:t>
      </w:r>
      <w:r>
        <w:t xml:space="preserve"> августа </w:t>
      </w:r>
      <w:r w:rsidRPr="004F1C4F">
        <w:t>1996</w:t>
      </w:r>
      <w:r>
        <w:t xml:space="preserve"> </w:t>
      </w:r>
      <w:r w:rsidRPr="004F1C4F">
        <w:t>г</w:t>
      </w:r>
      <w:r>
        <w:t>ода</w:t>
      </w:r>
      <w:r w:rsidRPr="004F1C4F">
        <w:t xml:space="preserve"> № 924.</w:t>
      </w:r>
    </w:p>
    <w:p w:rsidR="00DC0A9F" w:rsidRPr="004F1C4F" w:rsidRDefault="00DC0A9F" w:rsidP="003070AF">
      <w:pPr>
        <w:numPr>
          <w:ilvl w:val="0"/>
          <w:numId w:val="19"/>
        </w:numPr>
        <w:tabs>
          <w:tab w:val="left" w:pos="360"/>
        </w:tabs>
        <w:jc w:val="both"/>
      </w:pPr>
      <w:r w:rsidRPr="004F1C4F">
        <w:t xml:space="preserve"> «О классификации чрезвычайных ситуаций природного и техногенного характера» от </w:t>
      </w:r>
      <w:r>
        <w:t xml:space="preserve">21 мая 2007 </w:t>
      </w:r>
      <w:r w:rsidRPr="004F1C4F">
        <w:t>г</w:t>
      </w:r>
      <w:r>
        <w:t>ода</w:t>
      </w:r>
      <w:r w:rsidRPr="004F1C4F">
        <w:t xml:space="preserve"> № </w:t>
      </w:r>
      <w:r>
        <w:t>30</w:t>
      </w:r>
      <w:r w:rsidRPr="004F1C4F">
        <w:t>4.</w:t>
      </w:r>
    </w:p>
    <w:p w:rsidR="00723C9D" w:rsidRDefault="00DC0A9F" w:rsidP="00723C9D">
      <w:pPr>
        <w:pStyle w:val="26"/>
        <w:numPr>
          <w:ilvl w:val="0"/>
          <w:numId w:val="19"/>
        </w:numPr>
        <w:tabs>
          <w:tab w:val="left" w:pos="360"/>
        </w:tabs>
        <w:suppressAutoHyphens w:val="0"/>
        <w:spacing w:after="0" w:line="240" w:lineRule="auto"/>
      </w:pPr>
      <w:r w:rsidRPr="004F1C4F">
        <w:lastRenderedPageBreak/>
        <w:t xml:space="preserve"> «О порядке создания и использования резервов материальных ресурсов для ликвидации чрезвычайных ситуаций природного и техногенного характера» от 10</w:t>
      </w:r>
      <w:r>
        <w:t xml:space="preserve"> ноября </w:t>
      </w:r>
      <w:r w:rsidRPr="004F1C4F">
        <w:t>1996</w:t>
      </w:r>
      <w:r>
        <w:t xml:space="preserve"> </w:t>
      </w:r>
      <w:r w:rsidRPr="004F1C4F">
        <w:t>г</w:t>
      </w:r>
      <w:r>
        <w:t>ода</w:t>
      </w:r>
      <w:r w:rsidRPr="004F1C4F">
        <w:t xml:space="preserve"> № 1340.</w:t>
      </w:r>
    </w:p>
    <w:p w:rsidR="00DC0A9F" w:rsidRPr="00723C9D" w:rsidRDefault="00DC0A9F" w:rsidP="00723C9D">
      <w:pPr>
        <w:pStyle w:val="26"/>
        <w:numPr>
          <w:ilvl w:val="0"/>
          <w:numId w:val="19"/>
        </w:numPr>
        <w:tabs>
          <w:tab w:val="left" w:pos="360"/>
        </w:tabs>
        <w:suppressAutoHyphens w:val="0"/>
        <w:spacing w:after="0" w:line="240" w:lineRule="auto"/>
      </w:pPr>
      <w:r w:rsidRPr="00723C9D">
        <w:t>▼ НОРМАТИВНО-ТЕХНИЧЕСКИЕ ДОКУМЕНТЫ</w:t>
      </w:r>
    </w:p>
    <w:p w:rsidR="00DC0A9F" w:rsidRPr="004F1C4F" w:rsidRDefault="00DC0A9F" w:rsidP="003070AF">
      <w:pPr>
        <w:numPr>
          <w:ilvl w:val="0"/>
          <w:numId w:val="19"/>
        </w:numPr>
        <w:tabs>
          <w:tab w:val="left" w:pos="360"/>
        </w:tabs>
        <w:jc w:val="both"/>
      </w:pPr>
      <w:r w:rsidRPr="004F1C4F">
        <w:t>ГОСТ Р 2</w:t>
      </w:r>
      <w:r>
        <w:t>2</w:t>
      </w:r>
      <w:r w:rsidRPr="004F1C4F">
        <w:t>.0.01-94 «Безопасность в чрезвычайных ситуациях. Основные положения».</w:t>
      </w:r>
    </w:p>
    <w:p w:rsidR="00DC0A9F" w:rsidRPr="004F1C4F" w:rsidRDefault="00DC0A9F" w:rsidP="003070AF">
      <w:pPr>
        <w:numPr>
          <w:ilvl w:val="0"/>
          <w:numId w:val="19"/>
        </w:numPr>
        <w:tabs>
          <w:tab w:val="left" w:pos="360"/>
        </w:tabs>
        <w:jc w:val="both"/>
      </w:pPr>
      <w:r w:rsidRPr="004F1C4F">
        <w:t>ГОСТ Р  22.0.02-94 «Безопасность в чрезвычайных ситуациях. Термины и определения основных понятий» (с Изменением № 1, введенным в действие  01.01.2001г.  постановлением Госстандарта России от 31.05.2000г. № 148-ст).</w:t>
      </w:r>
    </w:p>
    <w:p w:rsidR="00DC0A9F" w:rsidRPr="004F1C4F" w:rsidRDefault="00DC0A9F" w:rsidP="003070AF">
      <w:pPr>
        <w:numPr>
          <w:ilvl w:val="0"/>
          <w:numId w:val="19"/>
        </w:numPr>
        <w:tabs>
          <w:tab w:val="left" w:pos="360"/>
        </w:tabs>
        <w:jc w:val="both"/>
      </w:pPr>
      <w:r>
        <w:t>ГОСТ Р</w:t>
      </w:r>
      <w:r w:rsidRPr="004F1C4F">
        <w:t xml:space="preserve"> 22.0.05-94 «Безопасность в чрезвычайных ситуациях. Техногенные чрезвычайные ситуации. Термины и определения».</w:t>
      </w:r>
    </w:p>
    <w:p w:rsidR="00DC0A9F" w:rsidRPr="004F1C4F" w:rsidRDefault="00DC0A9F" w:rsidP="003070AF">
      <w:pPr>
        <w:numPr>
          <w:ilvl w:val="0"/>
          <w:numId w:val="19"/>
        </w:numPr>
        <w:tabs>
          <w:tab w:val="left" w:pos="360"/>
        </w:tabs>
        <w:jc w:val="both"/>
      </w:pPr>
      <w:r>
        <w:t>ГОСТ Р</w:t>
      </w:r>
      <w:r w:rsidRPr="004F1C4F">
        <w:t xml:space="preserve"> 22.0.06-95 «Безопасность в чрезвычайных ситуациях. Источники природных чрезвычайных ситуаций. Поражающие факторы».</w:t>
      </w:r>
    </w:p>
    <w:p w:rsidR="00DC0A9F" w:rsidRPr="004F1C4F" w:rsidRDefault="00DC0A9F" w:rsidP="003070AF">
      <w:pPr>
        <w:numPr>
          <w:ilvl w:val="0"/>
          <w:numId w:val="19"/>
        </w:numPr>
        <w:tabs>
          <w:tab w:val="left" w:pos="360"/>
        </w:tabs>
        <w:jc w:val="both"/>
      </w:pPr>
      <w:r>
        <w:t xml:space="preserve">ГОСТ Р </w:t>
      </w:r>
      <w:r w:rsidRPr="004F1C4F">
        <w:t>22.0.07-95 «Безопасность в чрезвычайных ситуациях. Источники техногенных чрезвычайных ситуаций».</w:t>
      </w:r>
    </w:p>
    <w:p w:rsidR="00DC0A9F" w:rsidRPr="004F1C4F" w:rsidRDefault="00DC0A9F" w:rsidP="003070AF">
      <w:pPr>
        <w:numPr>
          <w:ilvl w:val="0"/>
          <w:numId w:val="19"/>
        </w:numPr>
        <w:tabs>
          <w:tab w:val="left" w:pos="360"/>
        </w:tabs>
        <w:jc w:val="both"/>
      </w:pPr>
      <w:r>
        <w:t>ГОСТ Р</w:t>
      </w:r>
      <w:r w:rsidRPr="004F1C4F">
        <w:t xml:space="preserve"> 22.3.03-94 «Безопасность в чрезвычайных ситуациях. Защита населения. Основные положения».</w:t>
      </w:r>
    </w:p>
    <w:p w:rsidR="00DC0A9F" w:rsidRPr="004F1C4F" w:rsidRDefault="00DC0A9F" w:rsidP="003070AF">
      <w:pPr>
        <w:numPr>
          <w:ilvl w:val="0"/>
          <w:numId w:val="19"/>
        </w:numPr>
        <w:tabs>
          <w:tab w:val="left" w:pos="360"/>
        </w:tabs>
        <w:jc w:val="both"/>
      </w:pPr>
      <w:r w:rsidRPr="004F1C4F">
        <w:t>СНиП 2.01.51-90 «Инженерно-технические мероприятия гражданской обороны».</w:t>
      </w:r>
    </w:p>
    <w:p w:rsidR="00DC0A9F" w:rsidRPr="004F1C4F" w:rsidRDefault="00DC0A9F" w:rsidP="003070AF">
      <w:pPr>
        <w:numPr>
          <w:ilvl w:val="0"/>
          <w:numId w:val="19"/>
        </w:numPr>
        <w:tabs>
          <w:tab w:val="left" w:pos="360"/>
        </w:tabs>
        <w:jc w:val="both"/>
      </w:pPr>
      <w:r w:rsidRPr="004F1C4F">
        <w:t>СНиП II-11-77* «Защитные сооружения гражданской обороны».</w:t>
      </w:r>
    </w:p>
    <w:p w:rsidR="00DC0A9F" w:rsidRPr="004F1C4F" w:rsidRDefault="00DC0A9F" w:rsidP="003070AF">
      <w:pPr>
        <w:numPr>
          <w:ilvl w:val="0"/>
          <w:numId w:val="19"/>
        </w:numPr>
        <w:tabs>
          <w:tab w:val="left" w:pos="360"/>
        </w:tabs>
        <w:jc w:val="both"/>
      </w:pPr>
      <w:r w:rsidRPr="004F1C4F">
        <w:t>СНиП 21-01-97* «Пожарная безопасность зданий и сооружений».</w:t>
      </w:r>
    </w:p>
    <w:p w:rsidR="00DC0A9F" w:rsidRPr="004F1C4F" w:rsidRDefault="00DC0A9F" w:rsidP="003070AF">
      <w:pPr>
        <w:numPr>
          <w:ilvl w:val="0"/>
          <w:numId w:val="19"/>
        </w:numPr>
        <w:tabs>
          <w:tab w:val="left" w:pos="360"/>
        </w:tabs>
        <w:jc w:val="both"/>
      </w:pPr>
      <w:r w:rsidRPr="004F1C4F">
        <w:t>СНиП 22-01-95 «Геофизика опасных природных воздействий».</w:t>
      </w:r>
    </w:p>
    <w:p w:rsidR="00DC0A9F" w:rsidRPr="004F1C4F" w:rsidRDefault="00DC0A9F" w:rsidP="003070AF">
      <w:pPr>
        <w:numPr>
          <w:ilvl w:val="0"/>
          <w:numId w:val="19"/>
        </w:numPr>
        <w:tabs>
          <w:tab w:val="left" w:pos="360"/>
        </w:tabs>
        <w:jc w:val="both"/>
      </w:pPr>
      <w:r w:rsidRPr="004F1C4F">
        <w:t>СНиП 2.06.15-85 «Инженерная защита территорий от затопления и подтопления».</w:t>
      </w:r>
    </w:p>
    <w:p w:rsidR="00DC0A9F" w:rsidRPr="004F1C4F" w:rsidRDefault="00DC0A9F" w:rsidP="003070AF">
      <w:pPr>
        <w:numPr>
          <w:ilvl w:val="0"/>
          <w:numId w:val="19"/>
        </w:numPr>
        <w:tabs>
          <w:tab w:val="left" w:pos="360"/>
        </w:tabs>
        <w:jc w:val="both"/>
      </w:pPr>
      <w:r w:rsidRPr="004F1C4F">
        <w:t xml:space="preserve">СНиП 2.01.15-90 </w:t>
      </w:r>
      <w:r>
        <w:t xml:space="preserve">«Инженерная защита территорий, зданий и сооружений от опасных </w:t>
      </w:r>
      <w:r w:rsidRPr="004F1C4F">
        <w:t>геоло</w:t>
      </w:r>
      <w:r>
        <w:t xml:space="preserve">гических процессов. </w:t>
      </w:r>
      <w:r w:rsidRPr="004F1C4F">
        <w:t>Основные  положения проектирования».</w:t>
      </w:r>
    </w:p>
    <w:p w:rsidR="00DC0A9F" w:rsidRPr="004F1C4F" w:rsidRDefault="00DC0A9F" w:rsidP="003070AF">
      <w:pPr>
        <w:numPr>
          <w:ilvl w:val="0"/>
          <w:numId w:val="19"/>
        </w:numPr>
        <w:tabs>
          <w:tab w:val="left" w:pos="360"/>
        </w:tabs>
        <w:jc w:val="both"/>
      </w:pPr>
      <w:r w:rsidRPr="004F1C4F">
        <w:t>СНиП II-7-81* «Строительство в сейсмических районах».</w:t>
      </w:r>
    </w:p>
    <w:p w:rsidR="00DC0A9F" w:rsidRPr="004F1C4F" w:rsidRDefault="00DC0A9F" w:rsidP="003070AF">
      <w:pPr>
        <w:numPr>
          <w:ilvl w:val="0"/>
          <w:numId w:val="19"/>
        </w:numPr>
        <w:tabs>
          <w:tab w:val="left" w:pos="360"/>
        </w:tabs>
        <w:jc w:val="both"/>
      </w:pPr>
      <w:r w:rsidRPr="004F1C4F">
        <w:t>СНиП 23-01-99* «Строительная климатология».</w:t>
      </w:r>
    </w:p>
    <w:p w:rsidR="00DC0A9F" w:rsidRPr="004F1C4F" w:rsidRDefault="00DC0A9F" w:rsidP="003070AF">
      <w:pPr>
        <w:numPr>
          <w:ilvl w:val="0"/>
          <w:numId w:val="19"/>
        </w:numPr>
        <w:tabs>
          <w:tab w:val="left" w:pos="360"/>
        </w:tabs>
        <w:jc w:val="both"/>
      </w:pPr>
      <w:r w:rsidRPr="004F1C4F">
        <w:t>СНиП II-89-80* «Генеральные планы промышленных предприятий».</w:t>
      </w:r>
    </w:p>
    <w:p w:rsidR="00DC0A9F" w:rsidRPr="004F1C4F" w:rsidRDefault="00DC0A9F" w:rsidP="003070AF">
      <w:pPr>
        <w:numPr>
          <w:ilvl w:val="0"/>
          <w:numId w:val="19"/>
        </w:numPr>
        <w:tabs>
          <w:tab w:val="left" w:pos="360"/>
        </w:tabs>
        <w:jc w:val="both"/>
      </w:pPr>
      <w:r w:rsidRPr="004F1C4F">
        <w:t>РД 52.04.253-90 «Методика прогнозирования масштабов заражения сильнодействующими и ядовитыми веществами при авариях (разрушениях) на химически опасных объектах и на транспорте».</w:t>
      </w:r>
    </w:p>
    <w:p w:rsidR="00DC0A9F" w:rsidRPr="004F1C4F" w:rsidRDefault="00DC0A9F" w:rsidP="003070AF">
      <w:pPr>
        <w:pStyle w:val="af"/>
        <w:outlineLvl w:val="0"/>
        <w:rPr>
          <w:sz w:val="24"/>
          <w:szCs w:val="24"/>
        </w:rPr>
      </w:pPr>
      <w:r w:rsidRPr="004F1C4F">
        <w:rPr>
          <w:sz w:val="24"/>
          <w:szCs w:val="24"/>
        </w:rPr>
        <w:t>▼  МЕТОДИЧЕСКИЕ ДОКУМЕНТЫ</w:t>
      </w:r>
    </w:p>
    <w:p w:rsidR="00DC0A9F" w:rsidRDefault="00DC0A9F" w:rsidP="003070AF">
      <w:pPr>
        <w:numPr>
          <w:ilvl w:val="0"/>
          <w:numId w:val="19"/>
        </w:numPr>
        <w:tabs>
          <w:tab w:val="left" w:pos="360"/>
        </w:tabs>
        <w:jc w:val="both"/>
      </w:pPr>
      <w:r w:rsidRPr="004F1C4F">
        <w:t xml:space="preserve">МДС </w:t>
      </w:r>
      <w:r>
        <w:t>11-16.2002 «Методические рекомендации по составлению раздела «Инженерно-технические мероприятия гражданской обороны. Мероприятия по предупреждению чрезвычайных ситуаций» проектов строительства предприятий, зданий и сооружений».</w:t>
      </w:r>
    </w:p>
    <w:p w:rsidR="00DC0A9F" w:rsidRPr="004F1C4F" w:rsidRDefault="00DC0A9F" w:rsidP="003070AF">
      <w:pPr>
        <w:numPr>
          <w:ilvl w:val="0"/>
          <w:numId w:val="19"/>
        </w:numPr>
        <w:tabs>
          <w:tab w:val="left" w:pos="360"/>
        </w:tabs>
        <w:jc w:val="both"/>
      </w:pPr>
      <w:r>
        <w:t>Сборник методик по прогнозированию возможных аварий, катастроф, стихийных бедствий в РСЧС (книги 1 и 2).-М: МЧС России, 1994.</w:t>
      </w:r>
    </w:p>
    <w:p w:rsidR="00DC0A9F" w:rsidRDefault="00DC0A9F" w:rsidP="00DC0A9F">
      <w:pPr>
        <w:tabs>
          <w:tab w:val="left" w:pos="360"/>
        </w:tabs>
        <w:spacing w:line="360" w:lineRule="auto"/>
        <w:jc w:val="both"/>
      </w:pPr>
    </w:p>
    <w:p w:rsidR="00DC0A9F" w:rsidRPr="003070AF" w:rsidRDefault="00DC0A9F" w:rsidP="00DC0A9F">
      <w:pPr>
        <w:pStyle w:val="1"/>
        <w:rPr>
          <w:b w:val="0"/>
          <w:sz w:val="28"/>
          <w:szCs w:val="28"/>
        </w:rPr>
      </w:pPr>
      <w:r w:rsidRPr="003070AF">
        <w:rPr>
          <w:b w:val="0"/>
          <w:sz w:val="28"/>
          <w:szCs w:val="28"/>
        </w:rPr>
        <w:lastRenderedPageBreak/>
        <w:t>Приложение № 3</w:t>
      </w:r>
    </w:p>
    <w:p w:rsidR="00DC0A9F" w:rsidRPr="00E47DA1" w:rsidRDefault="00286D50" w:rsidP="00DC0A9F">
      <w:pPr>
        <w:rPr>
          <w:lang w:eastAsia="en-US"/>
        </w:rPr>
      </w:pPr>
      <w:r>
        <w:rPr>
          <w:noProof/>
        </w:rPr>
        <w:drawing>
          <wp:inline distT="0" distB="0" distL="0" distR="0">
            <wp:extent cx="6175375" cy="5937250"/>
            <wp:effectExtent l="19050" t="0" r="0" b="0"/>
            <wp:docPr id="14" name="Рисунок 14" descr="Изображ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Изображение"/>
                    <pic:cNvPicPr>
                      <a:picLocks noChangeAspect="1" noChangeArrowheads="1"/>
                    </pic:cNvPicPr>
                  </pic:nvPicPr>
                  <pic:blipFill>
                    <a:blip r:embed="rId46"/>
                    <a:srcRect/>
                    <a:stretch>
                      <a:fillRect/>
                    </a:stretch>
                  </pic:blipFill>
                  <pic:spPr bwMode="auto">
                    <a:xfrm>
                      <a:off x="0" y="0"/>
                      <a:ext cx="6175375" cy="5937250"/>
                    </a:xfrm>
                    <a:prstGeom prst="rect">
                      <a:avLst/>
                    </a:prstGeom>
                    <a:noFill/>
                    <a:ln w="9525">
                      <a:noFill/>
                      <a:miter lim="800000"/>
                      <a:headEnd/>
                      <a:tailEnd/>
                    </a:ln>
                  </pic:spPr>
                </pic:pic>
              </a:graphicData>
            </a:graphic>
          </wp:inline>
        </w:drawing>
      </w:r>
    </w:p>
    <w:p w:rsidR="005E7E8D" w:rsidRDefault="005E7E8D" w:rsidP="00DC0A9F">
      <w:pPr>
        <w:pStyle w:val="1"/>
        <w:ind w:left="1214" w:hanging="1034"/>
        <w:jc w:val="center"/>
      </w:pPr>
    </w:p>
    <w:p w:rsidR="005E7E8D" w:rsidRDefault="005E7E8D" w:rsidP="005E7E8D"/>
    <w:p w:rsidR="005E7E8D" w:rsidRDefault="005E7E8D" w:rsidP="005E7E8D"/>
    <w:p w:rsidR="005E7E8D" w:rsidRDefault="005E7E8D" w:rsidP="005E7E8D"/>
    <w:p w:rsidR="005E7E8D" w:rsidRDefault="005E7E8D" w:rsidP="005E7E8D"/>
    <w:p w:rsidR="005E7E8D" w:rsidRDefault="005E7E8D" w:rsidP="005E7E8D"/>
    <w:p w:rsidR="005E7E8D" w:rsidRDefault="005E7E8D" w:rsidP="005E7E8D"/>
    <w:p w:rsidR="005E7E8D" w:rsidRDefault="005E7E8D" w:rsidP="005E7E8D"/>
    <w:p w:rsidR="005E7E8D" w:rsidRDefault="005E7E8D" w:rsidP="005E7E8D"/>
    <w:p w:rsidR="005E7E8D" w:rsidRDefault="005E7E8D" w:rsidP="005E7E8D"/>
    <w:p w:rsidR="005E7E8D" w:rsidRDefault="005E7E8D" w:rsidP="005E7E8D"/>
    <w:p w:rsidR="005E7E8D" w:rsidRDefault="005E7E8D" w:rsidP="005E7E8D"/>
    <w:p w:rsidR="005E7E8D" w:rsidRPr="005E7E8D" w:rsidRDefault="005E7E8D" w:rsidP="005E7E8D"/>
    <w:p w:rsidR="00DC0A9F" w:rsidRDefault="00DC0A9F" w:rsidP="00DC0A9F">
      <w:pPr>
        <w:pStyle w:val="1"/>
        <w:ind w:left="1214" w:hanging="1034"/>
        <w:jc w:val="center"/>
      </w:pPr>
      <w:r w:rsidRPr="00197178">
        <w:lastRenderedPageBreak/>
        <w:t>Лист</w:t>
      </w:r>
      <w:r>
        <w:t xml:space="preserve"> регистрации изменений</w:t>
      </w:r>
    </w:p>
    <w:tbl>
      <w:tblPr>
        <w:tblW w:w="9576"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
      <w:tblGrid>
        <w:gridCol w:w="725"/>
        <w:gridCol w:w="981"/>
        <w:gridCol w:w="981"/>
        <w:gridCol w:w="652"/>
        <w:gridCol w:w="1236"/>
        <w:gridCol w:w="1237"/>
        <w:gridCol w:w="1047"/>
        <w:gridCol w:w="1269"/>
        <w:gridCol w:w="748"/>
        <w:gridCol w:w="700"/>
      </w:tblGrid>
      <w:tr w:rsidR="00DC0A9F" w:rsidTr="005E7E8D">
        <w:tc>
          <w:tcPr>
            <w:tcW w:w="725" w:type="dxa"/>
            <w:vMerge w:val="restart"/>
            <w:shd w:val="clear" w:color="auto" w:fill="E6E6E6"/>
            <w:vAlign w:val="center"/>
          </w:tcPr>
          <w:p w:rsidR="00DC0A9F" w:rsidRDefault="00DC0A9F" w:rsidP="00081687">
            <w:pPr>
              <w:jc w:val="center"/>
              <w:rPr>
                <w:b/>
                <w:sz w:val="22"/>
                <w:szCs w:val="22"/>
              </w:rPr>
            </w:pPr>
            <w:r>
              <w:rPr>
                <w:b/>
                <w:sz w:val="22"/>
                <w:szCs w:val="22"/>
              </w:rPr>
              <w:t>Изм.</w:t>
            </w:r>
          </w:p>
        </w:tc>
        <w:tc>
          <w:tcPr>
            <w:tcW w:w="3850" w:type="dxa"/>
            <w:gridSpan w:val="4"/>
            <w:shd w:val="clear" w:color="auto" w:fill="E6E6E6"/>
            <w:vAlign w:val="center"/>
          </w:tcPr>
          <w:p w:rsidR="00DC0A9F" w:rsidRDefault="00DC0A9F" w:rsidP="00081687">
            <w:pPr>
              <w:jc w:val="center"/>
              <w:rPr>
                <w:b/>
                <w:sz w:val="22"/>
                <w:szCs w:val="22"/>
              </w:rPr>
            </w:pPr>
            <w:r>
              <w:rPr>
                <w:b/>
                <w:sz w:val="22"/>
                <w:szCs w:val="22"/>
              </w:rPr>
              <w:t>Номера листов (страниц)</w:t>
            </w:r>
          </w:p>
        </w:tc>
        <w:tc>
          <w:tcPr>
            <w:tcW w:w="1237" w:type="dxa"/>
            <w:vMerge w:val="restart"/>
            <w:shd w:val="clear" w:color="auto" w:fill="E6E6E6"/>
            <w:vAlign w:val="center"/>
          </w:tcPr>
          <w:p w:rsidR="00DC0A9F" w:rsidRDefault="00DC0A9F" w:rsidP="00081687">
            <w:pPr>
              <w:jc w:val="center"/>
              <w:rPr>
                <w:b/>
                <w:sz w:val="22"/>
                <w:szCs w:val="22"/>
              </w:rPr>
            </w:pPr>
            <w:r>
              <w:rPr>
                <w:b/>
                <w:sz w:val="22"/>
                <w:szCs w:val="22"/>
              </w:rPr>
              <w:t>Всего листов (страниц)</w:t>
            </w:r>
            <w:r w:rsidR="005E7E8D">
              <w:rPr>
                <w:b/>
                <w:sz w:val="22"/>
                <w:szCs w:val="22"/>
              </w:rPr>
              <w:t xml:space="preserve"> </w:t>
            </w:r>
            <w:r>
              <w:rPr>
                <w:b/>
                <w:sz w:val="22"/>
                <w:szCs w:val="22"/>
              </w:rPr>
              <w:t>в доку-менте</w:t>
            </w:r>
          </w:p>
        </w:tc>
        <w:tc>
          <w:tcPr>
            <w:tcW w:w="1047" w:type="dxa"/>
            <w:vMerge w:val="restart"/>
            <w:shd w:val="clear" w:color="auto" w:fill="E6E6E6"/>
            <w:vAlign w:val="center"/>
          </w:tcPr>
          <w:p w:rsidR="00DC0A9F" w:rsidRDefault="00DC0A9F" w:rsidP="00081687">
            <w:pPr>
              <w:jc w:val="center"/>
              <w:rPr>
                <w:b/>
                <w:sz w:val="22"/>
                <w:szCs w:val="22"/>
              </w:rPr>
            </w:pPr>
            <w:r>
              <w:rPr>
                <w:b/>
                <w:sz w:val="22"/>
                <w:szCs w:val="22"/>
              </w:rPr>
              <w:t>№ доку-мента</w:t>
            </w:r>
          </w:p>
        </w:tc>
        <w:tc>
          <w:tcPr>
            <w:tcW w:w="1269" w:type="dxa"/>
            <w:vMerge w:val="restart"/>
            <w:shd w:val="clear" w:color="auto" w:fill="E6E6E6"/>
            <w:vAlign w:val="center"/>
          </w:tcPr>
          <w:p w:rsidR="00DC0A9F" w:rsidRDefault="00DC0A9F" w:rsidP="00081687">
            <w:pPr>
              <w:jc w:val="center"/>
              <w:rPr>
                <w:b/>
                <w:sz w:val="22"/>
                <w:szCs w:val="22"/>
              </w:rPr>
            </w:pPr>
            <w:r>
              <w:rPr>
                <w:b/>
                <w:sz w:val="22"/>
                <w:szCs w:val="22"/>
              </w:rPr>
              <w:t>Входящий номер сопро-водитель-ного документа и дата</w:t>
            </w:r>
          </w:p>
        </w:tc>
        <w:tc>
          <w:tcPr>
            <w:tcW w:w="748" w:type="dxa"/>
            <w:vMerge w:val="restart"/>
            <w:shd w:val="clear" w:color="auto" w:fill="E6E6E6"/>
            <w:vAlign w:val="center"/>
          </w:tcPr>
          <w:p w:rsidR="00DC0A9F" w:rsidRDefault="00DC0A9F" w:rsidP="00081687">
            <w:pPr>
              <w:jc w:val="center"/>
              <w:rPr>
                <w:b/>
                <w:sz w:val="22"/>
                <w:szCs w:val="22"/>
              </w:rPr>
            </w:pPr>
            <w:r>
              <w:rPr>
                <w:b/>
                <w:sz w:val="22"/>
                <w:szCs w:val="22"/>
              </w:rPr>
              <w:t>Под-пись</w:t>
            </w:r>
          </w:p>
        </w:tc>
        <w:tc>
          <w:tcPr>
            <w:tcW w:w="700" w:type="dxa"/>
            <w:vMerge w:val="restart"/>
            <w:shd w:val="clear" w:color="auto" w:fill="E6E6E6"/>
            <w:vAlign w:val="center"/>
          </w:tcPr>
          <w:p w:rsidR="00DC0A9F" w:rsidRDefault="00DC0A9F" w:rsidP="00081687">
            <w:pPr>
              <w:jc w:val="center"/>
              <w:rPr>
                <w:b/>
                <w:sz w:val="22"/>
                <w:szCs w:val="22"/>
              </w:rPr>
            </w:pPr>
            <w:r>
              <w:rPr>
                <w:b/>
                <w:sz w:val="22"/>
                <w:szCs w:val="22"/>
              </w:rPr>
              <w:t>Дата</w:t>
            </w:r>
          </w:p>
        </w:tc>
      </w:tr>
      <w:tr w:rsidR="00DC0A9F" w:rsidTr="005E7E8D">
        <w:tc>
          <w:tcPr>
            <w:tcW w:w="725" w:type="dxa"/>
            <w:vMerge/>
            <w:tcBorders>
              <w:bottom w:val="single" w:sz="12" w:space="0" w:color="auto"/>
            </w:tcBorders>
            <w:shd w:val="clear" w:color="auto" w:fill="E6E6E6"/>
            <w:vAlign w:val="center"/>
          </w:tcPr>
          <w:p w:rsidR="00DC0A9F" w:rsidRDefault="00DC0A9F" w:rsidP="00081687">
            <w:pPr>
              <w:rPr>
                <w:b/>
                <w:sz w:val="22"/>
                <w:szCs w:val="22"/>
              </w:rPr>
            </w:pPr>
          </w:p>
        </w:tc>
        <w:tc>
          <w:tcPr>
            <w:tcW w:w="981" w:type="dxa"/>
            <w:tcBorders>
              <w:bottom w:val="single" w:sz="12" w:space="0" w:color="auto"/>
            </w:tcBorders>
            <w:shd w:val="clear" w:color="auto" w:fill="E6E6E6"/>
            <w:vAlign w:val="center"/>
          </w:tcPr>
          <w:p w:rsidR="00DC0A9F" w:rsidRDefault="00DC0A9F" w:rsidP="00081687">
            <w:pPr>
              <w:jc w:val="center"/>
              <w:rPr>
                <w:b/>
                <w:sz w:val="22"/>
                <w:szCs w:val="22"/>
              </w:rPr>
            </w:pPr>
            <w:r>
              <w:rPr>
                <w:b/>
                <w:sz w:val="22"/>
                <w:szCs w:val="22"/>
              </w:rPr>
              <w:t>Изме-ненных</w:t>
            </w:r>
          </w:p>
        </w:tc>
        <w:tc>
          <w:tcPr>
            <w:tcW w:w="981" w:type="dxa"/>
            <w:tcBorders>
              <w:bottom w:val="single" w:sz="12" w:space="0" w:color="auto"/>
            </w:tcBorders>
            <w:shd w:val="clear" w:color="auto" w:fill="E6E6E6"/>
            <w:vAlign w:val="center"/>
          </w:tcPr>
          <w:p w:rsidR="00DC0A9F" w:rsidRDefault="00DC0A9F" w:rsidP="00081687">
            <w:pPr>
              <w:jc w:val="center"/>
              <w:rPr>
                <w:b/>
                <w:sz w:val="22"/>
                <w:szCs w:val="22"/>
              </w:rPr>
            </w:pPr>
            <w:r>
              <w:rPr>
                <w:b/>
                <w:sz w:val="22"/>
                <w:szCs w:val="22"/>
              </w:rPr>
              <w:t>Заме-ненных</w:t>
            </w:r>
          </w:p>
        </w:tc>
        <w:tc>
          <w:tcPr>
            <w:tcW w:w="652" w:type="dxa"/>
            <w:tcBorders>
              <w:bottom w:val="single" w:sz="12" w:space="0" w:color="auto"/>
            </w:tcBorders>
            <w:shd w:val="clear" w:color="auto" w:fill="E6E6E6"/>
            <w:vAlign w:val="center"/>
          </w:tcPr>
          <w:p w:rsidR="00DC0A9F" w:rsidRDefault="00DC0A9F" w:rsidP="00081687">
            <w:pPr>
              <w:jc w:val="center"/>
              <w:rPr>
                <w:b/>
                <w:sz w:val="22"/>
                <w:szCs w:val="22"/>
              </w:rPr>
            </w:pPr>
            <w:r>
              <w:rPr>
                <w:b/>
                <w:sz w:val="22"/>
                <w:szCs w:val="22"/>
              </w:rPr>
              <w:t>Но-вых</w:t>
            </w:r>
          </w:p>
        </w:tc>
        <w:tc>
          <w:tcPr>
            <w:tcW w:w="1236" w:type="dxa"/>
            <w:tcBorders>
              <w:bottom w:val="single" w:sz="12" w:space="0" w:color="auto"/>
            </w:tcBorders>
            <w:shd w:val="clear" w:color="auto" w:fill="E6E6E6"/>
            <w:vAlign w:val="center"/>
          </w:tcPr>
          <w:p w:rsidR="00DC0A9F" w:rsidRDefault="00DC0A9F" w:rsidP="00081687">
            <w:pPr>
              <w:jc w:val="center"/>
              <w:rPr>
                <w:b/>
                <w:sz w:val="22"/>
                <w:szCs w:val="22"/>
              </w:rPr>
            </w:pPr>
            <w:r>
              <w:rPr>
                <w:b/>
                <w:sz w:val="22"/>
                <w:szCs w:val="22"/>
              </w:rPr>
              <w:t>Аннули-рованных</w:t>
            </w:r>
          </w:p>
        </w:tc>
        <w:tc>
          <w:tcPr>
            <w:tcW w:w="1237" w:type="dxa"/>
            <w:vMerge/>
            <w:tcBorders>
              <w:bottom w:val="single" w:sz="12" w:space="0" w:color="auto"/>
            </w:tcBorders>
            <w:shd w:val="clear" w:color="auto" w:fill="E6E6E6"/>
            <w:vAlign w:val="center"/>
          </w:tcPr>
          <w:p w:rsidR="00DC0A9F" w:rsidRDefault="00DC0A9F" w:rsidP="00081687">
            <w:pPr>
              <w:rPr>
                <w:b/>
                <w:sz w:val="22"/>
                <w:szCs w:val="22"/>
              </w:rPr>
            </w:pPr>
          </w:p>
        </w:tc>
        <w:tc>
          <w:tcPr>
            <w:tcW w:w="0" w:type="auto"/>
            <w:vMerge/>
            <w:tcBorders>
              <w:bottom w:val="single" w:sz="12" w:space="0" w:color="auto"/>
            </w:tcBorders>
            <w:shd w:val="clear" w:color="auto" w:fill="E6E6E6"/>
            <w:vAlign w:val="center"/>
          </w:tcPr>
          <w:p w:rsidR="00DC0A9F" w:rsidRDefault="00DC0A9F" w:rsidP="00081687">
            <w:pPr>
              <w:rPr>
                <w:b/>
                <w:sz w:val="22"/>
                <w:szCs w:val="22"/>
              </w:rPr>
            </w:pPr>
          </w:p>
        </w:tc>
        <w:tc>
          <w:tcPr>
            <w:tcW w:w="0" w:type="auto"/>
            <w:vMerge/>
            <w:tcBorders>
              <w:bottom w:val="single" w:sz="12" w:space="0" w:color="auto"/>
            </w:tcBorders>
            <w:shd w:val="clear" w:color="auto" w:fill="E6E6E6"/>
            <w:vAlign w:val="center"/>
          </w:tcPr>
          <w:p w:rsidR="00DC0A9F" w:rsidRDefault="00DC0A9F" w:rsidP="00081687">
            <w:pPr>
              <w:rPr>
                <w:b/>
                <w:sz w:val="22"/>
                <w:szCs w:val="22"/>
              </w:rPr>
            </w:pPr>
          </w:p>
        </w:tc>
        <w:tc>
          <w:tcPr>
            <w:tcW w:w="0" w:type="auto"/>
            <w:vMerge/>
            <w:tcBorders>
              <w:bottom w:val="single" w:sz="12" w:space="0" w:color="auto"/>
            </w:tcBorders>
            <w:shd w:val="clear" w:color="auto" w:fill="E6E6E6"/>
            <w:vAlign w:val="center"/>
          </w:tcPr>
          <w:p w:rsidR="00DC0A9F" w:rsidRDefault="00DC0A9F" w:rsidP="00081687">
            <w:pPr>
              <w:rPr>
                <w:b/>
                <w:sz w:val="22"/>
                <w:szCs w:val="22"/>
              </w:rPr>
            </w:pPr>
          </w:p>
        </w:tc>
        <w:tc>
          <w:tcPr>
            <w:tcW w:w="700" w:type="dxa"/>
            <w:vMerge/>
            <w:tcBorders>
              <w:bottom w:val="single" w:sz="12" w:space="0" w:color="auto"/>
            </w:tcBorders>
            <w:shd w:val="clear" w:color="auto" w:fill="E6E6E6"/>
            <w:vAlign w:val="center"/>
          </w:tcPr>
          <w:p w:rsidR="00DC0A9F" w:rsidRDefault="00DC0A9F" w:rsidP="00081687">
            <w:pPr>
              <w:rPr>
                <w:b/>
                <w:sz w:val="22"/>
                <w:szCs w:val="22"/>
              </w:rPr>
            </w:pPr>
          </w:p>
        </w:tc>
      </w:tr>
      <w:tr w:rsidR="00DC0A9F" w:rsidTr="005E7E8D">
        <w:tc>
          <w:tcPr>
            <w:tcW w:w="725" w:type="dxa"/>
            <w:tcBorders>
              <w:top w:val="single" w:sz="12" w:space="0" w:color="auto"/>
              <w:bottom w:val="single" w:sz="4" w:space="0" w:color="auto"/>
            </w:tcBorders>
          </w:tcPr>
          <w:p w:rsidR="00DC0A9F" w:rsidRDefault="00DC0A9F" w:rsidP="00081687">
            <w:pPr>
              <w:spacing w:before="100" w:after="80"/>
              <w:jc w:val="center"/>
            </w:pPr>
          </w:p>
        </w:tc>
        <w:tc>
          <w:tcPr>
            <w:tcW w:w="981" w:type="dxa"/>
            <w:tcBorders>
              <w:top w:val="single" w:sz="12" w:space="0" w:color="auto"/>
              <w:bottom w:val="single" w:sz="4" w:space="0" w:color="auto"/>
            </w:tcBorders>
          </w:tcPr>
          <w:p w:rsidR="00DC0A9F" w:rsidRDefault="00DC0A9F" w:rsidP="00081687">
            <w:pPr>
              <w:spacing w:before="100" w:after="80"/>
              <w:jc w:val="center"/>
            </w:pPr>
          </w:p>
        </w:tc>
        <w:tc>
          <w:tcPr>
            <w:tcW w:w="981" w:type="dxa"/>
            <w:tcBorders>
              <w:top w:val="single" w:sz="12" w:space="0" w:color="auto"/>
              <w:bottom w:val="single" w:sz="4" w:space="0" w:color="auto"/>
            </w:tcBorders>
          </w:tcPr>
          <w:p w:rsidR="00DC0A9F" w:rsidRDefault="00DC0A9F" w:rsidP="00081687">
            <w:pPr>
              <w:spacing w:before="100" w:after="80"/>
              <w:jc w:val="center"/>
            </w:pPr>
          </w:p>
        </w:tc>
        <w:tc>
          <w:tcPr>
            <w:tcW w:w="652" w:type="dxa"/>
            <w:tcBorders>
              <w:top w:val="single" w:sz="12" w:space="0" w:color="auto"/>
              <w:bottom w:val="single" w:sz="4" w:space="0" w:color="auto"/>
            </w:tcBorders>
          </w:tcPr>
          <w:p w:rsidR="00DC0A9F" w:rsidRDefault="00DC0A9F" w:rsidP="00081687">
            <w:pPr>
              <w:spacing w:before="100" w:after="80"/>
              <w:jc w:val="center"/>
            </w:pPr>
          </w:p>
        </w:tc>
        <w:tc>
          <w:tcPr>
            <w:tcW w:w="1236" w:type="dxa"/>
            <w:tcBorders>
              <w:top w:val="single" w:sz="12" w:space="0" w:color="auto"/>
              <w:bottom w:val="single" w:sz="4" w:space="0" w:color="auto"/>
            </w:tcBorders>
          </w:tcPr>
          <w:p w:rsidR="00DC0A9F" w:rsidRDefault="00DC0A9F" w:rsidP="00081687">
            <w:pPr>
              <w:spacing w:before="100" w:after="80"/>
              <w:jc w:val="center"/>
            </w:pPr>
          </w:p>
        </w:tc>
        <w:tc>
          <w:tcPr>
            <w:tcW w:w="1237" w:type="dxa"/>
            <w:tcBorders>
              <w:top w:val="single" w:sz="12" w:space="0" w:color="auto"/>
              <w:bottom w:val="single" w:sz="4" w:space="0" w:color="auto"/>
            </w:tcBorders>
          </w:tcPr>
          <w:p w:rsidR="00DC0A9F" w:rsidRDefault="00DC0A9F" w:rsidP="00081687">
            <w:pPr>
              <w:spacing w:before="100" w:after="80"/>
              <w:jc w:val="center"/>
            </w:pPr>
          </w:p>
        </w:tc>
        <w:tc>
          <w:tcPr>
            <w:tcW w:w="1047" w:type="dxa"/>
            <w:tcBorders>
              <w:top w:val="single" w:sz="12" w:space="0" w:color="auto"/>
              <w:bottom w:val="single" w:sz="4" w:space="0" w:color="auto"/>
            </w:tcBorders>
          </w:tcPr>
          <w:p w:rsidR="00DC0A9F" w:rsidRDefault="00DC0A9F" w:rsidP="00081687">
            <w:pPr>
              <w:spacing w:before="100" w:after="80"/>
              <w:jc w:val="center"/>
            </w:pPr>
          </w:p>
        </w:tc>
        <w:tc>
          <w:tcPr>
            <w:tcW w:w="1269" w:type="dxa"/>
            <w:tcBorders>
              <w:top w:val="single" w:sz="12" w:space="0" w:color="auto"/>
              <w:bottom w:val="single" w:sz="4" w:space="0" w:color="auto"/>
            </w:tcBorders>
          </w:tcPr>
          <w:p w:rsidR="00DC0A9F" w:rsidRDefault="00DC0A9F" w:rsidP="00081687">
            <w:pPr>
              <w:spacing w:before="100" w:after="80"/>
              <w:jc w:val="center"/>
            </w:pPr>
          </w:p>
        </w:tc>
        <w:tc>
          <w:tcPr>
            <w:tcW w:w="748" w:type="dxa"/>
            <w:tcBorders>
              <w:top w:val="single" w:sz="12" w:space="0" w:color="auto"/>
              <w:bottom w:val="single" w:sz="4" w:space="0" w:color="auto"/>
            </w:tcBorders>
          </w:tcPr>
          <w:p w:rsidR="00DC0A9F" w:rsidRDefault="00DC0A9F" w:rsidP="00081687">
            <w:pPr>
              <w:spacing w:before="100" w:after="80"/>
              <w:jc w:val="center"/>
            </w:pPr>
          </w:p>
        </w:tc>
        <w:tc>
          <w:tcPr>
            <w:tcW w:w="700" w:type="dxa"/>
            <w:tcBorders>
              <w:top w:val="single" w:sz="12" w:space="0" w:color="auto"/>
              <w:bottom w:val="single" w:sz="4" w:space="0" w:color="auto"/>
            </w:tcBorders>
          </w:tcPr>
          <w:p w:rsidR="00DC0A9F" w:rsidRDefault="00DC0A9F" w:rsidP="00081687">
            <w:pPr>
              <w:spacing w:before="100" w:after="80"/>
              <w:jc w:val="center"/>
            </w:pPr>
          </w:p>
        </w:tc>
      </w:tr>
      <w:tr w:rsidR="00DC0A9F" w:rsidTr="005E7E8D">
        <w:tc>
          <w:tcPr>
            <w:tcW w:w="725" w:type="dxa"/>
            <w:tcBorders>
              <w:top w:val="single" w:sz="4" w:space="0" w:color="auto"/>
            </w:tcBorders>
          </w:tcPr>
          <w:p w:rsidR="00DC0A9F" w:rsidRDefault="00DC0A9F" w:rsidP="00081687">
            <w:pPr>
              <w:spacing w:before="100" w:after="80"/>
              <w:jc w:val="center"/>
            </w:pPr>
          </w:p>
        </w:tc>
        <w:tc>
          <w:tcPr>
            <w:tcW w:w="981" w:type="dxa"/>
            <w:tcBorders>
              <w:top w:val="single" w:sz="4" w:space="0" w:color="auto"/>
            </w:tcBorders>
          </w:tcPr>
          <w:p w:rsidR="00DC0A9F" w:rsidRDefault="00DC0A9F" w:rsidP="00081687">
            <w:pPr>
              <w:spacing w:before="100" w:after="80"/>
              <w:jc w:val="center"/>
            </w:pPr>
          </w:p>
        </w:tc>
        <w:tc>
          <w:tcPr>
            <w:tcW w:w="981" w:type="dxa"/>
            <w:tcBorders>
              <w:top w:val="single" w:sz="4" w:space="0" w:color="auto"/>
            </w:tcBorders>
          </w:tcPr>
          <w:p w:rsidR="00DC0A9F" w:rsidRDefault="00DC0A9F" w:rsidP="00081687">
            <w:pPr>
              <w:spacing w:before="100" w:after="80"/>
              <w:jc w:val="center"/>
            </w:pPr>
          </w:p>
        </w:tc>
        <w:tc>
          <w:tcPr>
            <w:tcW w:w="652" w:type="dxa"/>
            <w:tcBorders>
              <w:top w:val="single" w:sz="4" w:space="0" w:color="auto"/>
            </w:tcBorders>
          </w:tcPr>
          <w:p w:rsidR="00DC0A9F" w:rsidRDefault="00DC0A9F" w:rsidP="00081687">
            <w:pPr>
              <w:spacing w:before="100" w:after="80"/>
              <w:jc w:val="center"/>
            </w:pPr>
          </w:p>
        </w:tc>
        <w:tc>
          <w:tcPr>
            <w:tcW w:w="1236" w:type="dxa"/>
            <w:tcBorders>
              <w:top w:val="single" w:sz="4" w:space="0" w:color="auto"/>
            </w:tcBorders>
          </w:tcPr>
          <w:p w:rsidR="00DC0A9F" w:rsidRDefault="00DC0A9F" w:rsidP="00081687">
            <w:pPr>
              <w:spacing w:before="100" w:after="80"/>
              <w:jc w:val="center"/>
            </w:pPr>
          </w:p>
        </w:tc>
        <w:tc>
          <w:tcPr>
            <w:tcW w:w="1237" w:type="dxa"/>
            <w:tcBorders>
              <w:top w:val="single" w:sz="4" w:space="0" w:color="auto"/>
            </w:tcBorders>
          </w:tcPr>
          <w:p w:rsidR="00DC0A9F" w:rsidRDefault="00DC0A9F" w:rsidP="00081687">
            <w:pPr>
              <w:spacing w:before="100" w:after="80"/>
              <w:jc w:val="center"/>
            </w:pPr>
          </w:p>
        </w:tc>
        <w:tc>
          <w:tcPr>
            <w:tcW w:w="1047" w:type="dxa"/>
            <w:tcBorders>
              <w:top w:val="single" w:sz="4" w:space="0" w:color="auto"/>
            </w:tcBorders>
          </w:tcPr>
          <w:p w:rsidR="00DC0A9F" w:rsidRDefault="00DC0A9F" w:rsidP="00081687">
            <w:pPr>
              <w:spacing w:before="100" w:after="80"/>
              <w:jc w:val="center"/>
            </w:pPr>
          </w:p>
        </w:tc>
        <w:tc>
          <w:tcPr>
            <w:tcW w:w="1269" w:type="dxa"/>
            <w:tcBorders>
              <w:top w:val="single" w:sz="4" w:space="0" w:color="auto"/>
            </w:tcBorders>
          </w:tcPr>
          <w:p w:rsidR="00DC0A9F" w:rsidRDefault="00DC0A9F" w:rsidP="00081687">
            <w:pPr>
              <w:spacing w:before="100" w:after="80"/>
              <w:jc w:val="center"/>
            </w:pPr>
          </w:p>
        </w:tc>
        <w:tc>
          <w:tcPr>
            <w:tcW w:w="748" w:type="dxa"/>
            <w:tcBorders>
              <w:top w:val="single" w:sz="4" w:space="0" w:color="auto"/>
            </w:tcBorders>
          </w:tcPr>
          <w:p w:rsidR="00DC0A9F" w:rsidRDefault="00DC0A9F" w:rsidP="00081687">
            <w:pPr>
              <w:spacing w:before="100" w:after="80"/>
              <w:jc w:val="center"/>
            </w:pPr>
          </w:p>
        </w:tc>
        <w:tc>
          <w:tcPr>
            <w:tcW w:w="700" w:type="dxa"/>
            <w:tcBorders>
              <w:top w:val="single" w:sz="4" w:space="0" w:color="auto"/>
            </w:tcBorders>
          </w:tcPr>
          <w:p w:rsidR="00DC0A9F" w:rsidRDefault="00DC0A9F" w:rsidP="00081687">
            <w:pPr>
              <w:spacing w:before="100" w:after="80"/>
              <w:jc w:val="center"/>
            </w:pPr>
          </w:p>
        </w:tc>
      </w:tr>
      <w:tr w:rsidR="00DC0A9F" w:rsidTr="005E7E8D">
        <w:tc>
          <w:tcPr>
            <w:tcW w:w="725"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652" w:type="dxa"/>
          </w:tcPr>
          <w:p w:rsidR="00DC0A9F" w:rsidRDefault="00DC0A9F" w:rsidP="00081687">
            <w:pPr>
              <w:spacing w:before="100" w:after="80"/>
              <w:jc w:val="center"/>
            </w:pPr>
          </w:p>
        </w:tc>
        <w:tc>
          <w:tcPr>
            <w:tcW w:w="1236" w:type="dxa"/>
          </w:tcPr>
          <w:p w:rsidR="00DC0A9F" w:rsidRDefault="00DC0A9F" w:rsidP="00081687">
            <w:pPr>
              <w:spacing w:before="100" w:after="80"/>
              <w:jc w:val="center"/>
            </w:pPr>
          </w:p>
        </w:tc>
        <w:tc>
          <w:tcPr>
            <w:tcW w:w="1237" w:type="dxa"/>
          </w:tcPr>
          <w:p w:rsidR="00DC0A9F" w:rsidRDefault="00DC0A9F" w:rsidP="00081687">
            <w:pPr>
              <w:spacing w:before="100" w:after="80"/>
              <w:jc w:val="center"/>
            </w:pPr>
          </w:p>
        </w:tc>
        <w:tc>
          <w:tcPr>
            <w:tcW w:w="1047" w:type="dxa"/>
          </w:tcPr>
          <w:p w:rsidR="00DC0A9F" w:rsidRDefault="00DC0A9F" w:rsidP="00081687">
            <w:pPr>
              <w:spacing w:before="100" w:after="80"/>
              <w:jc w:val="center"/>
            </w:pPr>
          </w:p>
        </w:tc>
        <w:tc>
          <w:tcPr>
            <w:tcW w:w="1269" w:type="dxa"/>
          </w:tcPr>
          <w:p w:rsidR="00DC0A9F" w:rsidRDefault="00DC0A9F" w:rsidP="00081687">
            <w:pPr>
              <w:spacing w:before="100" w:after="80"/>
              <w:jc w:val="center"/>
            </w:pPr>
          </w:p>
        </w:tc>
        <w:tc>
          <w:tcPr>
            <w:tcW w:w="748" w:type="dxa"/>
          </w:tcPr>
          <w:p w:rsidR="00DC0A9F" w:rsidRDefault="00DC0A9F" w:rsidP="00081687">
            <w:pPr>
              <w:spacing w:before="100" w:after="80"/>
              <w:jc w:val="center"/>
            </w:pPr>
          </w:p>
        </w:tc>
        <w:tc>
          <w:tcPr>
            <w:tcW w:w="700" w:type="dxa"/>
          </w:tcPr>
          <w:p w:rsidR="00DC0A9F" w:rsidRDefault="00DC0A9F" w:rsidP="00081687">
            <w:pPr>
              <w:spacing w:before="100" w:after="80"/>
              <w:jc w:val="center"/>
            </w:pPr>
          </w:p>
        </w:tc>
      </w:tr>
      <w:tr w:rsidR="00DC0A9F" w:rsidTr="005E7E8D">
        <w:tc>
          <w:tcPr>
            <w:tcW w:w="725"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652" w:type="dxa"/>
          </w:tcPr>
          <w:p w:rsidR="00DC0A9F" w:rsidRDefault="00DC0A9F" w:rsidP="00081687">
            <w:pPr>
              <w:spacing w:before="100" w:after="80"/>
              <w:jc w:val="center"/>
            </w:pPr>
          </w:p>
        </w:tc>
        <w:tc>
          <w:tcPr>
            <w:tcW w:w="1236" w:type="dxa"/>
          </w:tcPr>
          <w:p w:rsidR="00DC0A9F" w:rsidRDefault="00DC0A9F" w:rsidP="00081687">
            <w:pPr>
              <w:spacing w:before="100" w:after="80"/>
              <w:jc w:val="center"/>
            </w:pPr>
          </w:p>
        </w:tc>
        <w:tc>
          <w:tcPr>
            <w:tcW w:w="1237" w:type="dxa"/>
          </w:tcPr>
          <w:p w:rsidR="00DC0A9F" w:rsidRDefault="00DC0A9F" w:rsidP="00081687">
            <w:pPr>
              <w:spacing w:before="100" w:after="80"/>
              <w:jc w:val="center"/>
            </w:pPr>
          </w:p>
        </w:tc>
        <w:tc>
          <w:tcPr>
            <w:tcW w:w="1047" w:type="dxa"/>
          </w:tcPr>
          <w:p w:rsidR="00DC0A9F" w:rsidRDefault="00DC0A9F" w:rsidP="00081687">
            <w:pPr>
              <w:spacing w:before="100" w:after="80"/>
              <w:jc w:val="center"/>
            </w:pPr>
          </w:p>
        </w:tc>
        <w:tc>
          <w:tcPr>
            <w:tcW w:w="1269" w:type="dxa"/>
          </w:tcPr>
          <w:p w:rsidR="00DC0A9F" w:rsidRDefault="00DC0A9F" w:rsidP="00081687">
            <w:pPr>
              <w:spacing w:before="100" w:after="80"/>
              <w:jc w:val="center"/>
            </w:pPr>
          </w:p>
        </w:tc>
        <w:tc>
          <w:tcPr>
            <w:tcW w:w="748" w:type="dxa"/>
          </w:tcPr>
          <w:p w:rsidR="00DC0A9F" w:rsidRDefault="00DC0A9F" w:rsidP="00081687">
            <w:pPr>
              <w:spacing w:before="100" w:after="80"/>
              <w:jc w:val="center"/>
            </w:pPr>
          </w:p>
        </w:tc>
        <w:tc>
          <w:tcPr>
            <w:tcW w:w="700" w:type="dxa"/>
          </w:tcPr>
          <w:p w:rsidR="00DC0A9F" w:rsidRDefault="00DC0A9F" w:rsidP="00081687">
            <w:pPr>
              <w:spacing w:before="100" w:after="80"/>
              <w:jc w:val="center"/>
            </w:pPr>
          </w:p>
        </w:tc>
      </w:tr>
      <w:tr w:rsidR="00DC0A9F" w:rsidTr="005E7E8D">
        <w:tc>
          <w:tcPr>
            <w:tcW w:w="725"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652" w:type="dxa"/>
          </w:tcPr>
          <w:p w:rsidR="00DC0A9F" w:rsidRDefault="00DC0A9F" w:rsidP="00081687">
            <w:pPr>
              <w:spacing w:before="100" w:after="80"/>
              <w:jc w:val="center"/>
            </w:pPr>
          </w:p>
        </w:tc>
        <w:tc>
          <w:tcPr>
            <w:tcW w:w="1236" w:type="dxa"/>
          </w:tcPr>
          <w:p w:rsidR="00DC0A9F" w:rsidRDefault="00DC0A9F" w:rsidP="00081687">
            <w:pPr>
              <w:spacing w:before="100" w:after="80"/>
              <w:jc w:val="center"/>
            </w:pPr>
          </w:p>
        </w:tc>
        <w:tc>
          <w:tcPr>
            <w:tcW w:w="1237" w:type="dxa"/>
          </w:tcPr>
          <w:p w:rsidR="00DC0A9F" w:rsidRDefault="00DC0A9F" w:rsidP="00081687">
            <w:pPr>
              <w:spacing w:before="100" w:after="80"/>
              <w:jc w:val="center"/>
            </w:pPr>
          </w:p>
        </w:tc>
        <w:tc>
          <w:tcPr>
            <w:tcW w:w="1047" w:type="dxa"/>
          </w:tcPr>
          <w:p w:rsidR="00DC0A9F" w:rsidRDefault="00DC0A9F" w:rsidP="00081687">
            <w:pPr>
              <w:spacing w:before="100" w:after="80"/>
              <w:jc w:val="center"/>
            </w:pPr>
          </w:p>
        </w:tc>
        <w:tc>
          <w:tcPr>
            <w:tcW w:w="1269" w:type="dxa"/>
          </w:tcPr>
          <w:p w:rsidR="00DC0A9F" w:rsidRDefault="00DC0A9F" w:rsidP="00081687">
            <w:pPr>
              <w:spacing w:before="100" w:after="80"/>
              <w:jc w:val="center"/>
            </w:pPr>
          </w:p>
        </w:tc>
        <w:tc>
          <w:tcPr>
            <w:tcW w:w="748" w:type="dxa"/>
          </w:tcPr>
          <w:p w:rsidR="00DC0A9F" w:rsidRDefault="00DC0A9F" w:rsidP="00081687">
            <w:pPr>
              <w:spacing w:before="100" w:after="80"/>
              <w:jc w:val="center"/>
            </w:pPr>
          </w:p>
        </w:tc>
        <w:tc>
          <w:tcPr>
            <w:tcW w:w="700" w:type="dxa"/>
          </w:tcPr>
          <w:p w:rsidR="00DC0A9F" w:rsidRDefault="00DC0A9F" w:rsidP="00081687">
            <w:pPr>
              <w:spacing w:before="100" w:after="80"/>
              <w:jc w:val="center"/>
            </w:pPr>
          </w:p>
        </w:tc>
      </w:tr>
      <w:tr w:rsidR="00DC0A9F" w:rsidTr="005E7E8D">
        <w:tc>
          <w:tcPr>
            <w:tcW w:w="725"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652" w:type="dxa"/>
          </w:tcPr>
          <w:p w:rsidR="00DC0A9F" w:rsidRDefault="00DC0A9F" w:rsidP="00081687">
            <w:pPr>
              <w:spacing w:before="100" w:after="80"/>
              <w:jc w:val="center"/>
            </w:pPr>
          </w:p>
        </w:tc>
        <w:tc>
          <w:tcPr>
            <w:tcW w:w="1236" w:type="dxa"/>
          </w:tcPr>
          <w:p w:rsidR="00DC0A9F" w:rsidRDefault="00DC0A9F" w:rsidP="00081687">
            <w:pPr>
              <w:spacing w:before="100" w:after="80"/>
              <w:jc w:val="center"/>
            </w:pPr>
          </w:p>
        </w:tc>
        <w:tc>
          <w:tcPr>
            <w:tcW w:w="1237" w:type="dxa"/>
          </w:tcPr>
          <w:p w:rsidR="00DC0A9F" w:rsidRDefault="00DC0A9F" w:rsidP="00081687">
            <w:pPr>
              <w:spacing w:before="100" w:after="80"/>
              <w:jc w:val="center"/>
            </w:pPr>
          </w:p>
        </w:tc>
        <w:tc>
          <w:tcPr>
            <w:tcW w:w="1047" w:type="dxa"/>
          </w:tcPr>
          <w:p w:rsidR="00DC0A9F" w:rsidRDefault="00DC0A9F" w:rsidP="00081687">
            <w:pPr>
              <w:spacing w:before="100" w:after="80"/>
              <w:jc w:val="center"/>
            </w:pPr>
          </w:p>
        </w:tc>
        <w:tc>
          <w:tcPr>
            <w:tcW w:w="1269" w:type="dxa"/>
          </w:tcPr>
          <w:p w:rsidR="00DC0A9F" w:rsidRDefault="00DC0A9F" w:rsidP="00081687">
            <w:pPr>
              <w:spacing w:before="100" w:after="80"/>
              <w:jc w:val="center"/>
            </w:pPr>
          </w:p>
        </w:tc>
        <w:tc>
          <w:tcPr>
            <w:tcW w:w="748" w:type="dxa"/>
          </w:tcPr>
          <w:p w:rsidR="00DC0A9F" w:rsidRDefault="00DC0A9F" w:rsidP="00081687">
            <w:pPr>
              <w:spacing w:before="100" w:after="80"/>
              <w:jc w:val="center"/>
            </w:pPr>
          </w:p>
        </w:tc>
        <w:tc>
          <w:tcPr>
            <w:tcW w:w="700" w:type="dxa"/>
          </w:tcPr>
          <w:p w:rsidR="00DC0A9F" w:rsidRDefault="00DC0A9F" w:rsidP="00081687">
            <w:pPr>
              <w:spacing w:before="100" w:after="80"/>
              <w:jc w:val="center"/>
            </w:pPr>
          </w:p>
        </w:tc>
      </w:tr>
      <w:tr w:rsidR="00DC0A9F" w:rsidTr="005E7E8D">
        <w:tc>
          <w:tcPr>
            <w:tcW w:w="725"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652" w:type="dxa"/>
          </w:tcPr>
          <w:p w:rsidR="00DC0A9F" w:rsidRDefault="00DC0A9F" w:rsidP="00081687">
            <w:pPr>
              <w:spacing w:before="100" w:after="80"/>
              <w:jc w:val="center"/>
            </w:pPr>
          </w:p>
        </w:tc>
        <w:tc>
          <w:tcPr>
            <w:tcW w:w="1236" w:type="dxa"/>
          </w:tcPr>
          <w:p w:rsidR="00DC0A9F" w:rsidRDefault="00DC0A9F" w:rsidP="00081687">
            <w:pPr>
              <w:spacing w:before="100" w:after="80"/>
              <w:jc w:val="center"/>
            </w:pPr>
          </w:p>
        </w:tc>
        <w:tc>
          <w:tcPr>
            <w:tcW w:w="1237" w:type="dxa"/>
          </w:tcPr>
          <w:p w:rsidR="00DC0A9F" w:rsidRDefault="00DC0A9F" w:rsidP="00081687">
            <w:pPr>
              <w:spacing w:before="100" w:after="80"/>
              <w:jc w:val="center"/>
            </w:pPr>
          </w:p>
        </w:tc>
        <w:tc>
          <w:tcPr>
            <w:tcW w:w="1047" w:type="dxa"/>
          </w:tcPr>
          <w:p w:rsidR="00DC0A9F" w:rsidRDefault="00DC0A9F" w:rsidP="00081687">
            <w:pPr>
              <w:spacing w:before="100" w:after="80"/>
              <w:jc w:val="center"/>
            </w:pPr>
          </w:p>
        </w:tc>
        <w:tc>
          <w:tcPr>
            <w:tcW w:w="1269" w:type="dxa"/>
          </w:tcPr>
          <w:p w:rsidR="00DC0A9F" w:rsidRDefault="00DC0A9F" w:rsidP="00081687">
            <w:pPr>
              <w:spacing w:before="100" w:after="80"/>
              <w:jc w:val="center"/>
            </w:pPr>
          </w:p>
        </w:tc>
        <w:tc>
          <w:tcPr>
            <w:tcW w:w="748" w:type="dxa"/>
          </w:tcPr>
          <w:p w:rsidR="00DC0A9F" w:rsidRDefault="00DC0A9F" w:rsidP="00081687">
            <w:pPr>
              <w:spacing w:before="100" w:after="80"/>
              <w:jc w:val="center"/>
            </w:pPr>
          </w:p>
        </w:tc>
        <w:tc>
          <w:tcPr>
            <w:tcW w:w="700" w:type="dxa"/>
          </w:tcPr>
          <w:p w:rsidR="00DC0A9F" w:rsidRDefault="00DC0A9F" w:rsidP="00081687">
            <w:pPr>
              <w:spacing w:before="100" w:after="80"/>
              <w:jc w:val="center"/>
            </w:pPr>
          </w:p>
        </w:tc>
      </w:tr>
      <w:tr w:rsidR="00DC0A9F" w:rsidTr="005E7E8D">
        <w:tc>
          <w:tcPr>
            <w:tcW w:w="725"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652" w:type="dxa"/>
          </w:tcPr>
          <w:p w:rsidR="00DC0A9F" w:rsidRDefault="00DC0A9F" w:rsidP="00081687">
            <w:pPr>
              <w:spacing w:before="100" w:after="80"/>
              <w:jc w:val="center"/>
            </w:pPr>
          </w:p>
        </w:tc>
        <w:tc>
          <w:tcPr>
            <w:tcW w:w="1236" w:type="dxa"/>
          </w:tcPr>
          <w:p w:rsidR="00DC0A9F" w:rsidRDefault="00DC0A9F" w:rsidP="00081687">
            <w:pPr>
              <w:spacing w:before="100" w:after="80"/>
              <w:jc w:val="center"/>
            </w:pPr>
          </w:p>
        </w:tc>
        <w:tc>
          <w:tcPr>
            <w:tcW w:w="1237" w:type="dxa"/>
          </w:tcPr>
          <w:p w:rsidR="00DC0A9F" w:rsidRDefault="00DC0A9F" w:rsidP="00081687">
            <w:pPr>
              <w:spacing w:before="100" w:after="80"/>
              <w:jc w:val="center"/>
            </w:pPr>
          </w:p>
        </w:tc>
        <w:tc>
          <w:tcPr>
            <w:tcW w:w="1047" w:type="dxa"/>
          </w:tcPr>
          <w:p w:rsidR="00DC0A9F" w:rsidRDefault="00DC0A9F" w:rsidP="00081687">
            <w:pPr>
              <w:spacing w:before="100" w:after="80"/>
              <w:jc w:val="center"/>
            </w:pPr>
          </w:p>
        </w:tc>
        <w:tc>
          <w:tcPr>
            <w:tcW w:w="1269" w:type="dxa"/>
          </w:tcPr>
          <w:p w:rsidR="00DC0A9F" w:rsidRDefault="00DC0A9F" w:rsidP="00081687">
            <w:pPr>
              <w:spacing w:before="100" w:after="80"/>
              <w:jc w:val="center"/>
            </w:pPr>
          </w:p>
        </w:tc>
        <w:tc>
          <w:tcPr>
            <w:tcW w:w="748" w:type="dxa"/>
          </w:tcPr>
          <w:p w:rsidR="00DC0A9F" w:rsidRDefault="00DC0A9F" w:rsidP="00081687">
            <w:pPr>
              <w:spacing w:before="100" w:after="80"/>
              <w:jc w:val="center"/>
            </w:pPr>
          </w:p>
        </w:tc>
        <w:tc>
          <w:tcPr>
            <w:tcW w:w="700" w:type="dxa"/>
          </w:tcPr>
          <w:p w:rsidR="00DC0A9F" w:rsidRDefault="00DC0A9F" w:rsidP="00081687">
            <w:pPr>
              <w:spacing w:before="100" w:after="80"/>
              <w:jc w:val="center"/>
            </w:pPr>
          </w:p>
        </w:tc>
      </w:tr>
      <w:tr w:rsidR="00DC0A9F" w:rsidTr="005E7E8D">
        <w:tc>
          <w:tcPr>
            <w:tcW w:w="725"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652" w:type="dxa"/>
          </w:tcPr>
          <w:p w:rsidR="00DC0A9F" w:rsidRDefault="00DC0A9F" w:rsidP="00081687">
            <w:pPr>
              <w:spacing w:before="100" w:after="80"/>
              <w:jc w:val="center"/>
            </w:pPr>
          </w:p>
        </w:tc>
        <w:tc>
          <w:tcPr>
            <w:tcW w:w="1236" w:type="dxa"/>
          </w:tcPr>
          <w:p w:rsidR="00DC0A9F" w:rsidRDefault="00DC0A9F" w:rsidP="00081687">
            <w:pPr>
              <w:spacing w:before="100" w:after="80"/>
              <w:jc w:val="center"/>
            </w:pPr>
          </w:p>
        </w:tc>
        <w:tc>
          <w:tcPr>
            <w:tcW w:w="1237" w:type="dxa"/>
          </w:tcPr>
          <w:p w:rsidR="00DC0A9F" w:rsidRDefault="00DC0A9F" w:rsidP="00081687">
            <w:pPr>
              <w:spacing w:before="100" w:after="80"/>
              <w:jc w:val="center"/>
            </w:pPr>
          </w:p>
        </w:tc>
        <w:tc>
          <w:tcPr>
            <w:tcW w:w="1047" w:type="dxa"/>
          </w:tcPr>
          <w:p w:rsidR="00DC0A9F" w:rsidRDefault="00DC0A9F" w:rsidP="00081687">
            <w:pPr>
              <w:spacing w:before="100" w:after="80"/>
              <w:jc w:val="center"/>
            </w:pPr>
          </w:p>
        </w:tc>
        <w:tc>
          <w:tcPr>
            <w:tcW w:w="1269" w:type="dxa"/>
          </w:tcPr>
          <w:p w:rsidR="00DC0A9F" w:rsidRDefault="00DC0A9F" w:rsidP="00081687">
            <w:pPr>
              <w:spacing w:before="100" w:after="80"/>
              <w:jc w:val="center"/>
            </w:pPr>
          </w:p>
        </w:tc>
        <w:tc>
          <w:tcPr>
            <w:tcW w:w="748" w:type="dxa"/>
          </w:tcPr>
          <w:p w:rsidR="00DC0A9F" w:rsidRDefault="00DC0A9F" w:rsidP="00081687">
            <w:pPr>
              <w:spacing w:before="100" w:after="80"/>
              <w:jc w:val="center"/>
            </w:pPr>
          </w:p>
        </w:tc>
        <w:tc>
          <w:tcPr>
            <w:tcW w:w="700" w:type="dxa"/>
          </w:tcPr>
          <w:p w:rsidR="00DC0A9F" w:rsidRDefault="00DC0A9F" w:rsidP="00081687">
            <w:pPr>
              <w:spacing w:before="100" w:after="80"/>
              <w:jc w:val="center"/>
            </w:pPr>
          </w:p>
        </w:tc>
      </w:tr>
      <w:tr w:rsidR="00DC0A9F" w:rsidTr="005E7E8D">
        <w:tc>
          <w:tcPr>
            <w:tcW w:w="725"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652" w:type="dxa"/>
          </w:tcPr>
          <w:p w:rsidR="00DC0A9F" w:rsidRDefault="00DC0A9F" w:rsidP="00081687">
            <w:pPr>
              <w:spacing w:before="100" w:after="80"/>
              <w:jc w:val="center"/>
            </w:pPr>
          </w:p>
        </w:tc>
        <w:tc>
          <w:tcPr>
            <w:tcW w:w="1236" w:type="dxa"/>
          </w:tcPr>
          <w:p w:rsidR="00DC0A9F" w:rsidRDefault="00DC0A9F" w:rsidP="00081687">
            <w:pPr>
              <w:spacing w:before="100" w:after="80"/>
              <w:jc w:val="center"/>
            </w:pPr>
          </w:p>
        </w:tc>
        <w:tc>
          <w:tcPr>
            <w:tcW w:w="1237" w:type="dxa"/>
          </w:tcPr>
          <w:p w:rsidR="00DC0A9F" w:rsidRDefault="00DC0A9F" w:rsidP="00081687">
            <w:pPr>
              <w:spacing w:before="100" w:after="80"/>
              <w:jc w:val="center"/>
            </w:pPr>
          </w:p>
        </w:tc>
        <w:tc>
          <w:tcPr>
            <w:tcW w:w="1047" w:type="dxa"/>
          </w:tcPr>
          <w:p w:rsidR="00DC0A9F" w:rsidRDefault="00DC0A9F" w:rsidP="00081687">
            <w:pPr>
              <w:spacing w:before="100" w:after="80"/>
              <w:jc w:val="center"/>
            </w:pPr>
          </w:p>
        </w:tc>
        <w:tc>
          <w:tcPr>
            <w:tcW w:w="1269" w:type="dxa"/>
          </w:tcPr>
          <w:p w:rsidR="00DC0A9F" w:rsidRDefault="00DC0A9F" w:rsidP="00081687">
            <w:pPr>
              <w:spacing w:before="100" w:after="80"/>
              <w:jc w:val="center"/>
            </w:pPr>
          </w:p>
        </w:tc>
        <w:tc>
          <w:tcPr>
            <w:tcW w:w="748" w:type="dxa"/>
          </w:tcPr>
          <w:p w:rsidR="00DC0A9F" w:rsidRDefault="00DC0A9F" w:rsidP="00081687">
            <w:pPr>
              <w:spacing w:before="100" w:after="80"/>
              <w:jc w:val="center"/>
            </w:pPr>
          </w:p>
        </w:tc>
        <w:tc>
          <w:tcPr>
            <w:tcW w:w="700" w:type="dxa"/>
          </w:tcPr>
          <w:p w:rsidR="00DC0A9F" w:rsidRDefault="00DC0A9F" w:rsidP="00081687">
            <w:pPr>
              <w:spacing w:before="100" w:after="80"/>
              <w:jc w:val="center"/>
            </w:pPr>
          </w:p>
        </w:tc>
      </w:tr>
      <w:tr w:rsidR="00DC0A9F" w:rsidTr="005E7E8D">
        <w:tc>
          <w:tcPr>
            <w:tcW w:w="725"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652" w:type="dxa"/>
          </w:tcPr>
          <w:p w:rsidR="00DC0A9F" w:rsidRDefault="00DC0A9F" w:rsidP="00081687">
            <w:pPr>
              <w:spacing w:before="100" w:after="80"/>
              <w:jc w:val="center"/>
            </w:pPr>
          </w:p>
        </w:tc>
        <w:tc>
          <w:tcPr>
            <w:tcW w:w="1236" w:type="dxa"/>
          </w:tcPr>
          <w:p w:rsidR="00DC0A9F" w:rsidRDefault="00DC0A9F" w:rsidP="00081687">
            <w:pPr>
              <w:spacing w:before="100" w:after="80"/>
              <w:jc w:val="center"/>
            </w:pPr>
          </w:p>
        </w:tc>
        <w:tc>
          <w:tcPr>
            <w:tcW w:w="1237" w:type="dxa"/>
          </w:tcPr>
          <w:p w:rsidR="00DC0A9F" w:rsidRDefault="00DC0A9F" w:rsidP="00081687">
            <w:pPr>
              <w:spacing w:before="100" w:after="80"/>
              <w:jc w:val="center"/>
            </w:pPr>
          </w:p>
        </w:tc>
        <w:tc>
          <w:tcPr>
            <w:tcW w:w="1047" w:type="dxa"/>
          </w:tcPr>
          <w:p w:rsidR="00DC0A9F" w:rsidRDefault="00DC0A9F" w:rsidP="00081687">
            <w:pPr>
              <w:spacing w:before="100" w:after="80"/>
              <w:jc w:val="center"/>
            </w:pPr>
          </w:p>
        </w:tc>
        <w:tc>
          <w:tcPr>
            <w:tcW w:w="1269" w:type="dxa"/>
          </w:tcPr>
          <w:p w:rsidR="00DC0A9F" w:rsidRDefault="00DC0A9F" w:rsidP="00081687">
            <w:pPr>
              <w:spacing w:before="100" w:after="80"/>
              <w:jc w:val="center"/>
            </w:pPr>
          </w:p>
        </w:tc>
        <w:tc>
          <w:tcPr>
            <w:tcW w:w="748" w:type="dxa"/>
          </w:tcPr>
          <w:p w:rsidR="00DC0A9F" w:rsidRDefault="00DC0A9F" w:rsidP="00081687">
            <w:pPr>
              <w:spacing w:before="100" w:after="80"/>
              <w:jc w:val="center"/>
            </w:pPr>
          </w:p>
        </w:tc>
        <w:tc>
          <w:tcPr>
            <w:tcW w:w="700" w:type="dxa"/>
          </w:tcPr>
          <w:p w:rsidR="00DC0A9F" w:rsidRDefault="00DC0A9F" w:rsidP="00081687">
            <w:pPr>
              <w:spacing w:before="100" w:after="80"/>
              <w:jc w:val="center"/>
            </w:pPr>
          </w:p>
        </w:tc>
      </w:tr>
      <w:tr w:rsidR="00DC0A9F" w:rsidTr="005E7E8D">
        <w:tc>
          <w:tcPr>
            <w:tcW w:w="725"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652" w:type="dxa"/>
          </w:tcPr>
          <w:p w:rsidR="00DC0A9F" w:rsidRDefault="00DC0A9F" w:rsidP="00081687">
            <w:pPr>
              <w:spacing w:before="100" w:after="80"/>
              <w:jc w:val="center"/>
            </w:pPr>
          </w:p>
        </w:tc>
        <w:tc>
          <w:tcPr>
            <w:tcW w:w="1236" w:type="dxa"/>
          </w:tcPr>
          <w:p w:rsidR="00DC0A9F" w:rsidRDefault="00DC0A9F" w:rsidP="00081687">
            <w:pPr>
              <w:spacing w:before="100" w:after="80"/>
              <w:jc w:val="center"/>
            </w:pPr>
          </w:p>
        </w:tc>
        <w:tc>
          <w:tcPr>
            <w:tcW w:w="1237" w:type="dxa"/>
          </w:tcPr>
          <w:p w:rsidR="00DC0A9F" w:rsidRDefault="00DC0A9F" w:rsidP="00081687">
            <w:pPr>
              <w:spacing w:before="100" w:after="80"/>
              <w:jc w:val="center"/>
            </w:pPr>
          </w:p>
        </w:tc>
        <w:tc>
          <w:tcPr>
            <w:tcW w:w="1047" w:type="dxa"/>
          </w:tcPr>
          <w:p w:rsidR="00DC0A9F" w:rsidRDefault="00DC0A9F" w:rsidP="00081687">
            <w:pPr>
              <w:spacing w:before="100" w:after="80"/>
              <w:jc w:val="center"/>
            </w:pPr>
          </w:p>
        </w:tc>
        <w:tc>
          <w:tcPr>
            <w:tcW w:w="1269" w:type="dxa"/>
          </w:tcPr>
          <w:p w:rsidR="00DC0A9F" w:rsidRDefault="00DC0A9F" w:rsidP="00081687">
            <w:pPr>
              <w:spacing w:before="100" w:after="80"/>
              <w:jc w:val="center"/>
            </w:pPr>
          </w:p>
        </w:tc>
        <w:tc>
          <w:tcPr>
            <w:tcW w:w="748" w:type="dxa"/>
          </w:tcPr>
          <w:p w:rsidR="00DC0A9F" w:rsidRDefault="00DC0A9F" w:rsidP="00081687">
            <w:pPr>
              <w:spacing w:before="100" w:after="80"/>
              <w:jc w:val="center"/>
            </w:pPr>
          </w:p>
        </w:tc>
        <w:tc>
          <w:tcPr>
            <w:tcW w:w="700" w:type="dxa"/>
          </w:tcPr>
          <w:p w:rsidR="00DC0A9F" w:rsidRDefault="00DC0A9F" w:rsidP="00081687">
            <w:pPr>
              <w:spacing w:before="100" w:after="80"/>
              <w:jc w:val="center"/>
            </w:pPr>
          </w:p>
        </w:tc>
      </w:tr>
      <w:tr w:rsidR="00DC0A9F" w:rsidTr="005E7E8D">
        <w:tc>
          <w:tcPr>
            <w:tcW w:w="725"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652" w:type="dxa"/>
          </w:tcPr>
          <w:p w:rsidR="00DC0A9F" w:rsidRDefault="00DC0A9F" w:rsidP="00081687">
            <w:pPr>
              <w:spacing w:before="100" w:after="80"/>
              <w:jc w:val="center"/>
            </w:pPr>
          </w:p>
        </w:tc>
        <w:tc>
          <w:tcPr>
            <w:tcW w:w="1236" w:type="dxa"/>
          </w:tcPr>
          <w:p w:rsidR="00DC0A9F" w:rsidRDefault="00DC0A9F" w:rsidP="00081687">
            <w:pPr>
              <w:spacing w:before="100" w:after="80"/>
              <w:jc w:val="center"/>
            </w:pPr>
          </w:p>
        </w:tc>
        <w:tc>
          <w:tcPr>
            <w:tcW w:w="1237" w:type="dxa"/>
          </w:tcPr>
          <w:p w:rsidR="00DC0A9F" w:rsidRDefault="00DC0A9F" w:rsidP="00081687">
            <w:pPr>
              <w:spacing w:before="100" w:after="80"/>
              <w:jc w:val="center"/>
            </w:pPr>
          </w:p>
        </w:tc>
        <w:tc>
          <w:tcPr>
            <w:tcW w:w="1047" w:type="dxa"/>
          </w:tcPr>
          <w:p w:rsidR="00DC0A9F" w:rsidRDefault="00DC0A9F" w:rsidP="00081687">
            <w:pPr>
              <w:spacing w:before="100" w:after="80"/>
              <w:jc w:val="center"/>
            </w:pPr>
          </w:p>
        </w:tc>
        <w:tc>
          <w:tcPr>
            <w:tcW w:w="1269" w:type="dxa"/>
          </w:tcPr>
          <w:p w:rsidR="00DC0A9F" w:rsidRDefault="00DC0A9F" w:rsidP="00081687">
            <w:pPr>
              <w:spacing w:before="100" w:after="80"/>
              <w:jc w:val="center"/>
            </w:pPr>
          </w:p>
        </w:tc>
        <w:tc>
          <w:tcPr>
            <w:tcW w:w="748" w:type="dxa"/>
          </w:tcPr>
          <w:p w:rsidR="00DC0A9F" w:rsidRDefault="00DC0A9F" w:rsidP="00081687">
            <w:pPr>
              <w:spacing w:before="100" w:after="80"/>
              <w:jc w:val="center"/>
            </w:pPr>
          </w:p>
        </w:tc>
        <w:tc>
          <w:tcPr>
            <w:tcW w:w="700" w:type="dxa"/>
          </w:tcPr>
          <w:p w:rsidR="00DC0A9F" w:rsidRDefault="00DC0A9F" w:rsidP="00081687">
            <w:pPr>
              <w:spacing w:before="100" w:after="80"/>
              <w:jc w:val="center"/>
            </w:pPr>
          </w:p>
        </w:tc>
      </w:tr>
      <w:tr w:rsidR="00DC0A9F" w:rsidTr="005E7E8D">
        <w:tc>
          <w:tcPr>
            <w:tcW w:w="725"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652" w:type="dxa"/>
          </w:tcPr>
          <w:p w:rsidR="00DC0A9F" w:rsidRDefault="00DC0A9F" w:rsidP="00081687">
            <w:pPr>
              <w:spacing w:before="100" w:after="80"/>
              <w:jc w:val="center"/>
            </w:pPr>
          </w:p>
        </w:tc>
        <w:tc>
          <w:tcPr>
            <w:tcW w:w="1236" w:type="dxa"/>
          </w:tcPr>
          <w:p w:rsidR="00DC0A9F" w:rsidRDefault="00DC0A9F" w:rsidP="00081687">
            <w:pPr>
              <w:spacing w:before="100" w:after="80"/>
              <w:jc w:val="center"/>
            </w:pPr>
          </w:p>
        </w:tc>
        <w:tc>
          <w:tcPr>
            <w:tcW w:w="1237" w:type="dxa"/>
          </w:tcPr>
          <w:p w:rsidR="00DC0A9F" w:rsidRDefault="00DC0A9F" w:rsidP="00081687">
            <w:pPr>
              <w:spacing w:before="100" w:after="80"/>
              <w:jc w:val="center"/>
            </w:pPr>
          </w:p>
        </w:tc>
        <w:tc>
          <w:tcPr>
            <w:tcW w:w="1047" w:type="dxa"/>
          </w:tcPr>
          <w:p w:rsidR="00DC0A9F" w:rsidRDefault="00DC0A9F" w:rsidP="00081687">
            <w:pPr>
              <w:spacing w:before="100" w:after="80"/>
              <w:jc w:val="center"/>
            </w:pPr>
          </w:p>
        </w:tc>
        <w:tc>
          <w:tcPr>
            <w:tcW w:w="1269" w:type="dxa"/>
          </w:tcPr>
          <w:p w:rsidR="00DC0A9F" w:rsidRDefault="00DC0A9F" w:rsidP="00081687">
            <w:pPr>
              <w:spacing w:before="100" w:after="80"/>
              <w:jc w:val="center"/>
            </w:pPr>
          </w:p>
        </w:tc>
        <w:tc>
          <w:tcPr>
            <w:tcW w:w="748" w:type="dxa"/>
          </w:tcPr>
          <w:p w:rsidR="00DC0A9F" w:rsidRDefault="00DC0A9F" w:rsidP="00081687">
            <w:pPr>
              <w:spacing w:before="100" w:after="80"/>
              <w:jc w:val="center"/>
            </w:pPr>
          </w:p>
        </w:tc>
        <w:tc>
          <w:tcPr>
            <w:tcW w:w="700" w:type="dxa"/>
          </w:tcPr>
          <w:p w:rsidR="00DC0A9F" w:rsidRDefault="00DC0A9F" w:rsidP="00081687">
            <w:pPr>
              <w:spacing w:before="100" w:after="80"/>
              <w:jc w:val="center"/>
            </w:pPr>
          </w:p>
        </w:tc>
      </w:tr>
      <w:tr w:rsidR="00DC0A9F" w:rsidTr="005E7E8D">
        <w:tc>
          <w:tcPr>
            <w:tcW w:w="725"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652" w:type="dxa"/>
          </w:tcPr>
          <w:p w:rsidR="00DC0A9F" w:rsidRDefault="00DC0A9F" w:rsidP="00081687">
            <w:pPr>
              <w:spacing w:before="100" w:after="80"/>
              <w:jc w:val="center"/>
            </w:pPr>
          </w:p>
        </w:tc>
        <w:tc>
          <w:tcPr>
            <w:tcW w:w="1236" w:type="dxa"/>
          </w:tcPr>
          <w:p w:rsidR="00DC0A9F" w:rsidRDefault="00DC0A9F" w:rsidP="00081687">
            <w:pPr>
              <w:spacing w:before="100" w:after="80"/>
              <w:jc w:val="center"/>
            </w:pPr>
          </w:p>
        </w:tc>
        <w:tc>
          <w:tcPr>
            <w:tcW w:w="1237" w:type="dxa"/>
          </w:tcPr>
          <w:p w:rsidR="00DC0A9F" w:rsidRDefault="00DC0A9F" w:rsidP="00081687">
            <w:pPr>
              <w:spacing w:before="100" w:after="80"/>
              <w:jc w:val="center"/>
            </w:pPr>
          </w:p>
        </w:tc>
        <w:tc>
          <w:tcPr>
            <w:tcW w:w="1047" w:type="dxa"/>
          </w:tcPr>
          <w:p w:rsidR="00DC0A9F" w:rsidRDefault="00DC0A9F" w:rsidP="00081687">
            <w:pPr>
              <w:spacing w:before="100" w:after="80"/>
              <w:jc w:val="center"/>
            </w:pPr>
          </w:p>
        </w:tc>
        <w:tc>
          <w:tcPr>
            <w:tcW w:w="1269" w:type="dxa"/>
          </w:tcPr>
          <w:p w:rsidR="00DC0A9F" w:rsidRDefault="00DC0A9F" w:rsidP="00081687">
            <w:pPr>
              <w:spacing w:before="100" w:after="80"/>
              <w:jc w:val="center"/>
            </w:pPr>
          </w:p>
        </w:tc>
        <w:tc>
          <w:tcPr>
            <w:tcW w:w="748" w:type="dxa"/>
          </w:tcPr>
          <w:p w:rsidR="00DC0A9F" w:rsidRDefault="00DC0A9F" w:rsidP="00081687">
            <w:pPr>
              <w:spacing w:before="100" w:after="80"/>
              <w:jc w:val="center"/>
            </w:pPr>
          </w:p>
        </w:tc>
        <w:tc>
          <w:tcPr>
            <w:tcW w:w="700" w:type="dxa"/>
          </w:tcPr>
          <w:p w:rsidR="00DC0A9F" w:rsidRDefault="00DC0A9F" w:rsidP="00081687">
            <w:pPr>
              <w:spacing w:before="100" w:after="80"/>
              <w:jc w:val="center"/>
            </w:pPr>
          </w:p>
        </w:tc>
      </w:tr>
      <w:tr w:rsidR="00DC0A9F" w:rsidTr="005E7E8D">
        <w:tc>
          <w:tcPr>
            <w:tcW w:w="725"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652" w:type="dxa"/>
          </w:tcPr>
          <w:p w:rsidR="00DC0A9F" w:rsidRDefault="00DC0A9F" w:rsidP="00081687">
            <w:pPr>
              <w:spacing w:before="100" w:after="80"/>
              <w:jc w:val="center"/>
            </w:pPr>
          </w:p>
        </w:tc>
        <w:tc>
          <w:tcPr>
            <w:tcW w:w="1236" w:type="dxa"/>
          </w:tcPr>
          <w:p w:rsidR="00DC0A9F" w:rsidRDefault="00DC0A9F" w:rsidP="00081687">
            <w:pPr>
              <w:spacing w:before="100" w:after="80"/>
              <w:jc w:val="center"/>
            </w:pPr>
          </w:p>
        </w:tc>
        <w:tc>
          <w:tcPr>
            <w:tcW w:w="1237" w:type="dxa"/>
          </w:tcPr>
          <w:p w:rsidR="00DC0A9F" w:rsidRDefault="00DC0A9F" w:rsidP="00081687">
            <w:pPr>
              <w:spacing w:before="100" w:after="80"/>
              <w:jc w:val="center"/>
            </w:pPr>
          </w:p>
        </w:tc>
        <w:tc>
          <w:tcPr>
            <w:tcW w:w="1047" w:type="dxa"/>
          </w:tcPr>
          <w:p w:rsidR="00DC0A9F" w:rsidRDefault="00DC0A9F" w:rsidP="00081687">
            <w:pPr>
              <w:spacing w:before="100" w:after="80"/>
              <w:jc w:val="center"/>
            </w:pPr>
          </w:p>
        </w:tc>
        <w:tc>
          <w:tcPr>
            <w:tcW w:w="1269" w:type="dxa"/>
          </w:tcPr>
          <w:p w:rsidR="00DC0A9F" w:rsidRDefault="00DC0A9F" w:rsidP="00081687">
            <w:pPr>
              <w:spacing w:before="100" w:after="80"/>
              <w:jc w:val="center"/>
            </w:pPr>
          </w:p>
        </w:tc>
        <w:tc>
          <w:tcPr>
            <w:tcW w:w="748" w:type="dxa"/>
          </w:tcPr>
          <w:p w:rsidR="00DC0A9F" w:rsidRDefault="00DC0A9F" w:rsidP="00081687">
            <w:pPr>
              <w:spacing w:before="100" w:after="80"/>
              <w:jc w:val="center"/>
            </w:pPr>
          </w:p>
        </w:tc>
        <w:tc>
          <w:tcPr>
            <w:tcW w:w="700" w:type="dxa"/>
          </w:tcPr>
          <w:p w:rsidR="00DC0A9F" w:rsidRDefault="00DC0A9F" w:rsidP="00081687">
            <w:pPr>
              <w:spacing w:before="100" w:after="80"/>
              <w:jc w:val="center"/>
            </w:pPr>
          </w:p>
        </w:tc>
      </w:tr>
      <w:tr w:rsidR="00DC0A9F" w:rsidTr="005E7E8D">
        <w:tc>
          <w:tcPr>
            <w:tcW w:w="725"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652" w:type="dxa"/>
          </w:tcPr>
          <w:p w:rsidR="00DC0A9F" w:rsidRDefault="00DC0A9F" w:rsidP="00081687">
            <w:pPr>
              <w:spacing w:before="100" w:after="80"/>
              <w:jc w:val="center"/>
            </w:pPr>
          </w:p>
        </w:tc>
        <w:tc>
          <w:tcPr>
            <w:tcW w:w="1236" w:type="dxa"/>
          </w:tcPr>
          <w:p w:rsidR="00DC0A9F" w:rsidRDefault="00DC0A9F" w:rsidP="00081687">
            <w:pPr>
              <w:spacing w:before="100" w:after="80"/>
              <w:jc w:val="center"/>
            </w:pPr>
          </w:p>
        </w:tc>
        <w:tc>
          <w:tcPr>
            <w:tcW w:w="1237" w:type="dxa"/>
          </w:tcPr>
          <w:p w:rsidR="00DC0A9F" w:rsidRDefault="00DC0A9F" w:rsidP="00081687">
            <w:pPr>
              <w:spacing w:before="100" w:after="80"/>
              <w:jc w:val="center"/>
            </w:pPr>
          </w:p>
        </w:tc>
        <w:tc>
          <w:tcPr>
            <w:tcW w:w="1047" w:type="dxa"/>
          </w:tcPr>
          <w:p w:rsidR="00DC0A9F" w:rsidRDefault="00DC0A9F" w:rsidP="00081687">
            <w:pPr>
              <w:spacing w:before="100" w:after="80"/>
              <w:jc w:val="center"/>
            </w:pPr>
          </w:p>
        </w:tc>
        <w:tc>
          <w:tcPr>
            <w:tcW w:w="1269" w:type="dxa"/>
          </w:tcPr>
          <w:p w:rsidR="00DC0A9F" w:rsidRDefault="00DC0A9F" w:rsidP="00081687">
            <w:pPr>
              <w:spacing w:before="100" w:after="80"/>
              <w:jc w:val="center"/>
            </w:pPr>
          </w:p>
        </w:tc>
        <w:tc>
          <w:tcPr>
            <w:tcW w:w="748" w:type="dxa"/>
          </w:tcPr>
          <w:p w:rsidR="00DC0A9F" w:rsidRDefault="00DC0A9F" w:rsidP="00081687">
            <w:pPr>
              <w:spacing w:before="100" w:after="80"/>
              <w:jc w:val="center"/>
            </w:pPr>
          </w:p>
        </w:tc>
        <w:tc>
          <w:tcPr>
            <w:tcW w:w="700" w:type="dxa"/>
          </w:tcPr>
          <w:p w:rsidR="00DC0A9F" w:rsidRDefault="00DC0A9F" w:rsidP="00081687">
            <w:pPr>
              <w:spacing w:before="100" w:after="80"/>
              <w:jc w:val="center"/>
            </w:pPr>
          </w:p>
        </w:tc>
      </w:tr>
      <w:tr w:rsidR="00DC0A9F" w:rsidTr="005E7E8D">
        <w:tc>
          <w:tcPr>
            <w:tcW w:w="725"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652" w:type="dxa"/>
          </w:tcPr>
          <w:p w:rsidR="00DC0A9F" w:rsidRDefault="00DC0A9F" w:rsidP="00081687">
            <w:pPr>
              <w:spacing w:before="100" w:after="80"/>
              <w:jc w:val="center"/>
            </w:pPr>
          </w:p>
        </w:tc>
        <w:tc>
          <w:tcPr>
            <w:tcW w:w="1236" w:type="dxa"/>
          </w:tcPr>
          <w:p w:rsidR="00DC0A9F" w:rsidRDefault="00DC0A9F" w:rsidP="00081687">
            <w:pPr>
              <w:spacing w:before="100" w:after="80"/>
              <w:jc w:val="center"/>
            </w:pPr>
          </w:p>
        </w:tc>
        <w:tc>
          <w:tcPr>
            <w:tcW w:w="1237" w:type="dxa"/>
          </w:tcPr>
          <w:p w:rsidR="00DC0A9F" w:rsidRDefault="00DC0A9F" w:rsidP="00081687">
            <w:pPr>
              <w:spacing w:before="100" w:after="80"/>
              <w:jc w:val="center"/>
            </w:pPr>
          </w:p>
        </w:tc>
        <w:tc>
          <w:tcPr>
            <w:tcW w:w="1047" w:type="dxa"/>
          </w:tcPr>
          <w:p w:rsidR="00DC0A9F" w:rsidRDefault="00DC0A9F" w:rsidP="00081687">
            <w:pPr>
              <w:spacing w:before="100" w:after="80"/>
              <w:jc w:val="center"/>
            </w:pPr>
          </w:p>
        </w:tc>
        <w:tc>
          <w:tcPr>
            <w:tcW w:w="1269" w:type="dxa"/>
          </w:tcPr>
          <w:p w:rsidR="00DC0A9F" w:rsidRDefault="00DC0A9F" w:rsidP="00081687">
            <w:pPr>
              <w:spacing w:before="100" w:after="80"/>
              <w:jc w:val="center"/>
            </w:pPr>
          </w:p>
        </w:tc>
        <w:tc>
          <w:tcPr>
            <w:tcW w:w="748" w:type="dxa"/>
          </w:tcPr>
          <w:p w:rsidR="00DC0A9F" w:rsidRDefault="00DC0A9F" w:rsidP="00081687">
            <w:pPr>
              <w:spacing w:before="100" w:after="80"/>
              <w:jc w:val="center"/>
            </w:pPr>
          </w:p>
        </w:tc>
        <w:tc>
          <w:tcPr>
            <w:tcW w:w="700" w:type="dxa"/>
          </w:tcPr>
          <w:p w:rsidR="00DC0A9F" w:rsidRDefault="00DC0A9F" w:rsidP="00081687">
            <w:pPr>
              <w:spacing w:before="100" w:after="80"/>
              <w:jc w:val="center"/>
            </w:pPr>
          </w:p>
        </w:tc>
      </w:tr>
      <w:tr w:rsidR="00DC0A9F" w:rsidTr="005E7E8D">
        <w:tc>
          <w:tcPr>
            <w:tcW w:w="725"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652" w:type="dxa"/>
          </w:tcPr>
          <w:p w:rsidR="00DC0A9F" w:rsidRDefault="00DC0A9F" w:rsidP="00081687">
            <w:pPr>
              <w:spacing w:before="100" w:after="80"/>
              <w:jc w:val="center"/>
            </w:pPr>
          </w:p>
        </w:tc>
        <w:tc>
          <w:tcPr>
            <w:tcW w:w="1236" w:type="dxa"/>
          </w:tcPr>
          <w:p w:rsidR="00DC0A9F" w:rsidRDefault="00DC0A9F" w:rsidP="00081687">
            <w:pPr>
              <w:spacing w:before="100" w:after="80"/>
              <w:jc w:val="center"/>
            </w:pPr>
          </w:p>
        </w:tc>
        <w:tc>
          <w:tcPr>
            <w:tcW w:w="1237" w:type="dxa"/>
          </w:tcPr>
          <w:p w:rsidR="00DC0A9F" w:rsidRDefault="00DC0A9F" w:rsidP="00081687">
            <w:pPr>
              <w:spacing w:before="100" w:after="80"/>
              <w:jc w:val="center"/>
            </w:pPr>
          </w:p>
        </w:tc>
        <w:tc>
          <w:tcPr>
            <w:tcW w:w="1047" w:type="dxa"/>
          </w:tcPr>
          <w:p w:rsidR="00DC0A9F" w:rsidRDefault="00DC0A9F" w:rsidP="00081687">
            <w:pPr>
              <w:spacing w:before="100" w:after="80"/>
              <w:jc w:val="center"/>
            </w:pPr>
          </w:p>
        </w:tc>
        <w:tc>
          <w:tcPr>
            <w:tcW w:w="1269" w:type="dxa"/>
          </w:tcPr>
          <w:p w:rsidR="00DC0A9F" w:rsidRDefault="00DC0A9F" w:rsidP="00081687">
            <w:pPr>
              <w:spacing w:before="100" w:after="80"/>
              <w:jc w:val="center"/>
            </w:pPr>
          </w:p>
        </w:tc>
        <w:tc>
          <w:tcPr>
            <w:tcW w:w="748" w:type="dxa"/>
          </w:tcPr>
          <w:p w:rsidR="00DC0A9F" w:rsidRDefault="00DC0A9F" w:rsidP="00081687">
            <w:pPr>
              <w:spacing w:before="100" w:after="80"/>
              <w:jc w:val="center"/>
            </w:pPr>
          </w:p>
        </w:tc>
        <w:tc>
          <w:tcPr>
            <w:tcW w:w="700" w:type="dxa"/>
          </w:tcPr>
          <w:p w:rsidR="00DC0A9F" w:rsidRDefault="00DC0A9F" w:rsidP="00081687">
            <w:pPr>
              <w:spacing w:before="100" w:after="80"/>
              <w:jc w:val="center"/>
            </w:pPr>
          </w:p>
        </w:tc>
      </w:tr>
      <w:tr w:rsidR="00DC0A9F" w:rsidTr="005E7E8D">
        <w:tc>
          <w:tcPr>
            <w:tcW w:w="725"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652" w:type="dxa"/>
          </w:tcPr>
          <w:p w:rsidR="00DC0A9F" w:rsidRDefault="00DC0A9F" w:rsidP="00081687">
            <w:pPr>
              <w:spacing w:before="100" w:after="80"/>
              <w:jc w:val="center"/>
            </w:pPr>
          </w:p>
        </w:tc>
        <w:tc>
          <w:tcPr>
            <w:tcW w:w="1236" w:type="dxa"/>
          </w:tcPr>
          <w:p w:rsidR="00DC0A9F" w:rsidRDefault="00DC0A9F" w:rsidP="00081687">
            <w:pPr>
              <w:spacing w:before="100" w:after="80"/>
              <w:jc w:val="center"/>
            </w:pPr>
          </w:p>
        </w:tc>
        <w:tc>
          <w:tcPr>
            <w:tcW w:w="1237" w:type="dxa"/>
          </w:tcPr>
          <w:p w:rsidR="00DC0A9F" w:rsidRDefault="00DC0A9F" w:rsidP="00081687">
            <w:pPr>
              <w:spacing w:before="100" w:after="80"/>
              <w:jc w:val="center"/>
            </w:pPr>
          </w:p>
        </w:tc>
        <w:tc>
          <w:tcPr>
            <w:tcW w:w="1047" w:type="dxa"/>
          </w:tcPr>
          <w:p w:rsidR="00DC0A9F" w:rsidRDefault="00DC0A9F" w:rsidP="00081687">
            <w:pPr>
              <w:spacing w:before="100" w:after="80"/>
              <w:jc w:val="center"/>
            </w:pPr>
          </w:p>
        </w:tc>
        <w:tc>
          <w:tcPr>
            <w:tcW w:w="1269" w:type="dxa"/>
          </w:tcPr>
          <w:p w:rsidR="00DC0A9F" w:rsidRDefault="00DC0A9F" w:rsidP="00081687">
            <w:pPr>
              <w:spacing w:before="100" w:after="80"/>
              <w:jc w:val="center"/>
            </w:pPr>
          </w:p>
        </w:tc>
        <w:tc>
          <w:tcPr>
            <w:tcW w:w="748" w:type="dxa"/>
          </w:tcPr>
          <w:p w:rsidR="00DC0A9F" w:rsidRDefault="00DC0A9F" w:rsidP="00081687">
            <w:pPr>
              <w:spacing w:before="100" w:after="80"/>
              <w:jc w:val="center"/>
            </w:pPr>
          </w:p>
        </w:tc>
        <w:tc>
          <w:tcPr>
            <w:tcW w:w="700" w:type="dxa"/>
          </w:tcPr>
          <w:p w:rsidR="00DC0A9F" w:rsidRDefault="00DC0A9F" w:rsidP="00081687">
            <w:pPr>
              <w:spacing w:before="100" w:after="80"/>
              <w:jc w:val="center"/>
            </w:pPr>
          </w:p>
        </w:tc>
      </w:tr>
      <w:tr w:rsidR="00DC0A9F" w:rsidTr="005E7E8D">
        <w:tc>
          <w:tcPr>
            <w:tcW w:w="725"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652" w:type="dxa"/>
          </w:tcPr>
          <w:p w:rsidR="00DC0A9F" w:rsidRDefault="00DC0A9F" w:rsidP="00081687">
            <w:pPr>
              <w:spacing w:before="100" w:after="80"/>
              <w:jc w:val="center"/>
            </w:pPr>
          </w:p>
        </w:tc>
        <w:tc>
          <w:tcPr>
            <w:tcW w:w="1236" w:type="dxa"/>
          </w:tcPr>
          <w:p w:rsidR="00DC0A9F" w:rsidRDefault="00DC0A9F" w:rsidP="00081687">
            <w:pPr>
              <w:spacing w:before="100" w:after="80"/>
              <w:jc w:val="center"/>
            </w:pPr>
          </w:p>
        </w:tc>
        <w:tc>
          <w:tcPr>
            <w:tcW w:w="1237" w:type="dxa"/>
          </w:tcPr>
          <w:p w:rsidR="00DC0A9F" w:rsidRDefault="00DC0A9F" w:rsidP="00081687">
            <w:pPr>
              <w:spacing w:before="100" w:after="80"/>
              <w:jc w:val="center"/>
            </w:pPr>
          </w:p>
        </w:tc>
        <w:tc>
          <w:tcPr>
            <w:tcW w:w="1047" w:type="dxa"/>
          </w:tcPr>
          <w:p w:rsidR="00DC0A9F" w:rsidRDefault="00DC0A9F" w:rsidP="00081687">
            <w:pPr>
              <w:spacing w:before="100" w:after="80"/>
              <w:jc w:val="center"/>
            </w:pPr>
          </w:p>
        </w:tc>
        <w:tc>
          <w:tcPr>
            <w:tcW w:w="1269" w:type="dxa"/>
          </w:tcPr>
          <w:p w:rsidR="00DC0A9F" w:rsidRDefault="00DC0A9F" w:rsidP="00081687">
            <w:pPr>
              <w:spacing w:before="100" w:after="80"/>
              <w:jc w:val="center"/>
            </w:pPr>
          </w:p>
        </w:tc>
        <w:tc>
          <w:tcPr>
            <w:tcW w:w="748" w:type="dxa"/>
          </w:tcPr>
          <w:p w:rsidR="00DC0A9F" w:rsidRDefault="00DC0A9F" w:rsidP="00081687">
            <w:pPr>
              <w:spacing w:before="100" w:after="80"/>
              <w:jc w:val="center"/>
            </w:pPr>
          </w:p>
        </w:tc>
        <w:tc>
          <w:tcPr>
            <w:tcW w:w="700" w:type="dxa"/>
          </w:tcPr>
          <w:p w:rsidR="00DC0A9F" w:rsidRDefault="00DC0A9F" w:rsidP="00081687">
            <w:pPr>
              <w:spacing w:before="100" w:after="80"/>
              <w:jc w:val="center"/>
            </w:pPr>
          </w:p>
        </w:tc>
      </w:tr>
      <w:tr w:rsidR="00DC0A9F" w:rsidTr="005E7E8D">
        <w:tc>
          <w:tcPr>
            <w:tcW w:w="725"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652" w:type="dxa"/>
          </w:tcPr>
          <w:p w:rsidR="00DC0A9F" w:rsidRDefault="00DC0A9F" w:rsidP="00081687">
            <w:pPr>
              <w:spacing w:before="100" w:after="80"/>
              <w:jc w:val="center"/>
            </w:pPr>
          </w:p>
        </w:tc>
        <w:tc>
          <w:tcPr>
            <w:tcW w:w="1236" w:type="dxa"/>
          </w:tcPr>
          <w:p w:rsidR="00DC0A9F" w:rsidRDefault="00DC0A9F" w:rsidP="00081687">
            <w:pPr>
              <w:spacing w:before="100" w:after="80"/>
              <w:jc w:val="center"/>
            </w:pPr>
          </w:p>
        </w:tc>
        <w:tc>
          <w:tcPr>
            <w:tcW w:w="1237" w:type="dxa"/>
          </w:tcPr>
          <w:p w:rsidR="00DC0A9F" w:rsidRDefault="00DC0A9F" w:rsidP="00081687">
            <w:pPr>
              <w:spacing w:before="100" w:after="80"/>
              <w:jc w:val="center"/>
            </w:pPr>
          </w:p>
        </w:tc>
        <w:tc>
          <w:tcPr>
            <w:tcW w:w="1047" w:type="dxa"/>
          </w:tcPr>
          <w:p w:rsidR="00DC0A9F" w:rsidRDefault="00DC0A9F" w:rsidP="00081687">
            <w:pPr>
              <w:spacing w:before="100" w:after="80"/>
              <w:jc w:val="center"/>
            </w:pPr>
          </w:p>
        </w:tc>
        <w:tc>
          <w:tcPr>
            <w:tcW w:w="1269" w:type="dxa"/>
          </w:tcPr>
          <w:p w:rsidR="00DC0A9F" w:rsidRDefault="00DC0A9F" w:rsidP="00081687">
            <w:pPr>
              <w:spacing w:before="100" w:after="80"/>
              <w:jc w:val="center"/>
            </w:pPr>
          </w:p>
        </w:tc>
        <w:tc>
          <w:tcPr>
            <w:tcW w:w="748" w:type="dxa"/>
          </w:tcPr>
          <w:p w:rsidR="00DC0A9F" w:rsidRDefault="00DC0A9F" w:rsidP="00081687">
            <w:pPr>
              <w:spacing w:before="100" w:after="80"/>
              <w:jc w:val="center"/>
            </w:pPr>
          </w:p>
        </w:tc>
        <w:tc>
          <w:tcPr>
            <w:tcW w:w="700" w:type="dxa"/>
          </w:tcPr>
          <w:p w:rsidR="00DC0A9F" w:rsidRDefault="00DC0A9F" w:rsidP="00081687">
            <w:pPr>
              <w:spacing w:before="100" w:after="80"/>
              <w:jc w:val="center"/>
            </w:pPr>
          </w:p>
        </w:tc>
      </w:tr>
      <w:tr w:rsidR="00DC0A9F" w:rsidTr="005E7E8D">
        <w:tc>
          <w:tcPr>
            <w:tcW w:w="725"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652" w:type="dxa"/>
          </w:tcPr>
          <w:p w:rsidR="00DC0A9F" w:rsidRDefault="00DC0A9F" w:rsidP="00081687">
            <w:pPr>
              <w:spacing w:before="100" w:after="80"/>
              <w:jc w:val="center"/>
            </w:pPr>
          </w:p>
        </w:tc>
        <w:tc>
          <w:tcPr>
            <w:tcW w:w="1236" w:type="dxa"/>
          </w:tcPr>
          <w:p w:rsidR="00DC0A9F" w:rsidRDefault="00DC0A9F" w:rsidP="00081687">
            <w:pPr>
              <w:spacing w:before="100" w:after="80"/>
              <w:jc w:val="center"/>
            </w:pPr>
          </w:p>
        </w:tc>
        <w:tc>
          <w:tcPr>
            <w:tcW w:w="1237" w:type="dxa"/>
          </w:tcPr>
          <w:p w:rsidR="00DC0A9F" w:rsidRDefault="00DC0A9F" w:rsidP="00081687">
            <w:pPr>
              <w:spacing w:before="100" w:after="80"/>
              <w:jc w:val="center"/>
            </w:pPr>
          </w:p>
        </w:tc>
        <w:tc>
          <w:tcPr>
            <w:tcW w:w="1047" w:type="dxa"/>
          </w:tcPr>
          <w:p w:rsidR="00DC0A9F" w:rsidRDefault="00DC0A9F" w:rsidP="00081687">
            <w:pPr>
              <w:spacing w:before="100" w:after="80"/>
              <w:jc w:val="center"/>
            </w:pPr>
          </w:p>
        </w:tc>
        <w:tc>
          <w:tcPr>
            <w:tcW w:w="1269" w:type="dxa"/>
          </w:tcPr>
          <w:p w:rsidR="00DC0A9F" w:rsidRDefault="00DC0A9F" w:rsidP="00081687">
            <w:pPr>
              <w:spacing w:before="100" w:after="80"/>
              <w:jc w:val="center"/>
            </w:pPr>
          </w:p>
        </w:tc>
        <w:tc>
          <w:tcPr>
            <w:tcW w:w="748" w:type="dxa"/>
          </w:tcPr>
          <w:p w:rsidR="00DC0A9F" w:rsidRDefault="00DC0A9F" w:rsidP="00081687">
            <w:pPr>
              <w:spacing w:before="100" w:after="80"/>
              <w:jc w:val="center"/>
            </w:pPr>
          </w:p>
        </w:tc>
        <w:tc>
          <w:tcPr>
            <w:tcW w:w="700" w:type="dxa"/>
          </w:tcPr>
          <w:p w:rsidR="00DC0A9F" w:rsidRDefault="00DC0A9F" w:rsidP="00081687">
            <w:pPr>
              <w:spacing w:before="100" w:after="80"/>
              <w:jc w:val="center"/>
            </w:pPr>
          </w:p>
        </w:tc>
      </w:tr>
      <w:tr w:rsidR="00DC0A9F" w:rsidTr="005E7E8D">
        <w:tc>
          <w:tcPr>
            <w:tcW w:w="725"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981" w:type="dxa"/>
          </w:tcPr>
          <w:p w:rsidR="00DC0A9F" w:rsidRDefault="00DC0A9F" w:rsidP="00081687">
            <w:pPr>
              <w:spacing w:before="100" w:after="80"/>
              <w:jc w:val="center"/>
            </w:pPr>
          </w:p>
        </w:tc>
        <w:tc>
          <w:tcPr>
            <w:tcW w:w="652" w:type="dxa"/>
          </w:tcPr>
          <w:p w:rsidR="00DC0A9F" w:rsidRDefault="00DC0A9F" w:rsidP="00081687">
            <w:pPr>
              <w:spacing w:before="100" w:after="80"/>
              <w:jc w:val="center"/>
            </w:pPr>
          </w:p>
        </w:tc>
        <w:tc>
          <w:tcPr>
            <w:tcW w:w="1236" w:type="dxa"/>
          </w:tcPr>
          <w:p w:rsidR="00DC0A9F" w:rsidRDefault="00DC0A9F" w:rsidP="00081687">
            <w:pPr>
              <w:spacing w:before="100" w:after="80"/>
              <w:jc w:val="center"/>
            </w:pPr>
          </w:p>
        </w:tc>
        <w:tc>
          <w:tcPr>
            <w:tcW w:w="1237" w:type="dxa"/>
          </w:tcPr>
          <w:p w:rsidR="00DC0A9F" w:rsidRDefault="00DC0A9F" w:rsidP="00081687">
            <w:pPr>
              <w:spacing w:before="100" w:after="80"/>
              <w:jc w:val="center"/>
            </w:pPr>
          </w:p>
        </w:tc>
        <w:tc>
          <w:tcPr>
            <w:tcW w:w="1047" w:type="dxa"/>
          </w:tcPr>
          <w:p w:rsidR="00DC0A9F" w:rsidRDefault="00DC0A9F" w:rsidP="00081687">
            <w:pPr>
              <w:spacing w:before="100" w:after="80"/>
              <w:jc w:val="center"/>
            </w:pPr>
          </w:p>
        </w:tc>
        <w:tc>
          <w:tcPr>
            <w:tcW w:w="1269" w:type="dxa"/>
          </w:tcPr>
          <w:p w:rsidR="00DC0A9F" w:rsidRDefault="00DC0A9F" w:rsidP="00081687">
            <w:pPr>
              <w:spacing w:before="100" w:after="80"/>
              <w:jc w:val="center"/>
            </w:pPr>
          </w:p>
        </w:tc>
        <w:tc>
          <w:tcPr>
            <w:tcW w:w="748" w:type="dxa"/>
          </w:tcPr>
          <w:p w:rsidR="00DC0A9F" w:rsidRDefault="00DC0A9F" w:rsidP="00081687">
            <w:pPr>
              <w:spacing w:before="100" w:after="80"/>
              <w:jc w:val="center"/>
            </w:pPr>
          </w:p>
        </w:tc>
        <w:tc>
          <w:tcPr>
            <w:tcW w:w="700" w:type="dxa"/>
          </w:tcPr>
          <w:p w:rsidR="00DC0A9F" w:rsidRDefault="00DC0A9F" w:rsidP="00081687">
            <w:pPr>
              <w:spacing w:before="100" w:after="80"/>
              <w:jc w:val="center"/>
            </w:pPr>
          </w:p>
        </w:tc>
      </w:tr>
    </w:tbl>
    <w:p w:rsidR="00DC0A9F" w:rsidRPr="00E91B8C" w:rsidRDefault="00DC0A9F" w:rsidP="00DC0A9F">
      <w:pPr>
        <w:rPr>
          <w:lang w:eastAsia="en-US"/>
        </w:rPr>
      </w:pPr>
    </w:p>
    <w:p w:rsidR="00E33A55" w:rsidRPr="00E33A55" w:rsidRDefault="00E33A55" w:rsidP="00E33A55">
      <w:pPr>
        <w:pStyle w:val="afffd"/>
        <w:ind w:firstLine="709"/>
        <w:rPr>
          <w:rFonts w:ascii="Times New Roman" w:hAnsi="Times New Roman"/>
          <w:szCs w:val="28"/>
        </w:rPr>
      </w:pPr>
    </w:p>
    <w:bookmarkEnd w:id="9"/>
    <w:bookmarkEnd w:id="10"/>
    <w:bookmarkEnd w:id="11"/>
    <w:bookmarkEnd w:id="12"/>
    <w:p w:rsidR="00CD6519" w:rsidRDefault="00CD6519" w:rsidP="00C36123">
      <w:pPr>
        <w:ind w:firstLine="567"/>
        <w:jc w:val="both"/>
        <w:rPr>
          <w:sz w:val="28"/>
        </w:rPr>
      </w:pPr>
    </w:p>
    <w:p w:rsidR="00BC53A9" w:rsidRDefault="00BC53A9" w:rsidP="004D1501">
      <w:pPr>
        <w:ind w:firstLine="900"/>
        <w:jc w:val="center"/>
        <w:rPr>
          <w:b/>
          <w:snapToGrid w:val="0"/>
          <w:sz w:val="28"/>
        </w:rPr>
      </w:pPr>
    </w:p>
    <w:p w:rsidR="004D1501" w:rsidRDefault="004D1501" w:rsidP="004D1501">
      <w:pPr>
        <w:ind w:firstLine="900"/>
        <w:jc w:val="center"/>
        <w:rPr>
          <w:b/>
          <w:snapToGrid w:val="0"/>
          <w:sz w:val="28"/>
        </w:rPr>
      </w:pPr>
      <w:r>
        <w:rPr>
          <w:b/>
          <w:snapToGrid w:val="0"/>
          <w:sz w:val="28"/>
        </w:rPr>
        <w:t>Основные технико-экономические показатели</w:t>
      </w:r>
    </w:p>
    <w:p w:rsidR="004D1501" w:rsidRDefault="004D1501" w:rsidP="004D1501">
      <w:pPr>
        <w:ind w:firstLine="900"/>
        <w:jc w:val="both"/>
        <w:rPr>
          <w:b/>
          <w:snapToGrid w:val="0"/>
          <w:sz w:val="28"/>
        </w:rPr>
      </w:pPr>
    </w:p>
    <w:tbl>
      <w:tblPr>
        <w:tblW w:w="928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7"/>
        <w:gridCol w:w="2996"/>
        <w:gridCol w:w="1323"/>
        <w:gridCol w:w="1340"/>
        <w:gridCol w:w="1380"/>
        <w:gridCol w:w="1422"/>
      </w:tblGrid>
      <w:tr w:rsidR="004D1501" w:rsidTr="00081687">
        <w:tc>
          <w:tcPr>
            <w:tcW w:w="827" w:type="dxa"/>
          </w:tcPr>
          <w:p w:rsidR="004D1501" w:rsidRDefault="004D1501" w:rsidP="00081687">
            <w:pPr>
              <w:jc w:val="both"/>
              <w:rPr>
                <w:snapToGrid w:val="0"/>
                <w:sz w:val="28"/>
              </w:rPr>
            </w:pPr>
            <w:r>
              <w:rPr>
                <w:snapToGrid w:val="0"/>
                <w:sz w:val="28"/>
              </w:rPr>
              <w:t>№</w:t>
            </w:r>
          </w:p>
          <w:p w:rsidR="004D1501" w:rsidRDefault="004D1501" w:rsidP="00081687">
            <w:pPr>
              <w:jc w:val="both"/>
              <w:rPr>
                <w:snapToGrid w:val="0"/>
                <w:sz w:val="28"/>
              </w:rPr>
            </w:pPr>
            <w:r>
              <w:rPr>
                <w:snapToGrid w:val="0"/>
                <w:sz w:val="28"/>
              </w:rPr>
              <w:t>п.п.</w:t>
            </w:r>
          </w:p>
        </w:tc>
        <w:tc>
          <w:tcPr>
            <w:tcW w:w="2996" w:type="dxa"/>
          </w:tcPr>
          <w:p w:rsidR="004D1501" w:rsidRDefault="004D1501" w:rsidP="00081687">
            <w:pPr>
              <w:pStyle w:val="30"/>
              <w:rPr>
                <w:snapToGrid w:val="0"/>
              </w:rPr>
            </w:pPr>
            <w:r>
              <w:rPr>
                <w:snapToGrid w:val="0"/>
              </w:rPr>
              <w:t>Показатели</w:t>
            </w:r>
          </w:p>
        </w:tc>
        <w:tc>
          <w:tcPr>
            <w:tcW w:w="1323" w:type="dxa"/>
          </w:tcPr>
          <w:p w:rsidR="004D1501" w:rsidRDefault="004D1501" w:rsidP="00081687">
            <w:pPr>
              <w:jc w:val="center"/>
              <w:rPr>
                <w:snapToGrid w:val="0"/>
                <w:sz w:val="28"/>
              </w:rPr>
            </w:pPr>
            <w:r>
              <w:rPr>
                <w:snapToGrid w:val="0"/>
                <w:sz w:val="28"/>
              </w:rPr>
              <w:t>Ед.изме-</w:t>
            </w:r>
          </w:p>
          <w:p w:rsidR="004D1501" w:rsidRDefault="004D1501" w:rsidP="00081687">
            <w:pPr>
              <w:jc w:val="center"/>
              <w:rPr>
                <w:snapToGrid w:val="0"/>
                <w:sz w:val="28"/>
              </w:rPr>
            </w:pPr>
            <w:r>
              <w:rPr>
                <w:snapToGrid w:val="0"/>
                <w:sz w:val="28"/>
              </w:rPr>
              <w:t>рения</w:t>
            </w:r>
          </w:p>
        </w:tc>
        <w:tc>
          <w:tcPr>
            <w:tcW w:w="1340" w:type="dxa"/>
          </w:tcPr>
          <w:p w:rsidR="004D1501" w:rsidRDefault="004D1501" w:rsidP="00081687">
            <w:pPr>
              <w:jc w:val="center"/>
              <w:rPr>
                <w:snapToGrid w:val="0"/>
                <w:sz w:val="28"/>
              </w:rPr>
            </w:pPr>
            <w:r>
              <w:rPr>
                <w:snapToGrid w:val="0"/>
                <w:sz w:val="28"/>
              </w:rPr>
              <w:t>Сущест.</w:t>
            </w:r>
          </w:p>
          <w:p w:rsidR="004D1501" w:rsidRDefault="004D1501" w:rsidP="00081687">
            <w:pPr>
              <w:jc w:val="center"/>
              <w:rPr>
                <w:snapToGrid w:val="0"/>
                <w:sz w:val="28"/>
              </w:rPr>
            </w:pPr>
            <w:r>
              <w:rPr>
                <w:snapToGrid w:val="0"/>
                <w:sz w:val="28"/>
              </w:rPr>
              <w:t>положение</w:t>
            </w:r>
          </w:p>
        </w:tc>
        <w:tc>
          <w:tcPr>
            <w:tcW w:w="1380" w:type="dxa"/>
          </w:tcPr>
          <w:p w:rsidR="004D1501" w:rsidRDefault="004D1501" w:rsidP="00081687">
            <w:pPr>
              <w:pStyle w:val="34"/>
            </w:pPr>
            <w:r>
              <w:t>Первая очередь</w:t>
            </w:r>
          </w:p>
          <w:p w:rsidR="004D1501" w:rsidRDefault="004D1501" w:rsidP="00081687">
            <w:pPr>
              <w:jc w:val="center"/>
              <w:rPr>
                <w:snapToGrid w:val="0"/>
                <w:sz w:val="28"/>
              </w:rPr>
            </w:pPr>
            <w:r>
              <w:rPr>
                <w:snapToGrid w:val="0"/>
                <w:sz w:val="28"/>
              </w:rPr>
              <w:t>стр-ва</w:t>
            </w:r>
          </w:p>
        </w:tc>
        <w:tc>
          <w:tcPr>
            <w:tcW w:w="1422" w:type="dxa"/>
          </w:tcPr>
          <w:p w:rsidR="004D1501" w:rsidRDefault="004D1501" w:rsidP="00081687">
            <w:pPr>
              <w:pStyle w:val="34"/>
            </w:pPr>
            <w:r>
              <w:t>Расчетный</w:t>
            </w:r>
          </w:p>
          <w:p w:rsidR="004D1501" w:rsidRDefault="004D1501" w:rsidP="00081687">
            <w:pPr>
              <w:jc w:val="center"/>
              <w:rPr>
                <w:snapToGrid w:val="0"/>
                <w:sz w:val="28"/>
              </w:rPr>
            </w:pPr>
            <w:r>
              <w:rPr>
                <w:snapToGrid w:val="0"/>
                <w:sz w:val="28"/>
              </w:rPr>
              <w:t>срок</w:t>
            </w:r>
          </w:p>
        </w:tc>
      </w:tr>
      <w:tr w:rsidR="004D1501" w:rsidTr="00081687">
        <w:tc>
          <w:tcPr>
            <w:tcW w:w="827" w:type="dxa"/>
          </w:tcPr>
          <w:p w:rsidR="004D1501" w:rsidRDefault="004D1501" w:rsidP="00081687">
            <w:pPr>
              <w:jc w:val="center"/>
              <w:rPr>
                <w:snapToGrid w:val="0"/>
                <w:sz w:val="28"/>
              </w:rPr>
            </w:pPr>
            <w:r>
              <w:rPr>
                <w:snapToGrid w:val="0"/>
                <w:sz w:val="28"/>
              </w:rPr>
              <w:t>1</w:t>
            </w:r>
          </w:p>
        </w:tc>
        <w:tc>
          <w:tcPr>
            <w:tcW w:w="2996" w:type="dxa"/>
          </w:tcPr>
          <w:p w:rsidR="004D1501" w:rsidRDefault="004D1501" w:rsidP="00081687">
            <w:pPr>
              <w:jc w:val="center"/>
              <w:rPr>
                <w:snapToGrid w:val="0"/>
                <w:sz w:val="28"/>
              </w:rPr>
            </w:pPr>
            <w:r>
              <w:rPr>
                <w:snapToGrid w:val="0"/>
                <w:sz w:val="28"/>
              </w:rPr>
              <w:t>2</w:t>
            </w:r>
          </w:p>
        </w:tc>
        <w:tc>
          <w:tcPr>
            <w:tcW w:w="1323" w:type="dxa"/>
          </w:tcPr>
          <w:p w:rsidR="004D1501" w:rsidRDefault="004D1501" w:rsidP="00081687">
            <w:pPr>
              <w:jc w:val="center"/>
              <w:rPr>
                <w:snapToGrid w:val="0"/>
                <w:sz w:val="28"/>
              </w:rPr>
            </w:pPr>
            <w:r>
              <w:rPr>
                <w:snapToGrid w:val="0"/>
                <w:sz w:val="28"/>
              </w:rPr>
              <w:t>3</w:t>
            </w:r>
          </w:p>
        </w:tc>
        <w:tc>
          <w:tcPr>
            <w:tcW w:w="1340" w:type="dxa"/>
          </w:tcPr>
          <w:p w:rsidR="004D1501" w:rsidRDefault="004D1501" w:rsidP="00081687">
            <w:pPr>
              <w:jc w:val="center"/>
              <w:rPr>
                <w:snapToGrid w:val="0"/>
                <w:sz w:val="28"/>
              </w:rPr>
            </w:pPr>
            <w:r>
              <w:rPr>
                <w:snapToGrid w:val="0"/>
                <w:sz w:val="28"/>
              </w:rPr>
              <w:t>4</w:t>
            </w:r>
          </w:p>
        </w:tc>
        <w:tc>
          <w:tcPr>
            <w:tcW w:w="1380" w:type="dxa"/>
          </w:tcPr>
          <w:p w:rsidR="004D1501" w:rsidRDefault="004D1501" w:rsidP="00081687">
            <w:pPr>
              <w:jc w:val="center"/>
              <w:rPr>
                <w:snapToGrid w:val="0"/>
                <w:sz w:val="28"/>
              </w:rPr>
            </w:pPr>
            <w:r>
              <w:rPr>
                <w:snapToGrid w:val="0"/>
                <w:sz w:val="28"/>
              </w:rPr>
              <w:t>5</w:t>
            </w:r>
          </w:p>
        </w:tc>
        <w:tc>
          <w:tcPr>
            <w:tcW w:w="1422" w:type="dxa"/>
          </w:tcPr>
          <w:p w:rsidR="004D1501" w:rsidRDefault="004D1501" w:rsidP="00081687">
            <w:pPr>
              <w:jc w:val="center"/>
              <w:rPr>
                <w:snapToGrid w:val="0"/>
                <w:sz w:val="28"/>
              </w:rPr>
            </w:pPr>
            <w:r>
              <w:rPr>
                <w:snapToGrid w:val="0"/>
                <w:sz w:val="28"/>
              </w:rPr>
              <w:t>6</w:t>
            </w:r>
          </w:p>
        </w:tc>
      </w:tr>
      <w:tr w:rsidR="004D1501" w:rsidTr="00081687">
        <w:tc>
          <w:tcPr>
            <w:tcW w:w="827" w:type="dxa"/>
          </w:tcPr>
          <w:p w:rsidR="004D1501" w:rsidRDefault="004D1501" w:rsidP="00081687">
            <w:pPr>
              <w:jc w:val="both"/>
              <w:rPr>
                <w:b/>
                <w:snapToGrid w:val="0"/>
                <w:sz w:val="28"/>
              </w:rPr>
            </w:pPr>
          </w:p>
        </w:tc>
        <w:tc>
          <w:tcPr>
            <w:tcW w:w="2996" w:type="dxa"/>
          </w:tcPr>
          <w:p w:rsidR="004D1501" w:rsidRDefault="004D1501" w:rsidP="00081687">
            <w:pPr>
              <w:jc w:val="center"/>
              <w:rPr>
                <w:b/>
                <w:snapToGrid w:val="0"/>
                <w:sz w:val="28"/>
              </w:rPr>
            </w:pPr>
            <w:r>
              <w:rPr>
                <w:b/>
                <w:snapToGrid w:val="0"/>
                <w:sz w:val="28"/>
              </w:rPr>
              <w:t>Территория</w:t>
            </w:r>
          </w:p>
        </w:tc>
        <w:tc>
          <w:tcPr>
            <w:tcW w:w="1323" w:type="dxa"/>
          </w:tcPr>
          <w:p w:rsidR="004D1501" w:rsidRDefault="004D1501" w:rsidP="00081687">
            <w:pPr>
              <w:jc w:val="center"/>
              <w:rPr>
                <w:b/>
                <w:snapToGrid w:val="0"/>
                <w:sz w:val="28"/>
              </w:rPr>
            </w:pPr>
          </w:p>
        </w:tc>
        <w:tc>
          <w:tcPr>
            <w:tcW w:w="1340" w:type="dxa"/>
          </w:tcPr>
          <w:p w:rsidR="004D1501" w:rsidRDefault="004D1501" w:rsidP="00081687">
            <w:pPr>
              <w:jc w:val="center"/>
              <w:rPr>
                <w:b/>
                <w:snapToGrid w:val="0"/>
                <w:sz w:val="28"/>
              </w:rPr>
            </w:pPr>
          </w:p>
        </w:tc>
        <w:tc>
          <w:tcPr>
            <w:tcW w:w="1380" w:type="dxa"/>
          </w:tcPr>
          <w:p w:rsidR="004D1501" w:rsidRDefault="004D1501" w:rsidP="00081687">
            <w:pPr>
              <w:jc w:val="center"/>
              <w:rPr>
                <w:b/>
                <w:snapToGrid w:val="0"/>
                <w:sz w:val="28"/>
              </w:rPr>
            </w:pPr>
          </w:p>
        </w:tc>
        <w:tc>
          <w:tcPr>
            <w:tcW w:w="1422" w:type="dxa"/>
          </w:tcPr>
          <w:p w:rsidR="004D1501" w:rsidRDefault="004D1501" w:rsidP="00081687">
            <w:pPr>
              <w:jc w:val="center"/>
              <w:rPr>
                <w:b/>
                <w:snapToGrid w:val="0"/>
                <w:sz w:val="28"/>
              </w:rPr>
            </w:pPr>
          </w:p>
        </w:tc>
      </w:tr>
      <w:tr w:rsidR="004D1501" w:rsidRPr="0052702F" w:rsidTr="00081687">
        <w:tc>
          <w:tcPr>
            <w:tcW w:w="827" w:type="dxa"/>
          </w:tcPr>
          <w:p w:rsidR="004D1501" w:rsidRPr="004D1501" w:rsidRDefault="004D1501" w:rsidP="00081687">
            <w:pPr>
              <w:jc w:val="both"/>
              <w:rPr>
                <w:snapToGrid w:val="0"/>
                <w:sz w:val="28"/>
              </w:rPr>
            </w:pPr>
            <w:r w:rsidRPr="004D1501">
              <w:rPr>
                <w:snapToGrid w:val="0"/>
                <w:sz w:val="28"/>
              </w:rPr>
              <w:t>1.</w:t>
            </w:r>
          </w:p>
        </w:tc>
        <w:tc>
          <w:tcPr>
            <w:tcW w:w="2996" w:type="dxa"/>
          </w:tcPr>
          <w:p w:rsidR="004D1501" w:rsidRPr="004D1501" w:rsidRDefault="004D1501" w:rsidP="00081687">
            <w:pPr>
              <w:jc w:val="both"/>
              <w:rPr>
                <w:snapToGrid w:val="0"/>
                <w:sz w:val="28"/>
              </w:rPr>
            </w:pPr>
            <w:r w:rsidRPr="004D1501">
              <w:rPr>
                <w:snapToGrid w:val="0"/>
                <w:sz w:val="28"/>
              </w:rPr>
              <w:t>Общая площадь земель</w:t>
            </w:r>
          </w:p>
        </w:tc>
        <w:tc>
          <w:tcPr>
            <w:tcW w:w="1323" w:type="dxa"/>
          </w:tcPr>
          <w:p w:rsidR="004D1501" w:rsidRPr="004D1501" w:rsidRDefault="004D1501" w:rsidP="00081687">
            <w:pPr>
              <w:jc w:val="center"/>
              <w:rPr>
                <w:snapToGrid w:val="0"/>
                <w:sz w:val="28"/>
              </w:rPr>
            </w:pPr>
            <w:r w:rsidRPr="004D1501">
              <w:rPr>
                <w:snapToGrid w:val="0"/>
                <w:sz w:val="28"/>
              </w:rPr>
              <w:t>га</w:t>
            </w:r>
          </w:p>
        </w:tc>
        <w:tc>
          <w:tcPr>
            <w:tcW w:w="1340" w:type="dxa"/>
          </w:tcPr>
          <w:p w:rsidR="004D1501" w:rsidRPr="004D1501" w:rsidRDefault="004D1501" w:rsidP="00081687">
            <w:pPr>
              <w:jc w:val="center"/>
              <w:rPr>
                <w:snapToGrid w:val="0"/>
              </w:rPr>
            </w:pPr>
            <w:r w:rsidRPr="004D1501">
              <w:rPr>
                <w:snapToGrid w:val="0"/>
              </w:rPr>
              <w:t>22558</w:t>
            </w:r>
          </w:p>
        </w:tc>
        <w:tc>
          <w:tcPr>
            <w:tcW w:w="1380" w:type="dxa"/>
          </w:tcPr>
          <w:p w:rsidR="004D1501" w:rsidRPr="004C46BD" w:rsidRDefault="004D1501" w:rsidP="00081687">
            <w:pPr>
              <w:jc w:val="center"/>
              <w:rPr>
                <w:snapToGrid w:val="0"/>
                <w:color w:val="FF0000"/>
              </w:rPr>
            </w:pPr>
          </w:p>
        </w:tc>
        <w:tc>
          <w:tcPr>
            <w:tcW w:w="1422" w:type="dxa"/>
          </w:tcPr>
          <w:p w:rsidR="004D1501" w:rsidRPr="004C46BD" w:rsidRDefault="004D1501" w:rsidP="00081687">
            <w:pPr>
              <w:jc w:val="center"/>
              <w:rPr>
                <w:snapToGrid w:val="0"/>
                <w:color w:val="FF0000"/>
              </w:rPr>
            </w:pPr>
          </w:p>
        </w:tc>
      </w:tr>
      <w:tr w:rsidR="004D1501" w:rsidTr="00081687">
        <w:tc>
          <w:tcPr>
            <w:tcW w:w="827" w:type="dxa"/>
          </w:tcPr>
          <w:p w:rsidR="004D1501" w:rsidRDefault="004D1501" w:rsidP="00081687">
            <w:pPr>
              <w:jc w:val="both"/>
              <w:rPr>
                <w:b/>
                <w:snapToGrid w:val="0"/>
                <w:sz w:val="28"/>
              </w:rPr>
            </w:pPr>
          </w:p>
        </w:tc>
        <w:tc>
          <w:tcPr>
            <w:tcW w:w="2996" w:type="dxa"/>
          </w:tcPr>
          <w:p w:rsidR="004D1501" w:rsidRDefault="004D1501" w:rsidP="00081687">
            <w:pPr>
              <w:jc w:val="center"/>
              <w:rPr>
                <w:b/>
                <w:snapToGrid w:val="0"/>
                <w:sz w:val="28"/>
              </w:rPr>
            </w:pPr>
            <w:r>
              <w:rPr>
                <w:b/>
                <w:snapToGrid w:val="0"/>
                <w:sz w:val="28"/>
              </w:rPr>
              <w:t>Население</w:t>
            </w:r>
          </w:p>
        </w:tc>
        <w:tc>
          <w:tcPr>
            <w:tcW w:w="1323" w:type="dxa"/>
          </w:tcPr>
          <w:p w:rsidR="004D1501" w:rsidRDefault="004D1501" w:rsidP="00081687">
            <w:pPr>
              <w:jc w:val="center"/>
              <w:rPr>
                <w:b/>
                <w:snapToGrid w:val="0"/>
                <w:sz w:val="28"/>
              </w:rPr>
            </w:pPr>
          </w:p>
        </w:tc>
        <w:tc>
          <w:tcPr>
            <w:tcW w:w="1340" w:type="dxa"/>
          </w:tcPr>
          <w:p w:rsidR="004D1501" w:rsidRPr="004C46BD" w:rsidRDefault="004D1501" w:rsidP="00081687">
            <w:pPr>
              <w:jc w:val="center"/>
              <w:rPr>
                <w:b/>
                <w:snapToGrid w:val="0"/>
              </w:rPr>
            </w:pPr>
          </w:p>
        </w:tc>
        <w:tc>
          <w:tcPr>
            <w:tcW w:w="1380" w:type="dxa"/>
          </w:tcPr>
          <w:p w:rsidR="004D1501" w:rsidRPr="004C46BD" w:rsidRDefault="004D1501" w:rsidP="00081687">
            <w:pPr>
              <w:jc w:val="center"/>
              <w:rPr>
                <w:b/>
                <w:snapToGrid w:val="0"/>
              </w:rPr>
            </w:pPr>
          </w:p>
        </w:tc>
        <w:tc>
          <w:tcPr>
            <w:tcW w:w="1422" w:type="dxa"/>
          </w:tcPr>
          <w:p w:rsidR="004D1501" w:rsidRPr="004C46BD" w:rsidRDefault="004D1501" w:rsidP="00081687">
            <w:pPr>
              <w:jc w:val="center"/>
              <w:rPr>
                <w:b/>
                <w:snapToGrid w:val="0"/>
              </w:rPr>
            </w:pPr>
          </w:p>
        </w:tc>
      </w:tr>
      <w:tr w:rsidR="004D1501" w:rsidTr="00081687">
        <w:tc>
          <w:tcPr>
            <w:tcW w:w="827" w:type="dxa"/>
          </w:tcPr>
          <w:p w:rsidR="004D1501" w:rsidRDefault="004D1501" w:rsidP="00081687">
            <w:pPr>
              <w:jc w:val="both"/>
              <w:rPr>
                <w:snapToGrid w:val="0"/>
                <w:sz w:val="28"/>
              </w:rPr>
            </w:pPr>
            <w:r>
              <w:rPr>
                <w:snapToGrid w:val="0"/>
                <w:sz w:val="28"/>
              </w:rPr>
              <w:t>2.</w:t>
            </w:r>
          </w:p>
        </w:tc>
        <w:tc>
          <w:tcPr>
            <w:tcW w:w="2996" w:type="dxa"/>
          </w:tcPr>
          <w:p w:rsidR="004D1501" w:rsidRDefault="004D1501" w:rsidP="00081687">
            <w:pPr>
              <w:jc w:val="both"/>
              <w:rPr>
                <w:snapToGrid w:val="0"/>
                <w:sz w:val="28"/>
              </w:rPr>
            </w:pPr>
            <w:r>
              <w:rPr>
                <w:snapToGrid w:val="0"/>
                <w:sz w:val="28"/>
              </w:rPr>
              <w:t>Численность населения</w:t>
            </w:r>
          </w:p>
        </w:tc>
        <w:tc>
          <w:tcPr>
            <w:tcW w:w="1323" w:type="dxa"/>
          </w:tcPr>
          <w:p w:rsidR="004D1501" w:rsidRDefault="004D1501" w:rsidP="00081687">
            <w:pPr>
              <w:jc w:val="center"/>
              <w:rPr>
                <w:snapToGrid w:val="0"/>
                <w:sz w:val="28"/>
              </w:rPr>
            </w:pPr>
            <w:r>
              <w:rPr>
                <w:snapToGrid w:val="0"/>
                <w:sz w:val="28"/>
              </w:rPr>
              <w:t>человек</w:t>
            </w:r>
          </w:p>
        </w:tc>
        <w:tc>
          <w:tcPr>
            <w:tcW w:w="1340" w:type="dxa"/>
          </w:tcPr>
          <w:p w:rsidR="004D1501" w:rsidRPr="004C46BD" w:rsidRDefault="004D1501" w:rsidP="00081687">
            <w:pPr>
              <w:jc w:val="center"/>
              <w:rPr>
                <w:snapToGrid w:val="0"/>
              </w:rPr>
            </w:pPr>
            <w:r>
              <w:rPr>
                <w:snapToGrid w:val="0"/>
              </w:rPr>
              <w:t>900</w:t>
            </w:r>
          </w:p>
        </w:tc>
        <w:tc>
          <w:tcPr>
            <w:tcW w:w="1380" w:type="dxa"/>
          </w:tcPr>
          <w:p w:rsidR="004D1501" w:rsidRPr="004C46BD" w:rsidRDefault="004D1501" w:rsidP="00081687">
            <w:pPr>
              <w:jc w:val="center"/>
              <w:rPr>
                <w:snapToGrid w:val="0"/>
              </w:rPr>
            </w:pPr>
            <w:r>
              <w:rPr>
                <w:snapToGrid w:val="0"/>
              </w:rPr>
              <w:t>920</w:t>
            </w:r>
          </w:p>
        </w:tc>
        <w:tc>
          <w:tcPr>
            <w:tcW w:w="1422" w:type="dxa"/>
          </w:tcPr>
          <w:p w:rsidR="004D1501" w:rsidRPr="004C46BD" w:rsidRDefault="004D1501" w:rsidP="00081687">
            <w:pPr>
              <w:jc w:val="center"/>
              <w:rPr>
                <w:snapToGrid w:val="0"/>
              </w:rPr>
            </w:pPr>
            <w:r>
              <w:rPr>
                <w:snapToGrid w:val="0"/>
              </w:rPr>
              <w:t>970</w:t>
            </w:r>
          </w:p>
        </w:tc>
      </w:tr>
      <w:tr w:rsidR="004D1501" w:rsidTr="00081687">
        <w:tc>
          <w:tcPr>
            <w:tcW w:w="827" w:type="dxa"/>
          </w:tcPr>
          <w:p w:rsidR="004D1501" w:rsidRDefault="004D1501" w:rsidP="00081687">
            <w:pPr>
              <w:jc w:val="both"/>
              <w:rPr>
                <w:snapToGrid w:val="0"/>
                <w:sz w:val="28"/>
              </w:rPr>
            </w:pPr>
            <w:r>
              <w:rPr>
                <w:snapToGrid w:val="0"/>
                <w:sz w:val="28"/>
              </w:rPr>
              <w:t>3.</w:t>
            </w:r>
          </w:p>
        </w:tc>
        <w:tc>
          <w:tcPr>
            <w:tcW w:w="2996" w:type="dxa"/>
          </w:tcPr>
          <w:p w:rsidR="004D1501" w:rsidRDefault="004D1501" w:rsidP="00081687">
            <w:pPr>
              <w:jc w:val="both"/>
              <w:rPr>
                <w:snapToGrid w:val="0"/>
                <w:sz w:val="28"/>
              </w:rPr>
            </w:pPr>
            <w:r>
              <w:rPr>
                <w:snapToGrid w:val="0"/>
                <w:sz w:val="28"/>
              </w:rPr>
              <w:t>Возрастная структура населения:</w:t>
            </w:r>
          </w:p>
        </w:tc>
        <w:tc>
          <w:tcPr>
            <w:tcW w:w="1323" w:type="dxa"/>
          </w:tcPr>
          <w:p w:rsidR="004D1501" w:rsidRDefault="004D1501" w:rsidP="00081687">
            <w:pPr>
              <w:jc w:val="center"/>
              <w:rPr>
                <w:snapToGrid w:val="0"/>
                <w:sz w:val="28"/>
              </w:rPr>
            </w:pPr>
          </w:p>
        </w:tc>
        <w:tc>
          <w:tcPr>
            <w:tcW w:w="1340" w:type="dxa"/>
          </w:tcPr>
          <w:p w:rsidR="004D1501" w:rsidRPr="004C46BD" w:rsidRDefault="004D1501" w:rsidP="00081687">
            <w:pPr>
              <w:jc w:val="center"/>
              <w:rPr>
                <w:snapToGrid w:val="0"/>
              </w:rPr>
            </w:pPr>
          </w:p>
        </w:tc>
        <w:tc>
          <w:tcPr>
            <w:tcW w:w="1380" w:type="dxa"/>
          </w:tcPr>
          <w:p w:rsidR="004D1501" w:rsidRPr="004C46BD" w:rsidRDefault="004D1501" w:rsidP="00081687">
            <w:pPr>
              <w:jc w:val="center"/>
              <w:rPr>
                <w:snapToGrid w:val="0"/>
              </w:rPr>
            </w:pPr>
          </w:p>
        </w:tc>
        <w:tc>
          <w:tcPr>
            <w:tcW w:w="1422" w:type="dxa"/>
          </w:tcPr>
          <w:p w:rsidR="004D1501" w:rsidRPr="004C46BD" w:rsidRDefault="004D1501" w:rsidP="00081687">
            <w:pPr>
              <w:jc w:val="center"/>
              <w:rPr>
                <w:snapToGrid w:val="0"/>
              </w:rPr>
            </w:pPr>
          </w:p>
        </w:tc>
      </w:tr>
      <w:tr w:rsidR="004D1501" w:rsidTr="00081687">
        <w:tc>
          <w:tcPr>
            <w:tcW w:w="827" w:type="dxa"/>
          </w:tcPr>
          <w:p w:rsidR="004D1501" w:rsidRDefault="004D1501" w:rsidP="00081687">
            <w:pPr>
              <w:jc w:val="both"/>
              <w:rPr>
                <w:snapToGrid w:val="0"/>
                <w:sz w:val="28"/>
              </w:rPr>
            </w:pPr>
          </w:p>
        </w:tc>
        <w:tc>
          <w:tcPr>
            <w:tcW w:w="2996" w:type="dxa"/>
          </w:tcPr>
          <w:p w:rsidR="004D1501" w:rsidRDefault="004D1501" w:rsidP="00081687">
            <w:pPr>
              <w:jc w:val="both"/>
              <w:rPr>
                <w:snapToGrid w:val="0"/>
                <w:sz w:val="28"/>
              </w:rPr>
            </w:pPr>
            <w:r>
              <w:rPr>
                <w:snapToGrid w:val="0"/>
                <w:sz w:val="28"/>
              </w:rPr>
              <w:t>дети до 15 лет</w:t>
            </w:r>
          </w:p>
        </w:tc>
        <w:tc>
          <w:tcPr>
            <w:tcW w:w="1323" w:type="dxa"/>
          </w:tcPr>
          <w:p w:rsidR="004D1501" w:rsidRDefault="004D1501" w:rsidP="00081687">
            <w:pPr>
              <w:jc w:val="center"/>
              <w:rPr>
                <w:snapToGrid w:val="0"/>
                <w:sz w:val="28"/>
              </w:rPr>
            </w:pPr>
            <w:r>
              <w:rPr>
                <w:snapToGrid w:val="0"/>
                <w:sz w:val="28"/>
              </w:rPr>
              <w:t>чел./%</w:t>
            </w:r>
          </w:p>
        </w:tc>
        <w:tc>
          <w:tcPr>
            <w:tcW w:w="1340" w:type="dxa"/>
          </w:tcPr>
          <w:p w:rsidR="004D1501" w:rsidRPr="004C46BD" w:rsidRDefault="004D1501" w:rsidP="00081687">
            <w:pPr>
              <w:jc w:val="center"/>
              <w:rPr>
                <w:snapToGrid w:val="0"/>
              </w:rPr>
            </w:pPr>
            <w:r>
              <w:rPr>
                <w:snapToGrid w:val="0"/>
              </w:rPr>
              <w:t>209/23,2</w:t>
            </w:r>
          </w:p>
        </w:tc>
        <w:tc>
          <w:tcPr>
            <w:tcW w:w="1380" w:type="dxa"/>
          </w:tcPr>
          <w:p w:rsidR="004D1501" w:rsidRPr="004C46BD" w:rsidRDefault="004D1501" w:rsidP="00081687">
            <w:pPr>
              <w:jc w:val="center"/>
              <w:rPr>
                <w:snapToGrid w:val="0"/>
              </w:rPr>
            </w:pPr>
            <w:r>
              <w:rPr>
                <w:snapToGrid w:val="0"/>
              </w:rPr>
              <w:t>213/23,2</w:t>
            </w:r>
          </w:p>
        </w:tc>
        <w:tc>
          <w:tcPr>
            <w:tcW w:w="1422" w:type="dxa"/>
          </w:tcPr>
          <w:p w:rsidR="004D1501" w:rsidRPr="004C46BD" w:rsidRDefault="004D1501" w:rsidP="00081687">
            <w:pPr>
              <w:jc w:val="center"/>
              <w:rPr>
                <w:snapToGrid w:val="0"/>
              </w:rPr>
            </w:pPr>
            <w:r>
              <w:rPr>
                <w:snapToGrid w:val="0"/>
              </w:rPr>
              <w:t>226/23,3</w:t>
            </w:r>
          </w:p>
        </w:tc>
      </w:tr>
      <w:tr w:rsidR="004D1501" w:rsidTr="00081687">
        <w:tc>
          <w:tcPr>
            <w:tcW w:w="827" w:type="dxa"/>
          </w:tcPr>
          <w:p w:rsidR="004D1501" w:rsidRDefault="004D1501" w:rsidP="00081687">
            <w:pPr>
              <w:rPr>
                <w:snapToGrid w:val="0"/>
                <w:sz w:val="28"/>
              </w:rPr>
            </w:pPr>
          </w:p>
        </w:tc>
        <w:tc>
          <w:tcPr>
            <w:tcW w:w="2996" w:type="dxa"/>
          </w:tcPr>
          <w:p w:rsidR="004D1501" w:rsidRDefault="004D1501" w:rsidP="00081687">
            <w:pPr>
              <w:jc w:val="both"/>
              <w:rPr>
                <w:snapToGrid w:val="0"/>
                <w:sz w:val="28"/>
              </w:rPr>
            </w:pPr>
            <w:r>
              <w:rPr>
                <w:snapToGrid w:val="0"/>
                <w:sz w:val="28"/>
              </w:rPr>
              <w:t>население в трудоспособном возрасте</w:t>
            </w:r>
          </w:p>
        </w:tc>
        <w:tc>
          <w:tcPr>
            <w:tcW w:w="1323" w:type="dxa"/>
            <w:vAlign w:val="bottom"/>
          </w:tcPr>
          <w:p w:rsidR="004D1501" w:rsidRDefault="004D1501" w:rsidP="00081687">
            <w:pPr>
              <w:jc w:val="center"/>
              <w:rPr>
                <w:snapToGrid w:val="0"/>
                <w:sz w:val="28"/>
              </w:rPr>
            </w:pPr>
            <w:r>
              <w:rPr>
                <w:snapToGrid w:val="0"/>
                <w:sz w:val="28"/>
              </w:rPr>
              <w:t>чел./%</w:t>
            </w:r>
          </w:p>
        </w:tc>
        <w:tc>
          <w:tcPr>
            <w:tcW w:w="1340" w:type="dxa"/>
            <w:vAlign w:val="bottom"/>
          </w:tcPr>
          <w:p w:rsidR="004D1501" w:rsidRDefault="004D1501" w:rsidP="00081687">
            <w:pPr>
              <w:jc w:val="center"/>
              <w:rPr>
                <w:snapToGrid w:val="0"/>
                <w:sz w:val="28"/>
              </w:rPr>
            </w:pPr>
            <w:r>
              <w:rPr>
                <w:snapToGrid w:val="0"/>
                <w:sz w:val="28"/>
              </w:rPr>
              <w:t>541/60,1</w:t>
            </w:r>
          </w:p>
        </w:tc>
        <w:tc>
          <w:tcPr>
            <w:tcW w:w="1380" w:type="dxa"/>
            <w:vAlign w:val="bottom"/>
          </w:tcPr>
          <w:p w:rsidR="004D1501" w:rsidRDefault="004D1501" w:rsidP="00081687">
            <w:pPr>
              <w:jc w:val="center"/>
              <w:rPr>
                <w:snapToGrid w:val="0"/>
                <w:sz w:val="28"/>
              </w:rPr>
            </w:pPr>
            <w:r>
              <w:rPr>
                <w:snapToGrid w:val="0"/>
                <w:sz w:val="28"/>
              </w:rPr>
              <w:t>550/59,8</w:t>
            </w:r>
          </w:p>
        </w:tc>
        <w:tc>
          <w:tcPr>
            <w:tcW w:w="1422" w:type="dxa"/>
            <w:vAlign w:val="bottom"/>
          </w:tcPr>
          <w:p w:rsidR="004D1501" w:rsidRDefault="004D1501" w:rsidP="00081687">
            <w:pPr>
              <w:jc w:val="center"/>
              <w:rPr>
                <w:snapToGrid w:val="0"/>
                <w:sz w:val="28"/>
              </w:rPr>
            </w:pPr>
            <w:r>
              <w:rPr>
                <w:snapToGrid w:val="0"/>
                <w:sz w:val="28"/>
              </w:rPr>
              <w:t>575/59,3</w:t>
            </w:r>
          </w:p>
        </w:tc>
      </w:tr>
      <w:tr w:rsidR="004D1501" w:rsidTr="00081687">
        <w:tc>
          <w:tcPr>
            <w:tcW w:w="827" w:type="dxa"/>
          </w:tcPr>
          <w:p w:rsidR="004D1501" w:rsidRDefault="004D1501" w:rsidP="00081687">
            <w:pPr>
              <w:jc w:val="both"/>
              <w:rPr>
                <w:snapToGrid w:val="0"/>
                <w:sz w:val="28"/>
              </w:rPr>
            </w:pPr>
          </w:p>
        </w:tc>
        <w:tc>
          <w:tcPr>
            <w:tcW w:w="2996" w:type="dxa"/>
          </w:tcPr>
          <w:p w:rsidR="004D1501" w:rsidRDefault="004D1501" w:rsidP="00081687">
            <w:pPr>
              <w:jc w:val="both"/>
              <w:rPr>
                <w:snapToGrid w:val="0"/>
                <w:sz w:val="28"/>
              </w:rPr>
            </w:pPr>
            <w:r>
              <w:rPr>
                <w:snapToGrid w:val="0"/>
                <w:sz w:val="28"/>
              </w:rPr>
              <w:t>население старше трудоспособного возраста</w:t>
            </w:r>
          </w:p>
        </w:tc>
        <w:tc>
          <w:tcPr>
            <w:tcW w:w="1323" w:type="dxa"/>
            <w:vAlign w:val="bottom"/>
          </w:tcPr>
          <w:p w:rsidR="004D1501" w:rsidRDefault="004D1501" w:rsidP="00081687">
            <w:pPr>
              <w:jc w:val="center"/>
              <w:rPr>
                <w:snapToGrid w:val="0"/>
                <w:sz w:val="28"/>
              </w:rPr>
            </w:pPr>
            <w:r>
              <w:rPr>
                <w:snapToGrid w:val="0"/>
                <w:sz w:val="28"/>
              </w:rPr>
              <w:t>чел./%</w:t>
            </w:r>
          </w:p>
        </w:tc>
        <w:tc>
          <w:tcPr>
            <w:tcW w:w="1340" w:type="dxa"/>
            <w:vAlign w:val="bottom"/>
          </w:tcPr>
          <w:p w:rsidR="004D1501" w:rsidRDefault="004D1501" w:rsidP="00081687">
            <w:pPr>
              <w:jc w:val="center"/>
              <w:rPr>
                <w:snapToGrid w:val="0"/>
                <w:sz w:val="28"/>
              </w:rPr>
            </w:pPr>
            <w:r>
              <w:rPr>
                <w:snapToGrid w:val="0"/>
                <w:sz w:val="28"/>
              </w:rPr>
              <w:t>150/16,7</w:t>
            </w:r>
          </w:p>
        </w:tc>
        <w:tc>
          <w:tcPr>
            <w:tcW w:w="1380" w:type="dxa"/>
            <w:vAlign w:val="bottom"/>
          </w:tcPr>
          <w:p w:rsidR="004D1501" w:rsidRDefault="004D1501" w:rsidP="00081687">
            <w:pPr>
              <w:jc w:val="center"/>
              <w:rPr>
                <w:snapToGrid w:val="0"/>
                <w:sz w:val="28"/>
              </w:rPr>
            </w:pPr>
            <w:r>
              <w:rPr>
                <w:snapToGrid w:val="0"/>
                <w:sz w:val="28"/>
              </w:rPr>
              <w:t>157/17,0</w:t>
            </w:r>
          </w:p>
        </w:tc>
        <w:tc>
          <w:tcPr>
            <w:tcW w:w="1422" w:type="dxa"/>
            <w:vAlign w:val="bottom"/>
          </w:tcPr>
          <w:p w:rsidR="004D1501" w:rsidRDefault="004D1501" w:rsidP="00081687">
            <w:pPr>
              <w:jc w:val="center"/>
              <w:rPr>
                <w:snapToGrid w:val="0"/>
                <w:sz w:val="28"/>
              </w:rPr>
            </w:pPr>
            <w:r>
              <w:rPr>
                <w:snapToGrid w:val="0"/>
                <w:sz w:val="28"/>
              </w:rPr>
              <w:t>169/17,4</w:t>
            </w:r>
          </w:p>
        </w:tc>
      </w:tr>
      <w:tr w:rsidR="004D1501" w:rsidTr="00081687">
        <w:tc>
          <w:tcPr>
            <w:tcW w:w="827" w:type="dxa"/>
          </w:tcPr>
          <w:p w:rsidR="004D1501" w:rsidRDefault="004D1501" w:rsidP="00081687">
            <w:pPr>
              <w:jc w:val="both"/>
              <w:rPr>
                <w:snapToGrid w:val="0"/>
                <w:sz w:val="28"/>
              </w:rPr>
            </w:pPr>
            <w:r>
              <w:rPr>
                <w:snapToGrid w:val="0"/>
                <w:sz w:val="28"/>
              </w:rPr>
              <w:t>4.</w:t>
            </w:r>
          </w:p>
        </w:tc>
        <w:tc>
          <w:tcPr>
            <w:tcW w:w="2996" w:type="dxa"/>
          </w:tcPr>
          <w:p w:rsidR="004D1501" w:rsidRDefault="004D1501" w:rsidP="00081687">
            <w:pPr>
              <w:jc w:val="both"/>
              <w:rPr>
                <w:snapToGrid w:val="0"/>
                <w:sz w:val="28"/>
              </w:rPr>
            </w:pPr>
            <w:r>
              <w:rPr>
                <w:snapToGrid w:val="0"/>
                <w:sz w:val="28"/>
              </w:rPr>
              <w:t>Численность населения, занятого в экономике</w:t>
            </w:r>
          </w:p>
        </w:tc>
        <w:tc>
          <w:tcPr>
            <w:tcW w:w="1323" w:type="dxa"/>
            <w:vAlign w:val="bottom"/>
          </w:tcPr>
          <w:p w:rsidR="004D1501" w:rsidRDefault="004D1501" w:rsidP="00081687">
            <w:pPr>
              <w:jc w:val="center"/>
              <w:rPr>
                <w:snapToGrid w:val="0"/>
                <w:sz w:val="28"/>
              </w:rPr>
            </w:pPr>
            <w:r>
              <w:rPr>
                <w:snapToGrid w:val="0"/>
                <w:sz w:val="28"/>
              </w:rPr>
              <w:t>чел./%</w:t>
            </w:r>
          </w:p>
        </w:tc>
        <w:tc>
          <w:tcPr>
            <w:tcW w:w="1340" w:type="dxa"/>
            <w:vAlign w:val="bottom"/>
          </w:tcPr>
          <w:p w:rsidR="004D1501" w:rsidRDefault="004D1501" w:rsidP="00081687">
            <w:pPr>
              <w:jc w:val="center"/>
              <w:rPr>
                <w:snapToGrid w:val="0"/>
                <w:sz w:val="28"/>
              </w:rPr>
            </w:pPr>
            <w:r>
              <w:rPr>
                <w:snapToGrid w:val="0"/>
                <w:sz w:val="28"/>
              </w:rPr>
              <w:t>340/37,8</w:t>
            </w:r>
          </w:p>
        </w:tc>
        <w:tc>
          <w:tcPr>
            <w:tcW w:w="1380" w:type="dxa"/>
            <w:vAlign w:val="bottom"/>
          </w:tcPr>
          <w:p w:rsidR="004D1501" w:rsidRDefault="004D1501" w:rsidP="00081687">
            <w:pPr>
              <w:jc w:val="center"/>
              <w:rPr>
                <w:snapToGrid w:val="0"/>
                <w:sz w:val="28"/>
              </w:rPr>
            </w:pPr>
            <w:r>
              <w:rPr>
                <w:snapToGrid w:val="0"/>
                <w:sz w:val="28"/>
              </w:rPr>
              <w:t>360/39,1</w:t>
            </w:r>
          </w:p>
        </w:tc>
        <w:tc>
          <w:tcPr>
            <w:tcW w:w="1422" w:type="dxa"/>
            <w:vAlign w:val="bottom"/>
          </w:tcPr>
          <w:p w:rsidR="004D1501" w:rsidRDefault="004D1501" w:rsidP="00081687">
            <w:pPr>
              <w:jc w:val="center"/>
              <w:rPr>
                <w:snapToGrid w:val="0"/>
                <w:sz w:val="28"/>
              </w:rPr>
            </w:pPr>
            <w:r>
              <w:rPr>
                <w:snapToGrid w:val="0"/>
                <w:sz w:val="28"/>
              </w:rPr>
              <w:t>390/40,2</w:t>
            </w:r>
          </w:p>
        </w:tc>
      </w:tr>
      <w:tr w:rsidR="004D1501" w:rsidTr="00081687">
        <w:tc>
          <w:tcPr>
            <w:tcW w:w="827" w:type="dxa"/>
          </w:tcPr>
          <w:p w:rsidR="004D1501" w:rsidRDefault="004D1501" w:rsidP="00081687">
            <w:pPr>
              <w:jc w:val="both"/>
              <w:rPr>
                <w:snapToGrid w:val="0"/>
                <w:sz w:val="28"/>
              </w:rPr>
            </w:pPr>
            <w:r>
              <w:rPr>
                <w:snapToGrid w:val="0"/>
                <w:sz w:val="28"/>
              </w:rPr>
              <w:t>5</w:t>
            </w:r>
          </w:p>
        </w:tc>
        <w:tc>
          <w:tcPr>
            <w:tcW w:w="2996" w:type="dxa"/>
          </w:tcPr>
          <w:p w:rsidR="004D1501" w:rsidRDefault="004D1501" w:rsidP="00081687">
            <w:pPr>
              <w:jc w:val="both"/>
              <w:rPr>
                <w:snapToGrid w:val="0"/>
                <w:sz w:val="28"/>
              </w:rPr>
            </w:pPr>
            <w:r>
              <w:rPr>
                <w:snapToGrid w:val="0"/>
                <w:sz w:val="28"/>
              </w:rPr>
              <w:t>Численность населения, занятого в личном подсобном хозяйстве</w:t>
            </w:r>
          </w:p>
        </w:tc>
        <w:tc>
          <w:tcPr>
            <w:tcW w:w="1323" w:type="dxa"/>
            <w:vAlign w:val="bottom"/>
          </w:tcPr>
          <w:p w:rsidR="004D1501" w:rsidRDefault="004D1501" w:rsidP="00081687">
            <w:pPr>
              <w:jc w:val="center"/>
              <w:rPr>
                <w:snapToGrid w:val="0"/>
                <w:sz w:val="28"/>
              </w:rPr>
            </w:pPr>
            <w:r>
              <w:rPr>
                <w:snapToGrid w:val="0"/>
                <w:sz w:val="28"/>
              </w:rPr>
              <w:t>чел./%</w:t>
            </w:r>
          </w:p>
        </w:tc>
        <w:tc>
          <w:tcPr>
            <w:tcW w:w="1340" w:type="dxa"/>
            <w:vAlign w:val="bottom"/>
          </w:tcPr>
          <w:p w:rsidR="004D1501" w:rsidRDefault="004D1501" w:rsidP="00081687">
            <w:pPr>
              <w:jc w:val="center"/>
              <w:rPr>
                <w:snapToGrid w:val="0"/>
                <w:sz w:val="28"/>
              </w:rPr>
            </w:pPr>
            <w:r>
              <w:rPr>
                <w:snapToGrid w:val="0"/>
                <w:sz w:val="28"/>
              </w:rPr>
              <w:t>120/13,3</w:t>
            </w:r>
          </w:p>
        </w:tc>
        <w:tc>
          <w:tcPr>
            <w:tcW w:w="1380" w:type="dxa"/>
            <w:vAlign w:val="bottom"/>
          </w:tcPr>
          <w:p w:rsidR="004D1501" w:rsidRDefault="004D1501" w:rsidP="00081687">
            <w:pPr>
              <w:jc w:val="center"/>
              <w:rPr>
                <w:snapToGrid w:val="0"/>
                <w:sz w:val="28"/>
              </w:rPr>
            </w:pPr>
            <w:r>
              <w:rPr>
                <w:snapToGrid w:val="0"/>
                <w:sz w:val="28"/>
              </w:rPr>
              <w:t>120/13,1</w:t>
            </w:r>
          </w:p>
        </w:tc>
        <w:tc>
          <w:tcPr>
            <w:tcW w:w="1422" w:type="dxa"/>
            <w:vAlign w:val="bottom"/>
          </w:tcPr>
          <w:p w:rsidR="004D1501" w:rsidRDefault="004D1501" w:rsidP="00081687">
            <w:pPr>
              <w:jc w:val="center"/>
              <w:rPr>
                <w:snapToGrid w:val="0"/>
                <w:sz w:val="28"/>
              </w:rPr>
            </w:pPr>
            <w:r>
              <w:rPr>
                <w:snapToGrid w:val="0"/>
                <w:sz w:val="28"/>
              </w:rPr>
              <w:t>130/13,4</w:t>
            </w:r>
          </w:p>
        </w:tc>
      </w:tr>
      <w:tr w:rsidR="004D1501" w:rsidTr="00081687">
        <w:tc>
          <w:tcPr>
            <w:tcW w:w="827" w:type="dxa"/>
          </w:tcPr>
          <w:p w:rsidR="004D1501" w:rsidRDefault="004D1501" w:rsidP="00081687">
            <w:pPr>
              <w:jc w:val="both"/>
              <w:rPr>
                <w:b/>
                <w:snapToGrid w:val="0"/>
                <w:sz w:val="28"/>
              </w:rPr>
            </w:pPr>
          </w:p>
        </w:tc>
        <w:tc>
          <w:tcPr>
            <w:tcW w:w="2996" w:type="dxa"/>
          </w:tcPr>
          <w:p w:rsidR="004D1501" w:rsidRDefault="004D1501" w:rsidP="00081687">
            <w:pPr>
              <w:jc w:val="both"/>
              <w:rPr>
                <w:b/>
                <w:snapToGrid w:val="0"/>
                <w:sz w:val="28"/>
              </w:rPr>
            </w:pPr>
            <w:r>
              <w:rPr>
                <w:b/>
                <w:snapToGrid w:val="0"/>
                <w:sz w:val="28"/>
              </w:rPr>
              <w:t>Жилищное строительство</w:t>
            </w:r>
          </w:p>
        </w:tc>
        <w:tc>
          <w:tcPr>
            <w:tcW w:w="1323" w:type="dxa"/>
          </w:tcPr>
          <w:p w:rsidR="004D1501" w:rsidRDefault="004D1501" w:rsidP="00081687">
            <w:pPr>
              <w:jc w:val="both"/>
              <w:rPr>
                <w:b/>
                <w:snapToGrid w:val="0"/>
                <w:sz w:val="28"/>
              </w:rPr>
            </w:pPr>
          </w:p>
        </w:tc>
        <w:tc>
          <w:tcPr>
            <w:tcW w:w="1340" w:type="dxa"/>
          </w:tcPr>
          <w:p w:rsidR="004D1501" w:rsidRDefault="004D1501" w:rsidP="00081687">
            <w:pPr>
              <w:jc w:val="center"/>
              <w:rPr>
                <w:b/>
                <w:snapToGrid w:val="0"/>
                <w:sz w:val="28"/>
              </w:rPr>
            </w:pPr>
          </w:p>
        </w:tc>
        <w:tc>
          <w:tcPr>
            <w:tcW w:w="1380" w:type="dxa"/>
          </w:tcPr>
          <w:p w:rsidR="004D1501" w:rsidRDefault="004D1501" w:rsidP="00081687">
            <w:pPr>
              <w:jc w:val="center"/>
              <w:rPr>
                <w:b/>
                <w:snapToGrid w:val="0"/>
                <w:sz w:val="28"/>
              </w:rPr>
            </w:pPr>
          </w:p>
        </w:tc>
        <w:tc>
          <w:tcPr>
            <w:tcW w:w="1422" w:type="dxa"/>
          </w:tcPr>
          <w:p w:rsidR="004D1501" w:rsidRDefault="004D1501" w:rsidP="00081687">
            <w:pPr>
              <w:jc w:val="center"/>
              <w:rPr>
                <w:b/>
                <w:snapToGrid w:val="0"/>
                <w:sz w:val="28"/>
              </w:rPr>
            </w:pPr>
          </w:p>
        </w:tc>
      </w:tr>
      <w:tr w:rsidR="004D1501" w:rsidTr="00081687">
        <w:tc>
          <w:tcPr>
            <w:tcW w:w="827" w:type="dxa"/>
          </w:tcPr>
          <w:p w:rsidR="004D1501" w:rsidRDefault="004D1501" w:rsidP="00081687">
            <w:pPr>
              <w:jc w:val="both"/>
              <w:rPr>
                <w:snapToGrid w:val="0"/>
                <w:sz w:val="28"/>
              </w:rPr>
            </w:pPr>
            <w:r>
              <w:rPr>
                <w:snapToGrid w:val="0"/>
                <w:sz w:val="28"/>
              </w:rPr>
              <w:t>6.</w:t>
            </w:r>
          </w:p>
        </w:tc>
        <w:tc>
          <w:tcPr>
            <w:tcW w:w="2996" w:type="dxa"/>
          </w:tcPr>
          <w:p w:rsidR="004D1501" w:rsidRDefault="004D1501" w:rsidP="00081687">
            <w:pPr>
              <w:jc w:val="both"/>
              <w:rPr>
                <w:snapToGrid w:val="0"/>
                <w:sz w:val="28"/>
              </w:rPr>
            </w:pPr>
            <w:r>
              <w:rPr>
                <w:snapToGrid w:val="0"/>
                <w:sz w:val="28"/>
              </w:rPr>
              <w:t>Жилищный фонд</w:t>
            </w:r>
          </w:p>
        </w:tc>
        <w:tc>
          <w:tcPr>
            <w:tcW w:w="1323" w:type="dxa"/>
          </w:tcPr>
          <w:p w:rsidR="004D1501" w:rsidRDefault="004D1501" w:rsidP="00081687">
            <w:pPr>
              <w:jc w:val="both"/>
              <w:rPr>
                <w:snapToGrid w:val="0"/>
                <w:sz w:val="28"/>
              </w:rPr>
            </w:pPr>
            <w:r>
              <w:rPr>
                <w:snapToGrid w:val="0"/>
                <w:sz w:val="28"/>
              </w:rPr>
              <w:t>тыс.м.кв.</w:t>
            </w:r>
          </w:p>
          <w:p w:rsidR="004D1501" w:rsidRDefault="004D1501" w:rsidP="00081687">
            <w:pPr>
              <w:jc w:val="both"/>
              <w:rPr>
                <w:snapToGrid w:val="0"/>
                <w:sz w:val="28"/>
              </w:rPr>
            </w:pPr>
            <w:r>
              <w:rPr>
                <w:snapToGrid w:val="0"/>
                <w:sz w:val="28"/>
              </w:rPr>
              <w:t>общ.пл.</w:t>
            </w:r>
          </w:p>
          <w:p w:rsidR="004D1501" w:rsidRDefault="004D1501" w:rsidP="00081687">
            <w:pPr>
              <w:jc w:val="both"/>
              <w:rPr>
                <w:snapToGrid w:val="0"/>
                <w:sz w:val="28"/>
              </w:rPr>
            </w:pPr>
            <w:r>
              <w:rPr>
                <w:snapToGrid w:val="0"/>
                <w:sz w:val="28"/>
              </w:rPr>
              <w:t>квартир</w:t>
            </w:r>
          </w:p>
        </w:tc>
        <w:tc>
          <w:tcPr>
            <w:tcW w:w="1340" w:type="dxa"/>
            <w:vAlign w:val="bottom"/>
          </w:tcPr>
          <w:p w:rsidR="004D1501" w:rsidRDefault="004D1501" w:rsidP="00081687">
            <w:pPr>
              <w:jc w:val="center"/>
              <w:rPr>
                <w:snapToGrid w:val="0"/>
                <w:sz w:val="28"/>
              </w:rPr>
            </w:pPr>
            <w:r>
              <w:rPr>
                <w:snapToGrid w:val="0"/>
                <w:sz w:val="28"/>
              </w:rPr>
              <w:t>16,8</w:t>
            </w:r>
          </w:p>
        </w:tc>
        <w:tc>
          <w:tcPr>
            <w:tcW w:w="1380" w:type="dxa"/>
            <w:vAlign w:val="bottom"/>
          </w:tcPr>
          <w:p w:rsidR="004D1501" w:rsidRDefault="004D1501" w:rsidP="00081687">
            <w:pPr>
              <w:jc w:val="center"/>
              <w:rPr>
                <w:snapToGrid w:val="0"/>
                <w:sz w:val="28"/>
              </w:rPr>
            </w:pPr>
            <w:r>
              <w:rPr>
                <w:snapToGrid w:val="0"/>
                <w:sz w:val="28"/>
              </w:rPr>
              <w:t>20,2</w:t>
            </w:r>
          </w:p>
        </w:tc>
        <w:tc>
          <w:tcPr>
            <w:tcW w:w="1422" w:type="dxa"/>
            <w:vAlign w:val="bottom"/>
          </w:tcPr>
          <w:p w:rsidR="004D1501" w:rsidRDefault="004D1501" w:rsidP="00081687">
            <w:pPr>
              <w:jc w:val="center"/>
              <w:rPr>
                <w:snapToGrid w:val="0"/>
                <w:sz w:val="28"/>
              </w:rPr>
            </w:pPr>
            <w:r>
              <w:rPr>
                <w:snapToGrid w:val="0"/>
                <w:sz w:val="28"/>
              </w:rPr>
              <w:t>24,2</w:t>
            </w:r>
          </w:p>
        </w:tc>
      </w:tr>
      <w:tr w:rsidR="004D1501" w:rsidTr="00081687">
        <w:tc>
          <w:tcPr>
            <w:tcW w:w="827" w:type="dxa"/>
          </w:tcPr>
          <w:p w:rsidR="004D1501" w:rsidRDefault="004D1501" w:rsidP="00081687">
            <w:pPr>
              <w:jc w:val="both"/>
              <w:rPr>
                <w:snapToGrid w:val="0"/>
                <w:sz w:val="28"/>
              </w:rPr>
            </w:pPr>
            <w:r>
              <w:rPr>
                <w:snapToGrid w:val="0"/>
                <w:sz w:val="28"/>
              </w:rPr>
              <w:t>7.</w:t>
            </w:r>
          </w:p>
        </w:tc>
        <w:tc>
          <w:tcPr>
            <w:tcW w:w="2996" w:type="dxa"/>
          </w:tcPr>
          <w:p w:rsidR="004D1501" w:rsidRDefault="004D1501" w:rsidP="00081687">
            <w:pPr>
              <w:jc w:val="both"/>
              <w:rPr>
                <w:snapToGrid w:val="0"/>
                <w:sz w:val="28"/>
              </w:rPr>
            </w:pPr>
            <w:r>
              <w:rPr>
                <w:snapToGrid w:val="0"/>
                <w:sz w:val="28"/>
              </w:rPr>
              <w:t>Новое жилищное строительство</w:t>
            </w:r>
          </w:p>
        </w:tc>
        <w:tc>
          <w:tcPr>
            <w:tcW w:w="1323" w:type="dxa"/>
          </w:tcPr>
          <w:p w:rsidR="004D1501" w:rsidRDefault="004D1501" w:rsidP="00081687">
            <w:pPr>
              <w:jc w:val="center"/>
              <w:rPr>
                <w:snapToGrid w:val="0"/>
                <w:sz w:val="28"/>
              </w:rPr>
            </w:pPr>
            <w:r>
              <w:rPr>
                <w:snapToGrid w:val="0"/>
                <w:sz w:val="28"/>
              </w:rPr>
              <w:t>тыс.м.кв.</w:t>
            </w:r>
          </w:p>
          <w:p w:rsidR="004D1501" w:rsidRDefault="004D1501" w:rsidP="00081687">
            <w:pPr>
              <w:jc w:val="center"/>
              <w:rPr>
                <w:snapToGrid w:val="0"/>
                <w:sz w:val="28"/>
              </w:rPr>
            </w:pPr>
            <w:r>
              <w:rPr>
                <w:snapToGrid w:val="0"/>
                <w:sz w:val="28"/>
              </w:rPr>
              <w:t>общ.пл.</w:t>
            </w:r>
          </w:p>
          <w:p w:rsidR="004D1501" w:rsidRDefault="004D1501" w:rsidP="00081687">
            <w:pPr>
              <w:jc w:val="center"/>
              <w:rPr>
                <w:snapToGrid w:val="0"/>
                <w:sz w:val="28"/>
              </w:rPr>
            </w:pPr>
            <w:r>
              <w:rPr>
                <w:snapToGrid w:val="0"/>
                <w:sz w:val="28"/>
              </w:rPr>
              <w:t>квартир</w:t>
            </w:r>
          </w:p>
        </w:tc>
        <w:tc>
          <w:tcPr>
            <w:tcW w:w="1340" w:type="dxa"/>
            <w:vAlign w:val="bottom"/>
          </w:tcPr>
          <w:p w:rsidR="004D1501" w:rsidRDefault="004D1501" w:rsidP="00081687">
            <w:pPr>
              <w:jc w:val="center"/>
              <w:rPr>
                <w:snapToGrid w:val="0"/>
                <w:sz w:val="28"/>
              </w:rPr>
            </w:pPr>
            <w:r>
              <w:rPr>
                <w:snapToGrid w:val="0"/>
                <w:sz w:val="28"/>
              </w:rPr>
              <w:t>18,7</w:t>
            </w:r>
          </w:p>
        </w:tc>
        <w:tc>
          <w:tcPr>
            <w:tcW w:w="1380" w:type="dxa"/>
            <w:vAlign w:val="bottom"/>
          </w:tcPr>
          <w:p w:rsidR="004D1501" w:rsidRDefault="004D1501" w:rsidP="00081687">
            <w:pPr>
              <w:jc w:val="center"/>
              <w:rPr>
                <w:snapToGrid w:val="0"/>
                <w:sz w:val="28"/>
              </w:rPr>
            </w:pPr>
            <w:r>
              <w:rPr>
                <w:snapToGrid w:val="0"/>
                <w:sz w:val="28"/>
              </w:rPr>
              <w:t>22,0</w:t>
            </w:r>
          </w:p>
        </w:tc>
        <w:tc>
          <w:tcPr>
            <w:tcW w:w="1422" w:type="dxa"/>
            <w:vAlign w:val="bottom"/>
          </w:tcPr>
          <w:p w:rsidR="004D1501" w:rsidRDefault="004D1501" w:rsidP="00081687">
            <w:pPr>
              <w:jc w:val="center"/>
              <w:rPr>
                <w:snapToGrid w:val="0"/>
                <w:sz w:val="28"/>
              </w:rPr>
            </w:pPr>
            <w:r>
              <w:rPr>
                <w:snapToGrid w:val="0"/>
                <w:sz w:val="28"/>
              </w:rPr>
              <w:t>25,0</w:t>
            </w:r>
          </w:p>
        </w:tc>
      </w:tr>
      <w:tr w:rsidR="004D1501" w:rsidRPr="004C46BD" w:rsidTr="00081687">
        <w:tc>
          <w:tcPr>
            <w:tcW w:w="827" w:type="dxa"/>
          </w:tcPr>
          <w:p w:rsidR="004D1501" w:rsidRPr="004C46BD" w:rsidRDefault="004D1501" w:rsidP="00081687">
            <w:pPr>
              <w:jc w:val="both"/>
              <w:rPr>
                <w:snapToGrid w:val="0"/>
                <w:sz w:val="28"/>
              </w:rPr>
            </w:pPr>
            <w:r>
              <w:rPr>
                <w:snapToGrid w:val="0"/>
                <w:sz w:val="28"/>
              </w:rPr>
              <w:t>8</w:t>
            </w:r>
            <w:r w:rsidRPr="004C46BD">
              <w:rPr>
                <w:snapToGrid w:val="0"/>
                <w:sz w:val="28"/>
              </w:rPr>
              <w:t>.</w:t>
            </w:r>
          </w:p>
        </w:tc>
        <w:tc>
          <w:tcPr>
            <w:tcW w:w="2996" w:type="dxa"/>
          </w:tcPr>
          <w:p w:rsidR="004D1501" w:rsidRPr="004C46BD" w:rsidRDefault="004D1501" w:rsidP="00081687">
            <w:pPr>
              <w:jc w:val="both"/>
              <w:rPr>
                <w:snapToGrid w:val="0"/>
                <w:sz w:val="28"/>
              </w:rPr>
            </w:pPr>
            <w:r w:rsidRPr="004C46BD">
              <w:rPr>
                <w:snapToGrid w:val="0"/>
                <w:sz w:val="28"/>
              </w:rPr>
              <w:t>Средняя обеспеченность населения общей площадью квартир</w:t>
            </w:r>
          </w:p>
        </w:tc>
        <w:tc>
          <w:tcPr>
            <w:tcW w:w="1323" w:type="dxa"/>
          </w:tcPr>
          <w:p w:rsidR="004D1501" w:rsidRPr="004C46BD" w:rsidRDefault="004D1501" w:rsidP="00081687">
            <w:pPr>
              <w:jc w:val="center"/>
              <w:rPr>
                <w:snapToGrid w:val="0"/>
                <w:sz w:val="28"/>
              </w:rPr>
            </w:pPr>
            <w:r w:rsidRPr="004C46BD">
              <w:rPr>
                <w:snapToGrid w:val="0"/>
                <w:sz w:val="28"/>
              </w:rPr>
              <w:t>м</w:t>
            </w:r>
            <w:r w:rsidRPr="004C46BD">
              <w:rPr>
                <w:snapToGrid w:val="0"/>
                <w:sz w:val="28"/>
                <w:vertAlign w:val="superscript"/>
              </w:rPr>
              <w:t xml:space="preserve">2 </w:t>
            </w:r>
            <w:r w:rsidRPr="004C46BD">
              <w:rPr>
                <w:snapToGrid w:val="0"/>
                <w:sz w:val="28"/>
              </w:rPr>
              <w:t>/чел.</w:t>
            </w:r>
          </w:p>
        </w:tc>
        <w:tc>
          <w:tcPr>
            <w:tcW w:w="1340" w:type="dxa"/>
            <w:vAlign w:val="bottom"/>
          </w:tcPr>
          <w:p w:rsidR="004D1501" w:rsidRPr="004C46BD" w:rsidRDefault="004D1501" w:rsidP="00081687">
            <w:pPr>
              <w:jc w:val="center"/>
              <w:rPr>
                <w:snapToGrid w:val="0"/>
                <w:sz w:val="28"/>
              </w:rPr>
            </w:pPr>
            <w:r>
              <w:rPr>
                <w:snapToGrid w:val="0"/>
                <w:sz w:val="28"/>
              </w:rPr>
              <w:t>16,5</w:t>
            </w:r>
          </w:p>
        </w:tc>
        <w:tc>
          <w:tcPr>
            <w:tcW w:w="1380" w:type="dxa"/>
            <w:vAlign w:val="bottom"/>
          </w:tcPr>
          <w:p w:rsidR="004D1501" w:rsidRPr="004C46BD" w:rsidRDefault="004D1501" w:rsidP="00081687">
            <w:pPr>
              <w:jc w:val="center"/>
              <w:rPr>
                <w:snapToGrid w:val="0"/>
                <w:sz w:val="28"/>
              </w:rPr>
            </w:pPr>
            <w:r>
              <w:rPr>
                <w:snapToGrid w:val="0"/>
                <w:sz w:val="28"/>
              </w:rPr>
              <w:t>22,0</w:t>
            </w:r>
          </w:p>
        </w:tc>
        <w:tc>
          <w:tcPr>
            <w:tcW w:w="1422" w:type="dxa"/>
            <w:vAlign w:val="bottom"/>
          </w:tcPr>
          <w:p w:rsidR="004D1501" w:rsidRPr="004C46BD" w:rsidRDefault="004D1501" w:rsidP="00081687">
            <w:pPr>
              <w:jc w:val="center"/>
              <w:rPr>
                <w:snapToGrid w:val="0"/>
                <w:sz w:val="28"/>
              </w:rPr>
            </w:pPr>
            <w:r>
              <w:rPr>
                <w:snapToGrid w:val="0"/>
                <w:sz w:val="28"/>
              </w:rPr>
              <w:t>25,0</w:t>
            </w:r>
          </w:p>
        </w:tc>
      </w:tr>
      <w:tr w:rsidR="004D1501" w:rsidTr="00081687">
        <w:tc>
          <w:tcPr>
            <w:tcW w:w="827" w:type="dxa"/>
          </w:tcPr>
          <w:p w:rsidR="004D1501" w:rsidRDefault="004D1501" w:rsidP="00081687">
            <w:pPr>
              <w:jc w:val="both"/>
              <w:rPr>
                <w:b/>
                <w:snapToGrid w:val="0"/>
                <w:sz w:val="28"/>
              </w:rPr>
            </w:pPr>
          </w:p>
        </w:tc>
        <w:tc>
          <w:tcPr>
            <w:tcW w:w="2996" w:type="dxa"/>
          </w:tcPr>
          <w:p w:rsidR="004D1501" w:rsidRDefault="004D1501" w:rsidP="00081687">
            <w:pPr>
              <w:jc w:val="both"/>
              <w:rPr>
                <w:b/>
                <w:snapToGrid w:val="0"/>
                <w:sz w:val="28"/>
              </w:rPr>
            </w:pPr>
            <w:r>
              <w:rPr>
                <w:b/>
                <w:snapToGrid w:val="0"/>
                <w:sz w:val="28"/>
              </w:rPr>
              <w:t xml:space="preserve">Учреждения культурно-бытового обслуживания </w:t>
            </w:r>
            <w:r>
              <w:rPr>
                <w:b/>
                <w:snapToGrid w:val="0"/>
                <w:sz w:val="28"/>
              </w:rPr>
              <w:lastRenderedPageBreak/>
              <w:t>населения</w:t>
            </w:r>
          </w:p>
        </w:tc>
        <w:tc>
          <w:tcPr>
            <w:tcW w:w="1323" w:type="dxa"/>
            <w:vAlign w:val="bottom"/>
          </w:tcPr>
          <w:p w:rsidR="004D1501" w:rsidRDefault="004D1501" w:rsidP="00081687">
            <w:pPr>
              <w:jc w:val="center"/>
              <w:rPr>
                <w:b/>
                <w:snapToGrid w:val="0"/>
                <w:sz w:val="28"/>
              </w:rPr>
            </w:pPr>
          </w:p>
        </w:tc>
        <w:tc>
          <w:tcPr>
            <w:tcW w:w="1340" w:type="dxa"/>
            <w:vAlign w:val="bottom"/>
          </w:tcPr>
          <w:p w:rsidR="004D1501" w:rsidRDefault="004D1501" w:rsidP="00081687">
            <w:pPr>
              <w:jc w:val="center"/>
              <w:rPr>
                <w:b/>
                <w:snapToGrid w:val="0"/>
                <w:sz w:val="28"/>
              </w:rPr>
            </w:pPr>
          </w:p>
        </w:tc>
        <w:tc>
          <w:tcPr>
            <w:tcW w:w="1380" w:type="dxa"/>
            <w:vAlign w:val="bottom"/>
          </w:tcPr>
          <w:p w:rsidR="004D1501" w:rsidRDefault="004D1501" w:rsidP="00081687">
            <w:pPr>
              <w:jc w:val="center"/>
              <w:rPr>
                <w:b/>
                <w:snapToGrid w:val="0"/>
                <w:sz w:val="28"/>
              </w:rPr>
            </w:pPr>
          </w:p>
        </w:tc>
        <w:tc>
          <w:tcPr>
            <w:tcW w:w="1422" w:type="dxa"/>
            <w:vAlign w:val="bottom"/>
          </w:tcPr>
          <w:p w:rsidR="004D1501" w:rsidRDefault="004D1501" w:rsidP="00081687">
            <w:pPr>
              <w:jc w:val="center"/>
              <w:rPr>
                <w:b/>
                <w:snapToGrid w:val="0"/>
                <w:sz w:val="28"/>
              </w:rPr>
            </w:pPr>
          </w:p>
        </w:tc>
      </w:tr>
      <w:tr w:rsidR="004D1501" w:rsidTr="00081687">
        <w:tc>
          <w:tcPr>
            <w:tcW w:w="827" w:type="dxa"/>
          </w:tcPr>
          <w:p w:rsidR="004D1501" w:rsidRDefault="004D1501" w:rsidP="00081687">
            <w:pPr>
              <w:jc w:val="both"/>
              <w:rPr>
                <w:snapToGrid w:val="0"/>
                <w:sz w:val="28"/>
              </w:rPr>
            </w:pPr>
            <w:r>
              <w:rPr>
                <w:snapToGrid w:val="0"/>
                <w:sz w:val="28"/>
              </w:rPr>
              <w:lastRenderedPageBreak/>
              <w:t>9.</w:t>
            </w:r>
          </w:p>
        </w:tc>
        <w:tc>
          <w:tcPr>
            <w:tcW w:w="2996" w:type="dxa"/>
          </w:tcPr>
          <w:p w:rsidR="004D1501" w:rsidRDefault="004D1501" w:rsidP="00081687">
            <w:pPr>
              <w:jc w:val="both"/>
              <w:rPr>
                <w:snapToGrid w:val="0"/>
                <w:sz w:val="28"/>
              </w:rPr>
            </w:pPr>
            <w:r>
              <w:rPr>
                <w:snapToGrid w:val="0"/>
                <w:sz w:val="28"/>
              </w:rPr>
              <w:t>Детские дошкольные учреждения-всего</w:t>
            </w:r>
          </w:p>
        </w:tc>
        <w:tc>
          <w:tcPr>
            <w:tcW w:w="1323" w:type="dxa"/>
            <w:vAlign w:val="bottom"/>
          </w:tcPr>
          <w:p w:rsidR="004D1501" w:rsidRDefault="004D1501" w:rsidP="00081687">
            <w:pPr>
              <w:jc w:val="center"/>
              <w:rPr>
                <w:snapToGrid w:val="0"/>
                <w:sz w:val="28"/>
              </w:rPr>
            </w:pPr>
            <w:r>
              <w:rPr>
                <w:snapToGrid w:val="0"/>
                <w:sz w:val="28"/>
              </w:rPr>
              <w:t>мест</w:t>
            </w:r>
          </w:p>
        </w:tc>
        <w:tc>
          <w:tcPr>
            <w:tcW w:w="1340" w:type="dxa"/>
            <w:vAlign w:val="bottom"/>
          </w:tcPr>
          <w:p w:rsidR="004D1501" w:rsidRDefault="004D1501" w:rsidP="00081687">
            <w:pPr>
              <w:jc w:val="center"/>
              <w:rPr>
                <w:snapToGrid w:val="0"/>
                <w:sz w:val="28"/>
              </w:rPr>
            </w:pPr>
            <w:r>
              <w:rPr>
                <w:snapToGrid w:val="0"/>
                <w:sz w:val="28"/>
              </w:rPr>
              <w:t>25</w:t>
            </w:r>
          </w:p>
        </w:tc>
        <w:tc>
          <w:tcPr>
            <w:tcW w:w="1380" w:type="dxa"/>
            <w:vAlign w:val="bottom"/>
          </w:tcPr>
          <w:p w:rsidR="004D1501" w:rsidRDefault="004D1501" w:rsidP="00081687">
            <w:pPr>
              <w:jc w:val="center"/>
              <w:rPr>
                <w:snapToGrid w:val="0"/>
                <w:sz w:val="28"/>
              </w:rPr>
            </w:pPr>
            <w:r>
              <w:rPr>
                <w:snapToGrid w:val="0"/>
                <w:sz w:val="28"/>
              </w:rPr>
              <w:t>75</w:t>
            </w:r>
          </w:p>
        </w:tc>
        <w:tc>
          <w:tcPr>
            <w:tcW w:w="1422" w:type="dxa"/>
            <w:vAlign w:val="bottom"/>
          </w:tcPr>
          <w:p w:rsidR="004D1501" w:rsidRDefault="004D1501" w:rsidP="00081687">
            <w:pPr>
              <w:jc w:val="center"/>
              <w:rPr>
                <w:snapToGrid w:val="0"/>
                <w:sz w:val="28"/>
              </w:rPr>
            </w:pPr>
            <w:r>
              <w:rPr>
                <w:snapToGrid w:val="0"/>
                <w:sz w:val="28"/>
              </w:rPr>
              <w:t>75</w:t>
            </w:r>
          </w:p>
        </w:tc>
      </w:tr>
      <w:tr w:rsidR="004D1501" w:rsidTr="00081687">
        <w:tc>
          <w:tcPr>
            <w:tcW w:w="827" w:type="dxa"/>
          </w:tcPr>
          <w:p w:rsidR="004D1501" w:rsidRDefault="004D1501" w:rsidP="00081687">
            <w:pPr>
              <w:jc w:val="both"/>
              <w:rPr>
                <w:snapToGrid w:val="0"/>
                <w:sz w:val="28"/>
              </w:rPr>
            </w:pPr>
          </w:p>
        </w:tc>
        <w:tc>
          <w:tcPr>
            <w:tcW w:w="2996" w:type="dxa"/>
          </w:tcPr>
          <w:p w:rsidR="004D1501" w:rsidRDefault="004D1501" w:rsidP="00081687">
            <w:pPr>
              <w:jc w:val="both"/>
              <w:rPr>
                <w:snapToGrid w:val="0"/>
                <w:sz w:val="28"/>
              </w:rPr>
            </w:pPr>
            <w:r>
              <w:rPr>
                <w:snapToGrid w:val="0"/>
                <w:sz w:val="28"/>
              </w:rPr>
              <w:t>на 1000 человек</w:t>
            </w:r>
          </w:p>
        </w:tc>
        <w:tc>
          <w:tcPr>
            <w:tcW w:w="1323" w:type="dxa"/>
            <w:vAlign w:val="bottom"/>
          </w:tcPr>
          <w:p w:rsidR="004D1501" w:rsidRDefault="004D1501" w:rsidP="00081687">
            <w:pPr>
              <w:jc w:val="center"/>
              <w:rPr>
                <w:snapToGrid w:val="0"/>
                <w:sz w:val="28"/>
              </w:rPr>
            </w:pPr>
            <w:r>
              <w:rPr>
                <w:snapToGrid w:val="0"/>
                <w:sz w:val="28"/>
              </w:rPr>
              <w:t>мест</w:t>
            </w:r>
          </w:p>
        </w:tc>
        <w:tc>
          <w:tcPr>
            <w:tcW w:w="1340" w:type="dxa"/>
            <w:vAlign w:val="bottom"/>
          </w:tcPr>
          <w:p w:rsidR="004D1501" w:rsidRDefault="004D1501" w:rsidP="00081687">
            <w:pPr>
              <w:jc w:val="center"/>
              <w:rPr>
                <w:snapToGrid w:val="0"/>
                <w:sz w:val="28"/>
              </w:rPr>
            </w:pPr>
            <w:r>
              <w:rPr>
                <w:snapToGrid w:val="0"/>
                <w:sz w:val="28"/>
              </w:rPr>
              <w:t>28</w:t>
            </w:r>
          </w:p>
        </w:tc>
        <w:tc>
          <w:tcPr>
            <w:tcW w:w="1380" w:type="dxa"/>
            <w:vAlign w:val="bottom"/>
          </w:tcPr>
          <w:p w:rsidR="004D1501" w:rsidRDefault="004D1501" w:rsidP="00081687">
            <w:pPr>
              <w:jc w:val="center"/>
              <w:rPr>
                <w:snapToGrid w:val="0"/>
                <w:sz w:val="28"/>
              </w:rPr>
            </w:pPr>
            <w:r>
              <w:rPr>
                <w:snapToGrid w:val="0"/>
                <w:sz w:val="28"/>
              </w:rPr>
              <w:t>81</w:t>
            </w:r>
          </w:p>
        </w:tc>
        <w:tc>
          <w:tcPr>
            <w:tcW w:w="1422" w:type="dxa"/>
            <w:vAlign w:val="bottom"/>
          </w:tcPr>
          <w:p w:rsidR="004D1501" w:rsidRDefault="004D1501" w:rsidP="00081687">
            <w:pPr>
              <w:jc w:val="center"/>
              <w:rPr>
                <w:snapToGrid w:val="0"/>
                <w:sz w:val="28"/>
              </w:rPr>
            </w:pPr>
            <w:r>
              <w:rPr>
                <w:snapToGrid w:val="0"/>
                <w:sz w:val="28"/>
              </w:rPr>
              <w:t>77</w:t>
            </w:r>
          </w:p>
        </w:tc>
      </w:tr>
      <w:tr w:rsidR="004D1501" w:rsidTr="00081687">
        <w:tc>
          <w:tcPr>
            <w:tcW w:w="827" w:type="dxa"/>
          </w:tcPr>
          <w:p w:rsidR="004D1501" w:rsidRDefault="004D1501" w:rsidP="00081687">
            <w:pPr>
              <w:jc w:val="both"/>
              <w:rPr>
                <w:snapToGrid w:val="0"/>
                <w:sz w:val="28"/>
              </w:rPr>
            </w:pPr>
            <w:r>
              <w:rPr>
                <w:snapToGrid w:val="0"/>
                <w:sz w:val="28"/>
              </w:rPr>
              <w:t>10.</w:t>
            </w:r>
          </w:p>
        </w:tc>
        <w:tc>
          <w:tcPr>
            <w:tcW w:w="2996" w:type="dxa"/>
          </w:tcPr>
          <w:p w:rsidR="004D1501" w:rsidRDefault="004D1501" w:rsidP="00081687">
            <w:pPr>
              <w:jc w:val="both"/>
              <w:rPr>
                <w:snapToGrid w:val="0"/>
                <w:sz w:val="28"/>
              </w:rPr>
            </w:pPr>
            <w:r>
              <w:rPr>
                <w:snapToGrid w:val="0"/>
                <w:sz w:val="28"/>
              </w:rPr>
              <w:t xml:space="preserve">Общеобразовательные школы-всего </w:t>
            </w:r>
          </w:p>
        </w:tc>
        <w:tc>
          <w:tcPr>
            <w:tcW w:w="1323" w:type="dxa"/>
            <w:vAlign w:val="bottom"/>
          </w:tcPr>
          <w:p w:rsidR="004D1501" w:rsidRDefault="004D1501" w:rsidP="00081687">
            <w:pPr>
              <w:jc w:val="center"/>
              <w:rPr>
                <w:snapToGrid w:val="0"/>
                <w:sz w:val="28"/>
              </w:rPr>
            </w:pPr>
            <w:r>
              <w:rPr>
                <w:snapToGrid w:val="0"/>
                <w:sz w:val="28"/>
              </w:rPr>
              <w:t>мест</w:t>
            </w:r>
          </w:p>
        </w:tc>
        <w:tc>
          <w:tcPr>
            <w:tcW w:w="1340" w:type="dxa"/>
            <w:vAlign w:val="bottom"/>
          </w:tcPr>
          <w:p w:rsidR="004D1501" w:rsidRDefault="004D1501" w:rsidP="00081687">
            <w:pPr>
              <w:jc w:val="center"/>
              <w:rPr>
                <w:snapToGrid w:val="0"/>
                <w:sz w:val="28"/>
              </w:rPr>
            </w:pPr>
            <w:r>
              <w:rPr>
                <w:snapToGrid w:val="0"/>
                <w:sz w:val="28"/>
              </w:rPr>
              <w:t>413</w:t>
            </w:r>
          </w:p>
        </w:tc>
        <w:tc>
          <w:tcPr>
            <w:tcW w:w="1380" w:type="dxa"/>
            <w:vAlign w:val="bottom"/>
          </w:tcPr>
          <w:p w:rsidR="004D1501" w:rsidRDefault="004D1501" w:rsidP="00081687">
            <w:pPr>
              <w:jc w:val="center"/>
              <w:rPr>
                <w:snapToGrid w:val="0"/>
                <w:sz w:val="28"/>
              </w:rPr>
            </w:pPr>
            <w:r>
              <w:rPr>
                <w:snapToGrid w:val="0"/>
                <w:sz w:val="28"/>
              </w:rPr>
              <w:t>413</w:t>
            </w:r>
          </w:p>
        </w:tc>
        <w:tc>
          <w:tcPr>
            <w:tcW w:w="1422" w:type="dxa"/>
            <w:vAlign w:val="bottom"/>
          </w:tcPr>
          <w:p w:rsidR="004D1501" w:rsidRDefault="004D1501" w:rsidP="00081687">
            <w:pPr>
              <w:jc w:val="center"/>
              <w:rPr>
                <w:snapToGrid w:val="0"/>
                <w:sz w:val="28"/>
              </w:rPr>
            </w:pPr>
            <w:r>
              <w:rPr>
                <w:snapToGrid w:val="0"/>
                <w:sz w:val="28"/>
              </w:rPr>
              <w:t>413</w:t>
            </w:r>
          </w:p>
        </w:tc>
      </w:tr>
      <w:tr w:rsidR="004D1501" w:rsidTr="00081687">
        <w:tc>
          <w:tcPr>
            <w:tcW w:w="827" w:type="dxa"/>
          </w:tcPr>
          <w:p w:rsidR="004D1501" w:rsidRDefault="004D1501" w:rsidP="00081687">
            <w:pPr>
              <w:jc w:val="both"/>
              <w:rPr>
                <w:snapToGrid w:val="0"/>
                <w:sz w:val="28"/>
              </w:rPr>
            </w:pPr>
          </w:p>
        </w:tc>
        <w:tc>
          <w:tcPr>
            <w:tcW w:w="2996" w:type="dxa"/>
          </w:tcPr>
          <w:p w:rsidR="004D1501" w:rsidRDefault="004D1501" w:rsidP="00081687">
            <w:pPr>
              <w:jc w:val="both"/>
              <w:rPr>
                <w:snapToGrid w:val="0"/>
                <w:sz w:val="28"/>
              </w:rPr>
            </w:pPr>
            <w:r>
              <w:rPr>
                <w:snapToGrid w:val="0"/>
                <w:sz w:val="28"/>
              </w:rPr>
              <w:t>на 1000 человек</w:t>
            </w:r>
          </w:p>
        </w:tc>
        <w:tc>
          <w:tcPr>
            <w:tcW w:w="1323" w:type="dxa"/>
            <w:vAlign w:val="bottom"/>
          </w:tcPr>
          <w:p w:rsidR="004D1501" w:rsidRDefault="004D1501" w:rsidP="00081687">
            <w:pPr>
              <w:jc w:val="center"/>
              <w:rPr>
                <w:snapToGrid w:val="0"/>
                <w:sz w:val="28"/>
              </w:rPr>
            </w:pPr>
            <w:r>
              <w:rPr>
                <w:snapToGrid w:val="0"/>
                <w:sz w:val="28"/>
              </w:rPr>
              <w:t>мест</w:t>
            </w:r>
          </w:p>
        </w:tc>
        <w:tc>
          <w:tcPr>
            <w:tcW w:w="1340" w:type="dxa"/>
            <w:vAlign w:val="bottom"/>
          </w:tcPr>
          <w:p w:rsidR="004D1501" w:rsidRDefault="004D1501" w:rsidP="00081687">
            <w:pPr>
              <w:jc w:val="center"/>
              <w:rPr>
                <w:snapToGrid w:val="0"/>
                <w:sz w:val="28"/>
              </w:rPr>
            </w:pPr>
            <w:r>
              <w:rPr>
                <w:snapToGrid w:val="0"/>
                <w:sz w:val="28"/>
              </w:rPr>
              <w:t>458</w:t>
            </w:r>
          </w:p>
        </w:tc>
        <w:tc>
          <w:tcPr>
            <w:tcW w:w="1380" w:type="dxa"/>
            <w:vAlign w:val="bottom"/>
          </w:tcPr>
          <w:p w:rsidR="004D1501" w:rsidRDefault="004D1501" w:rsidP="00081687">
            <w:pPr>
              <w:jc w:val="center"/>
              <w:rPr>
                <w:snapToGrid w:val="0"/>
                <w:sz w:val="28"/>
              </w:rPr>
            </w:pPr>
            <w:r>
              <w:rPr>
                <w:snapToGrid w:val="0"/>
                <w:sz w:val="28"/>
              </w:rPr>
              <w:t>445</w:t>
            </w:r>
          </w:p>
        </w:tc>
        <w:tc>
          <w:tcPr>
            <w:tcW w:w="1422" w:type="dxa"/>
            <w:vAlign w:val="bottom"/>
          </w:tcPr>
          <w:p w:rsidR="004D1501" w:rsidRDefault="004D1501" w:rsidP="00081687">
            <w:pPr>
              <w:jc w:val="center"/>
              <w:rPr>
                <w:snapToGrid w:val="0"/>
                <w:sz w:val="28"/>
              </w:rPr>
            </w:pPr>
            <w:r>
              <w:rPr>
                <w:snapToGrid w:val="0"/>
                <w:sz w:val="28"/>
              </w:rPr>
              <w:t>426</w:t>
            </w:r>
          </w:p>
        </w:tc>
      </w:tr>
      <w:tr w:rsidR="004D1501" w:rsidTr="00081687">
        <w:tc>
          <w:tcPr>
            <w:tcW w:w="827" w:type="dxa"/>
          </w:tcPr>
          <w:p w:rsidR="004D1501" w:rsidRDefault="004D1501" w:rsidP="00081687">
            <w:pPr>
              <w:jc w:val="both"/>
              <w:rPr>
                <w:snapToGrid w:val="0"/>
                <w:sz w:val="28"/>
              </w:rPr>
            </w:pPr>
            <w:r>
              <w:rPr>
                <w:snapToGrid w:val="0"/>
                <w:sz w:val="28"/>
              </w:rPr>
              <w:t>11.</w:t>
            </w:r>
          </w:p>
        </w:tc>
        <w:tc>
          <w:tcPr>
            <w:tcW w:w="2996" w:type="dxa"/>
          </w:tcPr>
          <w:p w:rsidR="004D1501" w:rsidRDefault="004D1501" w:rsidP="00081687">
            <w:pPr>
              <w:jc w:val="both"/>
              <w:rPr>
                <w:snapToGrid w:val="0"/>
                <w:sz w:val="28"/>
              </w:rPr>
            </w:pPr>
            <w:r>
              <w:rPr>
                <w:snapToGrid w:val="0"/>
                <w:sz w:val="28"/>
              </w:rPr>
              <w:t>ФАП</w:t>
            </w:r>
          </w:p>
        </w:tc>
        <w:tc>
          <w:tcPr>
            <w:tcW w:w="1323" w:type="dxa"/>
            <w:vAlign w:val="bottom"/>
          </w:tcPr>
          <w:p w:rsidR="004D1501" w:rsidRDefault="004D1501" w:rsidP="00081687">
            <w:pPr>
              <w:jc w:val="center"/>
              <w:rPr>
                <w:snapToGrid w:val="0"/>
                <w:sz w:val="28"/>
              </w:rPr>
            </w:pPr>
            <w:r>
              <w:rPr>
                <w:snapToGrid w:val="0"/>
                <w:sz w:val="28"/>
              </w:rPr>
              <w:t>объект</w:t>
            </w:r>
          </w:p>
        </w:tc>
        <w:tc>
          <w:tcPr>
            <w:tcW w:w="1340" w:type="dxa"/>
            <w:vAlign w:val="bottom"/>
          </w:tcPr>
          <w:p w:rsidR="004D1501" w:rsidRDefault="004D1501" w:rsidP="00081687">
            <w:pPr>
              <w:jc w:val="center"/>
              <w:rPr>
                <w:snapToGrid w:val="0"/>
                <w:sz w:val="28"/>
              </w:rPr>
            </w:pPr>
            <w:r>
              <w:rPr>
                <w:snapToGrid w:val="0"/>
                <w:sz w:val="28"/>
              </w:rPr>
              <w:t>2</w:t>
            </w:r>
          </w:p>
        </w:tc>
        <w:tc>
          <w:tcPr>
            <w:tcW w:w="1380" w:type="dxa"/>
            <w:vAlign w:val="bottom"/>
          </w:tcPr>
          <w:p w:rsidR="004D1501" w:rsidRDefault="004D1501" w:rsidP="00081687">
            <w:pPr>
              <w:jc w:val="center"/>
              <w:rPr>
                <w:snapToGrid w:val="0"/>
                <w:sz w:val="28"/>
              </w:rPr>
            </w:pPr>
            <w:r>
              <w:rPr>
                <w:snapToGrid w:val="0"/>
                <w:sz w:val="28"/>
              </w:rPr>
              <w:t>4</w:t>
            </w:r>
          </w:p>
        </w:tc>
        <w:tc>
          <w:tcPr>
            <w:tcW w:w="1422" w:type="dxa"/>
            <w:vAlign w:val="bottom"/>
          </w:tcPr>
          <w:p w:rsidR="004D1501" w:rsidRDefault="004D1501" w:rsidP="00081687">
            <w:pPr>
              <w:jc w:val="center"/>
              <w:rPr>
                <w:snapToGrid w:val="0"/>
                <w:sz w:val="28"/>
              </w:rPr>
            </w:pPr>
            <w:r>
              <w:rPr>
                <w:snapToGrid w:val="0"/>
                <w:sz w:val="28"/>
              </w:rPr>
              <w:t>4</w:t>
            </w:r>
          </w:p>
        </w:tc>
      </w:tr>
      <w:tr w:rsidR="004D1501" w:rsidTr="00081687">
        <w:tc>
          <w:tcPr>
            <w:tcW w:w="827" w:type="dxa"/>
          </w:tcPr>
          <w:p w:rsidR="004D1501" w:rsidRDefault="004D1501" w:rsidP="00081687">
            <w:pPr>
              <w:jc w:val="both"/>
              <w:rPr>
                <w:snapToGrid w:val="0"/>
                <w:sz w:val="28"/>
              </w:rPr>
            </w:pPr>
            <w:r>
              <w:rPr>
                <w:snapToGrid w:val="0"/>
                <w:sz w:val="28"/>
              </w:rPr>
              <w:t>12.</w:t>
            </w:r>
          </w:p>
        </w:tc>
        <w:tc>
          <w:tcPr>
            <w:tcW w:w="2996" w:type="dxa"/>
          </w:tcPr>
          <w:p w:rsidR="004D1501" w:rsidRDefault="004D1501" w:rsidP="00081687">
            <w:pPr>
              <w:pStyle w:val="21"/>
              <w:jc w:val="left"/>
              <w:rPr>
                <w:snapToGrid w:val="0"/>
              </w:rPr>
            </w:pPr>
            <w:r>
              <w:rPr>
                <w:snapToGrid w:val="0"/>
              </w:rPr>
              <w:t>Предприятия торговли</w:t>
            </w:r>
          </w:p>
        </w:tc>
        <w:tc>
          <w:tcPr>
            <w:tcW w:w="1323" w:type="dxa"/>
            <w:vAlign w:val="bottom"/>
          </w:tcPr>
          <w:p w:rsidR="004D1501" w:rsidRDefault="004D1501" w:rsidP="00081687">
            <w:pPr>
              <w:jc w:val="center"/>
              <w:rPr>
                <w:snapToGrid w:val="0"/>
                <w:sz w:val="28"/>
              </w:rPr>
            </w:pPr>
            <w:r>
              <w:rPr>
                <w:snapToGrid w:val="0"/>
                <w:sz w:val="28"/>
              </w:rPr>
              <w:t>м</w:t>
            </w:r>
            <w:r>
              <w:rPr>
                <w:snapToGrid w:val="0"/>
                <w:sz w:val="28"/>
                <w:vertAlign w:val="superscript"/>
              </w:rPr>
              <w:t xml:space="preserve">2 </w:t>
            </w:r>
            <w:r>
              <w:rPr>
                <w:snapToGrid w:val="0"/>
                <w:sz w:val="28"/>
              </w:rPr>
              <w:t>торг.пл.</w:t>
            </w:r>
          </w:p>
        </w:tc>
        <w:tc>
          <w:tcPr>
            <w:tcW w:w="1340" w:type="dxa"/>
            <w:vAlign w:val="bottom"/>
          </w:tcPr>
          <w:p w:rsidR="004D1501" w:rsidRDefault="004D1501" w:rsidP="00081687">
            <w:pPr>
              <w:jc w:val="center"/>
              <w:rPr>
                <w:snapToGrid w:val="0"/>
                <w:sz w:val="28"/>
              </w:rPr>
            </w:pPr>
            <w:r>
              <w:rPr>
                <w:snapToGrid w:val="0"/>
                <w:sz w:val="28"/>
              </w:rPr>
              <w:t>166</w:t>
            </w:r>
          </w:p>
        </w:tc>
        <w:tc>
          <w:tcPr>
            <w:tcW w:w="1380" w:type="dxa"/>
            <w:vAlign w:val="bottom"/>
          </w:tcPr>
          <w:p w:rsidR="004D1501" w:rsidRDefault="004D1501" w:rsidP="00081687">
            <w:pPr>
              <w:jc w:val="center"/>
              <w:rPr>
                <w:snapToGrid w:val="0"/>
                <w:sz w:val="28"/>
              </w:rPr>
            </w:pPr>
            <w:r>
              <w:rPr>
                <w:snapToGrid w:val="0"/>
                <w:sz w:val="28"/>
              </w:rPr>
              <w:t>316</w:t>
            </w:r>
          </w:p>
        </w:tc>
        <w:tc>
          <w:tcPr>
            <w:tcW w:w="1422" w:type="dxa"/>
            <w:vAlign w:val="bottom"/>
          </w:tcPr>
          <w:p w:rsidR="004D1501" w:rsidRDefault="004D1501" w:rsidP="00081687">
            <w:pPr>
              <w:jc w:val="center"/>
              <w:rPr>
                <w:snapToGrid w:val="0"/>
                <w:sz w:val="28"/>
              </w:rPr>
            </w:pPr>
            <w:r>
              <w:rPr>
                <w:snapToGrid w:val="0"/>
                <w:sz w:val="28"/>
              </w:rPr>
              <w:t>316</w:t>
            </w:r>
          </w:p>
        </w:tc>
      </w:tr>
      <w:tr w:rsidR="004D1501" w:rsidTr="00081687">
        <w:tc>
          <w:tcPr>
            <w:tcW w:w="827" w:type="dxa"/>
          </w:tcPr>
          <w:p w:rsidR="004D1501" w:rsidRDefault="004D1501" w:rsidP="00081687">
            <w:pPr>
              <w:jc w:val="both"/>
              <w:rPr>
                <w:snapToGrid w:val="0"/>
                <w:sz w:val="28"/>
              </w:rPr>
            </w:pPr>
          </w:p>
        </w:tc>
        <w:tc>
          <w:tcPr>
            <w:tcW w:w="2996" w:type="dxa"/>
          </w:tcPr>
          <w:p w:rsidR="004D1501" w:rsidRDefault="004D1501" w:rsidP="00081687">
            <w:pPr>
              <w:jc w:val="both"/>
              <w:rPr>
                <w:snapToGrid w:val="0"/>
                <w:sz w:val="28"/>
              </w:rPr>
            </w:pPr>
            <w:r>
              <w:rPr>
                <w:snapToGrid w:val="0"/>
                <w:sz w:val="28"/>
              </w:rPr>
              <w:t>на 1000 человек</w:t>
            </w:r>
          </w:p>
        </w:tc>
        <w:tc>
          <w:tcPr>
            <w:tcW w:w="1323" w:type="dxa"/>
            <w:vAlign w:val="bottom"/>
          </w:tcPr>
          <w:p w:rsidR="004D1501" w:rsidRDefault="004D1501" w:rsidP="00081687">
            <w:pPr>
              <w:jc w:val="center"/>
              <w:rPr>
                <w:snapToGrid w:val="0"/>
                <w:sz w:val="28"/>
              </w:rPr>
            </w:pPr>
            <w:r>
              <w:rPr>
                <w:snapToGrid w:val="0"/>
                <w:sz w:val="28"/>
              </w:rPr>
              <w:t>м</w:t>
            </w:r>
            <w:r>
              <w:rPr>
                <w:snapToGrid w:val="0"/>
                <w:sz w:val="28"/>
                <w:vertAlign w:val="superscript"/>
              </w:rPr>
              <w:t xml:space="preserve">2 </w:t>
            </w:r>
            <w:r>
              <w:rPr>
                <w:snapToGrid w:val="0"/>
                <w:sz w:val="28"/>
              </w:rPr>
              <w:t>торг.пл.</w:t>
            </w:r>
          </w:p>
        </w:tc>
        <w:tc>
          <w:tcPr>
            <w:tcW w:w="1340" w:type="dxa"/>
            <w:vAlign w:val="bottom"/>
          </w:tcPr>
          <w:p w:rsidR="004D1501" w:rsidRDefault="004D1501" w:rsidP="00081687">
            <w:pPr>
              <w:jc w:val="center"/>
              <w:rPr>
                <w:snapToGrid w:val="0"/>
                <w:sz w:val="28"/>
              </w:rPr>
            </w:pPr>
            <w:r>
              <w:rPr>
                <w:snapToGrid w:val="0"/>
                <w:sz w:val="28"/>
              </w:rPr>
              <w:t>184</w:t>
            </w:r>
          </w:p>
        </w:tc>
        <w:tc>
          <w:tcPr>
            <w:tcW w:w="1380" w:type="dxa"/>
            <w:vAlign w:val="bottom"/>
          </w:tcPr>
          <w:p w:rsidR="004D1501" w:rsidRDefault="004D1501" w:rsidP="00081687">
            <w:pPr>
              <w:jc w:val="center"/>
              <w:rPr>
                <w:snapToGrid w:val="0"/>
                <w:sz w:val="28"/>
              </w:rPr>
            </w:pPr>
            <w:r>
              <w:rPr>
                <w:snapToGrid w:val="0"/>
                <w:sz w:val="28"/>
              </w:rPr>
              <w:t>343</w:t>
            </w:r>
          </w:p>
        </w:tc>
        <w:tc>
          <w:tcPr>
            <w:tcW w:w="1422" w:type="dxa"/>
            <w:vAlign w:val="bottom"/>
          </w:tcPr>
          <w:p w:rsidR="004D1501" w:rsidRDefault="004D1501" w:rsidP="00081687">
            <w:pPr>
              <w:jc w:val="center"/>
              <w:rPr>
                <w:snapToGrid w:val="0"/>
                <w:sz w:val="28"/>
              </w:rPr>
            </w:pPr>
            <w:r>
              <w:rPr>
                <w:snapToGrid w:val="0"/>
                <w:sz w:val="28"/>
              </w:rPr>
              <w:t>326</w:t>
            </w:r>
          </w:p>
        </w:tc>
      </w:tr>
      <w:tr w:rsidR="004D1501" w:rsidTr="00081687">
        <w:tc>
          <w:tcPr>
            <w:tcW w:w="827" w:type="dxa"/>
          </w:tcPr>
          <w:p w:rsidR="004D1501" w:rsidRDefault="004D1501" w:rsidP="00081687">
            <w:pPr>
              <w:jc w:val="both"/>
              <w:rPr>
                <w:snapToGrid w:val="0"/>
                <w:sz w:val="28"/>
              </w:rPr>
            </w:pPr>
            <w:r>
              <w:rPr>
                <w:snapToGrid w:val="0"/>
                <w:sz w:val="28"/>
              </w:rPr>
              <w:t>13.</w:t>
            </w:r>
          </w:p>
        </w:tc>
        <w:tc>
          <w:tcPr>
            <w:tcW w:w="2996" w:type="dxa"/>
          </w:tcPr>
          <w:p w:rsidR="004D1501" w:rsidRDefault="004D1501" w:rsidP="00081687">
            <w:pPr>
              <w:jc w:val="both"/>
              <w:rPr>
                <w:snapToGrid w:val="0"/>
                <w:sz w:val="28"/>
              </w:rPr>
            </w:pPr>
            <w:r>
              <w:rPr>
                <w:snapToGrid w:val="0"/>
                <w:sz w:val="28"/>
              </w:rPr>
              <w:t>Предприятия бытового обслуживания-всего</w:t>
            </w:r>
          </w:p>
        </w:tc>
        <w:tc>
          <w:tcPr>
            <w:tcW w:w="1323" w:type="dxa"/>
            <w:vAlign w:val="bottom"/>
          </w:tcPr>
          <w:p w:rsidR="004D1501" w:rsidRDefault="004D1501" w:rsidP="00081687">
            <w:pPr>
              <w:jc w:val="center"/>
              <w:rPr>
                <w:snapToGrid w:val="0"/>
                <w:sz w:val="28"/>
              </w:rPr>
            </w:pPr>
            <w:r>
              <w:rPr>
                <w:snapToGrid w:val="0"/>
                <w:sz w:val="28"/>
              </w:rPr>
              <w:t>раб.мест</w:t>
            </w:r>
          </w:p>
        </w:tc>
        <w:tc>
          <w:tcPr>
            <w:tcW w:w="1340" w:type="dxa"/>
            <w:vAlign w:val="bottom"/>
          </w:tcPr>
          <w:p w:rsidR="004D1501" w:rsidRDefault="004D1501" w:rsidP="00081687">
            <w:pPr>
              <w:jc w:val="center"/>
              <w:rPr>
                <w:snapToGrid w:val="0"/>
                <w:sz w:val="28"/>
              </w:rPr>
            </w:pPr>
            <w:r>
              <w:rPr>
                <w:snapToGrid w:val="0"/>
                <w:sz w:val="28"/>
              </w:rPr>
              <w:t>-</w:t>
            </w:r>
          </w:p>
        </w:tc>
        <w:tc>
          <w:tcPr>
            <w:tcW w:w="1380" w:type="dxa"/>
            <w:vAlign w:val="bottom"/>
          </w:tcPr>
          <w:p w:rsidR="004D1501" w:rsidRDefault="004D1501" w:rsidP="00081687">
            <w:pPr>
              <w:jc w:val="center"/>
              <w:rPr>
                <w:snapToGrid w:val="0"/>
                <w:sz w:val="28"/>
              </w:rPr>
            </w:pPr>
            <w:r>
              <w:rPr>
                <w:snapToGrid w:val="0"/>
                <w:sz w:val="28"/>
              </w:rPr>
              <w:t>10</w:t>
            </w:r>
          </w:p>
        </w:tc>
        <w:tc>
          <w:tcPr>
            <w:tcW w:w="1422" w:type="dxa"/>
            <w:vAlign w:val="bottom"/>
          </w:tcPr>
          <w:p w:rsidR="004D1501" w:rsidRDefault="004D1501" w:rsidP="00081687">
            <w:pPr>
              <w:jc w:val="center"/>
              <w:rPr>
                <w:snapToGrid w:val="0"/>
                <w:sz w:val="28"/>
              </w:rPr>
            </w:pPr>
            <w:r>
              <w:rPr>
                <w:snapToGrid w:val="0"/>
                <w:sz w:val="28"/>
              </w:rPr>
              <w:t>10</w:t>
            </w:r>
          </w:p>
        </w:tc>
      </w:tr>
      <w:tr w:rsidR="004D1501" w:rsidTr="00081687">
        <w:tc>
          <w:tcPr>
            <w:tcW w:w="827" w:type="dxa"/>
          </w:tcPr>
          <w:p w:rsidR="004D1501" w:rsidRDefault="004D1501" w:rsidP="00081687">
            <w:pPr>
              <w:jc w:val="both"/>
              <w:rPr>
                <w:snapToGrid w:val="0"/>
                <w:sz w:val="28"/>
              </w:rPr>
            </w:pPr>
            <w:r>
              <w:rPr>
                <w:snapToGrid w:val="0"/>
                <w:sz w:val="28"/>
              </w:rPr>
              <w:t>-</w:t>
            </w:r>
          </w:p>
        </w:tc>
        <w:tc>
          <w:tcPr>
            <w:tcW w:w="2996" w:type="dxa"/>
          </w:tcPr>
          <w:p w:rsidR="004D1501" w:rsidRDefault="004D1501" w:rsidP="00081687">
            <w:pPr>
              <w:jc w:val="both"/>
              <w:rPr>
                <w:snapToGrid w:val="0"/>
                <w:sz w:val="28"/>
              </w:rPr>
            </w:pPr>
            <w:r>
              <w:rPr>
                <w:snapToGrid w:val="0"/>
                <w:sz w:val="28"/>
              </w:rPr>
              <w:t>на 1000 человек</w:t>
            </w:r>
          </w:p>
        </w:tc>
        <w:tc>
          <w:tcPr>
            <w:tcW w:w="1323" w:type="dxa"/>
          </w:tcPr>
          <w:p w:rsidR="004D1501" w:rsidRDefault="004D1501" w:rsidP="00081687">
            <w:pPr>
              <w:jc w:val="both"/>
              <w:rPr>
                <w:snapToGrid w:val="0"/>
                <w:sz w:val="28"/>
              </w:rPr>
            </w:pPr>
            <w:r>
              <w:rPr>
                <w:snapToGrid w:val="0"/>
                <w:sz w:val="28"/>
              </w:rPr>
              <w:t>раб.мест</w:t>
            </w:r>
          </w:p>
        </w:tc>
        <w:tc>
          <w:tcPr>
            <w:tcW w:w="1340" w:type="dxa"/>
            <w:vAlign w:val="bottom"/>
          </w:tcPr>
          <w:p w:rsidR="004D1501" w:rsidRDefault="004D1501" w:rsidP="00081687">
            <w:pPr>
              <w:jc w:val="center"/>
              <w:rPr>
                <w:snapToGrid w:val="0"/>
                <w:sz w:val="28"/>
              </w:rPr>
            </w:pPr>
            <w:r>
              <w:rPr>
                <w:snapToGrid w:val="0"/>
                <w:sz w:val="28"/>
              </w:rPr>
              <w:t>-</w:t>
            </w:r>
          </w:p>
        </w:tc>
        <w:tc>
          <w:tcPr>
            <w:tcW w:w="1380" w:type="dxa"/>
            <w:vAlign w:val="bottom"/>
          </w:tcPr>
          <w:p w:rsidR="004D1501" w:rsidRDefault="004D1501" w:rsidP="00081687">
            <w:pPr>
              <w:jc w:val="center"/>
              <w:rPr>
                <w:snapToGrid w:val="0"/>
                <w:sz w:val="28"/>
              </w:rPr>
            </w:pPr>
            <w:r>
              <w:rPr>
                <w:snapToGrid w:val="0"/>
                <w:sz w:val="28"/>
              </w:rPr>
              <w:t>11</w:t>
            </w:r>
          </w:p>
        </w:tc>
        <w:tc>
          <w:tcPr>
            <w:tcW w:w="1422" w:type="dxa"/>
            <w:vAlign w:val="bottom"/>
          </w:tcPr>
          <w:p w:rsidR="004D1501" w:rsidRDefault="004D1501" w:rsidP="00081687">
            <w:pPr>
              <w:jc w:val="center"/>
              <w:rPr>
                <w:snapToGrid w:val="0"/>
                <w:sz w:val="28"/>
              </w:rPr>
            </w:pPr>
            <w:r>
              <w:rPr>
                <w:snapToGrid w:val="0"/>
                <w:sz w:val="28"/>
              </w:rPr>
              <w:t>10</w:t>
            </w:r>
          </w:p>
        </w:tc>
      </w:tr>
    </w:tbl>
    <w:p w:rsidR="004D1501" w:rsidRDefault="004D1501" w:rsidP="004D1501">
      <w:pPr>
        <w:ind w:firstLine="900"/>
        <w:jc w:val="both"/>
        <w:rPr>
          <w:snapToGrid w:val="0"/>
          <w:sz w:val="28"/>
        </w:rPr>
      </w:pPr>
    </w:p>
    <w:p w:rsidR="004D1501" w:rsidRPr="008A436F" w:rsidRDefault="004D1501" w:rsidP="004D1501">
      <w:pPr>
        <w:ind w:firstLine="993"/>
        <w:jc w:val="both"/>
        <w:rPr>
          <w:sz w:val="28"/>
          <w:szCs w:val="28"/>
        </w:rPr>
      </w:pPr>
    </w:p>
    <w:p w:rsidR="004D1501" w:rsidRPr="00D20B55" w:rsidRDefault="004D1501" w:rsidP="004D1501">
      <w:pPr>
        <w:ind w:left="-709" w:firstLine="708"/>
        <w:jc w:val="both"/>
        <w:rPr>
          <w:sz w:val="28"/>
        </w:rPr>
      </w:pPr>
    </w:p>
    <w:p w:rsidR="004D1501" w:rsidRDefault="004D1501" w:rsidP="004D1501">
      <w:pPr>
        <w:ind w:firstLine="993"/>
        <w:jc w:val="right"/>
        <w:rPr>
          <w:sz w:val="28"/>
          <w:szCs w:val="28"/>
        </w:rPr>
      </w:pPr>
    </w:p>
    <w:p w:rsidR="004D1501" w:rsidRPr="00D20B55" w:rsidRDefault="004D1501" w:rsidP="004D1501">
      <w:pPr>
        <w:jc w:val="both"/>
        <w:rPr>
          <w:sz w:val="28"/>
        </w:rPr>
      </w:pPr>
    </w:p>
    <w:p w:rsidR="004D1501" w:rsidRDefault="004D1501" w:rsidP="004D1501">
      <w:pPr>
        <w:ind w:firstLine="993"/>
        <w:jc w:val="right"/>
        <w:rPr>
          <w:sz w:val="28"/>
          <w:szCs w:val="28"/>
        </w:rPr>
      </w:pPr>
    </w:p>
    <w:p w:rsidR="004D1501" w:rsidRDefault="004D1501" w:rsidP="004D1501">
      <w:pPr>
        <w:pStyle w:val="a"/>
        <w:numPr>
          <w:ilvl w:val="0"/>
          <w:numId w:val="0"/>
        </w:numPr>
        <w:ind w:left="-426" w:firstLine="142"/>
        <w:jc w:val="center"/>
        <w:rPr>
          <w:sz w:val="28"/>
          <w:szCs w:val="28"/>
        </w:rPr>
      </w:pPr>
      <w:r>
        <w:rPr>
          <w:sz w:val="28"/>
          <w:szCs w:val="28"/>
        </w:rPr>
        <w:t xml:space="preserve"> </w:t>
      </w:r>
    </w:p>
    <w:p w:rsidR="00B23415" w:rsidRDefault="00B23415" w:rsidP="00B23415">
      <w:pPr>
        <w:ind w:firstLine="993"/>
        <w:jc w:val="right"/>
        <w:rPr>
          <w:sz w:val="28"/>
          <w:szCs w:val="28"/>
        </w:rPr>
      </w:pPr>
    </w:p>
    <w:p w:rsidR="00B23415" w:rsidRPr="00D20B55" w:rsidRDefault="00B23415" w:rsidP="00B23415">
      <w:pPr>
        <w:jc w:val="both"/>
        <w:rPr>
          <w:sz w:val="28"/>
        </w:rPr>
      </w:pPr>
    </w:p>
    <w:p w:rsidR="00B23415" w:rsidRDefault="00B23415" w:rsidP="00B23415">
      <w:pPr>
        <w:ind w:firstLine="993"/>
        <w:jc w:val="right"/>
        <w:rPr>
          <w:sz w:val="28"/>
          <w:szCs w:val="28"/>
        </w:rPr>
      </w:pPr>
    </w:p>
    <w:p w:rsidR="00B23415" w:rsidRDefault="00B23415" w:rsidP="00B23415">
      <w:pPr>
        <w:pStyle w:val="a"/>
        <w:numPr>
          <w:ilvl w:val="0"/>
          <w:numId w:val="0"/>
        </w:numPr>
        <w:ind w:left="-426" w:firstLine="142"/>
        <w:jc w:val="center"/>
        <w:rPr>
          <w:sz w:val="28"/>
          <w:szCs w:val="28"/>
        </w:rPr>
      </w:pPr>
      <w:r>
        <w:rPr>
          <w:sz w:val="28"/>
          <w:szCs w:val="28"/>
        </w:rPr>
        <w:t xml:space="preserve"> </w:t>
      </w:r>
    </w:p>
    <w:p w:rsidR="00CD6519" w:rsidRPr="000734EE" w:rsidRDefault="00CD6519" w:rsidP="003327C5">
      <w:pPr>
        <w:ind w:firstLine="709"/>
        <w:jc w:val="both"/>
        <w:rPr>
          <w:sz w:val="28"/>
          <w:szCs w:val="28"/>
        </w:rPr>
      </w:pPr>
    </w:p>
    <w:p w:rsidR="00CD6519" w:rsidRDefault="00CD6519" w:rsidP="00DA1D4D">
      <w:pPr>
        <w:rPr>
          <w:b/>
          <w:sz w:val="28"/>
          <w:szCs w:val="28"/>
        </w:rPr>
      </w:pPr>
    </w:p>
    <w:p w:rsidR="00CD6519" w:rsidRDefault="00CD6519" w:rsidP="003C1B88">
      <w:pPr>
        <w:ind w:firstLine="900"/>
        <w:jc w:val="center"/>
        <w:rPr>
          <w:b/>
          <w:snapToGrid w:val="0"/>
          <w:sz w:val="28"/>
        </w:rPr>
      </w:pPr>
    </w:p>
    <w:p w:rsidR="00CD6519" w:rsidRDefault="00CD6519" w:rsidP="003C1B88">
      <w:pPr>
        <w:ind w:firstLine="900"/>
        <w:jc w:val="center"/>
        <w:rPr>
          <w:b/>
          <w:snapToGrid w:val="0"/>
          <w:sz w:val="28"/>
        </w:rPr>
      </w:pPr>
    </w:p>
    <w:p w:rsidR="00CD6519" w:rsidRDefault="00CD6519" w:rsidP="001713E1">
      <w:pPr>
        <w:ind w:firstLine="709"/>
        <w:jc w:val="both"/>
        <w:rPr>
          <w:sz w:val="28"/>
          <w:szCs w:val="28"/>
        </w:rPr>
      </w:pPr>
    </w:p>
    <w:p w:rsidR="0090616C" w:rsidRDefault="0090616C">
      <w:pPr>
        <w:ind w:firstLine="709"/>
        <w:jc w:val="both"/>
        <w:rPr>
          <w:sz w:val="28"/>
          <w:szCs w:val="28"/>
        </w:rPr>
      </w:pPr>
    </w:p>
    <w:sectPr w:rsidR="0090616C" w:rsidSect="004A45BC">
      <w:headerReference w:type="default" r:id="rId47"/>
      <w:footerReference w:type="default" r:id="rId4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9A4" w:rsidRDefault="00DF29A4" w:rsidP="00B978A7">
      <w:r>
        <w:separator/>
      </w:r>
    </w:p>
  </w:endnote>
  <w:endnote w:type="continuationSeparator" w:id="1">
    <w:p w:rsidR="00DF29A4" w:rsidRDefault="00DF29A4" w:rsidP="00B978A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Baltica">
    <w:altName w:val="Times New Roman"/>
    <w:charset w:val="CC"/>
    <w:family w:val="auto"/>
    <w:pitch w:val="variable"/>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Peterburg">
    <w:altName w:val="Times New Roman"/>
    <w:charset w:val="00"/>
    <w:family w:val="auto"/>
    <w:pitch w:val="variable"/>
    <w:sig w:usb0="00000287" w:usb1="00000000" w:usb2="00000000" w:usb3="00000000" w:csb0="0000001F" w:csb1="00000000"/>
  </w:font>
  <w:font w:name="Arial Narrow">
    <w:panose1 w:val="020B0506020202030204"/>
    <w:charset w:val="CC"/>
    <w:family w:val="swiss"/>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ISOCPEUR">
    <w:panose1 w:val="020B0604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E2E" w:rsidRDefault="00907078" w:rsidP="00081687">
    <w:pPr>
      <w:pStyle w:val="af"/>
      <w:framePr w:wrap="around" w:vAnchor="text" w:hAnchor="margin" w:xAlign="right" w:y="1"/>
      <w:rPr>
        <w:rStyle w:val="af4"/>
      </w:rPr>
    </w:pPr>
    <w:r>
      <w:rPr>
        <w:rStyle w:val="af4"/>
      </w:rPr>
      <w:fldChar w:fldCharType="begin"/>
    </w:r>
    <w:r w:rsidR="005B0E2E">
      <w:rPr>
        <w:rStyle w:val="af4"/>
      </w:rPr>
      <w:instrText xml:space="preserve">PAGE  </w:instrText>
    </w:r>
    <w:r>
      <w:rPr>
        <w:rStyle w:val="af4"/>
      </w:rPr>
      <w:fldChar w:fldCharType="end"/>
    </w:r>
  </w:p>
  <w:p w:rsidR="005B0E2E" w:rsidRDefault="005B0E2E" w:rsidP="00081687">
    <w:pPr>
      <w:pStyle w:val="af"/>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E2E" w:rsidRDefault="00907078">
    <w:pPr>
      <w:pStyle w:val="af"/>
      <w:jc w:val="right"/>
    </w:pPr>
    <w:fldSimple w:instr=" PAGE   \* MERGEFORMAT ">
      <w:r w:rsidR="007332E4">
        <w:rPr>
          <w:noProof/>
        </w:rPr>
        <w:t>3</w:t>
      </w:r>
    </w:fldSimple>
  </w:p>
  <w:p w:rsidR="005B0E2E" w:rsidRDefault="005B0E2E" w:rsidP="00081687">
    <w:pPr>
      <w:pStyle w:val="af"/>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E2E" w:rsidRDefault="00907078">
    <w:pPr>
      <w:pStyle w:val="af"/>
      <w:jc w:val="center"/>
    </w:pPr>
    <w:fldSimple w:instr=" PAGE   \* MERGEFORMAT ">
      <w:r w:rsidR="007332E4">
        <w:rPr>
          <w:noProof/>
        </w:rPr>
        <w:t>105</w:t>
      </w:r>
    </w:fldSimple>
  </w:p>
  <w:p w:rsidR="005B0E2E" w:rsidRDefault="005B0E2E">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9A4" w:rsidRDefault="00DF29A4" w:rsidP="00B978A7">
      <w:r>
        <w:separator/>
      </w:r>
    </w:p>
  </w:footnote>
  <w:footnote w:type="continuationSeparator" w:id="1">
    <w:p w:rsidR="00DF29A4" w:rsidRDefault="00DF29A4" w:rsidP="00B978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E2E" w:rsidRDefault="00907078" w:rsidP="00081687">
    <w:pPr>
      <w:pStyle w:val="ad"/>
      <w:framePr w:wrap="around" w:vAnchor="text" w:hAnchor="margin" w:xAlign="right" w:y="1"/>
      <w:rPr>
        <w:rStyle w:val="af4"/>
      </w:rPr>
    </w:pPr>
    <w:r>
      <w:rPr>
        <w:rStyle w:val="af4"/>
      </w:rPr>
      <w:fldChar w:fldCharType="begin"/>
    </w:r>
    <w:r w:rsidR="005B0E2E">
      <w:rPr>
        <w:rStyle w:val="af4"/>
      </w:rPr>
      <w:instrText xml:space="preserve">PAGE  </w:instrText>
    </w:r>
    <w:r>
      <w:rPr>
        <w:rStyle w:val="af4"/>
      </w:rPr>
      <w:fldChar w:fldCharType="end"/>
    </w:r>
  </w:p>
  <w:p w:rsidR="005B0E2E" w:rsidRDefault="005B0E2E">
    <w:pPr>
      <w:pStyle w:val="ad"/>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E2E" w:rsidRDefault="005B0E2E" w:rsidP="00081687">
    <w:pPr>
      <w:pStyle w:val="ad"/>
      <w:framePr w:wrap="around" w:vAnchor="text" w:hAnchor="margin" w:xAlign="right" w:y="1"/>
      <w:rPr>
        <w:rStyle w:val="af4"/>
      </w:rPr>
    </w:pPr>
  </w:p>
  <w:p w:rsidR="005B0E2E" w:rsidRDefault="005B0E2E">
    <w:pPr>
      <w:pStyle w:val="ad"/>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E2E" w:rsidRDefault="00907078">
    <w:pPr>
      <w:pStyle w:val="ad"/>
      <w:framePr w:wrap="around" w:vAnchor="text" w:hAnchor="margin" w:xAlign="right" w:y="1"/>
      <w:rPr>
        <w:rStyle w:val="af4"/>
      </w:rPr>
    </w:pPr>
    <w:r>
      <w:rPr>
        <w:rStyle w:val="af4"/>
      </w:rPr>
      <w:fldChar w:fldCharType="begin"/>
    </w:r>
    <w:r w:rsidR="005B0E2E">
      <w:rPr>
        <w:rStyle w:val="af4"/>
      </w:rPr>
      <w:instrText xml:space="preserve">PAGE  </w:instrText>
    </w:r>
    <w:r>
      <w:rPr>
        <w:rStyle w:val="af4"/>
      </w:rPr>
      <w:fldChar w:fldCharType="end"/>
    </w:r>
  </w:p>
  <w:p w:rsidR="005B0E2E" w:rsidRDefault="005B0E2E">
    <w:pPr>
      <w:pStyle w:val="ad"/>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E2E" w:rsidRDefault="00907078">
    <w:pPr>
      <w:pStyle w:val="ad"/>
      <w:framePr w:wrap="around" w:vAnchor="text" w:hAnchor="margin" w:xAlign="right" w:y="1"/>
      <w:rPr>
        <w:rStyle w:val="af4"/>
        <w:color w:val="0000FF"/>
      </w:rPr>
    </w:pPr>
    <w:r>
      <w:rPr>
        <w:rStyle w:val="af4"/>
      </w:rPr>
      <w:fldChar w:fldCharType="begin"/>
    </w:r>
    <w:r w:rsidR="005B0E2E">
      <w:rPr>
        <w:rStyle w:val="af4"/>
      </w:rPr>
      <w:instrText xml:space="preserve">PAGE  </w:instrText>
    </w:r>
    <w:r>
      <w:rPr>
        <w:rStyle w:val="af4"/>
      </w:rPr>
      <w:fldChar w:fldCharType="separate"/>
    </w:r>
    <w:r w:rsidR="007332E4">
      <w:rPr>
        <w:rStyle w:val="af4"/>
        <w:noProof/>
      </w:rPr>
      <w:t>40</w:t>
    </w:r>
    <w:r>
      <w:rPr>
        <w:rStyle w:val="af4"/>
      </w:rPr>
      <w:fldChar w:fldCharType="end"/>
    </w:r>
  </w:p>
  <w:p w:rsidR="005B0E2E" w:rsidRDefault="005B0E2E">
    <w:pPr>
      <w:pStyle w:val="ad"/>
      <w:ind w:right="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E2E" w:rsidRDefault="00907078">
    <w:pPr>
      <w:pStyle w:val="ad"/>
      <w:framePr w:wrap="around" w:vAnchor="text" w:hAnchor="margin" w:xAlign="right" w:y="1"/>
      <w:rPr>
        <w:rStyle w:val="af4"/>
      </w:rPr>
    </w:pPr>
    <w:r>
      <w:rPr>
        <w:rStyle w:val="af4"/>
      </w:rPr>
      <w:fldChar w:fldCharType="begin"/>
    </w:r>
    <w:r w:rsidR="005B0E2E">
      <w:rPr>
        <w:rStyle w:val="af4"/>
      </w:rPr>
      <w:instrText xml:space="preserve">PAGE  </w:instrText>
    </w:r>
    <w:r>
      <w:rPr>
        <w:rStyle w:val="af4"/>
      </w:rPr>
      <w:fldChar w:fldCharType="end"/>
    </w:r>
  </w:p>
  <w:p w:rsidR="005B0E2E" w:rsidRDefault="005B0E2E">
    <w:pPr>
      <w:pStyle w:val="ad"/>
      <w:ind w:right="360"/>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E2E" w:rsidRDefault="00907078">
    <w:pPr>
      <w:pStyle w:val="ad"/>
      <w:framePr w:wrap="around" w:vAnchor="text" w:hAnchor="margin" w:xAlign="right" w:y="1"/>
      <w:rPr>
        <w:rStyle w:val="af4"/>
        <w:color w:val="0000FF"/>
      </w:rPr>
    </w:pPr>
    <w:r>
      <w:rPr>
        <w:rStyle w:val="af4"/>
      </w:rPr>
      <w:fldChar w:fldCharType="begin"/>
    </w:r>
    <w:r w:rsidR="005B0E2E">
      <w:rPr>
        <w:rStyle w:val="af4"/>
      </w:rPr>
      <w:instrText xml:space="preserve">PAGE  </w:instrText>
    </w:r>
    <w:r>
      <w:rPr>
        <w:rStyle w:val="af4"/>
      </w:rPr>
      <w:fldChar w:fldCharType="separate"/>
    </w:r>
    <w:r w:rsidR="007332E4">
      <w:rPr>
        <w:rStyle w:val="af4"/>
        <w:noProof/>
      </w:rPr>
      <w:t>45</w:t>
    </w:r>
    <w:r>
      <w:rPr>
        <w:rStyle w:val="af4"/>
      </w:rPr>
      <w:fldChar w:fldCharType="end"/>
    </w:r>
  </w:p>
  <w:p w:rsidR="005B0E2E" w:rsidRDefault="005B0E2E">
    <w:pPr>
      <w:pStyle w:val="ad"/>
      <w:ind w:right="360"/>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E2E" w:rsidRDefault="005B0E2E" w:rsidP="00E33A55">
    <w:pPr>
      <w:pStyle w:val="ad"/>
      <w:pBdr>
        <w:between w:val="single" w:sz="4" w:space="1" w:color="4F81BD"/>
      </w:pBdr>
      <w:spacing w:line="276" w:lineRule="auto"/>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1440"/>
        </w:tabs>
        <w:ind w:left="1440" w:hanging="360"/>
      </w:pPr>
      <w:rPr>
        <w:rFonts w:ascii="Wingdings" w:hAnsi="Wingdings"/>
      </w:rPr>
    </w:lvl>
  </w:abstractNum>
  <w:abstractNum w:abstractNumId="1">
    <w:nsid w:val="00000003"/>
    <w:multiLevelType w:val="singleLevel"/>
    <w:tmpl w:val="00000003"/>
    <w:name w:val="WW8Num3"/>
    <w:lvl w:ilvl="0">
      <w:start w:val="1"/>
      <w:numFmt w:val="bullet"/>
      <w:lvlText w:val=""/>
      <w:lvlJc w:val="left"/>
      <w:pPr>
        <w:tabs>
          <w:tab w:val="num" w:pos="786"/>
        </w:tabs>
        <w:ind w:left="786" w:hanging="360"/>
      </w:pPr>
      <w:rPr>
        <w:rFonts w:ascii="Wingdings" w:hAnsi="Wingdings"/>
      </w:rPr>
    </w:lvl>
  </w:abstractNum>
  <w:abstractNum w:abstractNumId="2">
    <w:nsid w:val="00000004"/>
    <w:multiLevelType w:val="singleLevel"/>
    <w:tmpl w:val="00000004"/>
    <w:name w:val="WW8Num4"/>
    <w:lvl w:ilvl="0">
      <w:start w:val="1"/>
      <w:numFmt w:val="bullet"/>
      <w:lvlText w:val=""/>
      <w:lvlJc w:val="left"/>
      <w:pPr>
        <w:tabs>
          <w:tab w:val="num" w:pos="928"/>
        </w:tabs>
        <w:ind w:left="928" w:hanging="360"/>
      </w:pPr>
      <w:rPr>
        <w:rFonts w:ascii="Wingdings" w:hAnsi="Wingdings"/>
      </w:rPr>
    </w:lvl>
  </w:abstractNum>
  <w:abstractNum w:abstractNumId="3">
    <w:nsid w:val="00000005"/>
    <w:multiLevelType w:val="singleLevel"/>
    <w:tmpl w:val="00000005"/>
    <w:name w:val="WW8Num5"/>
    <w:lvl w:ilvl="0">
      <w:start w:val="1"/>
      <w:numFmt w:val="bullet"/>
      <w:lvlText w:val=""/>
      <w:lvlJc w:val="left"/>
      <w:pPr>
        <w:tabs>
          <w:tab w:val="num" w:pos="1495"/>
        </w:tabs>
        <w:ind w:left="1495" w:hanging="360"/>
      </w:pPr>
      <w:rPr>
        <w:rFonts w:ascii="Wingdings" w:hAnsi="Wingdings"/>
      </w:rPr>
    </w:lvl>
  </w:abstractNum>
  <w:abstractNum w:abstractNumId="4">
    <w:nsid w:val="00000006"/>
    <w:multiLevelType w:val="singleLevel"/>
    <w:tmpl w:val="00000006"/>
    <w:name w:val="WW8Num76"/>
    <w:lvl w:ilvl="0">
      <w:start w:val="1"/>
      <w:numFmt w:val="decimal"/>
      <w:lvlText w:val="%1."/>
      <w:lvlJc w:val="left"/>
      <w:pPr>
        <w:tabs>
          <w:tab w:val="num" w:pos="360"/>
        </w:tabs>
        <w:ind w:left="360" w:hanging="360"/>
      </w:pPr>
    </w:lvl>
  </w:abstractNum>
  <w:abstractNum w:abstractNumId="5">
    <w:nsid w:val="00000007"/>
    <w:multiLevelType w:val="singleLevel"/>
    <w:tmpl w:val="00000007"/>
    <w:name w:val="WW8Num84"/>
    <w:lvl w:ilvl="0">
      <w:start w:val="1"/>
      <w:numFmt w:val="decimal"/>
      <w:lvlText w:val="%1)"/>
      <w:lvlJc w:val="left"/>
      <w:pPr>
        <w:tabs>
          <w:tab w:val="num" w:pos="720"/>
        </w:tabs>
        <w:ind w:left="720" w:hanging="360"/>
      </w:pPr>
    </w:lvl>
  </w:abstractNum>
  <w:abstractNum w:abstractNumId="6">
    <w:nsid w:val="00000008"/>
    <w:multiLevelType w:val="multilevel"/>
    <w:tmpl w:val="00000008"/>
    <w:name w:val="WWNum9"/>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5F40106"/>
    <w:multiLevelType w:val="hybridMultilevel"/>
    <w:tmpl w:val="F0C0902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06650706"/>
    <w:multiLevelType w:val="hybridMultilevel"/>
    <w:tmpl w:val="FB1E5A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74B0417"/>
    <w:multiLevelType w:val="hybridMultilevel"/>
    <w:tmpl w:val="EBDC0028"/>
    <w:lvl w:ilvl="0" w:tplc="774C42CE">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0">
    <w:nsid w:val="0FEC13EF"/>
    <w:multiLevelType w:val="singleLevel"/>
    <w:tmpl w:val="E63E78A8"/>
    <w:lvl w:ilvl="0">
      <w:start w:val="1"/>
      <w:numFmt w:val="bullet"/>
      <w:pStyle w:val="a"/>
      <w:lvlText w:val=""/>
      <w:lvlJc w:val="left"/>
      <w:pPr>
        <w:tabs>
          <w:tab w:val="num" w:pos="360"/>
        </w:tabs>
        <w:ind w:left="360" w:hanging="360"/>
      </w:pPr>
      <w:rPr>
        <w:rFonts w:ascii="Symbol" w:hAnsi="Symbol" w:hint="default"/>
      </w:rPr>
    </w:lvl>
  </w:abstractNum>
  <w:abstractNum w:abstractNumId="11">
    <w:nsid w:val="151C7CF1"/>
    <w:multiLevelType w:val="hybridMultilevel"/>
    <w:tmpl w:val="FF54DB6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6A26DB6"/>
    <w:multiLevelType w:val="multilevel"/>
    <w:tmpl w:val="9482AD06"/>
    <w:lvl w:ilvl="0">
      <w:start w:val="1"/>
      <w:numFmt w:val="bullet"/>
      <w:lvlText w:val=""/>
      <w:lvlJc w:val="left"/>
      <w:pPr>
        <w:tabs>
          <w:tab w:val="num" w:pos="720"/>
        </w:tabs>
        <w:ind w:left="720" w:hanging="360"/>
      </w:pPr>
      <w:rPr>
        <w:rFonts w:ascii="Symbol" w:hAnsi="Symbol" w:hint="default"/>
      </w:rPr>
    </w:lvl>
    <w:lvl w:ilvl="1">
      <w:start w:val="16"/>
      <w:numFmt w:val="bullet"/>
      <w:lvlText w:val="-"/>
      <w:lvlJc w:val="left"/>
      <w:pPr>
        <w:tabs>
          <w:tab w:val="num" w:pos="1440"/>
        </w:tabs>
        <w:ind w:left="1440" w:hanging="360"/>
      </w:pPr>
      <w:rPr>
        <w:rFonts w:ascii="Times New Roman" w:eastAsia="Times New Roman" w:hAnsi="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187A254D"/>
    <w:multiLevelType w:val="singleLevel"/>
    <w:tmpl w:val="BA981334"/>
    <w:lvl w:ilvl="0">
      <w:start w:val="1"/>
      <w:numFmt w:val="lowerLetter"/>
      <w:pStyle w:val="a0"/>
      <w:lvlText w:val="%1)"/>
      <w:lvlJc w:val="left"/>
      <w:pPr>
        <w:tabs>
          <w:tab w:val="num" w:pos="814"/>
        </w:tabs>
        <w:ind w:left="794" w:hanging="340"/>
      </w:pPr>
      <w:rPr>
        <w:rFonts w:cs="Times New Roman"/>
      </w:rPr>
    </w:lvl>
  </w:abstractNum>
  <w:abstractNum w:abstractNumId="14">
    <w:nsid w:val="1CF50967"/>
    <w:multiLevelType w:val="multilevel"/>
    <w:tmpl w:val="A5CAE4B6"/>
    <w:lvl w:ilvl="0">
      <w:start w:val="1"/>
      <w:numFmt w:val="bullet"/>
      <w:lvlText w:val=""/>
      <w:lvlJc w:val="left"/>
      <w:pPr>
        <w:tabs>
          <w:tab w:val="num" w:pos="855"/>
        </w:tabs>
        <w:ind w:left="855" w:hanging="360"/>
      </w:pPr>
      <w:rPr>
        <w:rFonts w:ascii="Symbol" w:hAnsi="Symbol" w:hint="default"/>
      </w:rPr>
    </w:lvl>
    <w:lvl w:ilvl="1" w:tentative="1">
      <w:start w:val="1"/>
      <w:numFmt w:val="bullet"/>
      <w:lvlText w:val="o"/>
      <w:lvlJc w:val="left"/>
      <w:pPr>
        <w:tabs>
          <w:tab w:val="num" w:pos="1575"/>
        </w:tabs>
        <w:ind w:left="1575" w:hanging="360"/>
      </w:pPr>
      <w:rPr>
        <w:rFonts w:ascii="Courier New" w:hAnsi="Courier New" w:hint="default"/>
      </w:rPr>
    </w:lvl>
    <w:lvl w:ilvl="2" w:tentative="1">
      <w:start w:val="1"/>
      <w:numFmt w:val="bullet"/>
      <w:lvlText w:val=""/>
      <w:lvlJc w:val="left"/>
      <w:pPr>
        <w:tabs>
          <w:tab w:val="num" w:pos="2295"/>
        </w:tabs>
        <w:ind w:left="2295" w:hanging="360"/>
      </w:pPr>
      <w:rPr>
        <w:rFonts w:ascii="Wingdings" w:hAnsi="Wingdings" w:hint="default"/>
      </w:rPr>
    </w:lvl>
    <w:lvl w:ilvl="3" w:tentative="1">
      <w:start w:val="1"/>
      <w:numFmt w:val="bullet"/>
      <w:lvlText w:val=""/>
      <w:lvlJc w:val="left"/>
      <w:pPr>
        <w:tabs>
          <w:tab w:val="num" w:pos="3015"/>
        </w:tabs>
        <w:ind w:left="3015" w:hanging="360"/>
      </w:pPr>
      <w:rPr>
        <w:rFonts w:ascii="Symbol" w:hAnsi="Symbol" w:hint="default"/>
      </w:rPr>
    </w:lvl>
    <w:lvl w:ilvl="4" w:tentative="1">
      <w:start w:val="1"/>
      <w:numFmt w:val="bullet"/>
      <w:lvlText w:val="o"/>
      <w:lvlJc w:val="left"/>
      <w:pPr>
        <w:tabs>
          <w:tab w:val="num" w:pos="3735"/>
        </w:tabs>
        <w:ind w:left="3735" w:hanging="360"/>
      </w:pPr>
      <w:rPr>
        <w:rFonts w:ascii="Courier New" w:hAnsi="Courier New" w:hint="default"/>
      </w:rPr>
    </w:lvl>
    <w:lvl w:ilvl="5" w:tentative="1">
      <w:start w:val="1"/>
      <w:numFmt w:val="bullet"/>
      <w:lvlText w:val=""/>
      <w:lvlJc w:val="left"/>
      <w:pPr>
        <w:tabs>
          <w:tab w:val="num" w:pos="4455"/>
        </w:tabs>
        <w:ind w:left="4455" w:hanging="360"/>
      </w:pPr>
      <w:rPr>
        <w:rFonts w:ascii="Wingdings" w:hAnsi="Wingdings" w:hint="default"/>
      </w:rPr>
    </w:lvl>
    <w:lvl w:ilvl="6" w:tentative="1">
      <w:start w:val="1"/>
      <w:numFmt w:val="bullet"/>
      <w:lvlText w:val=""/>
      <w:lvlJc w:val="left"/>
      <w:pPr>
        <w:tabs>
          <w:tab w:val="num" w:pos="5175"/>
        </w:tabs>
        <w:ind w:left="5175" w:hanging="360"/>
      </w:pPr>
      <w:rPr>
        <w:rFonts w:ascii="Symbol" w:hAnsi="Symbol" w:hint="default"/>
      </w:rPr>
    </w:lvl>
    <w:lvl w:ilvl="7" w:tentative="1">
      <w:start w:val="1"/>
      <w:numFmt w:val="bullet"/>
      <w:lvlText w:val="o"/>
      <w:lvlJc w:val="left"/>
      <w:pPr>
        <w:tabs>
          <w:tab w:val="num" w:pos="5895"/>
        </w:tabs>
        <w:ind w:left="5895" w:hanging="360"/>
      </w:pPr>
      <w:rPr>
        <w:rFonts w:ascii="Courier New" w:hAnsi="Courier New" w:hint="default"/>
      </w:rPr>
    </w:lvl>
    <w:lvl w:ilvl="8" w:tentative="1">
      <w:start w:val="1"/>
      <w:numFmt w:val="bullet"/>
      <w:lvlText w:val=""/>
      <w:lvlJc w:val="left"/>
      <w:pPr>
        <w:tabs>
          <w:tab w:val="num" w:pos="6615"/>
        </w:tabs>
        <w:ind w:left="6615" w:hanging="360"/>
      </w:pPr>
      <w:rPr>
        <w:rFonts w:ascii="Wingdings" w:hAnsi="Wingdings" w:hint="default"/>
      </w:rPr>
    </w:lvl>
  </w:abstractNum>
  <w:abstractNum w:abstractNumId="15">
    <w:nsid w:val="1E124BC0"/>
    <w:multiLevelType w:val="multilevel"/>
    <w:tmpl w:val="8F8ED990"/>
    <w:lvl w:ilvl="0">
      <w:start w:val="1"/>
      <w:numFmt w:val="decimal"/>
      <w:lvlText w:val="%1."/>
      <w:lvlJc w:val="left"/>
      <w:pPr>
        <w:tabs>
          <w:tab w:val="num" w:pos="1410"/>
        </w:tabs>
        <w:ind w:left="1410" w:hanging="870"/>
      </w:pPr>
      <w:rPr>
        <w:rFonts w:cs="Times New Roman" w:hint="default"/>
      </w:rPr>
    </w:lvl>
    <w:lvl w:ilvl="1">
      <w:start w:val="1"/>
      <w:numFmt w:val="decimal"/>
      <w:isLgl/>
      <w:lvlText w:val="%1.%2."/>
      <w:lvlJc w:val="left"/>
      <w:pPr>
        <w:tabs>
          <w:tab w:val="num" w:pos="1260"/>
        </w:tabs>
        <w:ind w:left="1260" w:hanging="720"/>
      </w:pPr>
      <w:rPr>
        <w:rFonts w:cs="Times New Roman" w:hint="default"/>
      </w:rPr>
    </w:lvl>
    <w:lvl w:ilvl="2">
      <w:start w:val="2"/>
      <w:numFmt w:val="decimal"/>
      <w:isLgl/>
      <w:lvlText w:val="%1.%2.%3."/>
      <w:lvlJc w:val="left"/>
      <w:pPr>
        <w:tabs>
          <w:tab w:val="num" w:pos="1260"/>
        </w:tabs>
        <w:ind w:left="1260" w:hanging="720"/>
      </w:pPr>
      <w:rPr>
        <w:rFonts w:cs="Times New Roman" w:hint="default"/>
      </w:rPr>
    </w:lvl>
    <w:lvl w:ilvl="3">
      <w:start w:val="1"/>
      <w:numFmt w:val="decimal"/>
      <w:isLgl/>
      <w:lvlText w:val="%1.%2.%3.%4."/>
      <w:lvlJc w:val="left"/>
      <w:pPr>
        <w:tabs>
          <w:tab w:val="num" w:pos="1620"/>
        </w:tabs>
        <w:ind w:left="1620" w:hanging="1080"/>
      </w:pPr>
      <w:rPr>
        <w:rFonts w:cs="Times New Roman" w:hint="default"/>
      </w:rPr>
    </w:lvl>
    <w:lvl w:ilvl="4">
      <w:start w:val="1"/>
      <w:numFmt w:val="decimal"/>
      <w:isLgl/>
      <w:lvlText w:val="%1.%2.%3.%4.%5."/>
      <w:lvlJc w:val="left"/>
      <w:pPr>
        <w:tabs>
          <w:tab w:val="num" w:pos="1620"/>
        </w:tabs>
        <w:ind w:left="1620" w:hanging="1080"/>
      </w:pPr>
      <w:rPr>
        <w:rFonts w:cs="Times New Roman" w:hint="default"/>
      </w:rPr>
    </w:lvl>
    <w:lvl w:ilvl="5">
      <w:start w:val="1"/>
      <w:numFmt w:val="decimal"/>
      <w:isLgl/>
      <w:lvlText w:val="%1.%2.%3.%4.%5.%6."/>
      <w:lvlJc w:val="left"/>
      <w:pPr>
        <w:tabs>
          <w:tab w:val="num" w:pos="1980"/>
        </w:tabs>
        <w:ind w:left="1980" w:hanging="1440"/>
      </w:pPr>
      <w:rPr>
        <w:rFonts w:cs="Times New Roman" w:hint="default"/>
      </w:rPr>
    </w:lvl>
    <w:lvl w:ilvl="6">
      <w:start w:val="1"/>
      <w:numFmt w:val="decimal"/>
      <w:isLgl/>
      <w:lvlText w:val="%1.%2.%3.%4.%5.%6.%7."/>
      <w:lvlJc w:val="left"/>
      <w:pPr>
        <w:tabs>
          <w:tab w:val="num" w:pos="2340"/>
        </w:tabs>
        <w:ind w:left="2340" w:hanging="1800"/>
      </w:pPr>
      <w:rPr>
        <w:rFonts w:cs="Times New Roman" w:hint="default"/>
      </w:rPr>
    </w:lvl>
    <w:lvl w:ilvl="7">
      <w:start w:val="1"/>
      <w:numFmt w:val="decimal"/>
      <w:isLgl/>
      <w:lvlText w:val="%1.%2.%3.%4.%5.%6.%7.%8."/>
      <w:lvlJc w:val="left"/>
      <w:pPr>
        <w:tabs>
          <w:tab w:val="num" w:pos="2340"/>
        </w:tabs>
        <w:ind w:left="2340" w:hanging="1800"/>
      </w:pPr>
      <w:rPr>
        <w:rFonts w:cs="Times New Roman" w:hint="default"/>
      </w:rPr>
    </w:lvl>
    <w:lvl w:ilvl="8">
      <w:start w:val="1"/>
      <w:numFmt w:val="decimal"/>
      <w:isLgl/>
      <w:lvlText w:val="%1.%2.%3.%4.%5.%6.%7.%8.%9."/>
      <w:lvlJc w:val="left"/>
      <w:pPr>
        <w:tabs>
          <w:tab w:val="num" w:pos="2700"/>
        </w:tabs>
        <w:ind w:left="2700" w:hanging="2160"/>
      </w:pPr>
      <w:rPr>
        <w:rFonts w:cs="Times New Roman" w:hint="default"/>
      </w:rPr>
    </w:lvl>
  </w:abstractNum>
  <w:abstractNum w:abstractNumId="16">
    <w:nsid w:val="20215C84"/>
    <w:multiLevelType w:val="hybridMultilevel"/>
    <w:tmpl w:val="7A3E3DB2"/>
    <w:lvl w:ilvl="0" w:tplc="FFFFFFFF">
      <w:start w:val="1"/>
      <w:numFmt w:val="bullet"/>
      <w:pStyle w:val="a1"/>
      <w:lvlText w:val=""/>
      <w:lvlJc w:val="left"/>
      <w:pPr>
        <w:tabs>
          <w:tab w:val="num" w:pos="1333"/>
        </w:tabs>
        <w:ind w:left="709" w:firstLine="420"/>
      </w:pPr>
      <w:rPr>
        <w:rFonts w:ascii="Symbol" w:hAnsi="Symbol" w:hint="default"/>
      </w:rPr>
    </w:lvl>
    <w:lvl w:ilvl="1" w:tplc="FFFFFFFF">
      <w:start w:val="1"/>
      <w:numFmt w:val="russianLower"/>
      <w:pStyle w:val="a2"/>
      <w:lvlText w:val="%2)"/>
      <w:lvlJc w:val="left"/>
      <w:pPr>
        <w:tabs>
          <w:tab w:val="num" w:pos="2149"/>
        </w:tabs>
        <w:ind w:left="2149" w:hanging="360"/>
      </w:pPr>
      <w:rPr>
        <w:rFonts w:cs="Times New Roman"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7">
    <w:nsid w:val="28F20000"/>
    <w:multiLevelType w:val="hybridMultilevel"/>
    <w:tmpl w:val="806E64D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2ADC7734"/>
    <w:multiLevelType w:val="hybridMultilevel"/>
    <w:tmpl w:val="9416922A"/>
    <w:lvl w:ilvl="0" w:tplc="0419000F">
      <w:start w:val="1"/>
      <w:numFmt w:val="bullet"/>
      <w:lvlText w:val=""/>
      <w:lvlJc w:val="left"/>
      <w:pPr>
        <w:tabs>
          <w:tab w:val="num" w:pos="1428"/>
        </w:tabs>
        <w:ind w:left="1428" w:hanging="360"/>
      </w:pPr>
      <w:rPr>
        <w:rFonts w:ascii="Symbol" w:hAnsi="Symbol" w:hint="default"/>
      </w:rPr>
    </w:lvl>
    <w:lvl w:ilvl="1" w:tplc="04190019" w:tentative="1">
      <w:start w:val="1"/>
      <w:numFmt w:val="bullet"/>
      <w:lvlText w:val="o"/>
      <w:lvlJc w:val="left"/>
      <w:pPr>
        <w:tabs>
          <w:tab w:val="num" w:pos="2148"/>
        </w:tabs>
        <w:ind w:left="2148" w:hanging="360"/>
      </w:pPr>
      <w:rPr>
        <w:rFonts w:ascii="Courier New" w:hAnsi="Courier New" w:cs="Courier New" w:hint="default"/>
      </w:rPr>
    </w:lvl>
    <w:lvl w:ilvl="2" w:tplc="0419001B" w:tentative="1">
      <w:start w:val="1"/>
      <w:numFmt w:val="bullet"/>
      <w:lvlText w:val=""/>
      <w:lvlJc w:val="left"/>
      <w:pPr>
        <w:tabs>
          <w:tab w:val="num" w:pos="2868"/>
        </w:tabs>
        <w:ind w:left="2868" w:hanging="360"/>
      </w:pPr>
      <w:rPr>
        <w:rFonts w:ascii="Wingdings" w:hAnsi="Wingdings" w:hint="default"/>
      </w:rPr>
    </w:lvl>
    <w:lvl w:ilvl="3" w:tplc="0419000F" w:tentative="1">
      <w:start w:val="1"/>
      <w:numFmt w:val="bullet"/>
      <w:lvlText w:val=""/>
      <w:lvlJc w:val="left"/>
      <w:pPr>
        <w:tabs>
          <w:tab w:val="num" w:pos="3588"/>
        </w:tabs>
        <w:ind w:left="3588" w:hanging="360"/>
      </w:pPr>
      <w:rPr>
        <w:rFonts w:ascii="Symbol" w:hAnsi="Symbol" w:hint="default"/>
      </w:rPr>
    </w:lvl>
    <w:lvl w:ilvl="4" w:tplc="04190019" w:tentative="1">
      <w:start w:val="1"/>
      <w:numFmt w:val="bullet"/>
      <w:lvlText w:val="o"/>
      <w:lvlJc w:val="left"/>
      <w:pPr>
        <w:tabs>
          <w:tab w:val="num" w:pos="4308"/>
        </w:tabs>
        <w:ind w:left="4308" w:hanging="360"/>
      </w:pPr>
      <w:rPr>
        <w:rFonts w:ascii="Courier New" w:hAnsi="Courier New" w:cs="Courier New" w:hint="default"/>
      </w:rPr>
    </w:lvl>
    <w:lvl w:ilvl="5" w:tplc="0419001B" w:tentative="1">
      <w:start w:val="1"/>
      <w:numFmt w:val="bullet"/>
      <w:lvlText w:val=""/>
      <w:lvlJc w:val="left"/>
      <w:pPr>
        <w:tabs>
          <w:tab w:val="num" w:pos="5028"/>
        </w:tabs>
        <w:ind w:left="5028" w:hanging="360"/>
      </w:pPr>
      <w:rPr>
        <w:rFonts w:ascii="Wingdings" w:hAnsi="Wingdings" w:hint="default"/>
      </w:rPr>
    </w:lvl>
    <w:lvl w:ilvl="6" w:tplc="0419000F" w:tentative="1">
      <w:start w:val="1"/>
      <w:numFmt w:val="bullet"/>
      <w:lvlText w:val=""/>
      <w:lvlJc w:val="left"/>
      <w:pPr>
        <w:tabs>
          <w:tab w:val="num" w:pos="5748"/>
        </w:tabs>
        <w:ind w:left="5748" w:hanging="360"/>
      </w:pPr>
      <w:rPr>
        <w:rFonts w:ascii="Symbol" w:hAnsi="Symbol" w:hint="default"/>
      </w:rPr>
    </w:lvl>
    <w:lvl w:ilvl="7" w:tplc="04190019" w:tentative="1">
      <w:start w:val="1"/>
      <w:numFmt w:val="bullet"/>
      <w:lvlText w:val="o"/>
      <w:lvlJc w:val="left"/>
      <w:pPr>
        <w:tabs>
          <w:tab w:val="num" w:pos="6468"/>
        </w:tabs>
        <w:ind w:left="6468" w:hanging="360"/>
      </w:pPr>
      <w:rPr>
        <w:rFonts w:ascii="Courier New" w:hAnsi="Courier New" w:cs="Courier New" w:hint="default"/>
      </w:rPr>
    </w:lvl>
    <w:lvl w:ilvl="8" w:tplc="0419001B" w:tentative="1">
      <w:start w:val="1"/>
      <w:numFmt w:val="bullet"/>
      <w:lvlText w:val=""/>
      <w:lvlJc w:val="left"/>
      <w:pPr>
        <w:tabs>
          <w:tab w:val="num" w:pos="7188"/>
        </w:tabs>
        <w:ind w:left="7188" w:hanging="360"/>
      </w:pPr>
      <w:rPr>
        <w:rFonts w:ascii="Wingdings" w:hAnsi="Wingdings" w:hint="default"/>
      </w:rPr>
    </w:lvl>
  </w:abstractNum>
  <w:abstractNum w:abstractNumId="19">
    <w:nsid w:val="2CD8097A"/>
    <w:multiLevelType w:val="hybridMultilevel"/>
    <w:tmpl w:val="668EB2F8"/>
    <w:lvl w:ilvl="0" w:tplc="046C05EE">
      <w:start w:val="1"/>
      <w:numFmt w:val="bullet"/>
      <w:lvlText w:val=""/>
      <w:lvlJc w:val="left"/>
      <w:pPr>
        <w:tabs>
          <w:tab w:val="num" w:pos="1655"/>
        </w:tabs>
        <w:ind w:left="1655" w:hanging="360"/>
      </w:pPr>
      <w:rPr>
        <w:rFonts w:ascii="Symbol" w:hAnsi="Symbol" w:hint="default"/>
      </w:rPr>
    </w:lvl>
    <w:lvl w:ilvl="1" w:tplc="04190003" w:tentative="1">
      <w:start w:val="1"/>
      <w:numFmt w:val="bullet"/>
      <w:lvlText w:val="o"/>
      <w:lvlJc w:val="left"/>
      <w:pPr>
        <w:tabs>
          <w:tab w:val="num" w:pos="2375"/>
        </w:tabs>
        <w:ind w:left="2375" w:hanging="360"/>
      </w:pPr>
      <w:rPr>
        <w:rFonts w:ascii="Courier New" w:hAnsi="Courier New" w:hint="default"/>
      </w:rPr>
    </w:lvl>
    <w:lvl w:ilvl="2" w:tplc="04190005" w:tentative="1">
      <w:start w:val="1"/>
      <w:numFmt w:val="bullet"/>
      <w:lvlText w:val=""/>
      <w:lvlJc w:val="left"/>
      <w:pPr>
        <w:tabs>
          <w:tab w:val="num" w:pos="3095"/>
        </w:tabs>
        <w:ind w:left="3095" w:hanging="360"/>
      </w:pPr>
      <w:rPr>
        <w:rFonts w:ascii="Wingdings" w:hAnsi="Wingdings" w:hint="default"/>
      </w:rPr>
    </w:lvl>
    <w:lvl w:ilvl="3" w:tplc="04190001" w:tentative="1">
      <w:start w:val="1"/>
      <w:numFmt w:val="bullet"/>
      <w:lvlText w:val=""/>
      <w:lvlJc w:val="left"/>
      <w:pPr>
        <w:tabs>
          <w:tab w:val="num" w:pos="3815"/>
        </w:tabs>
        <w:ind w:left="3815" w:hanging="360"/>
      </w:pPr>
      <w:rPr>
        <w:rFonts w:ascii="Symbol" w:hAnsi="Symbol" w:hint="default"/>
      </w:rPr>
    </w:lvl>
    <w:lvl w:ilvl="4" w:tplc="04190003" w:tentative="1">
      <w:start w:val="1"/>
      <w:numFmt w:val="bullet"/>
      <w:lvlText w:val="o"/>
      <w:lvlJc w:val="left"/>
      <w:pPr>
        <w:tabs>
          <w:tab w:val="num" w:pos="4535"/>
        </w:tabs>
        <w:ind w:left="4535" w:hanging="360"/>
      </w:pPr>
      <w:rPr>
        <w:rFonts w:ascii="Courier New" w:hAnsi="Courier New" w:hint="default"/>
      </w:rPr>
    </w:lvl>
    <w:lvl w:ilvl="5" w:tplc="04190005" w:tentative="1">
      <w:start w:val="1"/>
      <w:numFmt w:val="bullet"/>
      <w:lvlText w:val=""/>
      <w:lvlJc w:val="left"/>
      <w:pPr>
        <w:tabs>
          <w:tab w:val="num" w:pos="5255"/>
        </w:tabs>
        <w:ind w:left="5255" w:hanging="360"/>
      </w:pPr>
      <w:rPr>
        <w:rFonts w:ascii="Wingdings" w:hAnsi="Wingdings" w:hint="default"/>
      </w:rPr>
    </w:lvl>
    <w:lvl w:ilvl="6" w:tplc="04190001" w:tentative="1">
      <w:start w:val="1"/>
      <w:numFmt w:val="bullet"/>
      <w:lvlText w:val=""/>
      <w:lvlJc w:val="left"/>
      <w:pPr>
        <w:tabs>
          <w:tab w:val="num" w:pos="5975"/>
        </w:tabs>
        <w:ind w:left="5975" w:hanging="360"/>
      </w:pPr>
      <w:rPr>
        <w:rFonts w:ascii="Symbol" w:hAnsi="Symbol" w:hint="default"/>
      </w:rPr>
    </w:lvl>
    <w:lvl w:ilvl="7" w:tplc="04190003" w:tentative="1">
      <w:start w:val="1"/>
      <w:numFmt w:val="bullet"/>
      <w:lvlText w:val="o"/>
      <w:lvlJc w:val="left"/>
      <w:pPr>
        <w:tabs>
          <w:tab w:val="num" w:pos="6695"/>
        </w:tabs>
        <w:ind w:left="6695" w:hanging="360"/>
      </w:pPr>
      <w:rPr>
        <w:rFonts w:ascii="Courier New" w:hAnsi="Courier New" w:hint="default"/>
      </w:rPr>
    </w:lvl>
    <w:lvl w:ilvl="8" w:tplc="04190005" w:tentative="1">
      <w:start w:val="1"/>
      <w:numFmt w:val="bullet"/>
      <w:lvlText w:val=""/>
      <w:lvlJc w:val="left"/>
      <w:pPr>
        <w:tabs>
          <w:tab w:val="num" w:pos="7415"/>
        </w:tabs>
        <w:ind w:left="7415" w:hanging="360"/>
      </w:pPr>
      <w:rPr>
        <w:rFonts w:ascii="Wingdings" w:hAnsi="Wingdings" w:hint="default"/>
      </w:rPr>
    </w:lvl>
  </w:abstractNum>
  <w:abstractNum w:abstractNumId="20">
    <w:nsid w:val="32A3468D"/>
    <w:multiLevelType w:val="singleLevel"/>
    <w:tmpl w:val="39F0FCB4"/>
    <w:lvl w:ilvl="0">
      <w:start w:val="1"/>
      <w:numFmt w:val="bullet"/>
      <w:pStyle w:val="2"/>
      <w:lvlText w:val=""/>
      <w:lvlJc w:val="left"/>
      <w:pPr>
        <w:tabs>
          <w:tab w:val="num" w:pos="927"/>
        </w:tabs>
        <w:ind w:firstLine="567"/>
      </w:pPr>
      <w:rPr>
        <w:rFonts w:ascii="Symbol" w:hAnsi="Symbol" w:hint="default"/>
      </w:rPr>
    </w:lvl>
  </w:abstractNum>
  <w:abstractNum w:abstractNumId="21">
    <w:nsid w:val="3558296B"/>
    <w:multiLevelType w:val="hybridMultilevel"/>
    <w:tmpl w:val="8132CB6A"/>
    <w:lvl w:ilvl="0" w:tplc="19960E20">
      <w:start w:val="1"/>
      <w:numFmt w:val="decimal"/>
      <w:pStyle w:val="3"/>
      <w:lvlText w:val="%1."/>
      <w:lvlJc w:val="left"/>
      <w:pPr>
        <w:tabs>
          <w:tab w:val="num" w:pos="1069"/>
        </w:tabs>
        <w:ind w:left="1069" w:hanging="360"/>
      </w:pPr>
      <w:rPr>
        <w:rFonts w:cs="Times New Roman"/>
      </w:rPr>
    </w:lvl>
    <w:lvl w:ilvl="1" w:tplc="5FC43CE0" w:tentative="1">
      <w:start w:val="1"/>
      <w:numFmt w:val="lowerLetter"/>
      <w:lvlText w:val="%2."/>
      <w:lvlJc w:val="left"/>
      <w:pPr>
        <w:tabs>
          <w:tab w:val="num" w:pos="2149"/>
        </w:tabs>
        <w:ind w:left="2149" w:hanging="360"/>
      </w:pPr>
      <w:rPr>
        <w:rFonts w:cs="Times New Roman"/>
      </w:rPr>
    </w:lvl>
    <w:lvl w:ilvl="2" w:tplc="EAB848D8" w:tentative="1">
      <w:start w:val="1"/>
      <w:numFmt w:val="lowerRoman"/>
      <w:lvlText w:val="%3."/>
      <w:lvlJc w:val="right"/>
      <w:pPr>
        <w:tabs>
          <w:tab w:val="num" w:pos="2869"/>
        </w:tabs>
        <w:ind w:left="2869" w:hanging="180"/>
      </w:pPr>
      <w:rPr>
        <w:rFonts w:cs="Times New Roman"/>
      </w:rPr>
    </w:lvl>
    <w:lvl w:ilvl="3" w:tplc="104458A4" w:tentative="1">
      <w:start w:val="1"/>
      <w:numFmt w:val="decimal"/>
      <w:lvlText w:val="%4."/>
      <w:lvlJc w:val="left"/>
      <w:pPr>
        <w:tabs>
          <w:tab w:val="num" w:pos="3589"/>
        </w:tabs>
        <w:ind w:left="3589" w:hanging="360"/>
      </w:pPr>
      <w:rPr>
        <w:rFonts w:cs="Times New Roman"/>
      </w:rPr>
    </w:lvl>
    <w:lvl w:ilvl="4" w:tplc="22A2121C" w:tentative="1">
      <w:start w:val="1"/>
      <w:numFmt w:val="lowerLetter"/>
      <w:lvlText w:val="%5."/>
      <w:lvlJc w:val="left"/>
      <w:pPr>
        <w:tabs>
          <w:tab w:val="num" w:pos="4309"/>
        </w:tabs>
        <w:ind w:left="4309" w:hanging="360"/>
      </w:pPr>
      <w:rPr>
        <w:rFonts w:cs="Times New Roman"/>
      </w:rPr>
    </w:lvl>
    <w:lvl w:ilvl="5" w:tplc="1346E7EC" w:tentative="1">
      <w:start w:val="1"/>
      <w:numFmt w:val="lowerRoman"/>
      <w:lvlText w:val="%6."/>
      <w:lvlJc w:val="right"/>
      <w:pPr>
        <w:tabs>
          <w:tab w:val="num" w:pos="5029"/>
        </w:tabs>
        <w:ind w:left="5029" w:hanging="180"/>
      </w:pPr>
      <w:rPr>
        <w:rFonts w:cs="Times New Roman"/>
      </w:rPr>
    </w:lvl>
    <w:lvl w:ilvl="6" w:tplc="067077CC" w:tentative="1">
      <w:start w:val="1"/>
      <w:numFmt w:val="decimal"/>
      <w:lvlText w:val="%7."/>
      <w:lvlJc w:val="left"/>
      <w:pPr>
        <w:tabs>
          <w:tab w:val="num" w:pos="5749"/>
        </w:tabs>
        <w:ind w:left="5749" w:hanging="360"/>
      </w:pPr>
      <w:rPr>
        <w:rFonts w:cs="Times New Roman"/>
      </w:rPr>
    </w:lvl>
    <w:lvl w:ilvl="7" w:tplc="55AE8868" w:tentative="1">
      <w:start w:val="1"/>
      <w:numFmt w:val="lowerLetter"/>
      <w:lvlText w:val="%8."/>
      <w:lvlJc w:val="left"/>
      <w:pPr>
        <w:tabs>
          <w:tab w:val="num" w:pos="6469"/>
        </w:tabs>
        <w:ind w:left="6469" w:hanging="360"/>
      </w:pPr>
      <w:rPr>
        <w:rFonts w:cs="Times New Roman"/>
      </w:rPr>
    </w:lvl>
    <w:lvl w:ilvl="8" w:tplc="9BC8F1D2" w:tentative="1">
      <w:start w:val="1"/>
      <w:numFmt w:val="lowerRoman"/>
      <w:lvlText w:val="%9."/>
      <w:lvlJc w:val="right"/>
      <w:pPr>
        <w:tabs>
          <w:tab w:val="num" w:pos="7189"/>
        </w:tabs>
        <w:ind w:left="7189" w:hanging="180"/>
      </w:pPr>
      <w:rPr>
        <w:rFonts w:cs="Times New Roman"/>
      </w:rPr>
    </w:lvl>
  </w:abstractNum>
  <w:abstractNum w:abstractNumId="22">
    <w:nsid w:val="381B1549"/>
    <w:multiLevelType w:val="multilevel"/>
    <w:tmpl w:val="0419001F"/>
    <w:styleLink w:val="111111"/>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nsid w:val="39257775"/>
    <w:multiLevelType w:val="hybridMultilevel"/>
    <w:tmpl w:val="4A6693B6"/>
    <w:lvl w:ilvl="0" w:tplc="63BA4B58">
      <w:start w:val="1"/>
      <w:numFmt w:val="bullet"/>
      <w:lvlText w:val=""/>
      <w:lvlJc w:val="left"/>
      <w:pPr>
        <w:ind w:left="1429" w:hanging="360"/>
      </w:pPr>
      <w:rPr>
        <w:rFonts w:ascii="Symbol" w:hAnsi="Symbol" w:hint="default"/>
      </w:rPr>
    </w:lvl>
    <w:lvl w:ilvl="1" w:tplc="04A812D4" w:tentative="1">
      <w:start w:val="1"/>
      <w:numFmt w:val="bullet"/>
      <w:lvlText w:val="o"/>
      <w:lvlJc w:val="left"/>
      <w:pPr>
        <w:ind w:left="2149" w:hanging="360"/>
      </w:pPr>
      <w:rPr>
        <w:rFonts w:ascii="Courier New" w:hAnsi="Courier New" w:cs="Courier New" w:hint="default"/>
      </w:rPr>
    </w:lvl>
    <w:lvl w:ilvl="2" w:tplc="B28C3BAC" w:tentative="1">
      <w:start w:val="1"/>
      <w:numFmt w:val="bullet"/>
      <w:lvlText w:val=""/>
      <w:lvlJc w:val="left"/>
      <w:pPr>
        <w:ind w:left="2869" w:hanging="360"/>
      </w:pPr>
      <w:rPr>
        <w:rFonts w:ascii="Wingdings" w:hAnsi="Wingdings" w:hint="default"/>
      </w:rPr>
    </w:lvl>
    <w:lvl w:ilvl="3" w:tplc="9120E37E" w:tentative="1">
      <w:start w:val="1"/>
      <w:numFmt w:val="bullet"/>
      <w:lvlText w:val=""/>
      <w:lvlJc w:val="left"/>
      <w:pPr>
        <w:ind w:left="3589" w:hanging="360"/>
      </w:pPr>
      <w:rPr>
        <w:rFonts w:ascii="Symbol" w:hAnsi="Symbol" w:hint="default"/>
      </w:rPr>
    </w:lvl>
    <w:lvl w:ilvl="4" w:tplc="DCFE8762" w:tentative="1">
      <w:start w:val="1"/>
      <w:numFmt w:val="bullet"/>
      <w:lvlText w:val="o"/>
      <w:lvlJc w:val="left"/>
      <w:pPr>
        <w:ind w:left="4309" w:hanging="360"/>
      </w:pPr>
      <w:rPr>
        <w:rFonts w:ascii="Courier New" w:hAnsi="Courier New" w:cs="Courier New" w:hint="default"/>
      </w:rPr>
    </w:lvl>
    <w:lvl w:ilvl="5" w:tplc="4E92C8EC" w:tentative="1">
      <w:start w:val="1"/>
      <w:numFmt w:val="bullet"/>
      <w:lvlText w:val=""/>
      <w:lvlJc w:val="left"/>
      <w:pPr>
        <w:ind w:left="5029" w:hanging="360"/>
      </w:pPr>
      <w:rPr>
        <w:rFonts w:ascii="Wingdings" w:hAnsi="Wingdings" w:hint="default"/>
      </w:rPr>
    </w:lvl>
    <w:lvl w:ilvl="6" w:tplc="AC2CBAAE" w:tentative="1">
      <w:start w:val="1"/>
      <w:numFmt w:val="bullet"/>
      <w:lvlText w:val=""/>
      <w:lvlJc w:val="left"/>
      <w:pPr>
        <w:ind w:left="5749" w:hanging="360"/>
      </w:pPr>
      <w:rPr>
        <w:rFonts w:ascii="Symbol" w:hAnsi="Symbol" w:hint="default"/>
      </w:rPr>
    </w:lvl>
    <w:lvl w:ilvl="7" w:tplc="4DDEC962" w:tentative="1">
      <w:start w:val="1"/>
      <w:numFmt w:val="bullet"/>
      <w:lvlText w:val="o"/>
      <w:lvlJc w:val="left"/>
      <w:pPr>
        <w:ind w:left="6469" w:hanging="360"/>
      </w:pPr>
      <w:rPr>
        <w:rFonts w:ascii="Courier New" w:hAnsi="Courier New" w:cs="Courier New" w:hint="default"/>
      </w:rPr>
    </w:lvl>
    <w:lvl w:ilvl="8" w:tplc="6A98CA34" w:tentative="1">
      <w:start w:val="1"/>
      <w:numFmt w:val="bullet"/>
      <w:lvlText w:val=""/>
      <w:lvlJc w:val="left"/>
      <w:pPr>
        <w:ind w:left="7189" w:hanging="360"/>
      </w:pPr>
      <w:rPr>
        <w:rFonts w:ascii="Wingdings" w:hAnsi="Wingdings" w:hint="default"/>
      </w:rPr>
    </w:lvl>
  </w:abstractNum>
  <w:abstractNum w:abstractNumId="24">
    <w:nsid w:val="3D9F3F6D"/>
    <w:multiLevelType w:val="singleLevel"/>
    <w:tmpl w:val="3402B844"/>
    <w:lvl w:ilvl="0">
      <w:start w:val="1"/>
      <w:numFmt w:val="bullet"/>
      <w:pStyle w:val="20"/>
      <w:lvlText w:val=""/>
      <w:lvlJc w:val="left"/>
      <w:pPr>
        <w:tabs>
          <w:tab w:val="num" w:pos="927"/>
        </w:tabs>
        <w:ind w:firstLine="567"/>
      </w:pPr>
      <w:rPr>
        <w:rFonts w:ascii="Symbol" w:hAnsi="Symbol" w:hint="default"/>
      </w:rPr>
    </w:lvl>
  </w:abstractNum>
  <w:abstractNum w:abstractNumId="25">
    <w:nsid w:val="4A2F3D1D"/>
    <w:multiLevelType w:val="hybridMultilevel"/>
    <w:tmpl w:val="4C3ACC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51CD7ECF"/>
    <w:multiLevelType w:val="hybridMultilevel"/>
    <w:tmpl w:val="2E18CB8E"/>
    <w:lvl w:ilvl="0" w:tplc="03CE77BA">
      <w:start w:val="1"/>
      <w:numFmt w:val="bullet"/>
      <w:lvlText w:val=""/>
      <w:lvlJc w:val="left"/>
      <w:pPr>
        <w:ind w:left="1571" w:hanging="360"/>
      </w:pPr>
      <w:rPr>
        <w:rFonts w:ascii="Symbol" w:hAnsi="Symbol" w:hint="default"/>
      </w:rPr>
    </w:lvl>
    <w:lvl w:ilvl="1" w:tplc="9258BD28" w:tentative="1">
      <w:start w:val="1"/>
      <w:numFmt w:val="bullet"/>
      <w:lvlText w:val="o"/>
      <w:lvlJc w:val="left"/>
      <w:pPr>
        <w:ind w:left="2291" w:hanging="360"/>
      </w:pPr>
      <w:rPr>
        <w:rFonts w:ascii="Courier New" w:hAnsi="Courier New" w:hint="default"/>
      </w:rPr>
    </w:lvl>
    <w:lvl w:ilvl="2" w:tplc="5A722682" w:tentative="1">
      <w:start w:val="1"/>
      <w:numFmt w:val="bullet"/>
      <w:lvlText w:val=""/>
      <w:lvlJc w:val="left"/>
      <w:pPr>
        <w:ind w:left="3011" w:hanging="360"/>
      </w:pPr>
      <w:rPr>
        <w:rFonts w:ascii="Wingdings" w:hAnsi="Wingdings" w:hint="default"/>
      </w:rPr>
    </w:lvl>
    <w:lvl w:ilvl="3" w:tplc="A10AA096" w:tentative="1">
      <w:start w:val="1"/>
      <w:numFmt w:val="bullet"/>
      <w:lvlText w:val=""/>
      <w:lvlJc w:val="left"/>
      <w:pPr>
        <w:ind w:left="3731" w:hanging="360"/>
      </w:pPr>
      <w:rPr>
        <w:rFonts w:ascii="Symbol" w:hAnsi="Symbol" w:hint="default"/>
      </w:rPr>
    </w:lvl>
    <w:lvl w:ilvl="4" w:tplc="418272F8" w:tentative="1">
      <w:start w:val="1"/>
      <w:numFmt w:val="bullet"/>
      <w:lvlText w:val="o"/>
      <w:lvlJc w:val="left"/>
      <w:pPr>
        <w:ind w:left="4451" w:hanging="360"/>
      </w:pPr>
      <w:rPr>
        <w:rFonts w:ascii="Courier New" w:hAnsi="Courier New" w:hint="default"/>
      </w:rPr>
    </w:lvl>
    <w:lvl w:ilvl="5" w:tplc="02109448" w:tentative="1">
      <w:start w:val="1"/>
      <w:numFmt w:val="bullet"/>
      <w:lvlText w:val=""/>
      <w:lvlJc w:val="left"/>
      <w:pPr>
        <w:ind w:left="5171" w:hanging="360"/>
      </w:pPr>
      <w:rPr>
        <w:rFonts w:ascii="Wingdings" w:hAnsi="Wingdings" w:hint="default"/>
      </w:rPr>
    </w:lvl>
    <w:lvl w:ilvl="6" w:tplc="19FAD06A" w:tentative="1">
      <w:start w:val="1"/>
      <w:numFmt w:val="bullet"/>
      <w:lvlText w:val=""/>
      <w:lvlJc w:val="left"/>
      <w:pPr>
        <w:ind w:left="5891" w:hanging="360"/>
      </w:pPr>
      <w:rPr>
        <w:rFonts w:ascii="Symbol" w:hAnsi="Symbol" w:hint="default"/>
      </w:rPr>
    </w:lvl>
    <w:lvl w:ilvl="7" w:tplc="F254020A" w:tentative="1">
      <w:start w:val="1"/>
      <w:numFmt w:val="bullet"/>
      <w:lvlText w:val="o"/>
      <w:lvlJc w:val="left"/>
      <w:pPr>
        <w:ind w:left="6611" w:hanging="360"/>
      </w:pPr>
      <w:rPr>
        <w:rFonts w:ascii="Courier New" w:hAnsi="Courier New" w:hint="default"/>
      </w:rPr>
    </w:lvl>
    <w:lvl w:ilvl="8" w:tplc="AD0E72FA" w:tentative="1">
      <w:start w:val="1"/>
      <w:numFmt w:val="bullet"/>
      <w:lvlText w:val=""/>
      <w:lvlJc w:val="left"/>
      <w:pPr>
        <w:ind w:left="7331" w:hanging="360"/>
      </w:pPr>
      <w:rPr>
        <w:rFonts w:ascii="Wingdings" w:hAnsi="Wingdings" w:hint="default"/>
      </w:rPr>
    </w:lvl>
  </w:abstractNum>
  <w:abstractNum w:abstractNumId="27">
    <w:nsid w:val="541D3264"/>
    <w:multiLevelType w:val="hybridMultilevel"/>
    <w:tmpl w:val="E9A60B2C"/>
    <w:lvl w:ilvl="0" w:tplc="A376941A">
      <w:start w:val="1"/>
      <w:numFmt w:val="bullet"/>
      <w:lvlText w:val=""/>
      <w:lvlJc w:val="left"/>
      <w:pPr>
        <w:ind w:left="1211" w:hanging="360"/>
      </w:pPr>
      <w:rPr>
        <w:rFonts w:ascii="Symbol" w:hAnsi="Symbol" w:hint="default"/>
      </w:rPr>
    </w:lvl>
    <w:lvl w:ilvl="1" w:tplc="23CA7B30" w:tentative="1">
      <w:start w:val="1"/>
      <w:numFmt w:val="bullet"/>
      <w:lvlText w:val="o"/>
      <w:lvlJc w:val="left"/>
      <w:pPr>
        <w:ind w:left="1931" w:hanging="360"/>
      </w:pPr>
      <w:rPr>
        <w:rFonts w:ascii="Courier New" w:hAnsi="Courier New" w:hint="default"/>
      </w:rPr>
    </w:lvl>
    <w:lvl w:ilvl="2" w:tplc="3F726E34" w:tentative="1">
      <w:start w:val="1"/>
      <w:numFmt w:val="bullet"/>
      <w:lvlText w:val=""/>
      <w:lvlJc w:val="left"/>
      <w:pPr>
        <w:ind w:left="2651" w:hanging="360"/>
      </w:pPr>
      <w:rPr>
        <w:rFonts w:ascii="Wingdings" w:hAnsi="Wingdings" w:hint="default"/>
      </w:rPr>
    </w:lvl>
    <w:lvl w:ilvl="3" w:tplc="300A73A6" w:tentative="1">
      <w:start w:val="1"/>
      <w:numFmt w:val="bullet"/>
      <w:lvlText w:val=""/>
      <w:lvlJc w:val="left"/>
      <w:pPr>
        <w:ind w:left="3371" w:hanging="360"/>
      </w:pPr>
      <w:rPr>
        <w:rFonts w:ascii="Symbol" w:hAnsi="Symbol" w:hint="default"/>
      </w:rPr>
    </w:lvl>
    <w:lvl w:ilvl="4" w:tplc="3EA0F57A" w:tentative="1">
      <w:start w:val="1"/>
      <w:numFmt w:val="bullet"/>
      <w:lvlText w:val="o"/>
      <w:lvlJc w:val="left"/>
      <w:pPr>
        <w:ind w:left="4091" w:hanging="360"/>
      </w:pPr>
      <w:rPr>
        <w:rFonts w:ascii="Courier New" w:hAnsi="Courier New" w:hint="default"/>
      </w:rPr>
    </w:lvl>
    <w:lvl w:ilvl="5" w:tplc="E18E9A5C" w:tentative="1">
      <w:start w:val="1"/>
      <w:numFmt w:val="bullet"/>
      <w:lvlText w:val=""/>
      <w:lvlJc w:val="left"/>
      <w:pPr>
        <w:ind w:left="4811" w:hanging="360"/>
      </w:pPr>
      <w:rPr>
        <w:rFonts w:ascii="Wingdings" w:hAnsi="Wingdings" w:hint="default"/>
      </w:rPr>
    </w:lvl>
    <w:lvl w:ilvl="6" w:tplc="59C8BBB0" w:tentative="1">
      <w:start w:val="1"/>
      <w:numFmt w:val="bullet"/>
      <w:lvlText w:val=""/>
      <w:lvlJc w:val="left"/>
      <w:pPr>
        <w:ind w:left="5531" w:hanging="360"/>
      </w:pPr>
      <w:rPr>
        <w:rFonts w:ascii="Symbol" w:hAnsi="Symbol" w:hint="default"/>
      </w:rPr>
    </w:lvl>
    <w:lvl w:ilvl="7" w:tplc="F40C33A0" w:tentative="1">
      <w:start w:val="1"/>
      <w:numFmt w:val="bullet"/>
      <w:lvlText w:val="o"/>
      <w:lvlJc w:val="left"/>
      <w:pPr>
        <w:ind w:left="6251" w:hanging="360"/>
      </w:pPr>
      <w:rPr>
        <w:rFonts w:ascii="Courier New" w:hAnsi="Courier New" w:hint="default"/>
      </w:rPr>
    </w:lvl>
    <w:lvl w:ilvl="8" w:tplc="0576ED16" w:tentative="1">
      <w:start w:val="1"/>
      <w:numFmt w:val="bullet"/>
      <w:lvlText w:val=""/>
      <w:lvlJc w:val="left"/>
      <w:pPr>
        <w:ind w:left="6971" w:hanging="360"/>
      </w:pPr>
      <w:rPr>
        <w:rFonts w:ascii="Wingdings" w:hAnsi="Wingdings" w:hint="default"/>
      </w:rPr>
    </w:lvl>
  </w:abstractNum>
  <w:abstractNum w:abstractNumId="28">
    <w:nsid w:val="555862DD"/>
    <w:multiLevelType w:val="hybridMultilevel"/>
    <w:tmpl w:val="F1B44308"/>
    <w:lvl w:ilvl="0" w:tplc="04190001">
      <w:start w:val="1"/>
      <w:numFmt w:val="bullet"/>
      <w:lvlText w:val=""/>
      <w:lvlJc w:val="left"/>
      <w:pPr>
        <w:ind w:left="2062" w:hanging="360"/>
      </w:pPr>
      <w:rPr>
        <w:rFonts w:ascii="Symbol" w:hAnsi="Symbol" w:hint="default"/>
      </w:rPr>
    </w:lvl>
    <w:lvl w:ilvl="1" w:tplc="04190003" w:tentative="1">
      <w:start w:val="1"/>
      <w:numFmt w:val="bullet"/>
      <w:lvlText w:val="o"/>
      <w:lvlJc w:val="left"/>
      <w:pPr>
        <w:ind w:left="1854" w:hanging="360"/>
      </w:pPr>
      <w:rPr>
        <w:rFonts w:ascii="Courier New" w:hAnsi="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29">
    <w:nsid w:val="5BC3195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687E68D4"/>
    <w:multiLevelType w:val="multilevel"/>
    <w:tmpl w:val="E9563626"/>
    <w:lvl w:ilvl="0">
      <w:start w:val="1"/>
      <w:numFmt w:val="decimal"/>
      <w:pStyle w:val="a3"/>
      <w:lvlText w:val="%1."/>
      <w:lvlJc w:val="left"/>
      <w:pPr>
        <w:tabs>
          <w:tab w:val="num" w:pos="540"/>
        </w:tabs>
        <w:ind w:left="54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1">
    <w:nsid w:val="6B087186"/>
    <w:multiLevelType w:val="hybridMultilevel"/>
    <w:tmpl w:val="C39CE53C"/>
    <w:lvl w:ilvl="0" w:tplc="2F705454">
      <w:start w:val="1"/>
      <w:numFmt w:val="upperRoman"/>
      <w:lvlText w:val="%1."/>
      <w:lvlJc w:val="left"/>
      <w:pPr>
        <w:ind w:left="1440" w:hanging="720"/>
      </w:pPr>
      <w:rPr>
        <w:rFonts w:hint="default"/>
      </w:rPr>
    </w:lvl>
    <w:lvl w:ilvl="1" w:tplc="95BE26DE" w:tentative="1">
      <w:start w:val="1"/>
      <w:numFmt w:val="lowerLetter"/>
      <w:lvlText w:val="%2."/>
      <w:lvlJc w:val="left"/>
      <w:pPr>
        <w:ind w:left="1800" w:hanging="360"/>
      </w:pPr>
    </w:lvl>
    <w:lvl w:ilvl="2" w:tplc="735297C2" w:tentative="1">
      <w:start w:val="1"/>
      <w:numFmt w:val="lowerRoman"/>
      <w:lvlText w:val="%3."/>
      <w:lvlJc w:val="right"/>
      <w:pPr>
        <w:ind w:left="2520" w:hanging="180"/>
      </w:pPr>
    </w:lvl>
    <w:lvl w:ilvl="3" w:tplc="77987740" w:tentative="1">
      <w:start w:val="1"/>
      <w:numFmt w:val="decimal"/>
      <w:lvlText w:val="%4."/>
      <w:lvlJc w:val="left"/>
      <w:pPr>
        <w:ind w:left="3240" w:hanging="360"/>
      </w:pPr>
    </w:lvl>
    <w:lvl w:ilvl="4" w:tplc="4910652E" w:tentative="1">
      <w:start w:val="1"/>
      <w:numFmt w:val="lowerLetter"/>
      <w:lvlText w:val="%5."/>
      <w:lvlJc w:val="left"/>
      <w:pPr>
        <w:ind w:left="3960" w:hanging="360"/>
      </w:pPr>
    </w:lvl>
    <w:lvl w:ilvl="5" w:tplc="EB1AF070" w:tentative="1">
      <w:start w:val="1"/>
      <w:numFmt w:val="lowerRoman"/>
      <w:lvlText w:val="%6."/>
      <w:lvlJc w:val="right"/>
      <w:pPr>
        <w:ind w:left="4680" w:hanging="180"/>
      </w:pPr>
    </w:lvl>
    <w:lvl w:ilvl="6" w:tplc="BCACAA92" w:tentative="1">
      <w:start w:val="1"/>
      <w:numFmt w:val="decimal"/>
      <w:lvlText w:val="%7."/>
      <w:lvlJc w:val="left"/>
      <w:pPr>
        <w:ind w:left="5400" w:hanging="360"/>
      </w:pPr>
    </w:lvl>
    <w:lvl w:ilvl="7" w:tplc="547EE146" w:tentative="1">
      <w:start w:val="1"/>
      <w:numFmt w:val="lowerLetter"/>
      <w:lvlText w:val="%8."/>
      <w:lvlJc w:val="left"/>
      <w:pPr>
        <w:ind w:left="6120" w:hanging="360"/>
      </w:pPr>
    </w:lvl>
    <w:lvl w:ilvl="8" w:tplc="DEBC714A" w:tentative="1">
      <w:start w:val="1"/>
      <w:numFmt w:val="lowerRoman"/>
      <w:lvlText w:val="%9."/>
      <w:lvlJc w:val="right"/>
      <w:pPr>
        <w:ind w:left="6840" w:hanging="180"/>
      </w:pPr>
    </w:lvl>
  </w:abstractNum>
  <w:abstractNum w:abstractNumId="32">
    <w:nsid w:val="6D1341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6D1A56A0"/>
    <w:multiLevelType w:val="hybridMultilevel"/>
    <w:tmpl w:val="E1169A78"/>
    <w:lvl w:ilvl="0" w:tplc="FD4AB6D6">
      <w:start w:val="1"/>
      <w:numFmt w:val="bullet"/>
      <w:lvlText w:val=""/>
      <w:lvlJc w:val="left"/>
      <w:pPr>
        <w:ind w:left="1429" w:hanging="360"/>
      </w:pPr>
      <w:rPr>
        <w:rFonts w:ascii="Symbol" w:hAnsi="Symbol" w:hint="default"/>
      </w:rPr>
    </w:lvl>
    <w:lvl w:ilvl="1" w:tplc="A8B225B8" w:tentative="1">
      <w:start w:val="1"/>
      <w:numFmt w:val="bullet"/>
      <w:lvlText w:val="o"/>
      <w:lvlJc w:val="left"/>
      <w:pPr>
        <w:ind w:left="2149" w:hanging="360"/>
      </w:pPr>
      <w:rPr>
        <w:rFonts w:ascii="Courier New" w:hAnsi="Courier New" w:cs="Courier New" w:hint="default"/>
      </w:rPr>
    </w:lvl>
    <w:lvl w:ilvl="2" w:tplc="826AB244" w:tentative="1">
      <w:start w:val="1"/>
      <w:numFmt w:val="bullet"/>
      <w:lvlText w:val=""/>
      <w:lvlJc w:val="left"/>
      <w:pPr>
        <w:ind w:left="2869" w:hanging="360"/>
      </w:pPr>
      <w:rPr>
        <w:rFonts w:ascii="Wingdings" w:hAnsi="Wingdings" w:hint="default"/>
      </w:rPr>
    </w:lvl>
    <w:lvl w:ilvl="3" w:tplc="543255D0" w:tentative="1">
      <w:start w:val="1"/>
      <w:numFmt w:val="bullet"/>
      <w:lvlText w:val=""/>
      <w:lvlJc w:val="left"/>
      <w:pPr>
        <w:ind w:left="3589" w:hanging="360"/>
      </w:pPr>
      <w:rPr>
        <w:rFonts w:ascii="Symbol" w:hAnsi="Symbol" w:hint="default"/>
      </w:rPr>
    </w:lvl>
    <w:lvl w:ilvl="4" w:tplc="9056CB40" w:tentative="1">
      <w:start w:val="1"/>
      <w:numFmt w:val="bullet"/>
      <w:lvlText w:val="o"/>
      <w:lvlJc w:val="left"/>
      <w:pPr>
        <w:ind w:left="4309" w:hanging="360"/>
      </w:pPr>
      <w:rPr>
        <w:rFonts w:ascii="Courier New" w:hAnsi="Courier New" w:cs="Courier New" w:hint="default"/>
      </w:rPr>
    </w:lvl>
    <w:lvl w:ilvl="5" w:tplc="CADE226C" w:tentative="1">
      <w:start w:val="1"/>
      <w:numFmt w:val="bullet"/>
      <w:lvlText w:val=""/>
      <w:lvlJc w:val="left"/>
      <w:pPr>
        <w:ind w:left="5029" w:hanging="360"/>
      </w:pPr>
      <w:rPr>
        <w:rFonts w:ascii="Wingdings" w:hAnsi="Wingdings" w:hint="default"/>
      </w:rPr>
    </w:lvl>
    <w:lvl w:ilvl="6" w:tplc="EFBCB990" w:tentative="1">
      <w:start w:val="1"/>
      <w:numFmt w:val="bullet"/>
      <w:lvlText w:val=""/>
      <w:lvlJc w:val="left"/>
      <w:pPr>
        <w:ind w:left="5749" w:hanging="360"/>
      </w:pPr>
      <w:rPr>
        <w:rFonts w:ascii="Symbol" w:hAnsi="Symbol" w:hint="default"/>
      </w:rPr>
    </w:lvl>
    <w:lvl w:ilvl="7" w:tplc="4086CCC8" w:tentative="1">
      <w:start w:val="1"/>
      <w:numFmt w:val="bullet"/>
      <w:lvlText w:val="o"/>
      <w:lvlJc w:val="left"/>
      <w:pPr>
        <w:ind w:left="6469" w:hanging="360"/>
      </w:pPr>
      <w:rPr>
        <w:rFonts w:ascii="Courier New" w:hAnsi="Courier New" w:cs="Courier New" w:hint="default"/>
      </w:rPr>
    </w:lvl>
    <w:lvl w:ilvl="8" w:tplc="A5846130" w:tentative="1">
      <w:start w:val="1"/>
      <w:numFmt w:val="bullet"/>
      <w:lvlText w:val=""/>
      <w:lvlJc w:val="left"/>
      <w:pPr>
        <w:ind w:left="7189" w:hanging="360"/>
      </w:pPr>
      <w:rPr>
        <w:rFonts w:ascii="Wingdings" w:hAnsi="Wingdings" w:hint="default"/>
      </w:rPr>
    </w:lvl>
  </w:abstractNum>
  <w:abstractNum w:abstractNumId="34">
    <w:nsid w:val="6D812AD9"/>
    <w:multiLevelType w:val="hybridMultilevel"/>
    <w:tmpl w:val="6FF8F16A"/>
    <w:lvl w:ilvl="0" w:tplc="15BE8EBC">
      <w:start w:val="1"/>
      <w:numFmt w:val="decimal"/>
      <w:lvlText w:val="%1."/>
      <w:lvlJc w:val="left"/>
      <w:pPr>
        <w:ind w:left="720" w:hanging="360"/>
      </w:pPr>
    </w:lvl>
    <w:lvl w:ilvl="1" w:tplc="4718C728" w:tentative="1">
      <w:start w:val="1"/>
      <w:numFmt w:val="lowerLetter"/>
      <w:lvlText w:val="%2."/>
      <w:lvlJc w:val="left"/>
      <w:pPr>
        <w:ind w:left="1440" w:hanging="360"/>
      </w:pPr>
    </w:lvl>
    <w:lvl w:ilvl="2" w:tplc="FD9AA288" w:tentative="1">
      <w:start w:val="1"/>
      <w:numFmt w:val="lowerRoman"/>
      <w:lvlText w:val="%3."/>
      <w:lvlJc w:val="right"/>
      <w:pPr>
        <w:ind w:left="2160" w:hanging="180"/>
      </w:pPr>
    </w:lvl>
    <w:lvl w:ilvl="3" w:tplc="B70AA18A" w:tentative="1">
      <w:start w:val="1"/>
      <w:numFmt w:val="decimal"/>
      <w:lvlText w:val="%4."/>
      <w:lvlJc w:val="left"/>
      <w:pPr>
        <w:ind w:left="2880" w:hanging="360"/>
      </w:pPr>
    </w:lvl>
    <w:lvl w:ilvl="4" w:tplc="BE9602A8" w:tentative="1">
      <w:start w:val="1"/>
      <w:numFmt w:val="lowerLetter"/>
      <w:lvlText w:val="%5."/>
      <w:lvlJc w:val="left"/>
      <w:pPr>
        <w:ind w:left="3600" w:hanging="360"/>
      </w:pPr>
    </w:lvl>
    <w:lvl w:ilvl="5" w:tplc="2F10EBD4" w:tentative="1">
      <w:start w:val="1"/>
      <w:numFmt w:val="lowerRoman"/>
      <w:lvlText w:val="%6."/>
      <w:lvlJc w:val="right"/>
      <w:pPr>
        <w:ind w:left="4320" w:hanging="180"/>
      </w:pPr>
    </w:lvl>
    <w:lvl w:ilvl="6" w:tplc="AD38B2F4" w:tentative="1">
      <w:start w:val="1"/>
      <w:numFmt w:val="decimal"/>
      <w:lvlText w:val="%7."/>
      <w:lvlJc w:val="left"/>
      <w:pPr>
        <w:ind w:left="5040" w:hanging="360"/>
      </w:pPr>
    </w:lvl>
    <w:lvl w:ilvl="7" w:tplc="B0CACFAE" w:tentative="1">
      <w:start w:val="1"/>
      <w:numFmt w:val="lowerLetter"/>
      <w:lvlText w:val="%8."/>
      <w:lvlJc w:val="left"/>
      <w:pPr>
        <w:ind w:left="5760" w:hanging="360"/>
      </w:pPr>
    </w:lvl>
    <w:lvl w:ilvl="8" w:tplc="CAE2E5D8" w:tentative="1">
      <w:start w:val="1"/>
      <w:numFmt w:val="lowerRoman"/>
      <w:lvlText w:val="%9."/>
      <w:lvlJc w:val="right"/>
      <w:pPr>
        <w:ind w:left="6480" w:hanging="180"/>
      </w:pPr>
    </w:lvl>
  </w:abstractNum>
  <w:abstractNum w:abstractNumId="35">
    <w:nsid w:val="73CC2F78"/>
    <w:multiLevelType w:val="hybridMultilevel"/>
    <w:tmpl w:val="9AF415E2"/>
    <w:lvl w:ilvl="0" w:tplc="8094471C">
      <w:start w:val="1"/>
      <w:numFmt w:val="bullet"/>
      <w:lvlText w:val=""/>
      <w:lvlJc w:val="left"/>
      <w:pPr>
        <w:tabs>
          <w:tab w:val="num" w:pos="1260"/>
        </w:tabs>
        <w:ind w:left="1260" w:hanging="360"/>
      </w:pPr>
      <w:rPr>
        <w:rFonts w:ascii="Symbol" w:hAnsi="Symbol" w:hint="default"/>
      </w:rPr>
    </w:lvl>
    <w:lvl w:ilvl="1" w:tplc="66B48190" w:tentative="1">
      <w:start w:val="1"/>
      <w:numFmt w:val="bullet"/>
      <w:lvlText w:val="o"/>
      <w:lvlJc w:val="left"/>
      <w:pPr>
        <w:tabs>
          <w:tab w:val="num" w:pos="1980"/>
        </w:tabs>
        <w:ind w:left="1980" w:hanging="360"/>
      </w:pPr>
      <w:rPr>
        <w:rFonts w:ascii="Courier New" w:hAnsi="Courier New" w:hint="default"/>
      </w:rPr>
    </w:lvl>
    <w:lvl w:ilvl="2" w:tplc="05BA04E6" w:tentative="1">
      <w:start w:val="1"/>
      <w:numFmt w:val="bullet"/>
      <w:lvlText w:val=""/>
      <w:lvlJc w:val="left"/>
      <w:pPr>
        <w:tabs>
          <w:tab w:val="num" w:pos="2700"/>
        </w:tabs>
        <w:ind w:left="2700" w:hanging="360"/>
      </w:pPr>
      <w:rPr>
        <w:rFonts w:ascii="Wingdings" w:hAnsi="Wingdings" w:hint="default"/>
      </w:rPr>
    </w:lvl>
    <w:lvl w:ilvl="3" w:tplc="6248C328" w:tentative="1">
      <w:start w:val="1"/>
      <w:numFmt w:val="bullet"/>
      <w:lvlText w:val=""/>
      <w:lvlJc w:val="left"/>
      <w:pPr>
        <w:tabs>
          <w:tab w:val="num" w:pos="3420"/>
        </w:tabs>
        <w:ind w:left="3420" w:hanging="360"/>
      </w:pPr>
      <w:rPr>
        <w:rFonts w:ascii="Symbol" w:hAnsi="Symbol" w:hint="default"/>
      </w:rPr>
    </w:lvl>
    <w:lvl w:ilvl="4" w:tplc="698E0B00" w:tentative="1">
      <w:start w:val="1"/>
      <w:numFmt w:val="bullet"/>
      <w:lvlText w:val="o"/>
      <w:lvlJc w:val="left"/>
      <w:pPr>
        <w:tabs>
          <w:tab w:val="num" w:pos="4140"/>
        </w:tabs>
        <w:ind w:left="4140" w:hanging="360"/>
      </w:pPr>
      <w:rPr>
        <w:rFonts w:ascii="Courier New" w:hAnsi="Courier New" w:hint="default"/>
      </w:rPr>
    </w:lvl>
    <w:lvl w:ilvl="5" w:tplc="765ACCAC" w:tentative="1">
      <w:start w:val="1"/>
      <w:numFmt w:val="bullet"/>
      <w:lvlText w:val=""/>
      <w:lvlJc w:val="left"/>
      <w:pPr>
        <w:tabs>
          <w:tab w:val="num" w:pos="4860"/>
        </w:tabs>
        <w:ind w:left="4860" w:hanging="360"/>
      </w:pPr>
      <w:rPr>
        <w:rFonts w:ascii="Wingdings" w:hAnsi="Wingdings" w:hint="default"/>
      </w:rPr>
    </w:lvl>
    <w:lvl w:ilvl="6" w:tplc="6588806A" w:tentative="1">
      <w:start w:val="1"/>
      <w:numFmt w:val="bullet"/>
      <w:lvlText w:val=""/>
      <w:lvlJc w:val="left"/>
      <w:pPr>
        <w:tabs>
          <w:tab w:val="num" w:pos="5580"/>
        </w:tabs>
        <w:ind w:left="5580" w:hanging="360"/>
      </w:pPr>
      <w:rPr>
        <w:rFonts w:ascii="Symbol" w:hAnsi="Symbol" w:hint="default"/>
      </w:rPr>
    </w:lvl>
    <w:lvl w:ilvl="7" w:tplc="E76A62EE" w:tentative="1">
      <w:start w:val="1"/>
      <w:numFmt w:val="bullet"/>
      <w:lvlText w:val="o"/>
      <w:lvlJc w:val="left"/>
      <w:pPr>
        <w:tabs>
          <w:tab w:val="num" w:pos="6300"/>
        </w:tabs>
        <w:ind w:left="6300" w:hanging="360"/>
      </w:pPr>
      <w:rPr>
        <w:rFonts w:ascii="Courier New" w:hAnsi="Courier New" w:hint="default"/>
      </w:rPr>
    </w:lvl>
    <w:lvl w:ilvl="8" w:tplc="CF3CC40A" w:tentative="1">
      <w:start w:val="1"/>
      <w:numFmt w:val="bullet"/>
      <w:lvlText w:val=""/>
      <w:lvlJc w:val="left"/>
      <w:pPr>
        <w:tabs>
          <w:tab w:val="num" w:pos="7020"/>
        </w:tabs>
        <w:ind w:left="7020" w:hanging="360"/>
      </w:pPr>
      <w:rPr>
        <w:rFonts w:ascii="Wingdings" w:hAnsi="Wingdings" w:hint="default"/>
      </w:rPr>
    </w:lvl>
  </w:abstractNum>
  <w:abstractNum w:abstractNumId="36">
    <w:nsid w:val="74471E6E"/>
    <w:multiLevelType w:val="hybridMultilevel"/>
    <w:tmpl w:val="49B8735C"/>
    <w:lvl w:ilvl="0" w:tplc="04190001">
      <w:start w:val="1"/>
      <w:numFmt w:val="bullet"/>
      <w:lvlText w:val=""/>
      <w:lvlJc w:val="left"/>
      <w:pPr>
        <w:tabs>
          <w:tab w:val="num" w:pos="1710"/>
        </w:tabs>
        <w:ind w:left="1710" w:hanging="360"/>
      </w:pPr>
      <w:rPr>
        <w:rFonts w:ascii="Symbol" w:hAnsi="Symbol" w:hint="default"/>
      </w:rPr>
    </w:lvl>
    <w:lvl w:ilvl="1" w:tplc="04190003" w:tentative="1">
      <w:start w:val="1"/>
      <w:numFmt w:val="bullet"/>
      <w:lvlText w:val="o"/>
      <w:lvlJc w:val="left"/>
      <w:pPr>
        <w:tabs>
          <w:tab w:val="num" w:pos="2430"/>
        </w:tabs>
        <w:ind w:left="2430" w:hanging="360"/>
      </w:pPr>
      <w:rPr>
        <w:rFonts w:ascii="Courier New" w:hAnsi="Courier New" w:hint="default"/>
      </w:rPr>
    </w:lvl>
    <w:lvl w:ilvl="2" w:tplc="04190005" w:tentative="1">
      <w:start w:val="1"/>
      <w:numFmt w:val="bullet"/>
      <w:lvlText w:val=""/>
      <w:lvlJc w:val="left"/>
      <w:pPr>
        <w:tabs>
          <w:tab w:val="num" w:pos="3150"/>
        </w:tabs>
        <w:ind w:left="3150" w:hanging="360"/>
      </w:pPr>
      <w:rPr>
        <w:rFonts w:ascii="Wingdings" w:hAnsi="Wingdings" w:hint="default"/>
      </w:rPr>
    </w:lvl>
    <w:lvl w:ilvl="3" w:tplc="04190001" w:tentative="1">
      <w:start w:val="1"/>
      <w:numFmt w:val="bullet"/>
      <w:lvlText w:val=""/>
      <w:lvlJc w:val="left"/>
      <w:pPr>
        <w:tabs>
          <w:tab w:val="num" w:pos="3870"/>
        </w:tabs>
        <w:ind w:left="3870" w:hanging="360"/>
      </w:pPr>
      <w:rPr>
        <w:rFonts w:ascii="Symbol" w:hAnsi="Symbol" w:hint="default"/>
      </w:rPr>
    </w:lvl>
    <w:lvl w:ilvl="4" w:tplc="04190003" w:tentative="1">
      <w:start w:val="1"/>
      <w:numFmt w:val="bullet"/>
      <w:lvlText w:val="o"/>
      <w:lvlJc w:val="left"/>
      <w:pPr>
        <w:tabs>
          <w:tab w:val="num" w:pos="4590"/>
        </w:tabs>
        <w:ind w:left="4590" w:hanging="360"/>
      </w:pPr>
      <w:rPr>
        <w:rFonts w:ascii="Courier New" w:hAnsi="Courier New" w:hint="default"/>
      </w:rPr>
    </w:lvl>
    <w:lvl w:ilvl="5" w:tplc="04190005" w:tentative="1">
      <w:start w:val="1"/>
      <w:numFmt w:val="bullet"/>
      <w:lvlText w:val=""/>
      <w:lvlJc w:val="left"/>
      <w:pPr>
        <w:tabs>
          <w:tab w:val="num" w:pos="5310"/>
        </w:tabs>
        <w:ind w:left="5310" w:hanging="360"/>
      </w:pPr>
      <w:rPr>
        <w:rFonts w:ascii="Wingdings" w:hAnsi="Wingdings" w:hint="default"/>
      </w:rPr>
    </w:lvl>
    <w:lvl w:ilvl="6" w:tplc="04190001" w:tentative="1">
      <w:start w:val="1"/>
      <w:numFmt w:val="bullet"/>
      <w:lvlText w:val=""/>
      <w:lvlJc w:val="left"/>
      <w:pPr>
        <w:tabs>
          <w:tab w:val="num" w:pos="6030"/>
        </w:tabs>
        <w:ind w:left="6030" w:hanging="360"/>
      </w:pPr>
      <w:rPr>
        <w:rFonts w:ascii="Symbol" w:hAnsi="Symbol" w:hint="default"/>
      </w:rPr>
    </w:lvl>
    <w:lvl w:ilvl="7" w:tplc="04190003" w:tentative="1">
      <w:start w:val="1"/>
      <w:numFmt w:val="bullet"/>
      <w:lvlText w:val="o"/>
      <w:lvlJc w:val="left"/>
      <w:pPr>
        <w:tabs>
          <w:tab w:val="num" w:pos="6750"/>
        </w:tabs>
        <w:ind w:left="6750" w:hanging="360"/>
      </w:pPr>
      <w:rPr>
        <w:rFonts w:ascii="Courier New" w:hAnsi="Courier New" w:hint="default"/>
      </w:rPr>
    </w:lvl>
    <w:lvl w:ilvl="8" w:tplc="04190005" w:tentative="1">
      <w:start w:val="1"/>
      <w:numFmt w:val="bullet"/>
      <w:lvlText w:val=""/>
      <w:lvlJc w:val="left"/>
      <w:pPr>
        <w:tabs>
          <w:tab w:val="num" w:pos="7470"/>
        </w:tabs>
        <w:ind w:left="7470" w:hanging="360"/>
      </w:pPr>
      <w:rPr>
        <w:rFonts w:ascii="Wingdings" w:hAnsi="Wingdings" w:hint="default"/>
      </w:rPr>
    </w:lvl>
  </w:abstractNum>
  <w:abstractNum w:abstractNumId="37">
    <w:nsid w:val="7B902846"/>
    <w:multiLevelType w:val="hybridMultilevel"/>
    <w:tmpl w:val="D45A1B42"/>
    <w:lvl w:ilvl="0" w:tplc="0419000F">
      <w:start w:val="1"/>
      <w:numFmt w:val="decimal"/>
      <w:lvlText w:val="%1)"/>
      <w:lvlJc w:val="left"/>
      <w:pPr>
        <w:tabs>
          <w:tab w:val="num" w:pos="1069"/>
        </w:tabs>
        <w:ind w:left="1069" w:hanging="360"/>
      </w:pPr>
      <w:rPr>
        <w:rFonts w:cs="Times New Roman" w:hint="default"/>
      </w:rPr>
    </w:lvl>
    <w:lvl w:ilvl="1" w:tplc="04190019">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27"/>
  </w:num>
  <w:num w:numId="3">
    <w:abstractNumId w:val="36"/>
  </w:num>
  <w:num w:numId="4">
    <w:abstractNumId w:val="19"/>
  </w:num>
  <w:num w:numId="5">
    <w:abstractNumId w:val="10"/>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35"/>
  </w:num>
  <w:num w:numId="9">
    <w:abstractNumId w:val="25"/>
  </w:num>
  <w:num w:numId="10">
    <w:abstractNumId w:val="11"/>
  </w:num>
  <w:num w:numId="11">
    <w:abstractNumId w:val="29"/>
  </w:num>
  <w:num w:numId="12">
    <w:abstractNumId w:val="28"/>
  </w:num>
  <w:num w:numId="13">
    <w:abstractNumId w:val="17"/>
  </w:num>
  <w:num w:numId="14">
    <w:abstractNumId w:val="26"/>
  </w:num>
  <w:num w:numId="15">
    <w:abstractNumId w:val="20"/>
  </w:num>
  <w:num w:numId="16">
    <w:abstractNumId w:val="24"/>
  </w:num>
  <w:num w:numId="17">
    <w:abstractNumId w:val="21"/>
  </w:num>
  <w:num w:numId="18">
    <w:abstractNumId w:val="22"/>
  </w:num>
  <w:num w:numId="19">
    <w:abstractNumId w:val="12"/>
  </w:num>
  <w:num w:numId="20">
    <w:abstractNumId w:val="16"/>
  </w:num>
  <w:num w:numId="21">
    <w:abstractNumId w:val="14"/>
  </w:num>
  <w:num w:numId="22">
    <w:abstractNumId w:val="37"/>
  </w:num>
  <w:num w:numId="23">
    <w:abstractNumId w:val="13"/>
  </w:num>
  <w:num w:numId="24">
    <w:abstractNumId w:val="31"/>
  </w:num>
  <w:num w:numId="25">
    <w:abstractNumId w:val="32"/>
  </w:num>
  <w:num w:numId="26">
    <w:abstractNumId w:val="7"/>
  </w:num>
  <w:num w:numId="27">
    <w:abstractNumId w:val="8"/>
  </w:num>
  <w:num w:numId="28">
    <w:abstractNumId w:val="18"/>
  </w:num>
  <w:num w:numId="29">
    <w:abstractNumId w:val="33"/>
  </w:num>
  <w:num w:numId="30">
    <w:abstractNumId w:val="23"/>
  </w:num>
  <w:num w:numId="31">
    <w:abstractNumId w:val="34"/>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F71FF"/>
    <w:rsid w:val="00001247"/>
    <w:rsid w:val="00004ACB"/>
    <w:rsid w:val="000062E6"/>
    <w:rsid w:val="000067CE"/>
    <w:rsid w:val="00015506"/>
    <w:rsid w:val="000177D6"/>
    <w:rsid w:val="00020046"/>
    <w:rsid w:val="00020C1D"/>
    <w:rsid w:val="0002337D"/>
    <w:rsid w:val="000249A4"/>
    <w:rsid w:val="000251B2"/>
    <w:rsid w:val="00025F1F"/>
    <w:rsid w:val="00025F67"/>
    <w:rsid w:val="00032639"/>
    <w:rsid w:val="000338AC"/>
    <w:rsid w:val="0003497A"/>
    <w:rsid w:val="00040F18"/>
    <w:rsid w:val="00045EB9"/>
    <w:rsid w:val="0005433E"/>
    <w:rsid w:val="00056407"/>
    <w:rsid w:val="000570F4"/>
    <w:rsid w:val="00060074"/>
    <w:rsid w:val="00062DBD"/>
    <w:rsid w:val="00063961"/>
    <w:rsid w:val="00064B6C"/>
    <w:rsid w:val="0006755A"/>
    <w:rsid w:val="00071DE6"/>
    <w:rsid w:val="000734EE"/>
    <w:rsid w:val="00073A1B"/>
    <w:rsid w:val="0007438A"/>
    <w:rsid w:val="00075CD9"/>
    <w:rsid w:val="000770AC"/>
    <w:rsid w:val="00081687"/>
    <w:rsid w:val="000824AE"/>
    <w:rsid w:val="00082EAD"/>
    <w:rsid w:val="0008716B"/>
    <w:rsid w:val="0009456B"/>
    <w:rsid w:val="00096F09"/>
    <w:rsid w:val="000A06D6"/>
    <w:rsid w:val="000A6005"/>
    <w:rsid w:val="000A7382"/>
    <w:rsid w:val="000B484D"/>
    <w:rsid w:val="000B4B1B"/>
    <w:rsid w:val="000C3083"/>
    <w:rsid w:val="000C4A36"/>
    <w:rsid w:val="000C69D2"/>
    <w:rsid w:val="000C721C"/>
    <w:rsid w:val="000D06A6"/>
    <w:rsid w:val="000D1D52"/>
    <w:rsid w:val="000D2202"/>
    <w:rsid w:val="000D2396"/>
    <w:rsid w:val="000D4167"/>
    <w:rsid w:val="000D577C"/>
    <w:rsid w:val="000D5B71"/>
    <w:rsid w:val="000E7C03"/>
    <w:rsid w:val="000E7E6D"/>
    <w:rsid w:val="000F1D9B"/>
    <w:rsid w:val="000F6916"/>
    <w:rsid w:val="000F6AEF"/>
    <w:rsid w:val="000F7C61"/>
    <w:rsid w:val="00101272"/>
    <w:rsid w:val="00103492"/>
    <w:rsid w:val="00103DD6"/>
    <w:rsid w:val="00106C12"/>
    <w:rsid w:val="00110686"/>
    <w:rsid w:val="00112E43"/>
    <w:rsid w:val="00114A29"/>
    <w:rsid w:val="00116937"/>
    <w:rsid w:val="001169B1"/>
    <w:rsid w:val="001175BF"/>
    <w:rsid w:val="001350B2"/>
    <w:rsid w:val="00140876"/>
    <w:rsid w:val="0014117A"/>
    <w:rsid w:val="001423C3"/>
    <w:rsid w:val="00142AF1"/>
    <w:rsid w:val="00144E06"/>
    <w:rsid w:val="00152519"/>
    <w:rsid w:val="00154E6B"/>
    <w:rsid w:val="00155F7A"/>
    <w:rsid w:val="00156171"/>
    <w:rsid w:val="001569A2"/>
    <w:rsid w:val="001602B0"/>
    <w:rsid w:val="001609FE"/>
    <w:rsid w:val="0016357D"/>
    <w:rsid w:val="00170A56"/>
    <w:rsid w:val="001713E1"/>
    <w:rsid w:val="001714F3"/>
    <w:rsid w:val="00171FA4"/>
    <w:rsid w:val="00171FE6"/>
    <w:rsid w:val="00172788"/>
    <w:rsid w:val="00177620"/>
    <w:rsid w:val="001776C0"/>
    <w:rsid w:val="00183B44"/>
    <w:rsid w:val="00186F81"/>
    <w:rsid w:val="00187FFC"/>
    <w:rsid w:val="00193EE3"/>
    <w:rsid w:val="00197178"/>
    <w:rsid w:val="001A0C49"/>
    <w:rsid w:val="001A17C2"/>
    <w:rsid w:val="001A1DF6"/>
    <w:rsid w:val="001A1F6A"/>
    <w:rsid w:val="001A218B"/>
    <w:rsid w:val="001A25BF"/>
    <w:rsid w:val="001A25DD"/>
    <w:rsid w:val="001A2CE9"/>
    <w:rsid w:val="001B5DD7"/>
    <w:rsid w:val="001B7F80"/>
    <w:rsid w:val="001C0A3B"/>
    <w:rsid w:val="001C1EC4"/>
    <w:rsid w:val="001C228F"/>
    <w:rsid w:val="001C30E7"/>
    <w:rsid w:val="001C52F3"/>
    <w:rsid w:val="001C5C66"/>
    <w:rsid w:val="001C609E"/>
    <w:rsid w:val="001C69AC"/>
    <w:rsid w:val="001D06D9"/>
    <w:rsid w:val="001D1451"/>
    <w:rsid w:val="001E07F7"/>
    <w:rsid w:val="001E08E2"/>
    <w:rsid w:val="001E25CB"/>
    <w:rsid w:val="001E3B1E"/>
    <w:rsid w:val="001E54D9"/>
    <w:rsid w:val="001E6FEE"/>
    <w:rsid w:val="001E78DB"/>
    <w:rsid w:val="001F07C8"/>
    <w:rsid w:val="001F0F6E"/>
    <w:rsid w:val="001F1109"/>
    <w:rsid w:val="001F12C3"/>
    <w:rsid w:val="001F2F6D"/>
    <w:rsid w:val="001F555D"/>
    <w:rsid w:val="001F71FF"/>
    <w:rsid w:val="001F7342"/>
    <w:rsid w:val="00201CAD"/>
    <w:rsid w:val="002028EB"/>
    <w:rsid w:val="002039FE"/>
    <w:rsid w:val="0020627A"/>
    <w:rsid w:val="002075DF"/>
    <w:rsid w:val="002126A6"/>
    <w:rsid w:val="00213AFC"/>
    <w:rsid w:val="00214596"/>
    <w:rsid w:val="00216B03"/>
    <w:rsid w:val="002213EA"/>
    <w:rsid w:val="00224324"/>
    <w:rsid w:val="00230344"/>
    <w:rsid w:val="00231687"/>
    <w:rsid w:val="00233104"/>
    <w:rsid w:val="002331DA"/>
    <w:rsid w:val="0023647A"/>
    <w:rsid w:val="00237BA5"/>
    <w:rsid w:val="002411CE"/>
    <w:rsid w:val="00241A73"/>
    <w:rsid w:val="00244E36"/>
    <w:rsid w:val="002459BB"/>
    <w:rsid w:val="00250E4D"/>
    <w:rsid w:val="00254271"/>
    <w:rsid w:val="00264FEF"/>
    <w:rsid w:val="00265180"/>
    <w:rsid w:val="00265284"/>
    <w:rsid w:val="00267050"/>
    <w:rsid w:val="0027162E"/>
    <w:rsid w:val="00271874"/>
    <w:rsid w:val="00273454"/>
    <w:rsid w:val="00274044"/>
    <w:rsid w:val="002755AC"/>
    <w:rsid w:val="0027654D"/>
    <w:rsid w:val="0028171D"/>
    <w:rsid w:val="0028398D"/>
    <w:rsid w:val="0028643B"/>
    <w:rsid w:val="00286D50"/>
    <w:rsid w:val="002A0F8B"/>
    <w:rsid w:val="002A4F05"/>
    <w:rsid w:val="002A72E9"/>
    <w:rsid w:val="002A7CF0"/>
    <w:rsid w:val="002B4D39"/>
    <w:rsid w:val="002C1669"/>
    <w:rsid w:val="002C1FFD"/>
    <w:rsid w:val="002C3E53"/>
    <w:rsid w:val="002C5A3D"/>
    <w:rsid w:val="002D2BAC"/>
    <w:rsid w:val="002E2224"/>
    <w:rsid w:val="002E5243"/>
    <w:rsid w:val="002E5B87"/>
    <w:rsid w:val="002F2BEE"/>
    <w:rsid w:val="002F3457"/>
    <w:rsid w:val="002F4C18"/>
    <w:rsid w:val="002F51F1"/>
    <w:rsid w:val="002F5261"/>
    <w:rsid w:val="002F6D9D"/>
    <w:rsid w:val="00301753"/>
    <w:rsid w:val="00304E04"/>
    <w:rsid w:val="00305936"/>
    <w:rsid w:val="003070AF"/>
    <w:rsid w:val="00307A3E"/>
    <w:rsid w:val="00311423"/>
    <w:rsid w:val="00311780"/>
    <w:rsid w:val="00312FB9"/>
    <w:rsid w:val="003237ED"/>
    <w:rsid w:val="003239F8"/>
    <w:rsid w:val="00324150"/>
    <w:rsid w:val="0032701A"/>
    <w:rsid w:val="00331D5D"/>
    <w:rsid w:val="00332161"/>
    <w:rsid w:val="003327C5"/>
    <w:rsid w:val="00332DB5"/>
    <w:rsid w:val="003354D4"/>
    <w:rsid w:val="0034132B"/>
    <w:rsid w:val="00343587"/>
    <w:rsid w:val="00343633"/>
    <w:rsid w:val="00343E47"/>
    <w:rsid w:val="00344825"/>
    <w:rsid w:val="00346BEB"/>
    <w:rsid w:val="003470DA"/>
    <w:rsid w:val="0035239C"/>
    <w:rsid w:val="00361A95"/>
    <w:rsid w:val="00361E4A"/>
    <w:rsid w:val="003635FD"/>
    <w:rsid w:val="003638D5"/>
    <w:rsid w:val="003677E4"/>
    <w:rsid w:val="00371CFB"/>
    <w:rsid w:val="00374A9C"/>
    <w:rsid w:val="00380C93"/>
    <w:rsid w:val="003827E1"/>
    <w:rsid w:val="00392640"/>
    <w:rsid w:val="00397000"/>
    <w:rsid w:val="003A1D4E"/>
    <w:rsid w:val="003A487E"/>
    <w:rsid w:val="003A5D3F"/>
    <w:rsid w:val="003C1B88"/>
    <w:rsid w:val="003C6DFA"/>
    <w:rsid w:val="003C6F83"/>
    <w:rsid w:val="003C729B"/>
    <w:rsid w:val="003D0C7C"/>
    <w:rsid w:val="003D4F72"/>
    <w:rsid w:val="003E1E1B"/>
    <w:rsid w:val="003E4181"/>
    <w:rsid w:val="003E4821"/>
    <w:rsid w:val="003E72C4"/>
    <w:rsid w:val="003F063E"/>
    <w:rsid w:val="003F2865"/>
    <w:rsid w:val="003F779D"/>
    <w:rsid w:val="004032CC"/>
    <w:rsid w:val="0041613C"/>
    <w:rsid w:val="00422071"/>
    <w:rsid w:val="00423A72"/>
    <w:rsid w:val="00425D4F"/>
    <w:rsid w:val="0042605B"/>
    <w:rsid w:val="00431233"/>
    <w:rsid w:val="00431733"/>
    <w:rsid w:val="00434CB0"/>
    <w:rsid w:val="00435704"/>
    <w:rsid w:val="00436A67"/>
    <w:rsid w:val="00440379"/>
    <w:rsid w:val="00440465"/>
    <w:rsid w:val="004471F6"/>
    <w:rsid w:val="00450DC8"/>
    <w:rsid w:val="004546E3"/>
    <w:rsid w:val="00454E29"/>
    <w:rsid w:val="00455D52"/>
    <w:rsid w:val="004573A4"/>
    <w:rsid w:val="0045769E"/>
    <w:rsid w:val="00460DB5"/>
    <w:rsid w:val="00461F97"/>
    <w:rsid w:val="00462174"/>
    <w:rsid w:val="00464E66"/>
    <w:rsid w:val="00465393"/>
    <w:rsid w:val="004678ED"/>
    <w:rsid w:val="004714E5"/>
    <w:rsid w:val="00473FFE"/>
    <w:rsid w:val="00474486"/>
    <w:rsid w:val="00474F6D"/>
    <w:rsid w:val="00477C5D"/>
    <w:rsid w:val="00482C13"/>
    <w:rsid w:val="00483491"/>
    <w:rsid w:val="004838BC"/>
    <w:rsid w:val="004851EA"/>
    <w:rsid w:val="00485780"/>
    <w:rsid w:val="004A2C42"/>
    <w:rsid w:val="004A38C2"/>
    <w:rsid w:val="004A45BC"/>
    <w:rsid w:val="004A735A"/>
    <w:rsid w:val="004B07B8"/>
    <w:rsid w:val="004B321E"/>
    <w:rsid w:val="004B451C"/>
    <w:rsid w:val="004B4766"/>
    <w:rsid w:val="004B4855"/>
    <w:rsid w:val="004B7CE7"/>
    <w:rsid w:val="004C74AE"/>
    <w:rsid w:val="004D0658"/>
    <w:rsid w:val="004D1475"/>
    <w:rsid w:val="004D1501"/>
    <w:rsid w:val="004D2116"/>
    <w:rsid w:val="004D2C09"/>
    <w:rsid w:val="004D5C8A"/>
    <w:rsid w:val="004E7CA1"/>
    <w:rsid w:val="004F088E"/>
    <w:rsid w:val="004F1C5F"/>
    <w:rsid w:val="004F40DD"/>
    <w:rsid w:val="00502652"/>
    <w:rsid w:val="00503AF5"/>
    <w:rsid w:val="00505DEC"/>
    <w:rsid w:val="0050671A"/>
    <w:rsid w:val="0051103F"/>
    <w:rsid w:val="00515474"/>
    <w:rsid w:val="00525B10"/>
    <w:rsid w:val="00525E1D"/>
    <w:rsid w:val="0052702F"/>
    <w:rsid w:val="005355FD"/>
    <w:rsid w:val="005470CE"/>
    <w:rsid w:val="00551B03"/>
    <w:rsid w:val="005526B9"/>
    <w:rsid w:val="005544A0"/>
    <w:rsid w:val="00554557"/>
    <w:rsid w:val="00555C3B"/>
    <w:rsid w:val="00560331"/>
    <w:rsid w:val="00563A7A"/>
    <w:rsid w:val="00571002"/>
    <w:rsid w:val="00571706"/>
    <w:rsid w:val="00574918"/>
    <w:rsid w:val="00574FF9"/>
    <w:rsid w:val="00575FCC"/>
    <w:rsid w:val="0057675C"/>
    <w:rsid w:val="00585C75"/>
    <w:rsid w:val="00587A78"/>
    <w:rsid w:val="00590B4D"/>
    <w:rsid w:val="00592C40"/>
    <w:rsid w:val="00592FE8"/>
    <w:rsid w:val="005947A9"/>
    <w:rsid w:val="005A09C0"/>
    <w:rsid w:val="005A20E2"/>
    <w:rsid w:val="005A5CAE"/>
    <w:rsid w:val="005A6849"/>
    <w:rsid w:val="005B082C"/>
    <w:rsid w:val="005B0B13"/>
    <w:rsid w:val="005B0E2E"/>
    <w:rsid w:val="005B62B6"/>
    <w:rsid w:val="005C123A"/>
    <w:rsid w:val="005C1D87"/>
    <w:rsid w:val="005C2505"/>
    <w:rsid w:val="005C468B"/>
    <w:rsid w:val="005C6384"/>
    <w:rsid w:val="005D2D94"/>
    <w:rsid w:val="005D3039"/>
    <w:rsid w:val="005D5339"/>
    <w:rsid w:val="005D78C4"/>
    <w:rsid w:val="005E063C"/>
    <w:rsid w:val="005E1597"/>
    <w:rsid w:val="005E2982"/>
    <w:rsid w:val="005E5249"/>
    <w:rsid w:val="005E5A9D"/>
    <w:rsid w:val="005E60EB"/>
    <w:rsid w:val="005E7431"/>
    <w:rsid w:val="005E7E8D"/>
    <w:rsid w:val="005F0CC9"/>
    <w:rsid w:val="005F69DA"/>
    <w:rsid w:val="005F780F"/>
    <w:rsid w:val="0060153C"/>
    <w:rsid w:val="00601614"/>
    <w:rsid w:val="006024FB"/>
    <w:rsid w:val="00611266"/>
    <w:rsid w:val="00612671"/>
    <w:rsid w:val="006143F7"/>
    <w:rsid w:val="00616405"/>
    <w:rsid w:val="00616A90"/>
    <w:rsid w:val="00616F92"/>
    <w:rsid w:val="0062162A"/>
    <w:rsid w:val="00623DE2"/>
    <w:rsid w:val="00624197"/>
    <w:rsid w:val="00624D18"/>
    <w:rsid w:val="006256CC"/>
    <w:rsid w:val="00626640"/>
    <w:rsid w:val="00626A6E"/>
    <w:rsid w:val="00630331"/>
    <w:rsid w:val="0063121F"/>
    <w:rsid w:val="00632EEE"/>
    <w:rsid w:val="006361A1"/>
    <w:rsid w:val="00640ED6"/>
    <w:rsid w:val="00644866"/>
    <w:rsid w:val="00645982"/>
    <w:rsid w:val="00654678"/>
    <w:rsid w:val="00656323"/>
    <w:rsid w:val="00656F73"/>
    <w:rsid w:val="0065799B"/>
    <w:rsid w:val="00657FE9"/>
    <w:rsid w:val="006633A3"/>
    <w:rsid w:val="006748A9"/>
    <w:rsid w:val="006752B5"/>
    <w:rsid w:val="00675456"/>
    <w:rsid w:val="00675F5C"/>
    <w:rsid w:val="0068622A"/>
    <w:rsid w:val="00690D03"/>
    <w:rsid w:val="00692140"/>
    <w:rsid w:val="006A0A7B"/>
    <w:rsid w:val="006A0D38"/>
    <w:rsid w:val="006A19F8"/>
    <w:rsid w:val="006A243A"/>
    <w:rsid w:val="006A4253"/>
    <w:rsid w:val="006B22CD"/>
    <w:rsid w:val="006B2C99"/>
    <w:rsid w:val="006B596B"/>
    <w:rsid w:val="006C0E85"/>
    <w:rsid w:val="006C34B5"/>
    <w:rsid w:val="006C42C1"/>
    <w:rsid w:val="006D18D9"/>
    <w:rsid w:val="006D5848"/>
    <w:rsid w:val="006D5A4A"/>
    <w:rsid w:val="006E096D"/>
    <w:rsid w:val="006E09F2"/>
    <w:rsid w:val="006E0C34"/>
    <w:rsid w:val="006E136D"/>
    <w:rsid w:val="006E1B05"/>
    <w:rsid w:val="006E1DDD"/>
    <w:rsid w:val="006E64A1"/>
    <w:rsid w:val="006E6BD8"/>
    <w:rsid w:val="006F4DC5"/>
    <w:rsid w:val="006F5F81"/>
    <w:rsid w:val="0070342B"/>
    <w:rsid w:val="00703797"/>
    <w:rsid w:val="007047BC"/>
    <w:rsid w:val="007065F2"/>
    <w:rsid w:val="00706F03"/>
    <w:rsid w:val="00711590"/>
    <w:rsid w:val="00713573"/>
    <w:rsid w:val="007141C1"/>
    <w:rsid w:val="00723C9D"/>
    <w:rsid w:val="0072575E"/>
    <w:rsid w:val="007259CE"/>
    <w:rsid w:val="00730542"/>
    <w:rsid w:val="00731225"/>
    <w:rsid w:val="0073247A"/>
    <w:rsid w:val="007332E4"/>
    <w:rsid w:val="007345D4"/>
    <w:rsid w:val="00734FC9"/>
    <w:rsid w:val="007366B0"/>
    <w:rsid w:val="00736B90"/>
    <w:rsid w:val="00737630"/>
    <w:rsid w:val="007405EF"/>
    <w:rsid w:val="00742825"/>
    <w:rsid w:val="0075003C"/>
    <w:rsid w:val="0075105E"/>
    <w:rsid w:val="00752CD0"/>
    <w:rsid w:val="007532C6"/>
    <w:rsid w:val="00757FFC"/>
    <w:rsid w:val="00760AFB"/>
    <w:rsid w:val="0076265F"/>
    <w:rsid w:val="00770141"/>
    <w:rsid w:val="00770A1D"/>
    <w:rsid w:val="0077201E"/>
    <w:rsid w:val="00776FE5"/>
    <w:rsid w:val="00777F0D"/>
    <w:rsid w:val="0079396F"/>
    <w:rsid w:val="007A069D"/>
    <w:rsid w:val="007A145A"/>
    <w:rsid w:val="007A1469"/>
    <w:rsid w:val="007A27DB"/>
    <w:rsid w:val="007A3DE4"/>
    <w:rsid w:val="007A7F13"/>
    <w:rsid w:val="007B2AB6"/>
    <w:rsid w:val="007B728B"/>
    <w:rsid w:val="007B7543"/>
    <w:rsid w:val="007C0EE0"/>
    <w:rsid w:val="007C273C"/>
    <w:rsid w:val="007C4262"/>
    <w:rsid w:val="007C44B5"/>
    <w:rsid w:val="007C6409"/>
    <w:rsid w:val="007C685C"/>
    <w:rsid w:val="007C7AE1"/>
    <w:rsid w:val="007D0575"/>
    <w:rsid w:val="007D115D"/>
    <w:rsid w:val="007D1437"/>
    <w:rsid w:val="007D1E18"/>
    <w:rsid w:val="007D2EF3"/>
    <w:rsid w:val="007D7F8B"/>
    <w:rsid w:val="007E1A06"/>
    <w:rsid w:val="007E2622"/>
    <w:rsid w:val="007E2E62"/>
    <w:rsid w:val="007E63E8"/>
    <w:rsid w:val="007F6D8A"/>
    <w:rsid w:val="008012B1"/>
    <w:rsid w:val="0080413F"/>
    <w:rsid w:val="008106FA"/>
    <w:rsid w:val="0081083C"/>
    <w:rsid w:val="008109A9"/>
    <w:rsid w:val="00811DAA"/>
    <w:rsid w:val="008124C3"/>
    <w:rsid w:val="008165E4"/>
    <w:rsid w:val="00820154"/>
    <w:rsid w:val="00823E53"/>
    <w:rsid w:val="008263DD"/>
    <w:rsid w:val="0083098B"/>
    <w:rsid w:val="008312AF"/>
    <w:rsid w:val="0083399D"/>
    <w:rsid w:val="00833B2C"/>
    <w:rsid w:val="008354F8"/>
    <w:rsid w:val="00836475"/>
    <w:rsid w:val="00836E3D"/>
    <w:rsid w:val="008429D0"/>
    <w:rsid w:val="00842BF6"/>
    <w:rsid w:val="00855961"/>
    <w:rsid w:val="0085673D"/>
    <w:rsid w:val="00861023"/>
    <w:rsid w:val="00861398"/>
    <w:rsid w:val="00861E60"/>
    <w:rsid w:val="00863487"/>
    <w:rsid w:val="00865F17"/>
    <w:rsid w:val="0086704D"/>
    <w:rsid w:val="00867641"/>
    <w:rsid w:val="00871573"/>
    <w:rsid w:val="00873B88"/>
    <w:rsid w:val="008741CB"/>
    <w:rsid w:val="0088184A"/>
    <w:rsid w:val="00881D1D"/>
    <w:rsid w:val="0088299E"/>
    <w:rsid w:val="00883899"/>
    <w:rsid w:val="008841F6"/>
    <w:rsid w:val="00884EB1"/>
    <w:rsid w:val="00887485"/>
    <w:rsid w:val="00887546"/>
    <w:rsid w:val="00891AFC"/>
    <w:rsid w:val="0089230F"/>
    <w:rsid w:val="0089318D"/>
    <w:rsid w:val="00893C5A"/>
    <w:rsid w:val="00895ABB"/>
    <w:rsid w:val="00895E91"/>
    <w:rsid w:val="00895F3C"/>
    <w:rsid w:val="008A1B99"/>
    <w:rsid w:val="008A1C61"/>
    <w:rsid w:val="008A436F"/>
    <w:rsid w:val="008A504C"/>
    <w:rsid w:val="008A5285"/>
    <w:rsid w:val="008B0B5E"/>
    <w:rsid w:val="008B1B87"/>
    <w:rsid w:val="008B1F06"/>
    <w:rsid w:val="008B4501"/>
    <w:rsid w:val="008C262E"/>
    <w:rsid w:val="008C594E"/>
    <w:rsid w:val="008C5D16"/>
    <w:rsid w:val="008C702B"/>
    <w:rsid w:val="008C7C65"/>
    <w:rsid w:val="008D109B"/>
    <w:rsid w:val="008D154B"/>
    <w:rsid w:val="008D4294"/>
    <w:rsid w:val="008D5226"/>
    <w:rsid w:val="008E0027"/>
    <w:rsid w:val="008E0266"/>
    <w:rsid w:val="008E148B"/>
    <w:rsid w:val="008E6C59"/>
    <w:rsid w:val="008E7492"/>
    <w:rsid w:val="008F1315"/>
    <w:rsid w:val="008F1819"/>
    <w:rsid w:val="008F1E14"/>
    <w:rsid w:val="008F353B"/>
    <w:rsid w:val="008F41EC"/>
    <w:rsid w:val="008F61D0"/>
    <w:rsid w:val="008F72CB"/>
    <w:rsid w:val="008F777D"/>
    <w:rsid w:val="00901663"/>
    <w:rsid w:val="009040AB"/>
    <w:rsid w:val="0090616C"/>
    <w:rsid w:val="00907078"/>
    <w:rsid w:val="00912034"/>
    <w:rsid w:val="00914175"/>
    <w:rsid w:val="009143E2"/>
    <w:rsid w:val="00915D81"/>
    <w:rsid w:val="009246DA"/>
    <w:rsid w:val="009259C9"/>
    <w:rsid w:val="00927DF2"/>
    <w:rsid w:val="0093046C"/>
    <w:rsid w:val="00931DCA"/>
    <w:rsid w:val="009327CB"/>
    <w:rsid w:val="009328EA"/>
    <w:rsid w:val="00932A78"/>
    <w:rsid w:val="009340BC"/>
    <w:rsid w:val="009371D1"/>
    <w:rsid w:val="00941024"/>
    <w:rsid w:val="009426D0"/>
    <w:rsid w:val="009502FE"/>
    <w:rsid w:val="009506C4"/>
    <w:rsid w:val="00953BFE"/>
    <w:rsid w:val="009543AF"/>
    <w:rsid w:val="00957523"/>
    <w:rsid w:val="00962C88"/>
    <w:rsid w:val="00963427"/>
    <w:rsid w:val="009674AB"/>
    <w:rsid w:val="00967C6F"/>
    <w:rsid w:val="00977999"/>
    <w:rsid w:val="0098222D"/>
    <w:rsid w:val="00984E02"/>
    <w:rsid w:val="00992A0B"/>
    <w:rsid w:val="0099347D"/>
    <w:rsid w:val="009958F1"/>
    <w:rsid w:val="00996AF5"/>
    <w:rsid w:val="00997D2A"/>
    <w:rsid w:val="009A0573"/>
    <w:rsid w:val="009A0837"/>
    <w:rsid w:val="009A4468"/>
    <w:rsid w:val="009B133A"/>
    <w:rsid w:val="009B38BB"/>
    <w:rsid w:val="009B4893"/>
    <w:rsid w:val="009B6198"/>
    <w:rsid w:val="009C0C9A"/>
    <w:rsid w:val="009C1275"/>
    <w:rsid w:val="009C17A3"/>
    <w:rsid w:val="009C2BFF"/>
    <w:rsid w:val="009C4763"/>
    <w:rsid w:val="009C6D63"/>
    <w:rsid w:val="009E141D"/>
    <w:rsid w:val="009E74C2"/>
    <w:rsid w:val="009E79A1"/>
    <w:rsid w:val="009F5C5E"/>
    <w:rsid w:val="00A02C79"/>
    <w:rsid w:val="00A042C6"/>
    <w:rsid w:val="00A0716D"/>
    <w:rsid w:val="00A0799A"/>
    <w:rsid w:val="00A10A2B"/>
    <w:rsid w:val="00A10F15"/>
    <w:rsid w:val="00A1225D"/>
    <w:rsid w:val="00A14C1D"/>
    <w:rsid w:val="00A15E1B"/>
    <w:rsid w:val="00A2081A"/>
    <w:rsid w:val="00A21857"/>
    <w:rsid w:val="00A21DF1"/>
    <w:rsid w:val="00A246A9"/>
    <w:rsid w:val="00A261D8"/>
    <w:rsid w:val="00A26BF7"/>
    <w:rsid w:val="00A321D9"/>
    <w:rsid w:val="00A37370"/>
    <w:rsid w:val="00A414B7"/>
    <w:rsid w:val="00A4186C"/>
    <w:rsid w:val="00A43C1D"/>
    <w:rsid w:val="00A45371"/>
    <w:rsid w:val="00A52F92"/>
    <w:rsid w:val="00A6226F"/>
    <w:rsid w:val="00A622B4"/>
    <w:rsid w:val="00A630F9"/>
    <w:rsid w:val="00A65028"/>
    <w:rsid w:val="00A65986"/>
    <w:rsid w:val="00A660C4"/>
    <w:rsid w:val="00A67BA5"/>
    <w:rsid w:val="00A726F2"/>
    <w:rsid w:val="00A75495"/>
    <w:rsid w:val="00A75502"/>
    <w:rsid w:val="00A76E58"/>
    <w:rsid w:val="00A77E40"/>
    <w:rsid w:val="00A81D25"/>
    <w:rsid w:val="00A8480F"/>
    <w:rsid w:val="00A87AA8"/>
    <w:rsid w:val="00A902E4"/>
    <w:rsid w:val="00A92F77"/>
    <w:rsid w:val="00A9347C"/>
    <w:rsid w:val="00A9418C"/>
    <w:rsid w:val="00A97361"/>
    <w:rsid w:val="00AA0964"/>
    <w:rsid w:val="00AA32D5"/>
    <w:rsid w:val="00AA4E5A"/>
    <w:rsid w:val="00AA5456"/>
    <w:rsid w:val="00AA714F"/>
    <w:rsid w:val="00AB1391"/>
    <w:rsid w:val="00AB2F7F"/>
    <w:rsid w:val="00AB3628"/>
    <w:rsid w:val="00AB4D5E"/>
    <w:rsid w:val="00AB7CC6"/>
    <w:rsid w:val="00AC030A"/>
    <w:rsid w:val="00AC2120"/>
    <w:rsid w:val="00AC319C"/>
    <w:rsid w:val="00AC4E71"/>
    <w:rsid w:val="00AC6499"/>
    <w:rsid w:val="00AC738E"/>
    <w:rsid w:val="00AC757C"/>
    <w:rsid w:val="00AC7E65"/>
    <w:rsid w:val="00AD0C30"/>
    <w:rsid w:val="00AD2ECA"/>
    <w:rsid w:val="00AD7102"/>
    <w:rsid w:val="00AE320B"/>
    <w:rsid w:val="00AE3F7C"/>
    <w:rsid w:val="00AE4782"/>
    <w:rsid w:val="00AE4F6F"/>
    <w:rsid w:val="00AF05C0"/>
    <w:rsid w:val="00AF1015"/>
    <w:rsid w:val="00AF605D"/>
    <w:rsid w:val="00B016C2"/>
    <w:rsid w:val="00B04DCF"/>
    <w:rsid w:val="00B0501A"/>
    <w:rsid w:val="00B078AC"/>
    <w:rsid w:val="00B10AD2"/>
    <w:rsid w:val="00B11202"/>
    <w:rsid w:val="00B119CB"/>
    <w:rsid w:val="00B20640"/>
    <w:rsid w:val="00B20F35"/>
    <w:rsid w:val="00B23415"/>
    <w:rsid w:val="00B23483"/>
    <w:rsid w:val="00B24994"/>
    <w:rsid w:val="00B25785"/>
    <w:rsid w:val="00B26714"/>
    <w:rsid w:val="00B31D79"/>
    <w:rsid w:val="00B322B2"/>
    <w:rsid w:val="00B34188"/>
    <w:rsid w:val="00B4082F"/>
    <w:rsid w:val="00B4149D"/>
    <w:rsid w:val="00B42A89"/>
    <w:rsid w:val="00B445A1"/>
    <w:rsid w:val="00B452FF"/>
    <w:rsid w:val="00B50BD3"/>
    <w:rsid w:val="00B52346"/>
    <w:rsid w:val="00B54913"/>
    <w:rsid w:val="00B568D0"/>
    <w:rsid w:val="00B60FDC"/>
    <w:rsid w:val="00B66406"/>
    <w:rsid w:val="00B737A9"/>
    <w:rsid w:val="00B7699E"/>
    <w:rsid w:val="00B769AE"/>
    <w:rsid w:val="00B8073A"/>
    <w:rsid w:val="00B81604"/>
    <w:rsid w:val="00B86BED"/>
    <w:rsid w:val="00B90596"/>
    <w:rsid w:val="00B90760"/>
    <w:rsid w:val="00B91AFC"/>
    <w:rsid w:val="00B93750"/>
    <w:rsid w:val="00B94C5E"/>
    <w:rsid w:val="00B9761F"/>
    <w:rsid w:val="00B978A7"/>
    <w:rsid w:val="00BA1273"/>
    <w:rsid w:val="00BB04E8"/>
    <w:rsid w:val="00BB44B5"/>
    <w:rsid w:val="00BB5539"/>
    <w:rsid w:val="00BC09CD"/>
    <w:rsid w:val="00BC1554"/>
    <w:rsid w:val="00BC52EF"/>
    <w:rsid w:val="00BC53A9"/>
    <w:rsid w:val="00BD352A"/>
    <w:rsid w:val="00BD4DD6"/>
    <w:rsid w:val="00BD5D0A"/>
    <w:rsid w:val="00BD72F2"/>
    <w:rsid w:val="00BD7441"/>
    <w:rsid w:val="00BD7A45"/>
    <w:rsid w:val="00BE370B"/>
    <w:rsid w:val="00BE4209"/>
    <w:rsid w:val="00BE5F62"/>
    <w:rsid w:val="00BE6A87"/>
    <w:rsid w:val="00BF396F"/>
    <w:rsid w:val="00BF5D53"/>
    <w:rsid w:val="00C009AC"/>
    <w:rsid w:val="00C050DF"/>
    <w:rsid w:val="00C064E5"/>
    <w:rsid w:val="00C078EB"/>
    <w:rsid w:val="00C1188E"/>
    <w:rsid w:val="00C147E5"/>
    <w:rsid w:val="00C15E65"/>
    <w:rsid w:val="00C20962"/>
    <w:rsid w:val="00C20F84"/>
    <w:rsid w:val="00C2242A"/>
    <w:rsid w:val="00C22CD2"/>
    <w:rsid w:val="00C24358"/>
    <w:rsid w:val="00C317B7"/>
    <w:rsid w:val="00C32325"/>
    <w:rsid w:val="00C3267A"/>
    <w:rsid w:val="00C33805"/>
    <w:rsid w:val="00C36123"/>
    <w:rsid w:val="00C40DFA"/>
    <w:rsid w:val="00C44586"/>
    <w:rsid w:val="00C465F3"/>
    <w:rsid w:val="00C54332"/>
    <w:rsid w:val="00C54983"/>
    <w:rsid w:val="00C6273D"/>
    <w:rsid w:val="00C64712"/>
    <w:rsid w:val="00C66A89"/>
    <w:rsid w:val="00C66E1D"/>
    <w:rsid w:val="00C71469"/>
    <w:rsid w:val="00C8194C"/>
    <w:rsid w:val="00C87F9B"/>
    <w:rsid w:val="00C9299A"/>
    <w:rsid w:val="00C931D1"/>
    <w:rsid w:val="00C97C60"/>
    <w:rsid w:val="00CA05C0"/>
    <w:rsid w:val="00CA12B1"/>
    <w:rsid w:val="00CA238D"/>
    <w:rsid w:val="00CA2A75"/>
    <w:rsid w:val="00CA2F9C"/>
    <w:rsid w:val="00CA46DD"/>
    <w:rsid w:val="00CA5D2F"/>
    <w:rsid w:val="00CB053F"/>
    <w:rsid w:val="00CC2BC8"/>
    <w:rsid w:val="00CC3B44"/>
    <w:rsid w:val="00CC54A9"/>
    <w:rsid w:val="00CC56F7"/>
    <w:rsid w:val="00CC659A"/>
    <w:rsid w:val="00CD39AB"/>
    <w:rsid w:val="00CD6519"/>
    <w:rsid w:val="00CE02B8"/>
    <w:rsid w:val="00CE0A78"/>
    <w:rsid w:val="00CE1DD3"/>
    <w:rsid w:val="00CE3733"/>
    <w:rsid w:val="00CF0E4D"/>
    <w:rsid w:val="00CF4B36"/>
    <w:rsid w:val="00CF67A8"/>
    <w:rsid w:val="00D0383A"/>
    <w:rsid w:val="00D0549F"/>
    <w:rsid w:val="00D117F4"/>
    <w:rsid w:val="00D135EE"/>
    <w:rsid w:val="00D1384E"/>
    <w:rsid w:val="00D13AA7"/>
    <w:rsid w:val="00D150AB"/>
    <w:rsid w:val="00D15348"/>
    <w:rsid w:val="00D220DA"/>
    <w:rsid w:val="00D257EB"/>
    <w:rsid w:val="00D276E0"/>
    <w:rsid w:val="00D27C18"/>
    <w:rsid w:val="00D3072B"/>
    <w:rsid w:val="00D3157F"/>
    <w:rsid w:val="00D32C64"/>
    <w:rsid w:val="00D355D9"/>
    <w:rsid w:val="00D3614D"/>
    <w:rsid w:val="00D37A72"/>
    <w:rsid w:val="00D42596"/>
    <w:rsid w:val="00D43AA9"/>
    <w:rsid w:val="00D506C9"/>
    <w:rsid w:val="00D53971"/>
    <w:rsid w:val="00D53BB4"/>
    <w:rsid w:val="00D53DE5"/>
    <w:rsid w:val="00D54956"/>
    <w:rsid w:val="00D56F7D"/>
    <w:rsid w:val="00D60F76"/>
    <w:rsid w:val="00D63193"/>
    <w:rsid w:val="00D643BD"/>
    <w:rsid w:val="00D651D0"/>
    <w:rsid w:val="00D661BE"/>
    <w:rsid w:val="00D67452"/>
    <w:rsid w:val="00D67F1F"/>
    <w:rsid w:val="00D71032"/>
    <w:rsid w:val="00D711D3"/>
    <w:rsid w:val="00D72757"/>
    <w:rsid w:val="00D87B78"/>
    <w:rsid w:val="00D9169A"/>
    <w:rsid w:val="00DA134E"/>
    <w:rsid w:val="00DA1D4D"/>
    <w:rsid w:val="00DA3E66"/>
    <w:rsid w:val="00DA40DF"/>
    <w:rsid w:val="00DA781A"/>
    <w:rsid w:val="00DA78D1"/>
    <w:rsid w:val="00DB1C44"/>
    <w:rsid w:val="00DB1EC9"/>
    <w:rsid w:val="00DB55DB"/>
    <w:rsid w:val="00DC0A9F"/>
    <w:rsid w:val="00DC24EA"/>
    <w:rsid w:val="00DC2F66"/>
    <w:rsid w:val="00DC38B5"/>
    <w:rsid w:val="00DC46E4"/>
    <w:rsid w:val="00DC623E"/>
    <w:rsid w:val="00DD02EA"/>
    <w:rsid w:val="00DD254E"/>
    <w:rsid w:val="00DD2B14"/>
    <w:rsid w:val="00DD5490"/>
    <w:rsid w:val="00DE0B7C"/>
    <w:rsid w:val="00DE2470"/>
    <w:rsid w:val="00DE4A2C"/>
    <w:rsid w:val="00DE65B3"/>
    <w:rsid w:val="00DE78F1"/>
    <w:rsid w:val="00DF03BD"/>
    <w:rsid w:val="00DF29A4"/>
    <w:rsid w:val="00DF4F2B"/>
    <w:rsid w:val="00DF6482"/>
    <w:rsid w:val="00E004F7"/>
    <w:rsid w:val="00E0101B"/>
    <w:rsid w:val="00E01962"/>
    <w:rsid w:val="00E01BAB"/>
    <w:rsid w:val="00E02CB7"/>
    <w:rsid w:val="00E064BE"/>
    <w:rsid w:val="00E10842"/>
    <w:rsid w:val="00E147D1"/>
    <w:rsid w:val="00E1569C"/>
    <w:rsid w:val="00E16245"/>
    <w:rsid w:val="00E17B40"/>
    <w:rsid w:val="00E17D28"/>
    <w:rsid w:val="00E17ED7"/>
    <w:rsid w:val="00E20D2D"/>
    <w:rsid w:val="00E2552C"/>
    <w:rsid w:val="00E25CA7"/>
    <w:rsid w:val="00E26098"/>
    <w:rsid w:val="00E27A96"/>
    <w:rsid w:val="00E30834"/>
    <w:rsid w:val="00E312DA"/>
    <w:rsid w:val="00E31679"/>
    <w:rsid w:val="00E33A55"/>
    <w:rsid w:val="00E36D27"/>
    <w:rsid w:val="00E41980"/>
    <w:rsid w:val="00E42076"/>
    <w:rsid w:val="00E43DEF"/>
    <w:rsid w:val="00E44C19"/>
    <w:rsid w:val="00E4675B"/>
    <w:rsid w:val="00E47916"/>
    <w:rsid w:val="00E47DA1"/>
    <w:rsid w:val="00E519B4"/>
    <w:rsid w:val="00E52480"/>
    <w:rsid w:val="00E5623D"/>
    <w:rsid w:val="00E6182F"/>
    <w:rsid w:val="00E61DF4"/>
    <w:rsid w:val="00E62FB5"/>
    <w:rsid w:val="00E64496"/>
    <w:rsid w:val="00E644CA"/>
    <w:rsid w:val="00E735C1"/>
    <w:rsid w:val="00E81BD3"/>
    <w:rsid w:val="00E8335F"/>
    <w:rsid w:val="00E84949"/>
    <w:rsid w:val="00E85116"/>
    <w:rsid w:val="00E87BF5"/>
    <w:rsid w:val="00E87E1D"/>
    <w:rsid w:val="00E90B9C"/>
    <w:rsid w:val="00E91B8C"/>
    <w:rsid w:val="00E9409D"/>
    <w:rsid w:val="00EA1132"/>
    <w:rsid w:val="00EA32DB"/>
    <w:rsid w:val="00EB0178"/>
    <w:rsid w:val="00EB1768"/>
    <w:rsid w:val="00EC1059"/>
    <w:rsid w:val="00EC1DBD"/>
    <w:rsid w:val="00EC344C"/>
    <w:rsid w:val="00EC52B0"/>
    <w:rsid w:val="00EC5402"/>
    <w:rsid w:val="00EC6AD4"/>
    <w:rsid w:val="00EC7A29"/>
    <w:rsid w:val="00ED0764"/>
    <w:rsid w:val="00ED1604"/>
    <w:rsid w:val="00ED17F2"/>
    <w:rsid w:val="00ED2836"/>
    <w:rsid w:val="00ED33D4"/>
    <w:rsid w:val="00EE04E6"/>
    <w:rsid w:val="00EE4A88"/>
    <w:rsid w:val="00EF03E9"/>
    <w:rsid w:val="00EF4009"/>
    <w:rsid w:val="00EF7064"/>
    <w:rsid w:val="00F00F0E"/>
    <w:rsid w:val="00F03278"/>
    <w:rsid w:val="00F04EB0"/>
    <w:rsid w:val="00F07C02"/>
    <w:rsid w:val="00F1119E"/>
    <w:rsid w:val="00F111F7"/>
    <w:rsid w:val="00F11C1F"/>
    <w:rsid w:val="00F162FA"/>
    <w:rsid w:val="00F17698"/>
    <w:rsid w:val="00F207DA"/>
    <w:rsid w:val="00F207EE"/>
    <w:rsid w:val="00F25471"/>
    <w:rsid w:val="00F276D4"/>
    <w:rsid w:val="00F31F5D"/>
    <w:rsid w:val="00F32853"/>
    <w:rsid w:val="00F35771"/>
    <w:rsid w:val="00F37FD2"/>
    <w:rsid w:val="00F43152"/>
    <w:rsid w:val="00F440D3"/>
    <w:rsid w:val="00F45E36"/>
    <w:rsid w:val="00F53BF2"/>
    <w:rsid w:val="00F56022"/>
    <w:rsid w:val="00F56E4D"/>
    <w:rsid w:val="00F60433"/>
    <w:rsid w:val="00F63A61"/>
    <w:rsid w:val="00F65454"/>
    <w:rsid w:val="00F65CE1"/>
    <w:rsid w:val="00F66AC9"/>
    <w:rsid w:val="00F72732"/>
    <w:rsid w:val="00F75285"/>
    <w:rsid w:val="00F8359D"/>
    <w:rsid w:val="00F84F3A"/>
    <w:rsid w:val="00F85BBE"/>
    <w:rsid w:val="00F865DF"/>
    <w:rsid w:val="00F917D2"/>
    <w:rsid w:val="00F93651"/>
    <w:rsid w:val="00F93738"/>
    <w:rsid w:val="00F9515A"/>
    <w:rsid w:val="00F971EA"/>
    <w:rsid w:val="00F974F7"/>
    <w:rsid w:val="00FA1638"/>
    <w:rsid w:val="00FA7E1D"/>
    <w:rsid w:val="00FB1E1A"/>
    <w:rsid w:val="00FB4B84"/>
    <w:rsid w:val="00FB4BFE"/>
    <w:rsid w:val="00FC0006"/>
    <w:rsid w:val="00FC11AB"/>
    <w:rsid w:val="00FC24F1"/>
    <w:rsid w:val="00FC408F"/>
    <w:rsid w:val="00FC6E82"/>
    <w:rsid w:val="00FD17AB"/>
    <w:rsid w:val="00FD213D"/>
    <w:rsid w:val="00FD505F"/>
    <w:rsid w:val="00FD686E"/>
    <w:rsid w:val="00FD6B81"/>
    <w:rsid w:val="00FD7BD6"/>
    <w:rsid w:val="00FE3B17"/>
    <w:rsid w:val="00FE4CD3"/>
    <w:rsid w:val="00FE5881"/>
    <w:rsid w:val="00FE6D07"/>
    <w:rsid w:val="00FE7053"/>
    <w:rsid w:val="00FE798B"/>
    <w:rsid w:val="00FF74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Outline List 2" w:uiPriority="0"/>
    <w:lsdException w:name="Balloon Text" w:uiPriority="0"/>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4">
    <w:name w:val="Normal"/>
    <w:qFormat/>
    <w:rsid w:val="001F71FF"/>
    <w:rPr>
      <w:rFonts w:ascii="Times New Roman" w:hAnsi="Times New Roman"/>
      <w:sz w:val="24"/>
      <w:szCs w:val="24"/>
    </w:rPr>
  </w:style>
  <w:style w:type="paragraph" w:styleId="1">
    <w:name w:val="heading 1"/>
    <w:aliases w:val="Заголовок части"/>
    <w:basedOn w:val="a4"/>
    <w:next w:val="a4"/>
    <w:link w:val="10"/>
    <w:qFormat/>
    <w:rsid w:val="001F71FF"/>
    <w:pPr>
      <w:keepNext/>
      <w:spacing w:before="240" w:after="60"/>
      <w:outlineLvl w:val="0"/>
    </w:pPr>
    <w:rPr>
      <w:rFonts w:ascii="Arial" w:hAnsi="Arial" w:cs="Arial"/>
      <w:b/>
      <w:bCs/>
      <w:kern w:val="32"/>
      <w:sz w:val="32"/>
      <w:szCs w:val="32"/>
    </w:rPr>
  </w:style>
  <w:style w:type="paragraph" w:styleId="21">
    <w:name w:val="heading 2"/>
    <w:basedOn w:val="a4"/>
    <w:next w:val="a4"/>
    <w:link w:val="22"/>
    <w:qFormat/>
    <w:rsid w:val="001F71FF"/>
    <w:pPr>
      <w:keepNext/>
      <w:jc w:val="center"/>
      <w:outlineLvl w:val="1"/>
    </w:pPr>
    <w:rPr>
      <w:sz w:val="28"/>
      <w:szCs w:val="20"/>
    </w:rPr>
  </w:style>
  <w:style w:type="paragraph" w:styleId="30">
    <w:name w:val="heading 3"/>
    <w:basedOn w:val="a4"/>
    <w:next w:val="a4"/>
    <w:link w:val="31"/>
    <w:qFormat/>
    <w:rsid w:val="001F71FF"/>
    <w:pPr>
      <w:keepNext/>
      <w:keepLines/>
      <w:spacing w:before="200" w:line="276" w:lineRule="auto"/>
      <w:outlineLvl w:val="2"/>
    </w:pPr>
    <w:rPr>
      <w:rFonts w:ascii="Cambria" w:hAnsi="Cambria"/>
      <w:b/>
      <w:bCs/>
      <w:color w:val="4F81BD"/>
      <w:spacing w:val="-20"/>
      <w:sz w:val="28"/>
      <w:szCs w:val="28"/>
      <w:lang w:eastAsia="en-US"/>
    </w:rPr>
  </w:style>
  <w:style w:type="paragraph" w:styleId="4">
    <w:name w:val="heading 4"/>
    <w:basedOn w:val="a4"/>
    <w:next w:val="a4"/>
    <w:link w:val="40"/>
    <w:qFormat/>
    <w:rsid w:val="001F71FF"/>
    <w:pPr>
      <w:keepNext/>
      <w:spacing w:before="240" w:after="60" w:line="276" w:lineRule="auto"/>
      <w:outlineLvl w:val="3"/>
    </w:pPr>
    <w:rPr>
      <w:rFonts w:ascii="Calibri" w:hAnsi="Calibri"/>
      <w:b/>
      <w:bCs/>
      <w:sz w:val="28"/>
      <w:szCs w:val="28"/>
      <w:lang w:eastAsia="en-US"/>
    </w:rPr>
  </w:style>
  <w:style w:type="paragraph" w:styleId="5">
    <w:name w:val="heading 5"/>
    <w:basedOn w:val="a4"/>
    <w:next w:val="a4"/>
    <w:link w:val="50"/>
    <w:qFormat/>
    <w:rsid w:val="001F71FF"/>
    <w:pPr>
      <w:keepNext/>
      <w:keepLines/>
      <w:spacing w:before="200" w:line="276" w:lineRule="auto"/>
      <w:outlineLvl w:val="4"/>
    </w:pPr>
    <w:rPr>
      <w:rFonts w:ascii="Cambria" w:hAnsi="Cambria"/>
      <w:color w:val="243F60"/>
      <w:sz w:val="28"/>
      <w:szCs w:val="28"/>
      <w:lang w:eastAsia="en-US"/>
    </w:rPr>
  </w:style>
  <w:style w:type="paragraph" w:styleId="6">
    <w:name w:val="heading 6"/>
    <w:basedOn w:val="a4"/>
    <w:next w:val="a4"/>
    <w:link w:val="60"/>
    <w:qFormat/>
    <w:rsid w:val="001F71FF"/>
    <w:pPr>
      <w:keepNext/>
      <w:keepLines/>
      <w:spacing w:before="200" w:line="276" w:lineRule="auto"/>
      <w:outlineLvl w:val="5"/>
    </w:pPr>
    <w:rPr>
      <w:rFonts w:ascii="Cambria" w:hAnsi="Cambria"/>
      <w:i/>
      <w:iCs/>
      <w:color w:val="243F60"/>
      <w:sz w:val="22"/>
      <w:szCs w:val="22"/>
      <w:lang w:eastAsia="en-US"/>
    </w:rPr>
  </w:style>
  <w:style w:type="paragraph" w:styleId="7">
    <w:name w:val="heading 7"/>
    <w:basedOn w:val="a4"/>
    <w:next w:val="a4"/>
    <w:link w:val="70"/>
    <w:qFormat/>
    <w:rsid w:val="001F71FF"/>
    <w:pPr>
      <w:keepNext/>
      <w:keepLines/>
      <w:spacing w:before="200" w:line="276" w:lineRule="auto"/>
      <w:outlineLvl w:val="6"/>
    </w:pPr>
    <w:rPr>
      <w:rFonts w:ascii="Cambria" w:hAnsi="Cambria"/>
      <w:i/>
      <w:iCs/>
      <w:color w:val="404040"/>
      <w:sz w:val="28"/>
      <w:szCs w:val="28"/>
      <w:lang w:eastAsia="en-US"/>
    </w:rPr>
  </w:style>
  <w:style w:type="paragraph" w:styleId="8">
    <w:name w:val="heading 8"/>
    <w:basedOn w:val="a4"/>
    <w:next w:val="a4"/>
    <w:link w:val="80"/>
    <w:qFormat/>
    <w:rsid w:val="001F71FF"/>
    <w:pPr>
      <w:keepNext/>
      <w:keepLines/>
      <w:spacing w:before="200" w:line="276" w:lineRule="auto"/>
      <w:outlineLvl w:val="7"/>
    </w:pPr>
    <w:rPr>
      <w:rFonts w:ascii="Cambria" w:hAnsi="Cambria"/>
      <w:color w:val="404040"/>
      <w:sz w:val="20"/>
      <w:szCs w:val="20"/>
      <w:lang w:eastAsia="en-US"/>
    </w:rPr>
  </w:style>
  <w:style w:type="paragraph" w:styleId="9">
    <w:name w:val="heading 9"/>
    <w:basedOn w:val="a4"/>
    <w:next w:val="a4"/>
    <w:link w:val="90"/>
    <w:qFormat/>
    <w:rsid w:val="001F71FF"/>
    <w:pPr>
      <w:spacing w:before="240" w:after="60"/>
      <w:outlineLvl w:val="8"/>
    </w:pPr>
    <w:rPr>
      <w:rFonts w:ascii="Arial" w:eastAsia="Times New Roman"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Heading1Char">
    <w:name w:val="Heading 1 Char"/>
    <w:aliases w:val="Заголовок части Char"/>
    <w:basedOn w:val="a5"/>
    <w:link w:val="1"/>
    <w:uiPriority w:val="99"/>
    <w:locked/>
    <w:rsid w:val="001F71FF"/>
    <w:rPr>
      <w:rFonts w:ascii="Cambria" w:hAnsi="Cambria" w:cs="Times New Roman"/>
      <w:b/>
      <w:bCs/>
      <w:kern w:val="32"/>
      <w:sz w:val="32"/>
      <w:szCs w:val="32"/>
      <w:lang w:eastAsia="ru-RU"/>
    </w:rPr>
  </w:style>
  <w:style w:type="character" w:customStyle="1" w:styleId="Heading2Char">
    <w:name w:val="Heading 2 Char"/>
    <w:basedOn w:val="a5"/>
    <w:link w:val="21"/>
    <w:uiPriority w:val="99"/>
    <w:locked/>
    <w:rsid w:val="001F71FF"/>
    <w:rPr>
      <w:rFonts w:ascii="Cambria" w:hAnsi="Cambria" w:cs="Times New Roman"/>
      <w:b/>
      <w:bCs/>
      <w:color w:val="4F81BD"/>
      <w:sz w:val="26"/>
      <w:szCs w:val="26"/>
    </w:rPr>
  </w:style>
  <w:style w:type="character" w:customStyle="1" w:styleId="Heading3Char">
    <w:name w:val="Heading 3 Char"/>
    <w:basedOn w:val="a5"/>
    <w:link w:val="30"/>
    <w:uiPriority w:val="99"/>
    <w:locked/>
    <w:rsid w:val="001F71FF"/>
    <w:rPr>
      <w:rFonts w:ascii="Times New Roman" w:hAnsi="Times New Roman" w:cs="Times New Roman"/>
      <w:sz w:val="24"/>
      <w:szCs w:val="24"/>
      <w:lang w:eastAsia="ru-RU"/>
    </w:rPr>
  </w:style>
  <w:style w:type="character" w:customStyle="1" w:styleId="Heading4Char">
    <w:name w:val="Heading 4 Char"/>
    <w:basedOn w:val="a5"/>
    <w:link w:val="4"/>
    <w:uiPriority w:val="99"/>
    <w:locked/>
    <w:rsid w:val="001F71FF"/>
    <w:rPr>
      <w:rFonts w:ascii="Cambria" w:hAnsi="Cambria" w:cs="Times New Roman"/>
      <w:b/>
      <w:bCs/>
      <w:i/>
      <w:iCs/>
      <w:color w:val="4F81BD"/>
    </w:rPr>
  </w:style>
  <w:style w:type="character" w:customStyle="1" w:styleId="50">
    <w:name w:val="Заголовок 5 Знак"/>
    <w:basedOn w:val="a5"/>
    <w:link w:val="5"/>
    <w:locked/>
    <w:rsid w:val="001F71FF"/>
    <w:rPr>
      <w:rFonts w:ascii="Cambria" w:hAnsi="Cambria" w:cs="Times New Roman"/>
      <w:color w:val="243F60"/>
      <w:sz w:val="28"/>
      <w:szCs w:val="28"/>
    </w:rPr>
  </w:style>
  <w:style w:type="character" w:customStyle="1" w:styleId="Heading6Char">
    <w:name w:val="Heading 6 Char"/>
    <w:basedOn w:val="a5"/>
    <w:link w:val="6"/>
    <w:uiPriority w:val="99"/>
    <w:locked/>
    <w:rsid w:val="001F71FF"/>
    <w:rPr>
      <w:rFonts w:ascii="Cambria" w:hAnsi="Cambria" w:cs="Times New Roman"/>
      <w:i/>
      <w:iCs/>
      <w:color w:val="243F60"/>
    </w:rPr>
  </w:style>
  <w:style w:type="character" w:customStyle="1" w:styleId="70">
    <w:name w:val="Заголовок 7 Знак"/>
    <w:basedOn w:val="a5"/>
    <w:link w:val="7"/>
    <w:locked/>
    <w:rsid w:val="001F71FF"/>
    <w:rPr>
      <w:rFonts w:ascii="Cambria" w:hAnsi="Cambria" w:cs="Times New Roman"/>
      <w:i/>
      <w:iCs/>
      <w:color w:val="404040"/>
      <w:sz w:val="28"/>
      <w:szCs w:val="28"/>
    </w:rPr>
  </w:style>
  <w:style w:type="character" w:customStyle="1" w:styleId="80">
    <w:name w:val="Заголовок 8 Знак"/>
    <w:basedOn w:val="a5"/>
    <w:link w:val="8"/>
    <w:locked/>
    <w:rsid w:val="001F71FF"/>
    <w:rPr>
      <w:rFonts w:ascii="Cambria" w:hAnsi="Cambria" w:cs="Times New Roman"/>
      <w:color w:val="404040"/>
      <w:sz w:val="20"/>
      <w:szCs w:val="20"/>
    </w:rPr>
  </w:style>
  <w:style w:type="character" w:customStyle="1" w:styleId="Heading9Char">
    <w:name w:val="Heading 9 Char"/>
    <w:basedOn w:val="a5"/>
    <w:link w:val="9"/>
    <w:uiPriority w:val="99"/>
    <w:locked/>
    <w:rsid w:val="001F71FF"/>
    <w:rPr>
      <w:rFonts w:ascii="Cambria" w:hAnsi="Cambria" w:cs="Times New Roman"/>
      <w:i/>
      <w:iCs/>
      <w:color w:val="404040"/>
      <w:sz w:val="20"/>
      <w:szCs w:val="20"/>
    </w:rPr>
  </w:style>
  <w:style w:type="character" w:customStyle="1" w:styleId="10">
    <w:name w:val="Заголовок 1 Знак"/>
    <w:aliases w:val="Заголовок части Знак"/>
    <w:basedOn w:val="a5"/>
    <w:link w:val="1"/>
    <w:locked/>
    <w:rsid w:val="001F71FF"/>
    <w:rPr>
      <w:rFonts w:ascii="Arial" w:hAnsi="Arial" w:cs="Arial"/>
      <w:b/>
      <w:bCs/>
      <w:kern w:val="32"/>
      <w:sz w:val="32"/>
      <w:szCs w:val="32"/>
      <w:lang w:eastAsia="ru-RU"/>
    </w:rPr>
  </w:style>
  <w:style w:type="character" w:customStyle="1" w:styleId="22">
    <w:name w:val="Заголовок 2 Знак"/>
    <w:basedOn w:val="a5"/>
    <w:link w:val="21"/>
    <w:locked/>
    <w:rsid w:val="001F71FF"/>
    <w:rPr>
      <w:rFonts w:ascii="Times New Roman" w:hAnsi="Times New Roman" w:cs="Times New Roman"/>
      <w:sz w:val="20"/>
      <w:szCs w:val="20"/>
      <w:lang w:eastAsia="ru-RU"/>
    </w:rPr>
  </w:style>
  <w:style w:type="character" w:customStyle="1" w:styleId="31">
    <w:name w:val="Заголовок 3 Знак"/>
    <w:basedOn w:val="a5"/>
    <w:link w:val="30"/>
    <w:locked/>
    <w:rsid w:val="001F71FF"/>
    <w:rPr>
      <w:rFonts w:ascii="Cambria" w:hAnsi="Cambria" w:cs="Times New Roman"/>
      <w:b/>
      <w:bCs/>
      <w:color w:val="4F81BD"/>
      <w:spacing w:val="-20"/>
      <w:sz w:val="28"/>
      <w:szCs w:val="28"/>
    </w:rPr>
  </w:style>
  <w:style w:type="character" w:customStyle="1" w:styleId="40">
    <w:name w:val="Заголовок 4 Знак"/>
    <w:basedOn w:val="a5"/>
    <w:link w:val="4"/>
    <w:locked/>
    <w:rsid w:val="001F71FF"/>
    <w:rPr>
      <w:rFonts w:ascii="Calibri" w:hAnsi="Calibri" w:cs="Times New Roman"/>
      <w:b/>
      <w:bCs/>
      <w:sz w:val="28"/>
      <w:szCs w:val="28"/>
    </w:rPr>
  </w:style>
  <w:style w:type="character" w:customStyle="1" w:styleId="60">
    <w:name w:val="Заголовок 6 Знак"/>
    <w:basedOn w:val="a5"/>
    <w:link w:val="6"/>
    <w:locked/>
    <w:rsid w:val="001F71FF"/>
    <w:rPr>
      <w:rFonts w:ascii="Cambria" w:hAnsi="Cambria" w:cs="Times New Roman"/>
      <w:i/>
      <w:iCs/>
      <w:color w:val="243F60"/>
    </w:rPr>
  </w:style>
  <w:style w:type="character" w:customStyle="1" w:styleId="90">
    <w:name w:val="Заголовок 9 Знак"/>
    <w:basedOn w:val="a5"/>
    <w:link w:val="9"/>
    <w:locked/>
    <w:rsid w:val="001F71FF"/>
    <w:rPr>
      <w:rFonts w:ascii="Arial" w:hAnsi="Arial" w:cs="Arial"/>
      <w:lang w:eastAsia="ru-RU"/>
    </w:rPr>
  </w:style>
  <w:style w:type="paragraph" w:customStyle="1" w:styleId="11">
    <w:name w:val="Абзац списка1"/>
    <w:basedOn w:val="a4"/>
    <w:uiPriority w:val="99"/>
    <w:rsid w:val="001F71FF"/>
    <w:pPr>
      <w:ind w:left="720"/>
    </w:pPr>
  </w:style>
  <w:style w:type="character" w:customStyle="1" w:styleId="BodyTextIndent3Char">
    <w:name w:val="Body Text Indent 3 Char"/>
    <w:uiPriority w:val="99"/>
    <w:semiHidden/>
    <w:locked/>
    <w:rsid w:val="001F71FF"/>
    <w:rPr>
      <w:sz w:val="24"/>
    </w:rPr>
  </w:style>
  <w:style w:type="paragraph" w:styleId="32">
    <w:name w:val="Body Text Indent 3"/>
    <w:basedOn w:val="a4"/>
    <w:link w:val="33"/>
    <w:rsid w:val="001F71FF"/>
    <w:pPr>
      <w:ind w:firstLine="900"/>
      <w:jc w:val="both"/>
    </w:pPr>
    <w:rPr>
      <w:rFonts w:ascii="Calibri" w:hAnsi="Calibri"/>
    </w:rPr>
  </w:style>
  <w:style w:type="character" w:customStyle="1" w:styleId="BodyTextIndent3Char1">
    <w:name w:val="Body Text Indent 3 Char1"/>
    <w:basedOn w:val="a5"/>
    <w:link w:val="32"/>
    <w:uiPriority w:val="99"/>
    <w:semiHidden/>
    <w:locked/>
    <w:rsid w:val="00895ABB"/>
    <w:rPr>
      <w:rFonts w:ascii="Times New Roman" w:hAnsi="Times New Roman" w:cs="Times New Roman"/>
      <w:sz w:val="16"/>
      <w:szCs w:val="16"/>
    </w:rPr>
  </w:style>
  <w:style w:type="character" w:customStyle="1" w:styleId="33">
    <w:name w:val="Основной текст с отступом 3 Знак"/>
    <w:basedOn w:val="a5"/>
    <w:link w:val="32"/>
    <w:locked/>
    <w:rsid w:val="001F71FF"/>
    <w:rPr>
      <w:rFonts w:ascii="Times New Roman" w:hAnsi="Times New Roman" w:cs="Times New Roman"/>
      <w:sz w:val="16"/>
      <w:szCs w:val="16"/>
      <w:lang w:eastAsia="ru-RU"/>
    </w:rPr>
  </w:style>
  <w:style w:type="paragraph" w:styleId="a8">
    <w:name w:val="Body Text Indent"/>
    <w:basedOn w:val="a4"/>
    <w:link w:val="a9"/>
    <w:rsid w:val="001F71FF"/>
    <w:pPr>
      <w:spacing w:after="120" w:line="276" w:lineRule="auto"/>
      <w:ind w:left="283"/>
    </w:pPr>
    <w:rPr>
      <w:rFonts w:ascii="Calibri" w:eastAsia="Times New Roman" w:hAnsi="Calibri"/>
      <w:sz w:val="22"/>
      <w:szCs w:val="22"/>
      <w:lang w:eastAsia="en-US"/>
    </w:rPr>
  </w:style>
  <w:style w:type="character" w:customStyle="1" w:styleId="a9">
    <w:name w:val="Основной текст с отступом Знак"/>
    <w:basedOn w:val="a5"/>
    <w:link w:val="a8"/>
    <w:locked/>
    <w:rsid w:val="001F71FF"/>
    <w:rPr>
      <w:rFonts w:ascii="Calibri" w:hAnsi="Calibri" w:cs="Times New Roman"/>
    </w:rPr>
  </w:style>
  <w:style w:type="paragraph" w:styleId="aa">
    <w:name w:val="caption"/>
    <w:basedOn w:val="a4"/>
    <w:next w:val="a4"/>
    <w:qFormat/>
    <w:rsid w:val="001F71FF"/>
    <w:rPr>
      <w:b/>
      <w:bCs/>
      <w:sz w:val="20"/>
      <w:szCs w:val="20"/>
    </w:rPr>
  </w:style>
  <w:style w:type="character" w:customStyle="1" w:styleId="FontStyle115">
    <w:name w:val="Font Style115"/>
    <w:basedOn w:val="a5"/>
    <w:uiPriority w:val="99"/>
    <w:rsid w:val="001F71FF"/>
    <w:rPr>
      <w:rFonts w:ascii="Times New Roman" w:hAnsi="Times New Roman" w:cs="Times New Roman"/>
      <w:sz w:val="22"/>
      <w:szCs w:val="22"/>
    </w:rPr>
  </w:style>
  <w:style w:type="paragraph" w:customStyle="1" w:styleId="Style25">
    <w:name w:val="Style25"/>
    <w:basedOn w:val="a4"/>
    <w:uiPriority w:val="99"/>
    <w:rsid w:val="001F71FF"/>
    <w:pPr>
      <w:widowControl w:val="0"/>
      <w:autoSpaceDE w:val="0"/>
      <w:autoSpaceDN w:val="0"/>
      <w:adjustRightInd w:val="0"/>
      <w:spacing w:line="274" w:lineRule="exact"/>
      <w:ind w:firstLine="355"/>
      <w:jc w:val="both"/>
    </w:pPr>
  </w:style>
  <w:style w:type="paragraph" w:styleId="ab">
    <w:name w:val="Body Text"/>
    <w:aliases w:val="Знак,Знак1 Знак,Основной текст1,bt, Знак, Знак1 Знак"/>
    <w:basedOn w:val="a4"/>
    <w:link w:val="ac"/>
    <w:rsid w:val="001F71FF"/>
    <w:pPr>
      <w:autoSpaceDE w:val="0"/>
      <w:autoSpaceDN w:val="0"/>
      <w:spacing w:after="160" w:line="240" w:lineRule="exact"/>
    </w:pPr>
    <w:rPr>
      <w:rFonts w:ascii="Arial" w:eastAsia="MS Mincho" w:hAnsi="Arial" w:cs="Arial"/>
      <w:b/>
      <w:sz w:val="20"/>
      <w:szCs w:val="20"/>
      <w:lang w:val="en-US" w:eastAsia="de-DE"/>
    </w:rPr>
  </w:style>
  <w:style w:type="character" w:customStyle="1" w:styleId="ac">
    <w:name w:val="Основной текст Знак"/>
    <w:aliases w:val="Знак Знак1,Знак1 Знак Знак1,Основной текст1 Знак1,bt Знак1, Знак Знак1, Знак1 Знак Знак1"/>
    <w:basedOn w:val="a5"/>
    <w:link w:val="ab"/>
    <w:locked/>
    <w:rsid w:val="001F71FF"/>
    <w:rPr>
      <w:rFonts w:ascii="Calibri" w:hAnsi="Calibri" w:cs="Times New Roman"/>
    </w:rPr>
  </w:style>
  <w:style w:type="paragraph" w:styleId="ad">
    <w:name w:val="header"/>
    <w:basedOn w:val="a4"/>
    <w:link w:val="ae"/>
    <w:rsid w:val="001F71FF"/>
    <w:pPr>
      <w:tabs>
        <w:tab w:val="center" w:pos="4677"/>
        <w:tab w:val="right" w:pos="9355"/>
      </w:tabs>
    </w:pPr>
    <w:rPr>
      <w:rFonts w:ascii="Calibri" w:eastAsia="Times New Roman" w:hAnsi="Calibri"/>
      <w:sz w:val="22"/>
      <w:szCs w:val="22"/>
      <w:lang w:eastAsia="en-US"/>
    </w:rPr>
  </w:style>
  <w:style w:type="character" w:customStyle="1" w:styleId="ae">
    <w:name w:val="Верхний колонтитул Знак"/>
    <w:basedOn w:val="a5"/>
    <w:link w:val="ad"/>
    <w:locked/>
    <w:rsid w:val="001F71FF"/>
    <w:rPr>
      <w:rFonts w:ascii="Calibri" w:hAnsi="Calibri" w:cs="Times New Roman"/>
    </w:rPr>
  </w:style>
  <w:style w:type="paragraph" w:styleId="af">
    <w:name w:val="footer"/>
    <w:basedOn w:val="a4"/>
    <w:link w:val="af0"/>
    <w:uiPriority w:val="99"/>
    <w:rsid w:val="001F71FF"/>
    <w:pPr>
      <w:tabs>
        <w:tab w:val="center" w:pos="4677"/>
        <w:tab w:val="right" w:pos="9355"/>
      </w:tabs>
    </w:pPr>
    <w:rPr>
      <w:rFonts w:ascii="Calibri" w:eastAsia="Times New Roman" w:hAnsi="Calibri"/>
      <w:sz w:val="22"/>
      <w:szCs w:val="22"/>
      <w:lang w:eastAsia="en-US"/>
    </w:rPr>
  </w:style>
  <w:style w:type="character" w:customStyle="1" w:styleId="FooterChar">
    <w:name w:val="Footer Char"/>
    <w:basedOn w:val="a5"/>
    <w:link w:val="af"/>
    <w:uiPriority w:val="99"/>
    <w:locked/>
    <w:rsid w:val="001F71FF"/>
    <w:rPr>
      <w:rFonts w:ascii="Times New Roman" w:hAnsi="Times New Roman" w:cs="Times New Roman"/>
      <w:sz w:val="24"/>
      <w:szCs w:val="24"/>
      <w:lang w:eastAsia="ru-RU"/>
    </w:rPr>
  </w:style>
  <w:style w:type="character" w:customStyle="1" w:styleId="af0">
    <w:name w:val="Нижний колонтитул Знак"/>
    <w:basedOn w:val="a5"/>
    <w:link w:val="af"/>
    <w:uiPriority w:val="99"/>
    <w:locked/>
    <w:rsid w:val="001F71FF"/>
    <w:rPr>
      <w:rFonts w:ascii="Calibri" w:hAnsi="Calibri" w:cs="Times New Roman"/>
    </w:rPr>
  </w:style>
  <w:style w:type="paragraph" w:styleId="af1">
    <w:name w:val="Normal (Web)"/>
    <w:basedOn w:val="a4"/>
    <w:link w:val="af2"/>
    <w:uiPriority w:val="99"/>
    <w:rsid w:val="001F71FF"/>
    <w:pPr>
      <w:spacing w:before="100" w:beforeAutospacing="1" w:after="100" w:afterAutospacing="1"/>
    </w:pPr>
    <w:rPr>
      <w:szCs w:val="20"/>
    </w:rPr>
  </w:style>
  <w:style w:type="character" w:styleId="af3">
    <w:name w:val="Strong"/>
    <w:basedOn w:val="a5"/>
    <w:qFormat/>
    <w:rsid w:val="001F71FF"/>
    <w:rPr>
      <w:rFonts w:cs="Times New Roman"/>
      <w:b/>
      <w:bCs/>
    </w:rPr>
  </w:style>
  <w:style w:type="character" w:styleId="af4">
    <w:name w:val="page number"/>
    <w:basedOn w:val="a5"/>
    <w:rsid w:val="001F71FF"/>
    <w:rPr>
      <w:rFonts w:cs="Times New Roman"/>
    </w:rPr>
  </w:style>
  <w:style w:type="paragraph" w:customStyle="1" w:styleId="92">
    <w:name w:val="Заголовок 92"/>
    <w:uiPriority w:val="99"/>
    <w:rsid w:val="001F71FF"/>
    <w:pPr>
      <w:keepNext/>
      <w:jc w:val="center"/>
    </w:pPr>
    <w:rPr>
      <w:rFonts w:ascii="Arial" w:hAnsi="Arial"/>
      <w:color w:val="000000"/>
      <w:sz w:val="28"/>
    </w:rPr>
  </w:style>
  <w:style w:type="paragraph" w:styleId="23">
    <w:name w:val="Body Text 2"/>
    <w:basedOn w:val="a4"/>
    <w:link w:val="24"/>
    <w:rsid w:val="001F71FF"/>
    <w:pPr>
      <w:spacing w:after="120" w:line="480" w:lineRule="auto"/>
    </w:pPr>
  </w:style>
  <w:style w:type="character" w:customStyle="1" w:styleId="24">
    <w:name w:val="Основной текст 2 Знак"/>
    <w:basedOn w:val="a5"/>
    <w:link w:val="23"/>
    <w:locked/>
    <w:rsid w:val="001F71FF"/>
    <w:rPr>
      <w:rFonts w:ascii="Times New Roman" w:hAnsi="Times New Roman" w:cs="Times New Roman"/>
      <w:sz w:val="24"/>
      <w:szCs w:val="24"/>
      <w:lang w:eastAsia="ru-RU"/>
    </w:rPr>
  </w:style>
  <w:style w:type="paragraph" w:customStyle="1" w:styleId="af5">
    <w:name w:val="Êîìó"/>
    <w:basedOn w:val="a4"/>
    <w:uiPriority w:val="99"/>
    <w:rsid w:val="001F71FF"/>
    <w:pPr>
      <w:widowControl w:val="0"/>
      <w:autoSpaceDE w:val="0"/>
      <w:autoSpaceDN w:val="0"/>
    </w:pPr>
    <w:rPr>
      <w:rFonts w:ascii="Baltica" w:hAnsi="Baltica" w:cs="Baltica"/>
    </w:rPr>
  </w:style>
  <w:style w:type="table" w:styleId="af6">
    <w:name w:val="Table Grid"/>
    <w:basedOn w:val="a6"/>
    <w:rsid w:val="001F71FF"/>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rsid w:val="001F71FF"/>
    <w:pPr>
      <w:widowControl w:val="0"/>
      <w:autoSpaceDE w:val="0"/>
      <w:autoSpaceDN w:val="0"/>
      <w:adjustRightInd w:val="0"/>
      <w:ind w:firstLine="720"/>
    </w:pPr>
    <w:rPr>
      <w:rFonts w:ascii="Arial" w:hAnsi="Arial" w:cs="Arial"/>
    </w:rPr>
  </w:style>
  <w:style w:type="paragraph" w:styleId="af7">
    <w:name w:val="Balloon Text"/>
    <w:basedOn w:val="a4"/>
    <w:link w:val="af8"/>
    <w:rsid w:val="001F71FF"/>
    <w:rPr>
      <w:rFonts w:ascii="Tahoma" w:eastAsia="Times New Roman" w:hAnsi="Tahoma" w:cs="Tahoma"/>
      <w:sz w:val="16"/>
      <w:szCs w:val="16"/>
      <w:lang w:eastAsia="en-US"/>
    </w:rPr>
  </w:style>
  <w:style w:type="character" w:customStyle="1" w:styleId="af8">
    <w:name w:val="Текст выноски Знак"/>
    <w:basedOn w:val="a5"/>
    <w:link w:val="af7"/>
    <w:locked/>
    <w:rsid w:val="001F71FF"/>
    <w:rPr>
      <w:rFonts w:ascii="Tahoma" w:hAnsi="Tahoma" w:cs="Tahoma"/>
      <w:sz w:val="16"/>
      <w:szCs w:val="16"/>
    </w:rPr>
  </w:style>
  <w:style w:type="paragraph" w:customStyle="1" w:styleId="210">
    <w:name w:val="Основной текст с отступом 21"/>
    <w:basedOn w:val="a4"/>
    <w:rsid w:val="001F71FF"/>
    <w:pPr>
      <w:widowControl w:val="0"/>
      <w:suppressAutoHyphens/>
      <w:spacing w:after="120"/>
      <w:ind w:firstLine="709"/>
      <w:jc w:val="both"/>
    </w:pPr>
    <w:rPr>
      <w:rFonts w:ascii="Arial" w:eastAsia="Times New Roman" w:hAnsi="Arial" w:cs="Arial"/>
      <w:kern w:val="1"/>
      <w:sz w:val="26"/>
      <w:lang w:eastAsia="ar-SA"/>
    </w:rPr>
  </w:style>
  <w:style w:type="paragraph" w:customStyle="1" w:styleId="310">
    <w:name w:val="Основной текст с отступом 31"/>
    <w:basedOn w:val="a4"/>
    <w:rsid w:val="001F71FF"/>
    <w:pPr>
      <w:suppressAutoHyphens/>
      <w:ind w:firstLine="709"/>
      <w:jc w:val="center"/>
    </w:pPr>
    <w:rPr>
      <w:rFonts w:ascii="Arial" w:hAnsi="Arial" w:cs="Arial"/>
      <w:sz w:val="20"/>
      <w:szCs w:val="20"/>
      <w:lang w:eastAsia="ar-SA"/>
    </w:rPr>
  </w:style>
  <w:style w:type="paragraph" w:customStyle="1" w:styleId="25">
    <w:name w:val="Знак Знак Знак2 Знак"/>
    <w:basedOn w:val="a4"/>
    <w:uiPriority w:val="99"/>
    <w:rsid w:val="001F71FF"/>
    <w:pPr>
      <w:widowControl w:val="0"/>
      <w:adjustRightInd w:val="0"/>
      <w:spacing w:after="160" w:line="240" w:lineRule="exact"/>
      <w:jc w:val="right"/>
    </w:pPr>
    <w:rPr>
      <w:sz w:val="20"/>
      <w:szCs w:val="20"/>
      <w:lang w:val="en-GB" w:eastAsia="en-US"/>
    </w:rPr>
  </w:style>
  <w:style w:type="paragraph" w:customStyle="1" w:styleId="320">
    <w:name w:val="Основной текст 32"/>
    <w:basedOn w:val="a4"/>
    <w:uiPriority w:val="99"/>
    <w:rsid w:val="001F71FF"/>
    <w:pPr>
      <w:suppressAutoHyphens/>
      <w:jc w:val="both"/>
    </w:pPr>
    <w:rPr>
      <w:rFonts w:ascii="Arial" w:hAnsi="Arial" w:cs="Arial"/>
      <w:sz w:val="26"/>
      <w:lang w:eastAsia="ar-SA"/>
    </w:rPr>
  </w:style>
  <w:style w:type="paragraph" w:customStyle="1" w:styleId="S">
    <w:name w:val="S_Обычный"/>
    <w:basedOn w:val="a4"/>
    <w:link w:val="S0"/>
    <w:rsid w:val="001F71FF"/>
    <w:pPr>
      <w:suppressAutoHyphens/>
      <w:spacing w:line="360" w:lineRule="auto"/>
      <w:ind w:firstLine="709"/>
      <w:jc w:val="both"/>
    </w:pPr>
    <w:rPr>
      <w:lang w:eastAsia="ar-SA"/>
    </w:rPr>
  </w:style>
  <w:style w:type="character" w:customStyle="1" w:styleId="S0">
    <w:name w:val="S_Обычный Знак"/>
    <w:basedOn w:val="a5"/>
    <w:link w:val="S"/>
    <w:locked/>
    <w:rsid w:val="001F71FF"/>
    <w:rPr>
      <w:rFonts w:ascii="Times New Roman" w:hAnsi="Times New Roman" w:cs="Times New Roman"/>
      <w:sz w:val="24"/>
      <w:szCs w:val="24"/>
      <w:lang w:eastAsia="ar-SA" w:bidi="ar-SA"/>
    </w:rPr>
  </w:style>
  <w:style w:type="paragraph" w:customStyle="1" w:styleId="S4">
    <w:name w:val="S_Заголовок 4"/>
    <w:basedOn w:val="4"/>
    <w:uiPriority w:val="99"/>
    <w:rsid w:val="001F71FF"/>
    <w:pPr>
      <w:keepNext w:val="0"/>
      <w:tabs>
        <w:tab w:val="left" w:pos="3229"/>
      </w:tabs>
      <w:suppressAutoHyphens/>
      <w:spacing w:before="0" w:after="0" w:line="240" w:lineRule="auto"/>
      <w:ind w:left="3229" w:hanging="360"/>
    </w:pPr>
    <w:rPr>
      <w:rFonts w:ascii="Times New Roman" w:hAnsi="Times New Roman"/>
      <w:b w:val="0"/>
      <w:bCs w:val="0"/>
      <w:i/>
      <w:sz w:val="24"/>
      <w:szCs w:val="24"/>
      <w:lang w:eastAsia="ar-SA"/>
    </w:rPr>
  </w:style>
  <w:style w:type="paragraph" w:styleId="26">
    <w:name w:val="Body Text Indent 2"/>
    <w:basedOn w:val="a4"/>
    <w:link w:val="27"/>
    <w:rsid w:val="001F71FF"/>
    <w:pPr>
      <w:suppressAutoHyphens/>
      <w:spacing w:after="120" w:line="480" w:lineRule="auto"/>
      <w:ind w:left="283"/>
    </w:pPr>
    <w:rPr>
      <w:lang w:eastAsia="ar-SA"/>
    </w:rPr>
  </w:style>
  <w:style w:type="character" w:customStyle="1" w:styleId="27">
    <w:name w:val="Основной текст с отступом 2 Знак"/>
    <w:basedOn w:val="a5"/>
    <w:link w:val="26"/>
    <w:locked/>
    <w:rsid w:val="001F71FF"/>
    <w:rPr>
      <w:rFonts w:ascii="Times New Roman" w:hAnsi="Times New Roman" w:cs="Times New Roman"/>
      <w:sz w:val="24"/>
      <w:szCs w:val="24"/>
      <w:lang w:eastAsia="ar-SA" w:bidi="ar-SA"/>
    </w:rPr>
  </w:style>
  <w:style w:type="paragraph" w:customStyle="1" w:styleId="af9">
    <w:name w:val="Таблица"/>
    <w:basedOn w:val="a4"/>
    <w:uiPriority w:val="99"/>
    <w:rsid w:val="001F71FF"/>
    <w:pPr>
      <w:widowControl w:val="0"/>
      <w:spacing w:line="264" w:lineRule="auto"/>
      <w:jc w:val="both"/>
    </w:pPr>
    <w:rPr>
      <w:szCs w:val="20"/>
    </w:rPr>
  </w:style>
  <w:style w:type="paragraph" w:customStyle="1" w:styleId="91">
    <w:name w:val="Заголовок 91"/>
    <w:uiPriority w:val="99"/>
    <w:rsid w:val="001F71FF"/>
    <w:pPr>
      <w:keepNext/>
      <w:jc w:val="center"/>
    </w:pPr>
    <w:rPr>
      <w:rFonts w:ascii="Arial" w:hAnsi="Arial"/>
      <w:color w:val="000000"/>
      <w:sz w:val="28"/>
    </w:rPr>
  </w:style>
  <w:style w:type="paragraph" w:customStyle="1" w:styleId="afa">
    <w:name w:val="ОТСТУП"/>
    <w:basedOn w:val="a4"/>
    <w:rsid w:val="001F71FF"/>
    <w:pPr>
      <w:widowControl w:val="0"/>
      <w:numPr>
        <w:ilvl w:val="12"/>
      </w:numPr>
      <w:ind w:firstLine="709"/>
      <w:jc w:val="center"/>
    </w:pPr>
    <w:rPr>
      <w:szCs w:val="20"/>
    </w:rPr>
  </w:style>
  <w:style w:type="character" w:customStyle="1" w:styleId="textdetail3">
    <w:name w:val="text_detail3"/>
    <w:basedOn w:val="a5"/>
    <w:uiPriority w:val="99"/>
    <w:rsid w:val="001F71FF"/>
    <w:rPr>
      <w:rFonts w:cs="Times New Roman"/>
    </w:rPr>
  </w:style>
  <w:style w:type="character" w:customStyle="1" w:styleId="pseudoreadmore">
    <w:name w:val="pseudo readmore"/>
    <w:basedOn w:val="a5"/>
    <w:uiPriority w:val="99"/>
    <w:rsid w:val="001F71FF"/>
    <w:rPr>
      <w:rFonts w:cs="Times New Roman"/>
    </w:rPr>
  </w:style>
  <w:style w:type="character" w:customStyle="1" w:styleId="pseudohidetext">
    <w:name w:val="pseudo hide_text"/>
    <w:basedOn w:val="a5"/>
    <w:uiPriority w:val="99"/>
    <w:rsid w:val="001F71FF"/>
    <w:rPr>
      <w:rFonts w:cs="Times New Roman"/>
    </w:rPr>
  </w:style>
  <w:style w:type="paragraph" w:customStyle="1" w:styleId="ConsPlusCell">
    <w:name w:val="ConsPlusCell"/>
    <w:uiPriority w:val="99"/>
    <w:rsid w:val="001F71FF"/>
    <w:pPr>
      <w:widowControl w:val="0"/>
      <w:autoSpaceDE w:val="0"/>
      <w:autoSpaceDN w:val="0"/>
      <w:adjustRightInd w:val="0"/>
    </w:pPr>
    <w:rPr>
      <w:rFonts w:ascii="Arial" w:eastAsia="Times New Roman" w:hAnsi="Arial" w:cs="Arial"/>
    </w:rPr>
  </w:style>
  <w:style w:type="character" w:styleId="afb">
    <w:name w:val="Hyperlink"/>
    <w:basedOn w:val="a5"/>
    <w:uiPriority w:val="99"/>
    <w:rsid w:val="001F71FF"/>
    <w:rPr>
      <w:rFonts w:cs="Times New Roman"/>
      <w:color w:val="0000FF"/>
      <w:u w:val="single"/>
    </w:rPr>
  </w:style>
  <w:style w:type="paragraph" w:styleId="afc">
    <w:name w:val="List Paragraph"/>
    <w:basedOn w:val="a4"/>
    <w:uiPriority w:val="34"/>
    <w:qFormat/>
    <w:rsid w:val="001F71FF"/>
    <w:pPr>
      <w:spacing w:after="200" w:line="276" w:lineRule="auto"/>
      <w:ind w:left="720"/>
      <w:contextualSpacing/>
    </w:pPr>
    <w:rPr>
      <w:rFonts w:ascii="Calibri" w:hAnsi="Calibri"/>
      <w:sz w:val="22"/>
      <w:szCs w:val="22"/>
      <w:lang w:eastAsia="en-US"/>
    </w:rPr>
  </w:style>
  <w:style w:type="paragraph" w:styleId="afd">
    <w:name w:val="Document Map"/>
    <w:basedOn w:val="a4"/>
    <w:link w:val="afe"/>
    <w:semiHidden/>
    <w:rsid w:val="001F71FF"/>
    <w:pPr>
      <w:spacing w:after="200" w:line="276" w:lineRule="auto"/>
    </w:pPr>
    <w:rPr>
      <w:rFonts w:ascii="Tahoma" w:hAnsi="Tahoma" w:cs="Tahoma"/>
      <w:sz w:val="16"/>
      <w:szCs w:val="16"/>
      <w:lang w:eastAsia="en-US"/>
    </w:rPr>
  </w:style>
  <w:style w:type="character" w:customStyle="1" w:styleId="afe">
    <w:name w:val="Схема документа Знак"/>
    <w:basedOn w:val="a5"/>
    <w:link w:val="afd"/>
    <w:uiPriority w:val="99"/>
    <w:semiHidden/>
    <w:locked/>
    <w:rsid w:val="001F71FF"/>
    <w:rPr>
      <w:rFonts w:ascii="Tahoma" w:hAnsi="Tahoma" w:cs="Tahoma"/>
      <w:sz w:val="16"/>
      <w:szCs w:val="16"/>
    </w:rPr>
  </w:style>
  <w:style w:type="paragraph" w:customStyle="1" w:styleId="12">
    <w:name w:val="Обычный1"/>
    <w:rsid w:val="001F71FF"/>
    <w:pPr>
      <w:spacing w:before="100" w:after="100"/>
    </w:pPr>
    <w:rPr>
      <w:rFonts w:ascii="Times New Roman" w:eastAsia="Times New Roman" w:hAnsi="Times New Roman"/>
      <w:sz w:val="24"/>
    </w:rPr>
  </w:style>
  <w:style w:type="paragraph" w:customStyle="1" w:styleId="3TimesNewRoman">
    <w:name w:val="Заголовок 3 + Times New Roman"/>
    <w:aliases w:val="12 пт,По ширине,Первая строка:  1,25 см"/>
    <w:basedOn w:val="30"/>
    <w:uiPriority w:val="99"/>
    <w:rsid w:val="001F71FF"/>
    <w:pPr>
      <w:keepLines w:val="0"/>
      <w:spacing w:before="240" w:after="60" w:line="240" w:lineRule="auto"/>
      <w:ind w:firstLine="709"/>
      <w:jc w:val="both"/>
    </w:pPr>
    <w:rPr>
      <w:rFonts w:ascii="Times New Roman" w:eastAsia="Times New Roman" w:hAnsi="Times New Roman" w:cs="Arial"/>
      <w:color w:val="auto"/>
      <w:spacing w:val="0"/>
      <w:sz w:val="24"/>
      <w:szCs w:val="26"/>
      <w:lang w:eastAsia="ru-RU"/>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w:basedOn w:val="a4"/>
    <w:uiPriority w:val="99"/>
    <w:rsid w:val="001F71FF"/>
    <w:pPr>
      <w:spacing w:line="240" w:lineRule="exact"/>
      <w:jc w:val="both"/>
    </w:pPr>
    <w:rPr>
      <w:rFonts w:eastAsia="Times New Roman"/>
      <w:lang w:val="en-US" w:eastAsia="en-US"/>
    </w:rPr>
  </w:style>
  <w:style w:type="paragraph" w:styleId="34">
    <w:name w:val="Body Text 3"/>
    <w:basedOn w:val="a4"/>
    <w:link w:val="35"/>
    <w:rsid w:val="001F71FF"/>
    <w:pPr>
      <w:spacing w:after="120"/>
    </w:pPr>
    <w:rPr>
      <w:rFonts w:eastAsia="Times New Roman"/>
      <w:sz w:val="16"/>
      <w:szCs w:val="16"/>
    </w:rPr>
  </w:style>
  <w:style w:type="character" w:customStyle="1" w:styleId="35">
    <w:name w:val="Основной текст 3 Знак"/>
    <w:basedOn w:val="a5"/>
    <w:link w:val="34"/>
    <w:locked/>
    <w:rsid w:val="001F71FF"/>
    <w:rPr>
      <w:rFonts w:ascii="Times New Roman" w:hAnsi="Times New Roman" w:cs="Times New Roman"/>
      <w:sz w:val="16"/>
      <w:szCs w:val="16"/>
      <w:lang w:eastAsia="ru-RU"/>
    </w:rPr>
  </w:style>
  <w:style w:type="character" w:customStyle="1" w:styleId="Normal">
    <w:name w:val="Normal Знак Знак"/>
    <w:basedOn w:val="a5"/>
    <w:link w:val="Normal0"/>
    <w:uiPriority w:val="99"/>
    <w:locked/>
    <w:rsid w:val="001F71FF"/>
    <w:rPr>
      <w:lang w:val="ru-RU" w:eastAsia="ru-RU" w:bidi="ar-SA"/>
    </w:rPr>
  </w:style>
  <w:style w:type="paragraph" w:customStyle="1" w:styleId="Normal0">
    <w:name w:val="Normal Знак"/>
    <w:link w:val="Normal"/>
    <w:uiPriority w:val="99"/>
    <w:rsid w:val="001F71FF"/>
  </w:style>
  <w:style w:type="paragraph" w:styleId="a">
    <w:name w:val="Title"/>
    <w:aliases w:val="Знак12"/>
    <w:basedOn w:val="a4"/>
    <w:link w:val="aff0"/>
    <w:qFormat/>
    <w:rsid w:val="001F71FF"/>
    <w:pPr>
      <w:numPr>
        <w:numId w:val="5"/>
      </w:numPr>
      <w:tabs>
        <w:tab w:val="clear" w:pos="360"/>
        <w:tab w:val="num" w:pos="1080"/>
      </w:tabs>
      <w:ind w:left="1080"/>
      <w:jc w:val="both"/>
    </w:pPr>
    <w:rPr>
      <w:b/>
      <w:noProof/>
      <w:sz w:val="20"/>
      <w:szCs w:val="20"/>
    </w:rPr>
  </w:style>
  <w:style w:type="character" w:customStyle="1" w:styleId="aff0">
    <w:name w:val="Название Знак"/>
    <w:aliases w:val="Знак12 Знак"/>
    <w:basedOn w:val="a5"/>
    <w:link w:val="a"/>
    <w:locked/>
    <w:rsid w:val="001F71FF"/>
    <w:rPr>
      <w:rFonts w:ascii="Times New Roman" w:hAnsi="Times New Roman"/>
      <w:b/>
      <w:noProof/>
    </w:rPr>
  </w:style>
  <w:style w:type="paragraph" w:styleId="13">
    <w:name w:val="toc 1"/>
    <w:basedOn w:val="a4"/>
    <w:next w:val="a4"/>
    <w:autoRedefine/>
    <w:uiPriority w:val="39"/>
    <w:rsid w:val="001F71FF"/>
    <w:pPr>
      <w:tabs>
        <w:tab w:val="left" w:pos="400"/>
        <w:tab w:val="right" w:leader="dot" w:pos="8299"/>
      </w:tabs>
      <w:jc w:val="both"/>
    </w:pPr>
    <w:rPr>
      <w:sz w:val="28"/>
    </w:rPr>
  </w:style>
  <w:style w:type="paragraph" w:customStyle="1" w:styleId="aff1">
    <w:name w:val="Îáû÷íûé"/>
    <w:uiPriority w:val="99"/>
    <w:rsid w:val="001F71FF"/>
    <w:rPr>
      <w:rFonts w:ascii="Times New Roman" w:hAnsi="Times New Roman"/>
      <w:sz w:val="24"/>
    </w:rPr>
  </w:style>
  <w:style w:type="paragraph" w:styleId="aff2">
    <w:name w:val="Subtitle"/>
    <w:basedOn w:val="a4"/>
    <w:link w:val="aff3"/>
    <w:qFormat/>
    <w:rsid w:val="001F71FF"/>
    <w:pPr>
      <w:jc w:val="right"/>
    </w:pPr>
    <w:rPr>
      <w:sz w:val="28"/>
    </w:rPr>
  </w:style>
  <w:style w:type="character" w:customStyle="1" w:styleId="aff3">
    <w:name w:val="Подзаголовок Знак"/>
    <w:basedOn w:val="a5"/>
    <w:link w:val="aff2"/>
    <w:locked/>
    <w:rsid w:val="001F71FF"/>
    <w:rPr>
      <w:rFonts w:ascii="Times New Roman" w:hAnsi="Times New Roman" w:cs="Times New Roman"/>
      <w:sz w:val="24"/>
      <w:szCs w:val="24"/>
      <w:lang w:eastAsia="ru-RU"/>
    </w:rPr>
  </w:style>
  <w:style w:type="paragraph" w:styleId="aff4">
    <w:name w:val="footnote text"/>
    <w:basedOn w:val="a4"/>
    <w:link w:val="aff5"/>
    <w:rsid w:val="001F71FF"/>
    <w:rPr>
      <w:sz w:val="20"/>
    </w:rPr>
  </w:style>
  <w:style w:type="character" w:customStyle="1" w:styleId="aff5">
    <w:name w:val="Текст сноски Знак"/>
    <w:basedOn w:val="a5"/>
    <w:link w:val="aff4"/>
    <w:locked/>
    <w:rsid w:val="001F71FF"/>
    <w:rPr>
      <w:rFonts w:ascii="Times New Roman" w:hAnsi="Times New Roman" w:cs="Times New Roman"/>
      <w:sz w:val="24"/>
      <w:szCs w:val="24"/>
      <w:lang w:eastAsia="ru-RU"/>
    </w:rPr>
  </w:style>
  <w:style w:type="paragraph" w:styleId="aff6">
    <w:name w:val="Block Text"/>
    <w:basedOn w:val="a4"/>
    <w:rsid w:val="001F71FF"/>
    <w:pPr>
      <w:ind w:left="-709" w:right="43" w:firstLine="851"/>
      <w:jc w:val="both"/>
    </w:pPr>
    <w:rPr>
      <w:sz w:val="28"/>
      <w:szCs w:val="20"/>
    </w:rPr>
  </w:style>
  <w:style w:type="paragraph" w:customStyle="1" w:styleId="xl24">
    <w:name w:val="xl24"/>
    <w:basedOn w:val="a4"/>
    <w:uiPriority w:val="99"/>
    <w:rsid w:val="001F71FF"/>
    <w:pPr>
      <w:spacing w:before="100" w:beforeAutospacing="1" w:after="100" w:afterAutospacing="1"/>
      <w:jc w:val="center"/>
    </w:pPr>
  </w:style>
  <w:style w:type="paragraph" w:customStyle="1" w:styleId="xl35">
    <w:name w:val="xl35"/>
    <w:basedOn w:val="a4"/>
    <w:uiPriority w:val="99"/>
    <w:rsid w:val="001F71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Iauiue">
    <w:name w:val="Iau?iue"/>
    <w:uiPriority w:val="99"/>
    <w:rsid w:val="001F71FF"/>
    <w:pPr>
      <w:widowControl w:val="0"/>
    </w:pPr>
    <w:rPr>
      <w:rFonts w:ascii="Times New Roman" w:hAnsi="Times New Roman"/>
    </w:rPr>
  </w:style>
  <w:style w:type="paragraph" w:customStyle="1" w:styleId="caaieiaie2">
    <w:name w:val="caaieiaie 2"/>
    <w:basedOn w:val="Iauiue"/>
    <w:next w:val="Iauiue"/>
    <w:uiPriority w:val="99"/>
    <w:rsid w:val="001F71FF"/>
    <w:pPr>
      <w:keepNext/>
      <w:keepLines/>
      <w:spacing w:before="240" w:after="60"/>
      <w:jc w:val="center"/>
    </w:pPr>
    <w:rPr>
      <w:rFonts w:ascii="Peterburg" w:hAnsi="Peterburg"/>
      <w:b/>
      <w:sz w:val="24"/>
    </w:rPr>
  </w:style>
  <w:style w:type="character" w:styleId="aff7">
    <w:name w:val="FollowedHyperlink"/>
    <w:basedOn w:val="a5"/>
    <w:rsid w:val="001F71FF"/>
    <w:rPr>
      <w:rFonts w:cs="Times New Roman"/>
      <w:color w:val="800080"/>
      <w:u w:val="single"/>
    </w:rPr>
  </w:style>
  <w:style w:type="paragraph" w:customStyle="1" w:styleId="xl25">
    <w:name w:val="xl25"/>
    <w:basedOn w:val="a4"/>
    <w:uiPriority w:val="99"/>
    <w:rsid w:val="001F71FF"/>
    <w:pPr>
      <w:spacing w:before="100" w:beforeAutospacing="1" w:after="100" w:afterAutospacing="1"/>
      <w:jc w:val="center"/>
      <w:textAlignment w:val="center"/>
    </w:pPr>
    <w:rPr>
      <w:b/>
      <w:bCs/>
    </w:rPr>
  </w:style>
  <w:style w:type="paragraph" w:customStyle="1" w:styleId="xl26">
    <w:name w:val="xl26"/>
    <w:basedOn w:val="a4"/>
    <w:uiPriority w:val="99"/>
    <w:rsid w:val="001F71FF"/>
    <w:pPr>
      <w:spacing w:before="100" w:beforeAutospacing="1" w:after="100" w:afterAutospacing="1"/>
      <w:jc w:val="center"/>
      <w:textAlignment w:val="center"/>
    </w:pPr>
    <w:rPr>
      <w:sz w:val="22"/>
      <w:szCs w:val="22"/>
    </w:rPr>
  </w:style>
  <w:style w:type="paragraph" w:customStyle="1" w:styleId="xl27">
    <w:name w:val="xl27"/>
    <w:basedOn w:val="a4"/>
    <w:uiPriority w:val="99"/>
    <w:rsid w:val="001F71FF"/>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8">
    <w:name w:val="xl28"/>
    <w:basedOn w:val="a4"/>
    <w:uiPriority w:val="99"/>
    <w:rsid w:val="001F71FF"/>
    <w:pPr>
      <w:spacing w:before="100" w:beforeAutospacing="1" w:after="100" w:afterAutospacing="1"/>
      <w:jc w:val="center"/>
      <w:textAlignment w:val="center"/>
    </w:pPr>
  </w:style>
  <w:style w:type="paragraph" w:customStyle="1" w:styleId="xl29">
    <w:name w:val="xl29"/>
    <w:basedOn w:val="a4"/>
    <w:uiPriority w:val="99"/>
    <w:rsid w:val="001F71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0">
    <w:name w:val="xl30"/>
    <w:basedOn w:val="a4"/>
    <w:uiPriority w:val="99"/>
    <w:rsid w:val="001F71FF"/>
    <w:pPr>
      <w:pBdr>
        <w:top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1">
    <w:name w:val="xl31"/>
    <w:basedOn w:val="a4"/>
    <w:uiPriority w:val="99"/>
    <w:rsid w:val="001F71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32">
    <w:name w:val="xl32"/>
    <w:basedOn w:val="a4"/>
    <w:uiPriority w:val="99"/>
    <w:rsid w:val="001F71FF"/>
    <w:pPr>
      <w:spacing w:before="100" w:beforeAutospacing="1" w:after="100" w:afterAutospacing="1"/>
      <w:jc w:val="center"/>
      <w:textAlignment w:val="center"/>
    </w:pPr>
  </w:style>
  <w:style w:type="paragraph" w:customStyle="1" w:styleId="xl33">
    <w:name w:val="xl33"/>
    <w:basedOn w:val="a4"/>
    <w:uiPriority w:val="99"/>
    <w:rsid w:val="001F71FF"/>
    <w:pPr>
      <w:spacing w:before="100" w:beforeAutospacing="1" w:after="100" w:afterAutospacing="1"/>
      <w:jc w:val="center"/>
      <w:textAlignment w:val="center"/>
    </w:pPr>
  </w:style>
  <w:style w:type="paragraph" w:customStyle="1" w:styleId="xl34">
    <w:name w:val="xl34"/>
    <w:basedOn w:val="a4"/>
    <w:uiPriority w:val="99"/>
    <w:rsid w:val="001F71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6">
    <w:name w:val="xl36"/>
    <w:basedOn w:val="a4"/>
    <w:uiPriority w:val="99"/>
    <w:rsid w:val="001F71F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7">
    <w:name w:val="xl37"/>
    <w:basedOn w:val="a4"/>
    <w:uiPriority w:val="99"/>
    <w:rsid w:val="001F71FF"/>
    <w:pPr>
      <w:spacing w:before="100" w:beforeAutospacing="1" w:after="100" w:afterAutospacing="1"/>
      <w:jc w:val="center"/>
      <w:textAlignment w:val="center"/>
    </w:pPr>
  </w:style>
  <w:style w:type="paragraph" w:customStyle="1" w:styleId="xl38">
    <w:name w:val="xl38"/>
    <w:basedOn w:val="a4"/>
    <w:uiPriority w:val="99"/>
    <w:rsid w:val="001F71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
    <w:name w:val="xl39"/>
    <w:basedOn w:val="a4"/>
    <w:uiPriority w:val="99"/>
    <w:rsid w:val="001F71FF"/>
    <w:pPr>
      <w:pBdr>
        <w:top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40">
    <w:name w:val="xl40"/>
    <w:basedOn w:val="a4"/>
    <w:uiPriority w:val="99"/>
    <w:rsid w:val="001F71FF"/>
    <w:pPr>
      <w:spacing w:before="100" w:beforeAutospacing="1" w:after="100" w:afterAutospacing="1"/>
      <w:jc w:val="center"/>
    </w:pPr>
  </w:style>
  <w:style w:type="paragraph" w:customStyle="1" w:styleId="xl41">
    <w:name w:val="xl41"/>
    <w:basedOn w:val="a4"/>
    <w:uiPriority w:val="99"/>
    <w:rsid w:val="001F71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2">
    <w:name w:val="xl42"/>
    <w:basedOn w:val="a4"/>
    <w:uiPriority w:val="99"/>
    <w:rsid w:val="001F71FF"/>
    <w:pPr>
      <w:spacing w:before="100" w:beforeAutospacing="1" w:after="100" w:afterAutospacing="1"/>
      <w:jc w:val="center"/>
      <w:textAlignment w:val="center"/>
    </w:pPr>
    <w:rPr>
      <w:sz w:val="22"/>
      <w:szCs w:val="22"/>
    </w:rPr>
  </w:style>
  <w:style w:type="paragraph" w:customStyle="1" w:styleId="xl43">
    <w:name w:val="xl43"/>
    <w:basedOn w:val="a4"/>
    <w:uiPriority w:val="99"/>
    <w:rsid w:val="001F71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4">
    <w:name w:val="xl44"/>
    <w:basedOn w:val="a4"/>
    <w:uiPriority w:val="99"/>
    <w:rsid w:val="001F71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5">
    <w:name w:val="xl45"/>
    <w:basedOn w:val="a4"/>
    <w:uiPriority w:val="99"/>
    <w:rsid w:val="001F71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46">
    <w:name w:val="xl46"/>
    <w:basedOn w:val="a4"/>
    <w:uiPriority w:val="99"/>
    <w:rsid w:val="001F71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47">
    <w:name w:val="xl47"/>
    <w:basedOn w:val="a4"/>
    <w:uiPriority w:val="99"/>
    <w:rsid w:val="001F71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
    <w:name w:val="xl48"/>
    <w:basedOn w:val="a4"/>
    <w:uiPriority w:val="99"/>
    <w:rsid w:val="001F71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9">
    <w:name w:val="xl49"/>
    <w:basedOn w:val="a4"/>
    <w:uiPriority w:val="99"/>
    <w:rsid w:val="001F71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0">
    <w:name w:val="xl50"/>
    <w:basedOn w:val="a4"/>
    <w:uiPriority w:val="99"/>
    <w:rsid w:val="001F71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51">
    <w:name w:val="xl51"/>
    <w:basedOn w:val="a4"/>
    <w:uiPriority w:val="99"/>
    <w:rsid w:val="001F71FF"/>
    <w:pPr>
      <w:pBdr>
        <w:bottom w:val="single" w:sz="4" w:space="0" w:color="auto"/>
        <w:right w:val="single" w:sz="4" w:space="0" w:color="auto"/>
      </w:pBdr>
      <w:spacing w:before="100" w:beforeAutospacing="1" w:after="100" w:afterAutospacing="1"/>
      <w:jc w:val="center"/>
      <w:textAlignment w:val="center"/>
    </w:pPr>
  </w:style>
  <w:style w:type="paragraph" w:customStyle="1" w:styleId="xl52">
    <w:name w:val="xl52"/>
    <w:basedOn w:val="a4"/>
    <w:uiPriority w:val="99"/>
    <w:rsid w:val="001F71F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3">
    <w:name w:val="xl53"/>
    <w:basedOn w:val="a4"/>
    <w:uiPriority w:val="99"/>
    <w:rsid w:val="001F71F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4">
    <w:name w:val="xl54"/>
    <w:basedOn w:val="a4"/>
    <w:uiPriority w:val="99"/>
    <w:rsid w:val="001F71FF"/>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55">
    <w:name w:val="xl55"/>
    <w:basedOn w:val="a4"/>
    <w:uiPriority w:val="99"/>
    <w:rsid w:val="001F71F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a4"/>
    <w:uiPriority w:val="99"/>
    <w:rsid w:val="001F71FF"/>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57">
    <w:name w:val="xl57"/>
    <w:basedOn w:val="a4"/>
    <w:uiPriority w:val="99"/>
    <w:rsid w:val="001F71FF"/>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58">
    <w:name w:val="xl58"/>
    <w:basedOn w:val="a4"/>
    <w:uiPriority w:val="99"/>
    <w:rsid w:val="001F71FF"/>
    <w:pPr>
      <w:pBdr>
        <w:bottom w:val="single" w:sz="4" w:space="0" w:color="auto"/>
        <w:right w:val="single" w:sz="4" w:space="0" w:color="auto"/>
      </w:pBdr>
      <w:spacing w:before="100" w:beforeAutospacing="1" w:after="100" w:afterAutospacing="1"/>
      <w:jc w:val="center"/>
      <w:textAlignment w:val="center"/>
    </w:pPr>
  </w:style>
  <w:style w:type="paragraph" w:customStyle="1" w:styleId="xl59">
    <w:name w:val="xl59"/>
    <w:basedOn w:val="a4"/>
    <w:uiPriority w:val="99"/>
    <w:rsid w:val="001F71F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0">
    <w:name w:val="xl60"/>
    <w:basedOn w:val="a4"/>
    <w:uiPriority w:val="99"/>
    <w:rsid w:val="001F71FF"/>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1">
    <w:name w:val="xl61"/>
    <w:basedOn w:val="a4"/>
    <w:uiPriority w:val="99"/>
    <w:rsid w:val="001F71FF"/>
    <w:pPr>
      <w:spacing w:before="100" w:beforeAutospacing="1" w:after="100" w:afterAutospacing="1"/>
      <w:jc w:val="center"/>
      <w:textAlignment w:val="center"/>
    </w:pPr>
  </w:style>
  <w:style w:type="paragraph" w:customStyle="1" w:styleId="xl62">
    <w:name w:val="xl62"/>
    <w:basedOn w:val="a4"/>
    <w:uiPriority w:val="99"/>
    <w:rsid w:val="001F71FF"/>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3">
    <w:name w:val="xl63"/>
    <w:basedOn w:val="a4"/>
    <w:uiPriority w:val="99"/>
    <w:rsid w:val="001F71FF"/>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4">
    <w:name w:val="xl64"/>
    <w:basedOn w:val="a4"/>
    <w:uiPriority w:val="99"/>
    <w:rsid w:val="001F71FF"/>
    <w:pPr>
      <w:spacing w:before="100" w:beforeAutospacing="1" w:after="100" w:afterAutospacing="1"/>
      <w:jc w:val="center"/>
      <w:textAlignment w:val="center"/>
    </w:pPr>
  </w:style>
  <w:style w:type="paragraph" w:customStyle="1" w:styleId="xl65">
    <w:name w:val="xl65"/>
    <w:basedOn w:val="a4"/>
    <w:uiPriority w:val="99"/>
    <w:rsid w:val="001F71FF"/>
    <w:pPr>
      <w:spacing w:before="100" w:beforeAutospacing="1" w:after="100" w:afterAutospacing="1"/>
      <w:jc w:val="center"/>
      <w:textAlignment w:val="center"/>
    </w:pPr>
    <w:rPr>
      <w:sz w:val="22"/>
      <w:szCs w:val="22"/>
    </w:rPr>
  </w:style>
  <w:style w:type="paragraph" w:customStyle="1" w:styleId="xl66">
    <w:name w:val="xl66"/>
    <w:basedOn w:val="a4"/>
    <w:uiPriority w:val="99"/>
    <w:rsid w:val="001F71FF"/>
    <w:pPr>
      <w:spacing w:before="100" w:beforeAutospacing="1" w:after="100" w:afterAutospacing="1"/>
      <w:jc w:val="center"/>
      <w:textAlignment w:val="center"/>
    </w:pPr>
  </w:style>
  <w:style w:type="paragraph" w:customStyle="1" w:styleId="xl67">
    <w:name w:val="xl67"/>
    <w:basedOn w:val="a4"/>
    <w:uiPriority w:val="99"/>
    <w:rsid w:val="001F71F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4"/>
    <w:uiPriority w:val="99"/>
    <w:rsid w:val="001F71FF"/>
    <w:pPr>
      <w:spacing w:before="100" w:beforeAutospacing="1" w:after="100" w:afterAutospacing="1"/>
      <w:jc w:val="center"/>
      <w:textAlignment w:val="center"/>
    </w:pPr>
  </w:style>
  <w:style w:type="paragraph" w:customStyle="1" w:styleId="xl69">
    <w:name w:val="xl69"/>
    <w:basedOn w:val="a4"/>
    <w:uiPriority w:val="99"/>
    <w:rsid w:val="001F71F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70">
    <w:name w:val="xl70"/>
    <w:basedOn w:val="a4"/>
    <w:uiPriority w:val="99"/>
    <w:rsid w:val="001F71F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71">
    <w:name w:val="xl71"/>
    <w:basedOn w:val="a4"/>
    <w:uiPriority w:val="99"/>
    <w:rsid w:val="001F71FF"/>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2">
    <w:name w:val="xl72"/>
    <w:basedOn w:val="a4"/>
    <w:uiPriority w:val="99"/>
    <w:rsid w:val="001F71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4"/>
    <w:uiPriority w:val="99"/>
    <w:rsid w:val="001F71FF"/>
    <w:pPr>
      <w:spacing w:before="100" w:beforeAutospacing="1" w:after="100" w:afterAutospacing="1"/>
    </w:pPr>
  </w:style>
  <w:style w:type="paragraph" w:customStyle="1" w:styleId="xl74">
    <w:name w:val="xl74"/>
    <w:basedOn w:val="a4"/>
    <w:uiPriority w:val="99"/>
    <w:rsid w:val="001F71FF"/>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75">
    <w:name w:val="xl75"/>
    <w:basedOn w:val="a4"/>
    <w:uiPriority w:val="99"/>
    <w:rsid w:val="001F71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6">
    <w:name w:val="xl76"/>
    <w:basedOn w:val="a4"/>
    <w:uiPriority w:val="99"/>
    <w:rsid w:val="001F71F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77">
    <w:name w:val="xl77"/>
    <w:basedOn w:val="a4"/>
    <w:uiPriority w:val="99"/>
    <w:rsid w:val="001F71F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8">
    <w:name w:val="xl78"/>
    <w:basedOn w:val="a4"/>
    <w:uiPriority w:val="99"/>
    <w:rsid w:val="001F71FF"/>
    <w:pPr>
      <w:pBdr>
        <w:bottom w:val="single" w:sz="4" w:space="0" w:color="auto"/>
      </w:pBdr>
      <w:spacing w:before="100" w:beforeAutospacing="1" w:after="100" w:afterAutospacing="1"/>
      <w:jc w:val="center"/>
      <w:textAlignment w:val="center"/>
    </w:pPr>
  </w:style>
  <w:style w:type="paragraph" w:customStyle="1" w:styleId="xl79">
    <w:name w:val="xl79"/>
    <w:basedOn w:val="a4"/>
    <w:uiPriority w:val="99"/>
    <w:rsid w:val="001F71FF"/>
    <w:pPr>
      <w:pBdr>
        <w:bottom w:val="single" w:sz="4" w:space="0" w:color="auto"/>
        <w:right w:val="single" w:sz="4" w:space="0" w:color="auto"/>
      </w:pBdr>
      <w:spacing w:before="100" w:beforeAutospacing="1" w:after="100" w:afterAutospacing="1"/>
      <w:jc w:val="center"/>
      <w:textAlignment w:val="center"/>
    </w:pPr>
  </w:style>
  <w:style w:type="paragraph" w:customStyle="1" w:styleId="xl80">
    <w:name w:val="xl80"/>
    <w:basedOn w:val="a4"/>
    <w:uiPriority w:val="99"/>
    <w:rsid w:val="001F71FF"/>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1">
    <w:name w:val="xl81"/>
    <w:basedOn w:val="a4"/>
    <w:uiPriority w:val="99"/>
    <w:rsid w:val="001F71FF"/>
    <w:pPr>
      <w:pBdr>
        <w:right w:val="single" w:sz="4" w:space="0" w:color="auto"/>
      </w:pBdr>
      <w:spacing w:before="100" w:beforeAutospacing="1" w:after="100" w:afterAutospacing="1"/>
      <w:jc w:val="center"/>
      <w:textAlignment w:val="center"/>
    </w:pPr>
    <w:rPr>
      <w:sz w:val="18"/>
      <w:szCs w:val="18"/>
    </w:rPr>
  </w:style>
  <w:style w:type="paragraph" w:customStyle="1" w:styleId="xl82">
    <w:name w:val="xl82"/>
    <w:basedOn w:val="a4"/>
    <w:uiPriority w:val="99"/>
    <w:rsid w:val="001F71FF"/>
    <w:pPr>
      <w:pBdr>
        <w:bottom w:val="single" w:sz="4" w:space="0" w:color="auto"/>
        <w:right w:val="single" w:sz="4" w:space="0" w:color="auto"/>
      </w:pBdr>
      <w:spacing w:before="100" w:beforeAutospacing="1" w:after="100" w:afterAutospacing="1"/>
      <w:jc w:val="center"/>
      <w:textAlignment w:val="center"/>
    </w:pPr>
  </w:style>
  <w:style w:type="paragraph" w:customStyle="1" w:styleId="xl83">
    <w:name w:val="xl83"/>
    <w:basedOn w:val="a4"/>
    <w:uiPriority w:val="99"/>
    <w:rsid w:val="001F71FF"/>
    <w:pPr>
      <w:pBdr>
        <w:left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4"/>
    <w:uiPriority w:val="99"/>
    <w:rsid w:val="001F71F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4"/>
    <w:uiPriority w:val="99"/>
    <w:rsid w:val="001F71FF"/>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86">
    <w:name w:val="xl86"/>
    <w:basedOn w:val="a4"/>
    <w:uiPriority w:val="99"/>
    <w:rsid w:val="001F71F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4"/>
    <w:uiPriority w:val="99"/>
    <w:rsid w:val="001F71FF"/>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88">
    <w:name w:val="xl88"/>
    <w:basedOn w:val="a4"/>
    <w:uiPriority w:val="99"/>
    <w:rsid w:val="001F71FF"/>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9">
    <w:name w:val="xl89"/>
    <w:basedOn w:val="a4"/>
    <w:uiPriority w:val="99"/>
    <w:rsid w:val="001F71FF"/>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0">
    <w:name w:val="xl90"/>
    <w:basedOn w:val="a4"/>
    <w:uiPriority w:val="99"/>
    <w:rsid w:val="001F71FF"/>
    <w:pPr>
      <w:pBdr>
        <w:bottom w:val="single" w:sz="4" w:space="0" w:color="auto"/>
      </w:pBdr>
      <w:spacing w:before="100" w:beforeAutospacing="1" w:after="100" w:afterAutospacing="1"/>
      <w:jc w:val="right"/>
      <w:textAlignment w:val="center"/>
    </w:pPr>
  </w:style>
  <w:style w:type="paragraph" w:customStyle="1" w:styleId="xl91">
    <w:name w:val="xl91"/>
    <w:basedOn w:val="a4"/>
    <w:uiPriority w:val="99"/>
    <w:rsid w:val="001F71FF"/>
    <w:pPr>
      <w:pBdr>
        <w:left w:val="single" w:sz="4" w:space="0" w:color="auto"/>
        <w:right w:val="single" w:sz="4" w:space="0" w:color="auto"/>
      </w:pBdr>
      <w:spacing w:before="100" w:beforeAutospacing="1" w:after="100" w:afterAutospacing="1"/>
      <w:jc w:val="center"/>
      <w:textAlignment w:val="center"/>
    </w:pPr>
  </w:style>
  <w:style w:type="paragraph" w:customStyle="1" w:styleId="xl92">
    <w:name w:val="xl92"/>
    <w:basedOn w:val="a4"/>
    <w:uiPriority w:val="99"/>
    <w:rsid w:val="001F71FF"/>
    <w:pPr>
      <w:pBdr>
        <w:top w:val="single" w:sz="4" w:space="0" w:color="auto"/>
        <w:left w:val="single" w:sz="4" w:space="0" w:color="auto"/>
      </w:pBdr>
      <w:spacing w:before="100" w:beforeAutospacing="1" w:after="100" w:afterAutospacing="1"/>
      <w:jc w:val="center"/>
      <w:textAlignment w:val="center"/>
    </w:pPr>
  </w:style>
  <w:style w:type="paragraph" w:customStyle="1" w:styleId="xl93">
    <w:name w:val="xl93"/>
    <w:basedOn w:val="a4"/>
    <w:uiPriority w:val="99"/>
    <w:rsid w:val="001F71FF"/>
    <w:pPr>
      <w:pBdr>
        <w:top w:val="single" w:sz="4" w:space="0" w:color="auto"/>
      </w:pBdr>
      <w:spacing w:before="100" w:beforeAutospacing="1" w:after="100" w:afterAutospacing="1"/>
      <w:jc w:val="center"/>
      <w:textAlignment w:val="center"/>
    </w:pPr>
  </w:style>
  <w:style w:type="paragraph" w:customStyle="1" w:styleId="xl94">
    <w:name w:val="xl94"/>
    <w:basedOn w:val="a4"/>
    <w:uiPriority w:val="99"/>
    <w:rsid w:val="001F71FF"/>
    <w:pPr>
      <w:pBdr>
        <w:top w:val="single" w:sz="4" w:space="0" w:color="auto"/>
        <w:right w:val="single" w:sz="8" w:space="0" w:color="auto"/>
      </w:pBdr>
      <w:spacing w:before="100" w:beforeAutospacing="1" w:after="100" w:afterAutospacing="1"/>
      <w:jc w:val="center"/>
      <w:textAlignment w:val="center"/>
    </w:pPr>
  </w:style>
  <w:style w:type="paragraph" w:customStyle="1" w:styleId="xl95">
    <w:name w:val="xl95"/>
    <w:basedOn w:val="a4"/>
    <w:uiPriority w:val="99"/>
    <w:rsid w:val="001F71FF"/>
    <w:pPr>
      <w:pBdr>
        <w:left w:val="single" w:sz="4" w:space="0" w:color="auto"/>
        <w:bottom w:val="single" w:sz="4" w:space="0" w:color="auto"/>
      </w:pBdr>
      <w:spacing w:before="100" w:beforeAutospacing="1" w:after="100" w:afterAutospacing="1"/>
      <w:jc w:val="center"/>
      <w:textAlignment w:val="center"/>
    </w:pPr>
  </w:style>
  <w:style w:type="paragraph" w:customStyle="1" w:styleId="xl96">
    <w:name w:val="xl96"/>
    <w:basedOn w:val="a4"/>
    <w:uiPriority w:val="99"/>
    <w:rsid w:val="001F71FF"/>
    <w:pPr>
      <w:pBdr>
        <w:bottom w:val="single" w:sz="4" w:space="0" w:color="auto"/>
      </w:pBdr>
      <w:spacing w:before="100" w:beforeAutospacing="1" w:after="100" w:afterAutospacing="1"/>
      <w:jc w:val="center"/>
      <w:textAlignment w:val="center"/>
    </w:pPr>
  </w:style>
  <w:style w:type="paragraph" w:customStyle="1" w:styleId="xl97">
    <w:name w:val="xl97"/>
    <w:basedOn w:val="a4"/>
    <w:uiPriority w:val="99"/>
    <w:rsid w:val="001F71FF"/>
    <w:pPr>
      <w:pBdr>
        <w:bottom w:val="single" w:sz="4" w:space="0" w:color="auto"/>
        <w:right w:val="single" w:sz="8" w:space="0" w:color="auto"/>
      </w:pBdr>
      <w:spacing w:before="100" w:beforeAutospacing="1" w:after="100" w:afterAutospacing="1"/>
      <w:jc w:val="center"/>
      <w:textAlignment w:val="center"/>
    </w:pPr>
  </w:style>
  <w:style w:type="paragraph" w:customStyle="1" w:styleId="xl98">
    <w:name w:val="xl98"/>
    <w:basedOn w:val="a4"/>
    <w:uiPriority w:val="99"/>
    <w:rsid w:val="001F71FF"/>
    <w:pPr>
      <w:pBdr>
        <w:top w:val="single" w:sz="4" w:space="0" w:color="auto"/>
        <w:bottom w:val="single" w:sz="4" w:space="0" w:color="auto"/>
      </w:pBdr>
      <w:spacing w:before="100" w:beforeAutospacing="1" w:after="100" w:afterAutospacing="1"/>
      <w:jc w:val="center"/>
      <w:textAlignment w:val="center"/>
    </w:pPr>
  </w:style>
  <w:style w:type="paragraph" w:customStyle="1" w:styleId="xl99">
    <w:name w:val="xl99"/>
    <w:basedOn w:val="a4"/>
    <w:uiPriority w:val="99"/>
    <w:rsid w:val="001F71FF"/>
    <w:pPr>
      <w:pBdr>
        <w:top w:val="single" w:sz="4" w:space="0" w:color="auto"/>
        <w:bottom w:val="single" w:sz="4" w:space="0" w:color="auto"/>
      </w:pBdr>
      <w:spacing w:before="100" w:beforeAutospacing="1" w:after="100" w:afterAutospacing="1"/>
      <w:jc w:val="center"/>
      <w:textAlignment w:val="center"/>
    </w:pPr>
  </w:style>
  <w:style w:type="paragraph" w:customStyle="1" w:styleId="xl100">
    <w:name w:val="xl100"/>
    <w:basedOn w:val="a4"/>
    <w:uiPriority w:val="99"/>
    <w:rsid w:val="001F71FF"/>
    <w:pPr>
      <w:pBdr>
        <w:top w:val="single" w:sz="4" w:space="0" w:color="auto"/>
        <w:bottom w:val="single" w:sz="4" w:space="0" w:color="auto"/>
      </w:pBdr>
      <w:spacing w:before="100" w:beforeAutospacing="1" w:after="100" w:afterAutospacing="1"/>
      <w:jc w:val="center"/>
      <w:textAlignment w:val="center"/>
    </w:pPr>
  </w:style>
  <w:style w:type="paragraph" w:customStyle="1" w:styleId="xl101">
    <w:name w:val="xl101"/>
    <w:basedOn w:val="a4"/>
    <w:uiPriority w:val="99"/>
    <w:rsid w:val="001F71FF"/>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2">
    <w:name w:val="xl102"/>
    <w:basedOn w:val="a4"/>
    <w:uiPriority w:val="99"/>
    <w:rsid w:val="001F71F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4"/>
    <w:uiPriority w:val="99"/>
    <w:rsid w:val="001F71F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4">
    <w:name w:val="xl104"/>
    <w:basedOn w:val="a4"/>
    <w:uiPriority w:val="99"/>
    <w:rsid w:val="001F71FF"/>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5">
    <w:name w:val="xl105"/>
    <w:basedOn w:val="a4"/>
    <w:uiPriority w:val="99"/>
    <w:rsid w:val="001F71FF"/>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6">
    <w:name w:val="xl106"/>
    <w:basedOn w:val="a4"/>
    <w:uiPriority w:val="99"/>
    <w:rsid w:val="001F71FF"/>
    <w:pPr>
      <w:pBdr>
        <w:top w:val="single" w:sz="4" w:space="0" w:color="auto"/>
        <w:left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07">
    <w:name w:val="xl107"/>
    <w:basedOn w:val="a4"/>
    <w:uiPriority w:val="99"/>
    <w:rsid w:val="001F71FF"/>
    <w:pPr>
      <w:pBdr>
        <w:left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08">
    <w:name w:val="xl108"/>
    <w:basedOn w:val="a4"/>
    <w:uiPriority w:val="99"/>
    <w:rsid w:val="001F71FF"/>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9">
    <w:name w:val="xl109"/>
    <w:basedOn w:val="a4"/>
    <w:uiPriority w:val="99"/>
    <w:rsid w:val="001F71FF"/>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0">
    <w:name w:val="xl110"/>
    <w:basedOn w:val="a4"/>
    <w:uiPriority w:val="99"/>
    <w:rsid w:val="001F71FF"/>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11">
    <w:name w:val="xl111"/>
    <w:basedOn w:val="a4"/>
    <w:uiPriority w:val="99"/>
    <w:rsid w:val="001F71FF"/>
    <w:pPr>
      <w:pBdr>
        <w:top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aff8">
    <w:name w:val="основной текст дока"/>
    <w:basedOn w:val="a4"/>
    <w:rsid w:val="001F71FF"/>
    <w:pPr>
      <w:ind w:firstLine="709"/>
      <w:jc w:val="both"/>
    </w:pPr>
    <w:rPr>
      <w:spacing w:val="-1"/>
      <w:szCs w:val="20"/>
    </w:rPr>
  </w:style>
  <w:style w:type="paragraph" w:customStyle="1" w:styleId="aff9">
    <w:name w:val="Перечисление"/>
    <w:basedOn w:val="ab"/>
    <w:rsid w:val="001F71FF"/>
    <w:pPr>
      <w:autoSpaceDE/>
      <w:autoSpaceDN/>
      <w:spacing w:after="0" w:line="240" w:lineRule="auto"/>
      <w:jc w:val="both"/>
    </w:pPr>
    <w:rPr>
      <w:rFonts w:ascii="Times New Roman" w:eastAsia="Calibri" w:hAnsi="Times New Roman" w:cs="Times New Roman"/>
      <w:b w:val="0"/>
      <w:sz w:val="24"/>
      <w:lang w:val="ru-RU" w:eastAsia="ru-RU"/>
    </w:rPr>
  </w:style>
  <w:style w:type="paragraph" w:customStyle="1" w:styleId="ArNar">
    <w:name w:val="Обычный ArNar"/>
    <w:basedOn w:val="a4"/>
    <w:link w:val="ArNar0"/>
    <w:rsid w:val="001F71FF"/>
    <w:pPr>
      <w:ind w:firstLine="709"/>
      <w:jc w:val="both"/>
    </w:pPr>
    <w:rPr>
      <w:rFonts w:ascii="Arial Narrow" w:hAnsi="Arial Narrow"/>
      <w:color w:val="000000"/>
      <w:sz w:val="22"/>
      <w:szCs w:val="20"/>
    </w:rPr>
  </w:style>
  <w:style w:type="character" w:customStyle="1" w:styleId="ArNar0">
    <w:name w:val="Обычный ArNar Знак"/>
    <w:basedOn w:val="a5"/>
    <w:link w:val="ArNar"/>
    <w:locked/>
    <w:rsid w:val="001F71FF"/>
    <w:rPr>
      <w:rFonts w:ascii="Arial Narrow" w:hAnsi="Arial Narrow" w:cs="Times New Roman"/>
      <w:color w:val="000000"/>
      <w:sz w:val="20"/>
      <w:szCs w:val="20"/>
      <w:lang w:eastAsia="ru-RU"/>
    </w:rPr>
  </w:style>
  <w:style w:type="paragraph" w:customStyle="1" w:styleId="affa">
    <w:name w:val="Основной текст документа"/>
    <w:rsid w:val="001F71FF"/>
    <w:pPr>
      <w:spacing w:before="60" w:after="60"/>
      <w:ind w:firstLine="709"/>
      <w:jc w:val="both"/>
    </w:pPr>
    <w:rPr>
      <w:rFonts w:ascii="Times New Roman" w:hAnsi="Times New Roman"/>
      <w:sz w:val="24"/>
    </w:rPr>
  </w:style>
  <w:style w:type="paragraph" w:customStyle="1" w:styleId="affb">
    <w:name w:val="Перечисление + инт"/>
    <w:basedOn w:val="aff9"/>
    <w:rsid w:val="001F71FF"/>
    <w:pPr>
      <w:spacing w:before="60" w:after="60"/>
    </w:pPr>
    <w:rPr>
      <w:rFonts w:ascii="Arial Narrow" w:hAnsi="Arial Narrow"/>
      <w:color w:val="000000"/>
      <w:sz w:val="22"/>
    </w:rPr>
  </w:style>
  <w:style w:type="paragraph" w:customStyle="1" w:styleId="affc">
    <w:name w:val="Текст с интервалом"/>
    <w:basedOn w:val="ArNar"/>
    <w:next w:val="ArNar"/>
    <w:rsid w:val="001F71FF"/>
    <w:pPr>
      <w:spacing w:before="60" w:after="60"/>
    </w:pPr>
  </w:style>
  <w:style w:type="paragraph" w:customStyle="1" w:styleId="28">
    <w:name w:val="Текст с интервалом 2"/>
    <w:basedOn w:val="ArNar"/>
    <w:rsid w:val="001F71FF"/>
    <w:pPr>
      <w:spacing w:before="60"/>
    </w:pPr>
  </w:style>
  <w:style w:type="paragraph" w:styleId="affd">
    <w:name w:val="List"/>
    <w:basedOn w:val="ArNar"/>
    <w:next w:val="a4"/>
    <w:rsid w:val="001F71FF"/>
    <w:pPr>
      <w:spacing w:before="120" w:after="120"/>
    </w:pPr>
    <w:rPr>
      <w:u w:val="single"/>
    </w:rPr>
  </w:style>
  <w:style w:type="paragraph" w:customStyle="1" w:styleId="affe">
    <w:name w:val="текст таблицы"/>
    <w:basedOn w:val="a4"/>
    <w:semiHidden/>
    <w:rsid w:val="001F71FF"/>
    <w:pPr>
      <w:spacing w:line="360" w:lineRule="auto"/>
      <w:ind w:left="-108" w:right="-108"/>
    </w:pPr>
  </w:style>
  <w:style w:type="paragraph" w:customStyle="1" w:styleId="a3">
    <w:name w:val="название таблицы"/>
    <w:basedOn w:val="a4"/>
    <w:semiHidden/>
    <w:rsid w:val="001F71FF"/>
    <w:pPr>
      <w:numPr>
        <w:numId w:val="6"/>
      </w:numPr>
      <w:ind w:right="-108"/>
    </w:pPr>
  </w:style>
  <w:style w:type="paragraph" w:customStyle="1" w:styleId="afff">
    <w:name w:val="Знак Знак Знак Знак Знак Знак Знак Знак Знак Знак"/>
    <w:basedOn w:val="a4"/>
    <w:uiPriority w:val="99"/>
    <w:rsid w:val="001F71FF"/>
    <w:pPr>
      <w:spacing w:before="100" w:beforeAutospacing="1" w:after="100" w:afterAutospacing="1"/>
    </w:pPr>
    <w:rPr>
      <w:rFonts w:ascii="Tahoma" w:eastAsia="Times New Roman" w:hAnsi="Tahoma"/>
      <w:sz w:val="20"/>
      <w:szCs w:val="20"/>
      <w:lang w:val="en-US" w:eastAsia="en-US"/>
    </w:rPr>
  </w:style>
  <w:style w:type="paragraph" w:styleId="29">
    <w:name w:val="List Bullet 2"/>
    <w:basedOn w:val="a4"/>
    <w:autoRedefine/>
    <w:rsid w:val="001F71FF"/>
    <w:pPr>
      <w:tabs>
        <w:tab w:val="num" w:pos="1260"/>
      </w:tabs>
      <w:ind w:left="1260" w:hanging="360"/>
    </w:pPr>
    <w:rPr>
      <w:rFonts w:eastAsia="Times New Roman"/>
    </w:rPr>
  </w:style>
  <w:style w:type="paragraph" w:customStyle="1" w:styleId="afff0">
    <w:name w:val="ТАБЛИЦА название."/>
    <w:basedOn w:val="a4"/>
    <w:uiPriority w:val="99"/>
    <w:rsid w:val="001F71FF"/>
    <w:pPr>
      <w:spacing w:before="120" w:after="120"/>
      <w:jc w:val="both"/>
    </w:pPr>
    <w:rPr>
      <w:rFonts w:eastAsia="Times New Roman"/>
      <w:sz w:val="28"/>
      <w:szCs w:val="20"/>
    </w:rPr>
  </w:style>
  <w:style w:type="character" w:customStyle="1" w:styleId="date">
    <w:name w:val="date"/>
    <w:basedOn w:val="a5"/>
    <w:uiPriority w:val="99"/>
    <w:rsid w:val="00392640"/>
    <w:rPr>
      <w:rFonts w:cs="Times New Roman"/>
    </w:rPr>
  </w:style>
  <w:style w:type="paragraph" w:customStyle="1" w:styleId="ConsPlusNonformat">
    <w:name w:val="ConsPlusNonformat"/>
    <w:rsid w:val="00FC0006"/>
    <w:pPr>
      <w:widowControl w:val="0"/>
      <w:autoSpaceDE w:val="0"/>
      <w:autoSpaceDN w:val="0"/>
      <w:adjustRightInd w:val="0"/>
    </w:pPr>
    <w:rPr>
      <w:rFonts w:ascii="Courier New" w:eastAsia="Times New Roman" w:hAnsi="Courier New" w:cs="Courier New"/>
    </w:rPr>
  </w:style>
  <w:style w:type="paragraph" w:customStyle="1" w:styleId="2a">
    <w:name w:val="Обычный2"/>
    <w:uiPriority w:val="99"/>
    <w:rsid w:val="00E42076"/>
    <w:pPr>
      <w:widowControl w:val="0"/>
    </w:pPr>
    <w:rPr>
      <w:rFonts w:ascii="Times New Roman" w:eastAsia="Times New Roman" w:hAnsi="Times New Roman"/>
    </w:rPr>
  </w:style>
  <w:style w:type="paragraph" w:customStyle="1" w:styleId="311">
    <w:name w:val="Основной текст 31"/>
    <w:basedOn w:val="2a"/>
    <w:uiPriority w:val="99"/>
    <w:rsid w:val="00E42076"/>
    <w:pPr>
      <w:widowControl/>
    </w:pPr>
    <w:rPr>
      <w:rFonts w:ascii="Arial" w:hAnsi="Arial"/>
      <w:color w:val="FF0000"/>
      <w:sz w:val="28"/>
    </w:rPr>
  </w:style>
  <w:style w:type="paragraph" w:customStyle="1" w:styleId="14">
    <w:name w:val="Название1"/>
    <w:basedOn w:val="2a"/>
    <w:uiPriority w:val="99"/>
    <w:rsid w:val="00E42076"/>
    <w:pPr>
      <w:widowControl/>
      <w:suppressAutoHyphens/>
      <w:jc w:val="center"/>
    </w:pPr>
    <w:rPr>
      <w:rFonts w:ascii="Arial" w:eastAsia="Calibri" w:hAnsi="Arial"/>
      <w:sz w:val="24"/>
      <w:lang w:eastAsia="ar-SA"/>
    </w:rPr>
  </w:style>
  <w:style w:type="paragraph" w:customStyle="1" w:styleId="211">
    <w:name w:val="Заголовок 21"/>
    <w:basedOn w:val="2a"/>
    <w:next w:val="2a"/>
    <w:uiPriority w:val="99"/>
    <w:rsid w:val="00E42076"/>
    <w:pPr>
      <w:keepNext/>
      <w:widowControl/>
      <w:suppressAutoHyphens/>
      <w:jc w:val="center"/>
    </w:pPr>
    <w:rPr>
      <w:rFonts w:ascii="Arial" w:eastAsia="Calibri" w:hAnsi="Arial"/>
      <w:sz w:val="24"/>
      <w:lang w:eastAsia="ar-SA"/>
    </w:rPr>
  </w:style>
  <w:style w:type="paragraph" w:customStyle="1" w:styleId="15">
    <w:name w:val="Знак1 Знак Знак Знак"/>
    <w:basedOn w:val="a4"/>
    <w:rsid w:val="00170A56"/>
    <w:pPr>
      <w:spacing w:after="60"/>
      <w:ind w:firstLine="709"/>
      <w:jc w:val="both"/>
    </w:pPr>
    <w:rPr>
      <w:rFonts w:ascii="Arial" w:eastAsia="Times New Roman" w:hAnsi="Arial" w:cs="Arial"/>
      <w:bCs/>
    </w:rPr>
  </w:style>
  <w:style w:type="character" w:customStyle="1" w:styleId="16">
    <w:name w:val="Основной текст Знак1"/>
    <w:aliases w:val="Знак Знак,Знак1 Знак Знак,Основной текст1 Знак,bt Знак,Основной текст Знак Знак, Знак Знак, Знак1 Знак Знак"/>
    <w:rsid w:val="00170A56"/>
    <w:rPr>
      <w:sz w:val="28"/>
    </w:rPr>
  </w:style>
  <w:style w:type="paragraph" w:customStyle="1" w:styleId="36">
    <w:name w:val="Стиль3"/>
    <w:basedOn w:val="30"/>
    <w:link w:val="37"/>
    <w:rsid w:val="00170A56"/>
    <w:pPr>
      <w:keepLines w:val="0"/>
      <w:spacing w:before="0" w:line="240" w:lineRule="auto"/>
      <w:jc w:val="center"/>
    </w:pPr>
    <w:rPr>
      <w:rFonts w:ascii="Arial" w:eastAsia="Times New Roman" w:hAnsi="Arial" w:cs="Arial"/>
      <w:color w:val="auto"/>
      <w:spacing w:val="0"/>
      <w:sz w:val="24"/>
      <w:szCs w:val="26"/>
      <w:u w:val="single"/>
      <w:lang w:eastAsia="ru-RU"/>
    </w:rPr>
  </w:style>
  <w:style w:type="character" w:customStyle="1" w:styleId="37">
    <w:name w:val="Стиль3 Знак"/>
    <w:basedOn w:val="a5"/>
    <w:link w:val="36"/>
    <w:locked/>
    <w:rsid w:val="00170A56"/>
    <w:rPr>
      <w:rFonts w:ascii="Arial" w:hAnsi="Arial" w:cs="Arial"/>
      <w:b/>
      <w:bCs/>
      <w:sz w:val="26"/>
      <w:szCs w:val="26"/>
      <w:u w:val="single"/>
    </w:rPr>
  </w:style>
  <w:style w:type="paragraph" w:customStyle="1" w:styleId="110">
    <w:name w:val="Основной текст.Знак.Знак1 Знак.Основной текст1"/>
    <w:basedOn w:val="a4"/>
    <w:rsid w:val="00170A56"/>
    <w:pPr>
      <w:suppressAutoHyphens/>
    </w:pPr>
    <w:rPr>
      <w:rFonts w:eastAsia="Times New Roman"/>
      <w:kern w:val="1"/>
      <w:sz w:val="28"/>
      <w:lang w:eastAsia="ar-SA"/>
    </w:rPr>
  </w:style>
  <w:style w:type="paragraph" w:customStyle="1" w:styleId="2110">
    <w:name w:val="Основной текст с отступом 211"/>
    <w:basedOn w:val="a4"/>
    <w:uiPriority w:val="99"/>
    <w:rsid w:val="00170A56"/>
    <w:pPr>
      <w:widowControl w:val="0"/>
      <w:suppressAutoHyphens/>
      <w:spacing w:after="120"/>
      <w:ind w:firstLine="709"/>
      <w:jc w:val="both"/>
    </w:pPr>
    <w:rPr>
      <w:rFonts w:ascii="Arial" w:hAnsi="Arial" w:cs="Arial"/>
      <w:kern w:val="1"/>
      <w:sz w:val="26"/>
      <w:lang w:eastAsia="ar-SA"/>
    </w:rPr>
  </w:style>
  <w:style w:type="paragraph" w:styleId="2b">
    <w:name w:val="toc 2"/>
    <w:basedOn w:val="a4"/>
    <w:next w:val="a4"/>
    <w:autoRedefine/>
    <w:uiPriority w:val="39"/>
    <w:rsid w:val="00343E47"/>
    <w:pPr>
      <w:ind w:left="240"/>
    </w:pPr>
  </w:style>
  <w:style w:type="paragraph" w:styleId="38">
    <w:name w:val="toc 3"/>
    <w:basedOn w:val="a4"/>
    <w:next w:val="a4"/>
    <w:autoRedefine/>
    <w:uiPriority w:val="39"/>
    <w:rsid w:val="00343E47"/>
    <w:pPr>
      <w:ind w:left="400"/>
    </w:pPr>
    <w:rPr>
      <w:rFonts w:ascii="Calibri" w:eastAsia="Times New Roman" w:hAnsi="Calibri"/>
      <w:i/>
      <w:iCs/>
      <w:sz w:val="20"/>
      <w:szCs w:val="20"/>
    </w:rPr>
  </w:style>
  <w:style w:type="paragraph" w:styleId="41">
    <w:name w:val="toc 4"/>
    <w:basedOn w:val="a4"/>
    <w:next w:val="a4"/>
    <w:autoRedefine/>
    <w:uiPriority w:val="39"/>
    <w:rsid w:val="00343E47"/>
    <w:pPr>
      <w:ind w:left="600"/>
    </w:pPr>
    <w:rPr>
      <w:rFonts w:ascii="Calibri" w:eastAsia="Times New Roman" w:hAnsi="Calibri"/>
      <w:sz w:val="18"/>
      <w:szCs w:val="18"/>
    </w:rPr>
  </w:style>
  <w:style w:type="paragraph" w:customStyle="1" w:styleId="2">
    <w:name w:val="Перечисление 2"/>
    <w:basedOn w:val="ArNar"/>
    <w:rsid w:val="00343E47"/>
    <w:pPr>
      <w:numPr>
        <w:numId w:val="15"/>
      </w:numPr>
      <w:tabs>
        <w:tab w:val="clear" w:pos="927"/>
        <w:tab w:val="num" w:pos="993"/>
      </w:tabs>
      <w:ind w:left="993" w:hanging="284"/>
    </w:pPr>
    <w:rPr>
      <w:rFonts w:eastAsia="Times New Roman"/>
    </w:rPr>
  </w:style>
  <w:style w:type="paragraph" w:customStyle="1" w:styleId="afff1">
    <w:name w:val="Оглавление"/>
    <w:basedOn w:val="a4"/>
    <w:link w:val="afff2"/>
    <w:rsid w:val="00343E47"/>
    <w:pPr>
      <w:spacing w:before="120" w:after="120"/>
      <w:jc w:val="center"/>
    </w:pPr>
    <w:rPr>
      <w:rFonts w:ascii="Garamond" w:eastAsia="Times New Roman" w:hAnsi="Garamond"/>
      <w:b/>
      <w:smallCaps/>
      <w:color w:val="000000"/>
      <w:sz w:val="28"/>
      <w:szCs w:val="20"/>
    </w:rPr>
  </w:style>
  <w:style w:type="paragraph" w:customStyle="1" w:styleId="20">
    <w:name w:val="Перечисление 2+инт"/>
    <w:basedOn w:val="a4"/>
    <w:rsid w:val="00343E47"/>
    <w:pPr>
      <w:numPr>
        <w:numId w:val="16"/>
      </w:numPr>
      <w:tabs>
        <w:tab w:val="clear" w:pos="927"/>
        <w:tab w:val="num" w:pos="993"/>
      </w:tabs>
      <w:spacing w:before="60" w:after="60"/>
      <w:ind w:left="993" w:hanging="284"/>
      <w:jc w:val="both"/>
    </w:pPr>
    <w:rPr>
      <w:rFonts w:ascii="Arial Narrow" w:eastAsia="Times New Roman" w:hAnsi="Arial Narrow"/>
      <w:color w:val="000000"/>
      <w:sz w:val="22"/>
      <w:szCs w:val="20"/>
    </w:rPr>
  </w:style>
  <w:style w:type="paragraph" w:styleId="afff3">
    <w:name w:val="Date"/>
    <w:basedOn w:val="a4"/>
    <w:next w:val="a4"/>
    <w:link w:val="afff4"/>
    <w:locked/>
    <w:rsid w:val="00343E47"/>
    <w:rPr>
      <w:rFonts w:eastAsia="Times New Roman"/>
      <w:sz w:val="20"/>
      <w:szCs w:val="20"/>
    </w:rPr>
  </w:style>
  <w:style w:type="character" w:customStyle="1" w:styleId="afff4">
    <w:name w:val="Дата Знак"/>
    <w:basedOn w:val="a5"/>
    <w:link w:val="afff3"/>
    <w:uiPriority w:val="99"/>
    <w:locked/>
    <w:rsid w:val="00343E47"/>
    <w:rPr>
      <w:rFonts w:ascii="Times New Roman" w:hAnsi="Times New Roman" w:cs="Times New Roman"/>
    </w:rPr>
  </w:style>
  <w:style w:type="paragraph" w:styleId="51">
    <w:name w:val="toc 5"/>
    <w:basedOn w:val="a4"/>
    <w:next w:val="a4"/>
    <w:autoRedefine/>
    <w:rsid w:val="00343E47"/>
    <w:pPr>
      <w:ind w:left="800"/>
    </w:pPr>
    <w:rPr>
      <w:rFonts w:ascii="Calibri" w:eastAsia="Times New Roman" w:hAnsi="Calibri"/>
      <w:sz w:val="18"/>
      <w:szCs w:val="18"/>
    </w:rPr>
  </w:style>
  <w:style w:type="paragraph" w:styleId="HTML">
    <w:name w:val="HTML Preformatted"/>
    <w:basedOn w:val="a4"/>
    <w:link w:val="HTML0"/>
    <w:locked/>
    <w:rsid w:val="00343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5"/>
    <w:link w:val="HTML"/>
    <w:uiPriority w:val="99"/>
    <w:locked/>
    <w:rsid w:val="00343E47"/>
    <w:rPr>
      <w:rFonts w:ascii="Courier New" w:hAnsi="Courier New" w:cs="Courier New"/>
    </w:rPr>
  </w:style>
  <w:style w:type="character" w:customStyle="1" w:styleId="rvts76174">
    <w:name w:val="rvts76174"/>
    <w:basedOn w:val="a5"/>
    <w:rsid w:val="00343E47"/>
    <w:rPr>
      <w:rFonts w:ascii="Verdana" w:hAnsi="Verdana" w:cs="Times New Roman"/>
      <w:i/>
      <w:iCs/>
      <w:color w:val="000000"/>
      <w:sz w:val="14"/>
      <w:szCs w:val="14"/>
      <w:u w:val="none"/>
      <w:effect w:val="none"/>
      <w:shd w:val="clear" w:color="auto" w:fill="auto"/>
    </w:rPr>
  </w:style>
  <w:style w:type="character" w:styleId="afff5">
    <w:name w:val="footnote reference"/>
    <w:basedOn w:val="a5"/>
    <w:locked/>
    <w:rsid w:val="00343E47"/>
    <w:rPr>
      <w:rFonts w:cs="Times New Roman"/>
      <w:vertAlign w:val="superscript"/>
    </w:rPr>
  </w:style>
  <w:style w:type="paragraph" w:customStyle="1" w:styleId="3">
    <w:name w:val="Текст с интервалом 3"/>
    <w:basedOn w:val="affc"/>
    <w:next w:val="ArNar"/>
    <w:rsid w:val="00343E47"/>
    <w:pPr>
      <w:numPr>
        <w:numId w:val="17"/>
      </w:numPr>
    </w:pPr>
    <w:rPr>
      <w:rFonts w:eastAsia="Times New Roman"/>
      <w:szCs w:val="22"/>
    </w:rPr>
  </w:style>
  <w:style w:type="paragraph" w:styleId="afff6">
    <w:name w:val="endnote text"/>
    <w:basedOn w:val="a4"/>
    <w:link w:val="afff7"/>
    <w:semiHidden/>
    <w:locked/>
    <w:rsid w:val="00343E47"/>
    <w:rPr>
      <w:rFonts w:eastAsia="Times New Roman"/>
      <w:sz w:val="20"/>
      <w:szCs w:val="20"/>
    </w:rPr>
  </w:style>
  <w:style w:type="character" w:customStyle="1" w:styleId="afff7">
    <w:name w:val="Текст концевой сноски Знак"/>
    <w:basedOn w:val="a5"/>
    <w:link w:val="afff6"/>
    <w:uiPriority w:val="99"/>
    <w:semiHidden/>
    <w:locked/>
    <w:rsid w:val="00343E47"/>
    <w:rPr>
      <w:rFonts w:ascii="Times New Roman" w:hAnsi="Times New Roman" w:cs="Times New Roman"/>
    </w:rPr>
  </w:style>
  <w:style w:type="character" w:styleId="afff8">
    <w:name w:val="endnote reference"/>
    <w:basedOn w:val="a5"/>
    <w:semiHidden/>
    <w:locked/>
    <w:rsid w:val="00343E47"/>
    <w:rPr>
      <w:rFonts w:cs="Times New Roman"/>
      <w:vertAlign w:val="superscript"/>
    </w:rPr>
  </w:style>
  <w:style w:type="paragraph" w:customStyle="1" w:styleId="17">
    <w:name w:val="заголовок 1"/>
    <w:basedOn w:val="a4"/>
    <w:next w:val="a4"/>
    <w:rsid w:val="00343E47"/>
    <w:pPr>
      <w:keepNext/>
      <w:jc w:val="center"/>
    </w:pPr>
    <w:rPr>
      <w:rFonts w:eastAsia="Times New Roman"/>
      <w:b/>
      <w:caps/>
      <w:sz w:val="28"/>
      <w:szCs w:val="20"/>
    </w:rPr>
  </w:style>
  <w:style w:type="paragraph" w:customStyle="1" w:styleId="ConsCell">
    <w:name w:val="ConsCell"/>
    <w:rsid w:val="00343E47"/>
    <w:pPr>
      <w:widowControl w:val="0"/>
      <w:autoSpaceDE w:val="0"/>
      <w:autoSpaceDN w:val="0"/>
      <w:adjustRightInd w:val="0"/>
    </w:pPr>
    <w:rPr>
      <w:rFonts w:ascii="Arial" w:eastAsia="Times New Roman" w:hAnsi="Arial" w:cs="Arial"/>
    </w:rPr>
  </w:style>
  <w:style w:type="paragraph" w:customStyle="1" w:styleId="39">
    <w:name w:val="Обычный3"/>
    <w:uiPriority w:val="99"/>
    <w:rsid w:val="00343E47"/>
    <w:rPr>
      <w:rFonts w:ascii="Times New Roman" w:eastAsia="Times New Roman" w:hAnsi="Times New Roman"/>
      <w:sz w:val="24"/>
    </w:rPr>
  </w:style>
  <w:style w:type="paragraph" w:customStyle="1" w:styleId="afff9">
    <w:name w:val="_Текст"/>
    <w:rsid w:val="00343E47"/>
    <w:pPr>
      <w:spacing w:line="360" w:lineRule="auto"/>
      <w:ind w:firstLine="709"/>
      <w:jc w:val="both"/>
    </w:pPr>
    <w:rPr>
      <w:rFonts w:ascii="Arial" w:eastAsia="Times New Roman" w:hAnsi="Arial" w:cs="Arial"/>
      <w:sz w:val="24"/>
    </w:rPr>
  </w:style>
  <w:style w:type="paragraph" w:customStyle="1" w:styleId="caaieiaie20">
    <w:name w:val="caaieiaie2"/>
    <w:basedOn w:val="a4"/>
    <w:rsid w:val="00343E47"/>
    <w:pPr>
      <w:keepNext/>
      <w:spacing w:after="120" w:line="360" w:lineRule="auto"/>
      <w:jc w:val="center"/>
    </w:pPr>
    <w:rPr>
      <w:rFonts w:eastAsia="Times New Roman"/>
    </w:rPr>
  </w:style>
  <w:style w:type="paragraph" w:customStyle="1" w:styleId="afffa">
    <w:name w:val="Текст с отступом"/>
    <w:basedOn w:val="a4"/>
    <w:rsid w:val="00343E47"/>
    <w:pPr>
      <w:tabs>
        <w:tab w:val="left" w:pos="3225"/>
      </w:tabs>
      <w:spacing w:line="360" w:lineRule="auto"/>
      <w:ind w:firstLine="709"/>
      <w:jc w:val="both"/>
    </w:pPr>
    <w:rPr>
      <w:rFonts w:eastAsia="Times New Roman"/>
    </w:rPr>
  </w:style>
  <w:style w:type="paragraph" w:customStyle="1" w:styleId="afffb">
    <w:name w:val="Аннотация (титульный лист)"/>
    <w:basedOn w:val="a4"/>
    <w:rsid w:val="00343E47"/>
    <w:rPr>
      <w:rFonts w:eastAsia="Times New Roman"/>
    </w:rPr>
  </w:style>
  <w:style w:type="character" w:customStyle="1" w:styleId="afff2">
    <w:name w:val="Оглавление Знак"/>
    <w:basedOn w:val="a5"/>
    <w:link w:val="afff1"/>
    <w:locked/>
    <w:rsid w:val="00343E47"/>
    <w:rPr>
      <w:rFonts w:ascii="Garamond" w:hAnsi="Garamond" w:cs="Times New Roman"/>
      <w:b/>
      <w:smallCaps/>
      <w:color w:val="000000"/>
      <w:sz w:val="28"/>
    </w:rPr>
  </w:style>
  <w:style w:type="paragraph" w:customStyle="1" w:styleId="2c">
    <w:name w:val="Нижний колонтитул 2"/>
    <w:basedOn w:val="af"/>
    <w:rsid w:val="00343E47"/>
    <w:pPr>
      <w:tabs>
        <w:tab w:val="clear" w:pos="4677"/>
        <w:tab w:val="clear" w:pos="9355"/>
      </w:tabs>
      <w:jc w:val="center"/>
    </w:pPr>
    <w:rPr>
      <w:rFonts w:ascii="Garamond" w:hAnsi="Garamond"/>
      <w:sz w:val="21"/>
      <w:szCs w:val="20"/>
      <w:lang w:eastAsia="ru-RU"/>
    </w:rPr>
  </w:style>
  <w:style w:type="paragraph" w:customStyle="1" w:styleId="afffc">
    <w:name w:val="Чертежный"/>
    <w:rsid w:val="00343E47"/>
    <w:pPr>
      <w:jc w:val="both"/>
    </w:pPr>
    <w:rPr>
      <w:rFonts w:ascii="ISOCPEUR" w:eastAsia="Times New Roman" w:hAnsi="ISOCPEUR"/>
      <w:i/>
      <w:sz w:val="28"/>
      <w:lang w:val="uk-UA"/>
    </w:rPr>
  </w:style>
  <w:style w:type="paragraph" w:customStyle="1" w:styleId="212">
    <w:name w:val="Основной текст 21"/>
    <w:basedOn w:val="a4"/>
    <w:uiPriority w:val="99"/>
    <w:rsid w:val="00343E47"/>
    <w:pPr>
      <w:framePr w:w="5691" w:h="3037" w:hSpace="181" w:wrap="auto" w:vAnchor="text" w:hAnchor="page" w:x="8988" w:y="-719"/>
      <w:pBdr>
        <w:left w:val="single" w:sz="6" w:space="1" w:color="auto"/>
        <w:bottom w:val="single" w:sz="6" w:space="1" w:color="auto"/>
      </w:pBdr>
    </w:pPr>
    <w:rPr>
      <w:rFonts w:eastAsia="Times New Roman"/>
      <w:szCs w:val="20"/>
    </w:rPr>
  </w:style>
  <w:style w:type="paragraph" w:customStyle="1" w:styleId="220">
    <w:name w:val="Основной текст с отступом 22"/>
    <w:basedOn w:val="a4"/>
    <w:uiPriority w:val="99"/>
    <w:rsid w:val="00343E47"/>
    <w:pPr>
      <w:overflowPunct w:val="0"/>
      <w:autoSpaceDE w:val="0"/>
      <w:autoSpaceDN w:val="0"/>
      <w:adjustRightInd w:val="0"/>
      <w:ind w:firstLine="340"/>
      <w:jc w:val="both"/>
      <w:textAlignment w:val="baseline"/>
    </w:pPr>
    <w:rPr>
      <w:rFonts w:ascii="Courier New" w:eastAsia="Times New Roman" w:hAnsi="Courier New"/>
      <w:szCs w:val="20"/>
    </w:rPr>
  </w:style>
  <w:style w:type="paragraph" w:customStyle="1" w:styleId="321">
    <w:name w:val="Основной текст с отступом 32"/>
    <w:basedOn w:val="a4"/>
    <w:uiPriority w:val="99"/>
    <w:rsid w:val="00343E47"/>
    <w:pPr>
      <w:overflowPunct w:val="0"/>
      <w:autoSpaceDE w:val="0"/>
      <w:autoSpaceDN w:val="0"/>
      <w:adjustRightInd w:val="0"/>
      <w:ind w:firstLine="709"/>
      <w:jc w:val="both"/>
      <w:textAlignment w:val="baseline"/>
    </w:pPr>
    <w:rPr>
      <w:rFonts w:ascii="Arial" w:eastAsia="Times New Roman" w:hAnsi="Arial"/>
      <w:sz w:val="22"/>
      <w:szCs w:val="20"/>
    </w:rPr>
  </w:style>
  <w:style w:type="paragraph" w:customStyle="1" w:styleId="Heading">
    <w:name w:val="Heading"/>
    <w:rsid w:val="00343E47"/>
    <w:pPr>
      <w:autoSpaceDE w:val="0"/>
      <w:autoSpaceDN w:val="0"/>
      <w:adjustRightInd w:val="0"/>
    </w:pPr>
    <w:rPr>
      <w:rFonts w:ascii="Arial" w:eastAsia="Times New Roman" w:hAnsi="Arial" w:cs="Arial"/>
      <w:b/>
      <w:bCs/>
      <w:sz w:val="22"/>
      <w:szCs w:val="22"/>
    </w:rPr>
  </w:style>
  <w:style w:type="paragraph" w:customStyle="1" w:styleId="WW-2">
    <w:name w:val="WW-Основной текст с отступом 2"/>
    <w:basedOn w:val="a4"/>
    <w:rsid w:val="00343E47"/>
    <w:pPr>
      <w:ind w:firstLine="720"/>
    </w:pPr>
    <w:rPr>
      <w:rFonts w:ascii="Courier New" w:eastAsia="Times New Roman" w:hAnsi="Courier New"/>
      <w:szCs w:val="20"/>
      <w:lang w:eastAsia="ar-SA"/>
    </w:rPr>
  </w:style>
  <w:style w:type="paragraph" w:customStyle="1" w:styleId="WW-3">
    <w:name w:val="WW-Основной текст с отступом 3"/>
    <w:basedOn w:val="a4"/>
    <w:rsid w:val="00343E47"/>
    <w:pPr>
      <w:ind w:firstLine="720"/>
      <w:jc w:val="both"/>
    </w:pPr>
    <w:rPr>
      <w:rFonts w:ascii="Courier New" w:eastAsia="Times New Roman" w:hAnsi="Courier New"/>
      <w:szCs w:val="20"/>
      <w:lang w:eastAsia="ar-SA"/>
    </w:rPr>
  </w:style>
  <w:style w:type="paragraph" w:customStyle="1" w:styleId="2d">
    <w:name w:val="Основной текст2"/>
    <w:basedOn w:val="a4"/>
    <w:uiPriority w:val="99"/>
    <w:rsid w:val="00343E47"/>
    <w:pPr>
      <w:spacing w:line="360" w:lineRule="auto"/>
      <w:ind w:firstLine="720"/>
    </w:pPr>
    <w:rPr>
      <w:rFonts w:eastAsia="Times New Roman"/>
      <w:szCs w:val="20"/>
    </w:rPr>
  </w:style>
  <w:style w:type="paragraph" w:customStyle="1" w:styleId="330">
    <w:name w:val="Основной текст 33"/>
    <w:basedOn w:val="a4"/>
    <w:uiPriority w:val="99"/>
    <w:rsid w:val="00343E47"/>
    <w:pPr>
      <w:jc w:val="center"/>
    </w:pPr>
    <w:rPr>
      <w:rFonts w:ascii="Arial" w:eastAsia="Times New Roman" w:hAnsi="Arial"/>
      <w:szCs w:val="20"/>
    </w:rPr>
  </w:style>
  <w:style w:type="paragraph" w:customStyle="1" w:styleId="BodyText21">
    <w:name w:val="Body Text 21"/>
    <w:basedOn w:val="a4"/>
    <w:rsid w:val="00343E47"/>
    <w:pPr>
      <w:spacing w:before="120"/>
      <w:jc w:val="both"/>
    </w:pPr>
    <w:rPr>
      <w:rFonts w:eastAsia="Times New Roman"/>
      <w:szCs w:val="20"/>
    </w:rPr>
  </w:style>
  <w:style w:type="paragraph" w:customStyle="1" w:styleId="a1">
    <w:name w:val="перечисление"/>
    <w:basedOn w:val="ab"/>
    <w:rsid w:val="00343E47"/>
    <w:pPr>
      <w:numPr>
        <w:numId w:val="20"/>
      </w:numPr>
      <w:autoSpaceDE/>
      <w:autoSpaceDN/>
      <w:spacing w:after="0" w:line="360" w:lineRule="auto"/>
      <w:jc w:val="both"/>
    </w:pPr>
    <w:rPr>
      <w:rFonts w:ascii="Times New Roman" w:hAnsi="Times New Roman" w:cs="Times New Roman"/>
      <w:b w:val="0"/>
      <w:color w:val="000000"/>
      <w:sz w:val="24"/>
      <w:szCs w:val="24"/>
      <w:lang w:val="ru-RU" w:eastAsia="ru-RU"/>
    </w:rPr>
  </w:style>
  <w:style w:type="paragraph" w:customStyle="1" w:styleId="a2">
    <w:name w:val="а) список"/>
    <w:basedOn w:val="ab"/>
    <w:rsid w:val="00343E47"/>
    <w:pPr>
      <w:numPr>
        <w:ilvl w:val="1"/>
        <w:numId w:val="20"/>
      </w:numPr>
      <w:tabs>
        <w:tab w:val="clear" w:pos="2149"/>
        <w:tab w:val="num" w:pos="1080"/>
      </w:tabs>
      <w:autoSpaceDE/>
      <w:autoSpaceDN/>
      <w:spacing w:after="0" w:line="360" w:lineRule="auto"/>
      <w:ind w:left="1080"/>
      <w:jc w:val="both"/>
    </w:pPr>
    <w:rPr>
      <w:rFonts w:ascii="Times New Roman" w:hAnsi="Times New Roman" w:cs="Times New Roman"/>
      <w:b w:val="0"/>
      <w:color w:val="000000"/>
      <w:sz w:val="24"/>
      <w:szCs w:val="24"/>
      <w:lang w:val="ru-RU" w:eastAsia="ru-RU"/>
    </w:rPr>
  </w:style>
  <w:style w:type="paragraph" w:customStyle="1" w:styleId="afffd">
    <w:name w:val="ИТМ ГОЧС"/>
    <w:basedOn w:val="a4"/>
    <w:rsid w:val="00343E47"/>
    <w:pPr>
      <w:ind w:firstLine="720"/>
      <w:jc w:val="both"/>
    </w:pPr>
    <w:rPr>
      <w:rFonts w:ascii="Arial" w:hAnsi="Arial"/>
      <w:sz w:val="28"/>
      <w:szCs w:val="20"/>
    </w:rPr>
  </w:style>
  <w:style w:type="paragraph" w:customStyle="1" w:styleId="FR4">
    <w:name w:val="FR4"/>
    <w:rsid w:val="00343E47"/>
    <w:pPr>
      <w:widowControl w:val="0"/>
      <w:spacing w:line="300" w:lineRule="auto"/>
      <w:ind w:firstLine="300"/>
      <w:jc w:val="both"/>
    </w:pPr>
    <w:rPr>
      <w:rFonts w:ascii="Times New Roman" w:eastAsia="Times New Roman" w:hAnsi="Times New Roman"/>
      <w:sz w:val="22"/>
    </w:rPr>
  </w:style>
  <w:style w:type="paragraph" w:customStyle="1" w:styleId="FR3">
    <w:name w:val="FR3"/>
    <w:rsid w:val="00343E47"/>
    <w:pPr>
      <w:widowControl w:val="0"/>
      <w:spacing w:before="420" w:line="340" w:lineRule="auto"/>
    </w:pPr>
    <w:rPr>
      <w:rFonts w:ascii="Arial" w:eastAsia="Times New Roman" w:hAnsi="Arial"/>
      <w:sz w:val="22"/>
    </w:rPr>
  </w:style>
  <w:style w:type="paragraph" w:customStyle="1" w:styleId="FR2">
    <w:name w:val="FR2"/>
    <w:rsid w:val="00343E47"/>
    <w:pPr>
      <w:widowControl w:val="0"/>
      <w:autoSpaceDE w:val="0"/>
      <w:autoSpaceDN w:val="0"/>
      <w:adjustRightInd w:val="0"/>
      <w:ind w:left="440"/>
    </w:pPr>
    <w:rPr>
      <w:rFonts w:ascii="Arial" w:eastAsia="Times New Roman" w:hAnsi="Arial"/>
      <w:sz w:val="16"/>
    </w:rPr>
  </w:style>
  <w:style w:type="paragraph" w:customStyle="1" w:styleId="FR1">
    <w:name w:val="FR1"/>
    <w:rsid w:val="00343E47"/>
    <w:pPr>
      <w:widowControl w:val="0"/>
      <w:spacing w:line="420" w:lineRule="auto"/>
      <w:ind w:left="280" w:right="200"/>
      <w:jc w:val="center"/>
    </w:pPr>
    <w:rPr>
      <w:rFonts w:ascii="Times New Roman" w:eastAsia="Times New Roman" w:hAnsi="Times New Roman"/>
      <w:b/>
      <w:sz w:val="32"/>
    </w:rPr>
  </w:style>
  <w:style w:type="paragraph" w:customStyle="1" w:styleId="Iiiaeuiue">
    <w:name w:val="Ii?iaeuiue"/>
    <w:rsid w:val="00343E47"/>
    <w:rPr>
      <w:rFonts w:ascii="Baltica" w:eastAsia="Times New Roman" w:hAnsi="Baltica"/>
      <w:sz w:val="24"/>
    </w:rPr>
  </w:style>
  <w:style w:type="paragraph" w:styleId="2e">
    <w:name w:val="List 2"/>
    <w:basedOn w:val="a4"/>
    <w:locked/>
    <w:rsid w:val="00343E47"/>
    <w:pPr>
      <w:ind w:left="566" w:hanging="283"/>
    </w:pPr>
    <w:rPr>
      <w:rFonts w:eastAsia="Times New Roman"/>
      <w:sz w:val="20"/>
      <w:szCs w:val="20"/>
    </w:rPr>
  </w:style>
  <w:style w:type="paragraph" w:styleId="3a">
    <w:name w:val="List 3"/>
    <w:basedOn w:val="a4"/>
    <w:locked/>
    <w:rsid w:val="00343E47"/>
    <w:pPr>
      <w:ind w:left="849" w:hanging="283"/>
    </w:pPr>
    <w:rPr>
      <w:rFonts w:eastAsia="Times New Roman"/>
      <w:sz w:val="20"/>
      <w:szCs w:val="20"/>
    </w:rPr>
  </w:style>
  <w:style w:type="paragraph" w:styleId="42">
    <w:name w:val="List 4"/>
    <w:basedOn w:val="a4"/>
    <w:locked/>
    <w:rsid w:val="00343E47"/>
    <w:pPr>
      <w:ind w:left="1132" w:hanging="283"/>
    </w:pPr>
    <w:rPr>
      <w:rFonts w:eastAsia="Times New Roman"/>
      <w:sz w:val="20"/>
      <w:szCs w:val="20"/>
    </w:rPr>
  </w:style>
  <w:style w:type="paragraph" w:styleId="52">
    <w:name w:val="List 5"/>
    <w:basedOn w:val="a4"/>
    <w:locked/>
    <w:rsid w:val="00343E47"/>
    <w:pPr>
      <w:ind w:left="1415" w:hanging="283"/>
    </w:pPr>
    <w:rPr>
      <w:rFonts w:eastAsia="Times New Roman"/>
      <w:sz w:val="20"/>
      <w:szCs w:val="20"/>
    </w:rPr>
  </w:style>
  <w:style w:type="paragraph" w:styleId="afffe">
    <w:name w:val="List Bullet"/>
    <w:basedOn w:val="a4"/>
    <w:autoRedefine/>
    <w:locked/>
    <w:rsid w:val="00343E47"/>
    <w:pPr>
      <w:tabs>
        <w:tab w:val="num" w:pos="360"/>
      </w:tabs>
      <w:ind w:left="360" w:hanging="360"/>
    </w:pPr>
    <w:rPr>
      <w:rFonts w:eastAsia="Times New Roman"/>
      <w:sz w:val="20"/>
      <w:szCs w:val="20"/>
    </w:rPr>
  </w:style>
  <w:style w:type="paragraph" w:styleId="3b">
    <w:name w:val="List Bullet 3"/>
    <w:basedOn w:val="a4"/>
    <w:autoRedefine/>
    <w:locked/>
    <w:rsid w:val="00343E47"/>
    <w:pPr>
      <w:tabs>
        <w:tab w:val="num" w:pos="926"/>
      </w:tabs>
      <w:ind w:left="926" w:hanging="360"/>
    </w:pPr>
    <w:rPr>
      <w:rFonts w:eastAsia="Times New Roman"/>
      <w:sz w:val="20"/>
      <w:szCs w:val="20"/>
    </w:rPr>
  </w:style>
  <w:style w:type="paragraph" w:styleId="43">
    <w:name w:val="List Bullet 4"/>
    <w:basedOn w:val="a4"/>
    <w:autoRedefine/>
    <w:locked/>
    <w:rsid w:val="00343E47"/>
    <w:pPr>
      <w:tabs>
        <w:tab w:val="num" w:pos="1209"/>
      </w:tabs>
      <w:ind w:left="1209" w:hanging="360"/>
    </w:pPr>
    <w:rPr>
      <w:rFonts w:eastAsia="Times New Roman"/>
      <w:sz w:val="20"/>
      <w:szCs w:val="20"/>
    </w:rPr>
  </w:style>
  <w:style w:type="paragraph" w:styleId="53">
    <w:name w:val="List Bullet 5"/>
    <w:basedOn w:val="a4"/>
    <w:autoRedefine/>
    <w:locked/>
    <w:rsid w:val="00343E47"/>
    <w:pPr>
      <w:tabs>
        <w:tab w:val="num" w:pos="1492"/>
      </w:tabs>
      <w:ind w:left="1492" w:hanging="360"/>
    </w:pPr>
    <w:rPr>
      <w:rFonts w:eastAsia="Times New Roman"/>
      <w:sz w:val="20"/>
      <w:szCs w:val="20"/>
    </w:rPr>
  </w:style>
  <w:style w:type="paragraph" w:styleId="affff">
    <w:name w:val="List Continue"/>
    <w:basedOn w:val="a4"/>
    <w:locked/>
    <w:rsid w:val="00343E47"/>
    <w:pPr>
      <w:spacing w:after="120"/>
      <w:ind w:left="283"/>
    </w:pPr>
    <w:rPr>
      <w:rFonts w:eastAsia="Times New Roman"/>
      <w:sz w:val="20"/>
      <w:szCs w:val="20"/>
    </w:rPr>
  </w:style>
  <w:style w:type="paragraph" w:styleId="2f">
    <w:name w:val="List Continue 2"/>
    <w:basedOn w:val="a4"/>
    <w:locked/>
    <w:rsid w:val="00343E47"/>
    <w:pPr>
      <w:spacing w:after="120"/>
      <w:ind w:left="566"/>
    </w:pPr>
    <w:rPr>
      <w:rFonts w:eastAsia="Times New Roman"/>
      <w:sz w:val="20"/>
      <w:szCs w:val="20"/>
    </w:rPr>
  </w:style>
  <w:style w:type="paragraph" w:styleId="3c">
    <w:name w:val="List Continue 3"/>
    <w:basedOn w:val="a4"/>
    <w:locked/>
    <w:rsid w:val="00343E47"/>
    <w:pPr>
      <w:spacing w:after="120"/>
      <w:ind w:left="849"/>
    </w:pPr>
    <w:rPr>
      <w:rFonts w:eastAsia="Times New Roman"/>
      <w:sz w:val="20"/>
      <w:szCs w:val="20"/>
    </w:rPr>
  </w:style>
  <w:style w:type="paragraph" w:styleId="44">
    <w:name w:val="List Continue 4"/>
    <w:basedOn w:val="a4"/>
    <w:locked/>
    <w:rsid w:val="00343E47"/>
    <w:pPr>
      <w:spacing w:after="120"/>
      <w:ind w:left="1132"/>
    </w:pPr>
    <w:rPr>
      <w:rFonts w:eastAsia="Times New Roman"/>
      <w:sz w:val="20"/>
      <w:szCs w:val="20"/>
    </w:rPr>
  </w:style>
  <w:style w:type="paragraph" w:styleId="54">
    <w:name w:val="List Continue 5"/>
    <w:basedOn w:val="a4"/>
    <w:locked/>
    <w:rsid w:val="00343E47"/>
    <w:pPr>
      <w:spacing w:after="120"/>
      <w:ind w:left="1415"/>
    </w:pPr>
    <w:rPr>
      <w:rFonts w:eastAsia="Times New Roman"/>
      <w:sz w:val="20"/>
      <w:szCs w:val="20"/>
    </w:rPr>
  </w:style>
  <w:style w:type="paragraph" w:styleId="affff0">
    <w:name w:val="Normal Indent"/>
    <w:basedOn w:val="a4"/>
    <w:locked/>
    <w:rsid w:val="00343E47"/>
    <w:pPr>
      <w:ind w:left="708"/>
    </w:pPr>
    <w:rPr>
      <w:rFonts w:eastAsia="Times New Roman"/>
      <w:sz w:val="20"/>
      <w:szCs w:val="20"/>
    </w:rPr>
  </w:style>
  <w:style w:type="paragraph" w:customStyle="1" w:styleId="Context">
    <w:name w:val="Context"/>
    <w:rsid w:val="00343E47"/>
    <w:pPr>
      <w:widowControl w:val="0"/>
      <w:autoSpaceDE w:val="0"/>
      <w:autoSpaceDN w:val="0"/>
      <w:adjustRightInd w:val="0"/>
    </w:pPr>
    <w:rPr>
      <w:rFonts w:ascii="Arial" w:eastAsia="Times New Roman" w:hAnsi="Arial" w:cs="Arial"/>
      <w:sz w:val="18"/>
      <w:szCs w:val="18"/>
    </w:rPr>
  </w:style>
  <w:style w:type="paragraph" w:customStyle="1" w:styleId="18">
    <w:name w:val="Знак Знак1 Знак"/>
    <w:basedOn w:val="a4"/>
    <w:rsid w:val="00343E47"/>
    <w:pPr>
      <w:widowControl w:val="0"/>
      <w:adjustRightInd w:val="0"/>
      <w:spacing w:after="160" w:line="240" w:lineRule="exact"/>
      <w:jc w:val="right"/>
    </w:pPr>
    <w:rPr>
      <w:rFonts w:eastAsia="Times New Roman"/>
      <w:sz w:val="20"/>
      <w:szCs w:val="20"/>
      <w:lang w:val="en-GB" w:eastAsia="en-US"/>
    </w:rPr>
  </w:style>
  <w:style w:type="paragraph" w:styleId="61">
    <w:name w:val="toc 6"/>
    <w:basedOn w:val="a4"/>
    <w:next w:val="a4"/>
    <w:autoRedefine/>
    <w:rsid w:val="00343E47"/>
    <w:pPr>
      <w:ind w:left="1000"/>
    </w:pPr>
    <w:rPr>
      <w:rFonts w:ascii="Calibri" w:eastAsia="Times New Roman" w:hAnsi="Calibri"/>
      <w:sz w:val="18"/>
      <w:szCs w:val="18"/>
    </w:rPr>
  </w:style>
  <w:style w:type="paragraph" w:styleId="71">
    <w:name w:val="toc 7"/>
    <w:basedOn w:val="a4"/>
    <w:next w:val="a4"/>
    <w:autoRedefine/>
    <w:rsid w:val="00343E47"/>
    <w:pPr>
      <w:ind w:left="1200"/>
    </w:pPr>
    <w:rPr>
      <w:rFonts w:ascii="Calibri" w:eastAsia="Times New Roman" w:hAnsi="Calibri"/>
      <w:sz w:val="18"/>
      <w:szCs w:val="18"/>
    </w:rPr>
  </w:style>
  <w:style w:type="paragraph" w:styleId="81">
    <w:name w:val="toc 8"/>
    <w:basedOn w:val="a4"/>
    <w:next w:val="a4"/>
    <w:autoRedefine/>
    <w:rsid w:val="00343E47"/>
    <w:pPr>
      <w:ind w:left="1400"/>
    </w:pPr>
    <w:rPr>
      <w:rFonts w:ascii="Calibri" w:eastAsia="Times New Roman" w:hAnsi="Calibri"/>
      <w:sz w:val="18"/>
      <w:szCs w:val="18"/>
    </w:rPr>
  </w:style>
  <w:style w:type="paragraph" w:styleId="93">
    <w:name w:val="toc 9"/>
    <w:basedOn w:val="a4"/>
    <w:next w:val="a4"/>
    <w:autoRedefine/>
    <w:rsid w:val="00343E47"/>
    <w:pPr>
      <w:ind w:left="1600"/>
    </w:pPr>
    <w:rPr>
      <w:rFonts w:ascii="Calibri" w:eastAsia="Times New Roman" w:hAnsi="Calibri"/>
      <w:sz w:val="18"/>
      <w:szCs w:val="18"/>
    </w:rPr>
  </w:style>
  <w:style w:type="paragraph" w:customStyle="1" w:styleId="19">
    <w:name w:val="Знак1"/>
    <w:basedOn w:val="a4"/>
    <w:rsid w:val="00343E47"/>
    <w:pPr>
      <w:spacing w:before="100" w:beforeAutospacing="1" w:after="100" w:afterAutospacing="1"/>
    </w:pPr>
    <w:rPr>
      <w:rFonts w:ascii="Tahoma" w:eastAsia="Times New Roman" w:hAnsi="Tahoma"/>
      <w:sz w:val="20"/>
      <w:szCs w:val="20"/>
      <w:lang w:val="en-US" w:eastAsia="en-US"/>
    </w:rPr>
  </w:style>
  <w:style w:type="character" w:customStyle="1" w:styleId="af2">
    <w:name w:val="Обычный (веб) Знак"/>
    <w:link w:val="af1"/>
    <w:uiPriority w:val="99"/>
    <w:locked/>
    <w:rsid w:val="00343E47"/>
    <w:rPr>
      <w:rFonts w:ascii="Times New Roman" w:hAnsi="Times New Roman"/>
      <w:sz w:val="24"/>
    </w:rPr>
  </w:style>
  <w:style w:type="paragraph" w:customStyle="1" w:styleId="affff1">
    <w:name w:val="тескт с инт."/>
    <w:basedOn w:val="a4"/>
    <w:rsid w:val="00343E47"/>
    <w:pPr>
      <w:spacing w:line="360" w:lineRule="auto"/>
      <w:ind w:firstLine="425"/>
    </w:pPr>
    <w:rPr>
      <w:rFonts w:eastAsia="Times New Roman"/>
    </w:rPr>
  </w:style>
  <w:style w:type="paragraph" w:customStyle="1" w:styleId="a0">
    <w:name w:val="заголовок таблицы"/>
    <w:basedOn w:val="a4"/>
    <w:rsid w:val="00343E47"/>
    <w:pPr>
      <w:numPr>
        <w:numId w:val="23"/>
      </w:numPr>
      <w:spacing w:line="360" w:lineRule="auto"/>
      <w:ind w:right="-108"/>
    </w:pPr>
    <w:rPr>
      <w:rFonts w:eastAsia="Times New Roman"/>
      <w:b/>
      <w:bCs/>
    </w:rPr>
  </w:style>
  <w:style w:type="paragraph" w:customStyle="1" w:styleId="ConsNormal">
    <w:name w:val="ConsNormal"/>
    <w:rsid w:val="00343E47"/>
    <w:pPr>
      <w:widowControl w:val="0"/>
      <w:ind w:firstLine="720"/>
    </w:pPr>
    <w:rPr>
      <w:rFonts w:ascii="Arial" w:eastAsia="Times New Roman" w:hAnsi="Arial"/>
    </w:rPr>
  </w:style>
  <w:style w:type="paragraph" w:customStyle="1" w:styleId="info2">
    <w:name w:val="info2"/>
    <w:basedOn w:val="a4"/>
    <w:rsid w:val="00343E47"/>
    <w:pPr>
      <w:spacing w:before="100" w:beforeAutospacing="1" w:after="100" w:afterAutospacing="1"/>
    </w:pPr>
    <w:rPr>
      <w:rFonts w:ascii="Arial" w:eastAsia="Times New Roman" w:hAnsi="Arial" w:cs="Arial"/>
      <w:color w:val="009F01"/>
      <w:sz w:val="11"/>
      <w:szCs w:val="11"/>
    </w:rPr>
  </w:style>
  <w:style w:type="paragraph" w:customStyle="1" w:styleId="CharCharCharChar">
    <w:name w:val="Char Char Знак Знак Char Char"/>
    <w:basedOn w:val="a4"/>
    <w:rsid w:val="00343E47"/>
    <w:pPr>
      <w:spacing w:after="160"/>
    </w:pPr>
    <w:rPr>
      <w:rFonts w:ascii="Arial" w:eastAsia="Times New Roman" w:hAnsi="Arial"/>
      <w:b/>
      <w:color w:val="FFFFFF"/>
      <w:sz w:val="32"/>
      <w:szCs w:val="20"/>
      <w:lang w:val="en-US" w:eastAsia="en-US"/>
    </w:rPr>
  </w:style>
  <w:style w:type="paragraph" w:customStyle="1" w:styleId="2f0">
    <w:name w:val="Абзац списка2"/>
    <w:basedOn w:val="a4"/>
    <w:uiPriority w:val="99"/>
    <w:rsid w:val="00343E47"/>
    <w:pPr>
      <w:spacing w:after="200" w:line="276" w:lineRule="auto"/>
      <w:ind w:left="720"/>
    </w:pPr>
    <w:rPr>
      <w:rFonts w:ascii="Calibri" w:hAnsi="Calibri" w:cs="Calibri"/>
      <w:sz w:val="22"/>
      <w:szCs w:val="22"/>
      <w:lang w:eastAsia="en-US"/>
    </w:rPr>
  </w:style>
  <w:style w:type="paragraph" w:customStyle="1" w:styleId="2f1">
    <w:name w:val="Название2"/>
    <w:uiPriority w:val="99"/>
    <w:rsid w:val="006A243A"/>
    <w:pPr>
      <w:jc w:val="center"/>
    </w:pPr>
    <w:rPr>
      <w:rFonts w:ascii="Arial" w:eastAsia="Times New Roman" w:hAnsi="Arial"/>
      <w:sz w:val="24"/>
    </w:rPr>
  </w:style>
  <w:style w:type="paragraph" w:customStyle="1" w:styleId="45">
    <w:name w:val="Обычный4"/>
    <w:uiPriority w:val="99"/>
    <w:rsid w:val="006A243A"/>
    <w:pPr>
      <w:widowControl w:val="0"/>
      <w:snapToGrid w:val="0"/>
    </w:pPr>
    <w:rPr>
      <w:rFonts w:ascii="Times New Roman" w:eastAsia="Times New Roman" w:hAnsi="Times New Roman"/>
    </w:rPr>
  </w:style>
  <w:style w:type="paragraph" w:customStyle="1" w:styleId="221">
    <w:name w:val="Заголовок 22"/>
    <w:basedOn w:val="45"/>
    <w:next w:val="45"/>
    <w:uiPriority w:val="99"/>
    <w:rsid w:val="006A243A"/>
    <w:pPr>
      <w:keepNext/>
      <w:widowControl/>
      <w:snapToGrid/>
      <w:jc w:val="center"/>
      <w:outlineLvl w:val="1"/>
    </w:pPr>
    <w:rPr>
      <w:rFonts w:ascii="Arial" w:hAnsi="Arial"/>
      <w:sz w:val="24"/>
    </w:rPr>
  </w:style>
  <w:style w:type="paragraph" w:customStyle="1" w:styleId="230">
    <w:name w:val="Основной текст с отступом 23"/>
    <w:basedOn w:val="a4"/>
    <w:uiPriority w:val="99"/>
    <w:rsid w:val="0045769E"/>
    <w:pPr>
      <w:suppressAutoHyphens/>
    </w:pPr>
    <w:rPr>
      <w:rFonts w:eastAsia="Times New Roman"/>
      <w:kern w:val="1"/>
      <w:sz w:val="28"/>
      <w:lang w:eastAsia="ar-SA"/>
    </w:rPr>
  </w:style>
  <w:style w:type="paragraph" w:customStyle="1" w:styleId="55">
    <w:name w:val="Обычный5"/>
    <w:uiPriority w:val="99"/>
    <w:rsid w:val="00BE370B"/>
    <w:rPr>
      <w:rFonts w:ascii="Times New Roman" w:eastAsia="Times New Roman" w:hAnsi="Times New Roman"/>
      <w:sz w:val="24"/>
    </w:rPr>
  </w:style>
  <w:style w:type="paragraph" w:customStyle="1" w:styleId="222">
    <w:name w:val="Основной текст 22"/>
    <w:basedOn w:val="a4"/>
    <w:uiPriority w:val="99"/>
    <w:rsid w:val="00BE370B"/>
    <w:pPr>
      <w:framePr w:w="5691" w:h="3037" w:hSpace="181" w:wrap="auto" w:vAnchor="text" w:hAnchor="page" w:x="8988" w:y="-719"/>
      <w:pBdr>
        <w:left w:val="single" w:sz="6" w:space="1" w:color="auto"/>
        <w:bottom w:val="single" w:sz="6" w:space="1" w:color="auto"/>
      </w:pBdr>
    </w:pPr>
    <w:rPr>
      <w:rFonts w:eastAsia="Times New Roman"/>
      <w:szCs w:val="20"/>
    </w:rPr>
  </w:style>
  <w:style w:type="paragraph" w:customStyle="1" w:styleId="240">
    <w:name w:val="Основной текст с отступом 24"/>
    <w:basedOn w:val="a4"/>
    <w:uiPriority w:val="99"/>
    <w:rsid w:val="00BE370B"/>
    <w:pPr>
      <w:overflowPunct w:val="0"/>
      <w:autoSpaceDE w:val="0"/>
      <w:autoSpaceDN w:val="0"/>
      <w:adjustRightInd w:val="0"/>
      <w:ind w:firstLine="340"/>
      <w:jc w:val="both"/>
      <w:textAlignment w:val="baseline"/>
    </w:pPr>
    <w:rPr>
      <w:rFonts w:ascii="Courier New" w:eastAsia="Times New Roman" w:hAnsi="Courier New"/>
      <w:szCs w:val="20"/>
    </w:rPr>
  </w:style>
  <w:style w:type="paragraph" w:customStyle="1" w:styleId="331">
    <w:name w:val="Основной текст с отступом 33"/>
    <w:basedOn w:val="a4"/>
    <w:uiPriority w:val="99"/>
    <w:rsid w:val="00BE370B"/>
    <w:pPr>
      <w:overflowPunct w:val="0"/>
      <w:autoSpaceDE w:val="0"/>
      <w:autoSpaceDN w:val="0"/>
      <w:adjustRightInd w:val="0"/>
      <w:ind w:firstLine="709"/>
      <w:jc w:val="both"/>
      <w:textAlignment w:val="baseline"/>
    </w:pPr>
    <w:rPr>
      <w:rFonts w:ascii="Arial" w:eastAsia="Times New Roman" w:hAnsi="Arial"/>
      <w:sz w:val="22"/>
      <w:szCs w:val="20"/>
    </w:rPr>
  </w:style>
  <w:style w:type="paragraph" w:customStyle="1" w:styleId="3d">
    <w:name w:val="Основной текст3"/>
    <w:basedOn w:val="a4"/>
    <w:uiPriority w:val="99"/>
    <w:rsid w:val="00BE370B"/>
    <w:pPr>
      <w:spacing w:line="360" w:lineRule="auto"/>
      <w:ind w:firstLine="720"/>
    </w:pPr>
    <w:rPr>
      <w:rFonts w:eastAsia="Times New Roman"/>
      <w:szCs w:val="20"/>
    </w:rPr>
  </w:style>
  <w:style w:type="paragraph" w:customStyle="1" w:styleId="340">
    <w:name w:val="Основной текст 34"/>
    <w:basedOn w:val="a4"/>
    <w:uiPriority w:val="99"/>
    <w:rsid w:val="00BE370B"/>
    <w:pPr>
      <w:jc w:val="center"/>
    </w:pPr>
    <w:rPr>
      <w:rFonts w:ascii="Arial" w:eastAsia="Times New Roman" w:hAnsi="Arial"/>
      <w:szCs w:val="20"/>
    </w:rPr>
  </w:style>
  <w:style w:type="paragraph" w:customStyle="1" w:styleId="3e">
    <w:name w:val="Абзац списка3"/>
    <w:basedOn w:val="a4"/>
    <w:uiPriority w:val="99"/>
    <w:rsid w:val="00BE370B"/>
    <w:pPr>
      <w:spacing w:after="200" w:line="276" w:lineRule="auto"/>
      <w:ind w:left="720"/>
    </w:pPr>
    <w:rPr>
      <w:rFonts w:ascii="Calibri" w:hAnsi="Calibri" w:cs="Calibri"/>
      <w:sz w:val="22"/>
      <w:szCs w:val="22"/>
      <w:lang w:eastAsia="en-US"/>
    </w:rPr>
  </w:style>
  <w:style w:type="numbering" w:styleId="111111">
    <w:name w:val="Outline List 2"/>
    <w:aliases w:val="1 / 1.1 / 2.4.1"/>
    <w:basedOn w:val="a7"/>
    <w:unhideWhenUsed/>
    <w:locked/>
    <w:rsid w:val="0076647D"/>
    <w:pPr>
      <w:numPr>
        <w:numId w:val="18"/>
      </w:numPr>
    </w:pPr>
  </w:style>
  <w:style w:type="paragraph" w:customStyle="1" w:styleId="62">
    <w:name w:val="Обычный6"/>
    <w:rsid w:val="00101272"/>
    <w:pPr>
      <w:widowControl w:val="0"/>
      <w:suppressAutoHyphens/>
    </w:pPr>
    <w:rPr>
      <w:rFonts w:ascii="Times New Roman" w:eastAsia="Arial" w:hAnsi="Times New Roman"/>
      <w:lang w:eastAsia="ar-SA"/>
    </w:rPr>
  </w:style>
  <w:style w:type="paragraph" w:customStyle="1" w:styleId="231">
    <w:name w:val="Заголовок 23"/>
    <w:basedOn w:val="62"/>
    <w:next w:val="62"/>
    <w:rsid w:val="00101272"/>
    <w:pPr>
      <w:keepNext/>
      <w:widowControl/>
      <w:jc w:val="center"/>
    </w:pPr>
    <w:rPr>
      <w:rFonts w:ascii="Arial" w:hAnsi="Arial"/>
      <w:sz w:val="24"/>
    </w:rPr>
  </w:style>
  <w:style w:type="paragraph" w:customStyle="1" w:styleId="72">
    <w:name w:val="Обычный7"/>
    <w:rsid w:val="00E33A55"/>
    <w:rPr>
      <w:rFonts w:ascii="Times New Roman" w:eastAsia="Times New Roman" w:hAnsi="Times New Roman"/>
      <w:sz w:val="24"/>
    </w:rPr>
  </w:style>
  <w:style w:type="paragraph" w:customStyle="1" w:styleId="232">
    <w:name w:val="Основной текст 23"/>
    <w:basedOn w:val="a4"/>
    <w:rsid w:val="00E33A55"/>
    <w:pPr>
      <w:framePr w:w="5691" w:h="3037" w:hSpace="181" w:wrap="auto" w:vAnchor="text" w:hAnchor="page" w:x="8988" w:y="-719"/>
      <w:pBdr>
        <w:left w:val="single" w:sz="6" w:space="1" w:color="auto"/>
        <w:bottom w:val="single" w:sz="6" w:space="1" w:color="auto"/>
      </w:pBdr>
    </w:pPr>
    <w:rPr>
      <w:rFonts w:eastAsia="Times New Roman"/>
      <w:szCs w:val="20"/>
    </w:rPr>
  </w:style>
  <w:style w:type="paragraph" w:customStyle="1" w:styleId="250">
    <w:name w:val="Основной текст с отступом 25"/>
    <w:basedOn w:val="a4"/>
    <w:rsid w:val="00E33A55"/>
    <w:pPr>
      <w:overflowPunct w:val="0"/>
      <w:autoSpaceDE w:val="0"/>
      <w:autoSpaceDN w:val="0"/>
      <w:adjustRightInd w:val="0"/>
      <w:ind w:firstLine="340"/>
      <w:jc w:val="both"/>
      <w:textAlignment w:val="baseline"/>
    </w:pPr>
    <w:rPr>
      <w:rFonts w:ascii="Courier New" w:eastAsia="Times New Roman" w:hAnsi="Courier New"/>
      <w:szCs w:val="20"/>
    </w:rPr>
  </w:style>
  <w:style w:type="paragraph" w:customStyle="1" w:styleId="341">
    <w:name w:val="Основной текст с отступом 34"/>
    <w:basedOn w:val="a4"/>
    <w:rsid w:val="00E33A55"/>
    <w:pPr>
      <w:overflowPunct w:val="0"/>
      <w:autoSpaceDE w:val="0"/>
      <w:autoSpaceDN w:val="0"/>
      <w:adjustRightInd w:val="0"/>
      <w:ind w:firstLine="709"/>
      <w:jc w:val="both"/>
      <w:textAlignment w:val="baseline"/>
    </w:pPr>
    <w:rPr>
      <w:rFonts w:ascii="Arial" w:eastAsia="Times New Roman" w:hAnsi="Arial"/>
      <w:sz w:val="22"/>
      <w:szCs w:val="20"/>
    </w:rPr>
  </w:style>
  <w:style w:type="paragraph" w:customStyle="1" w:styleId="46">
    <w:name w:val="Основной текст4"/>
    <w:basedOn w:val="a4"/>
    <w:rsid w:val="00E33A55"/>
    <w:pPr>
      <w:spacing w:line="360" w:lineRule="auto"/>
      <w:ind w:firstLine="720"/>
    </w:pPr>
    <w:rPr>
      <w:rFonts w:eastAsia="Times New Roman"/>
      <w:szCs w:val="20"/>
    </w:rPr>
  </w:style>
  <w:style w:type="paragraph" w:customStyle="1" w:styleId="350">
    <w:name w:val="Основной текст 35"/>
    <w:basedOn w:val="a4"/>
    <w:rsid w:val="00E33A55"/>
    <w:pPr>
      <w:jc w:val="center"/>
    </w:pPr>
    <w:rPr>
      <w:rFonts w:ascii="Arial" w:eastAsia="Times New Roman" w:hAnsi="Arial"/>
      <w:szCs w:val="20"/>
    </w:rPr>
  </w:style>
  <w:style w:type="paragraph" w:customStyle="1" w:styleId="47">
    <w:name w:val="Абзац списка4"/>
    <w:basedOn w:val="a4"/>
    <w:uiPriority w:val="99"/>
    <w:qFormat/>
    <w:rsid w:val="00E33A55"/>
    <w:pPr>
      <w:spacing w:after="200" w:line="276" w:lineRule="auto"/>
      <w:ind w:left="720"/>
    </w:pPr>
    <w:rPr>
      <w:rFonts w:ascii="Calibri" w:hAnsi="Calibri" w:cs="Calibri"/>
      <w:sz w:val="22"/>
      <w:szCs w:val="22"/>
      <w:lang w:eastAsia="en-US"/>
    </w:rPr>
  </w:style>
  <w:style w:type="paragraph" w:customStyle="1" w:styleId="82">
    <w:name w:val="Обычный8"/>
    <w:rsid w:val="004B321E"/>
    <w:pPr>
      <w:widowControl w:val="0"/>
      <w:snapToGrid w:val="0"/>
    </w:pPr>
    <w:rPr>
      <w:rFonts w:ascii="Times New Roman" w:eastAsia="Times New Roman" w:hAnsi="Times New Roman"/>
    </w:rPr>
  </w:style>
  <w:style w:type="paragraph" w:customStyle="1" w:styleId="241">
    <w:name w:val="Заголовок 24"/>
    <w:basedOn w:val="82"/>
    <w:next w:val="82"/>
    <w:rsid w:val="004B321E"/>
    <w:pPr>
      <w:keepNext/>
      <w:widowControl/>
      <w:snapToGrid/>
      <w:jc w:val="center"/>
      <w:outlineLvl w:val="1"/>
    </w:pPr>
    <w:rPr>
      <w:rFonts w:ascii="Arial" w:hAnsi="Arial"/>
      <w:sz w:val="24"/>
    </w:rPr>
  </w:style>
  <w:style w:type="paragraph" w:customStyle="1" w:styleId="94">
    <w:name w:val="Обычный9"/>
    <w:rsid w:val="00DC0A9F"/>
    <w:rPr>
      <w:rFonts w:ascii="Times New Roman" w:eastAsia="Times New Roman" w:hAnsi="Times New Roman"/>
      <w:sz w:val="24"/>
    </w:rPr>
  </w:style>
  <w:style w:type="paragraph" w:customStyle="1" w:styleId="242">
    <w:name w:val="Основной текст 24"/>
    <w:basedOn w:val="a4"/>
    <w:rsid w:val="00DC0A9F"/>
    <w:pPr>
      <w:framePr w:w="5691" w:h="3037" w:hSpace="181" w:wrap="auto" w:vAnchor="text" w:hAnchor="page" w:x="8988" w:y="-719"/>
      <w:pBdr>
        <w:left w:val="single" w:sz="6" w:space="1" w:color="auto"/>
        <w:bottom w:val="single" w:sz="6" w:space="1" w:color="auto"/>
      </w:pBdr>
    </w:pPr>
    <w:rPr>
      <w:rFonts w:eastAsia="Times New Roman"/>
      <w:szCs w:val="20"/>
    </w:rPr>
  </w:style>
  <w:style w:type="paragraph" w:customStyle="1" w:styleId="260">
    <w:name w:val="Основной текст с отступом 26"/>
    <w:basedOn w:val="a4"/>
    <w:rsid w:val="00DC0A9F"/>
    <w:pPr>
      <w:overflowPunct w:val="0"/>
      <w:autoSpaceDE w:val="0"/>
      <w:autoSpaceDN w:val="0"/>
      <w:adjustRightInd w:val="0"/>
      <w:ind w:firstLine="340"/>
      <w:jc w:val="both"/>
      <w:textAlignment w:val="baseline"/>
    </w:pPr>
    <w:rPr>
      <w:rFonts w:ascii="Courier New" w:eastAsia="Times New Roman" w:hAnsi="Courier New"/>
      <w:szCs w:val="20"/>
    </w:rPr>
  </w:style>
  <w:style w:type="paragraph" w:customStyle="1" w:styleId="351">
    <w:name w:val="Основной текст с отступом 35"/>
    <w:basedOn w:val="a4"/>
    <w:rsid w:val="00DC0A9F"/>
    <w:pPr>
      <w:overflowPunct w:val="0"/>
      <w:autoSpaceDE w:val="0"/>
      <w:autoSpaceDN w:val="0"/>
      <w:adjustRightInd w:val="0"/>
      <w:ind w:firstLine="709"/>
      <w:jc w:val="both"/>
      <w:textAlignment w:val="baseline"/>
    </w:pPr>
    <w:rPr>
      <w:rFonts w:ascii="Arial" w:eastAsia="Times New Roman" w:hAnsi="Arial"/>
      <w:sz w:val="22"/>
      <w:szCs w:val="20"/>
    </w:rPr>
  </w:style>
  <w:style w:type="paragraph" w:customStyle="1" w:styleId="56">
    <w:name w:val="Основной текст5"/>
    <w:basedOn w:val="a4"/>
    <w:rsid w:val="00DC0A9F"/>
    <w:pPr>
      <w:spacing w:line="360" w:lineRule="auto"/>
      <w:ind w:firstLine="720"/>
    </w:pPr>
    <w:rPr>
      <w:rFonts w:eastAsia="Times New Roman"/>
      <w:szCs w:val="20"/>
    </w:rPr>
  </w:style>
  <w:style w:type="paragraph" w:customStyle="1" w:styleId="360">
    <w:name w:val="Основной текст 36"/>
    <w:basedOn w:val="a4"/>
    <w:rsid w:val="00DC0A9F"/>
    <w:pPr>
      <w:jc w:val="center"/>
    </w:pPr>
    <w:rPr>
      <w:rFonts w:ascii="Arial" w:eastAsia="Times New Roman" w:hAnsi="Arial"/>
      <w:szCs w:val="20"/>
    </w:rPr>
  </w:style>
  <w:style w:type="paragraph" w:customStyle="1" w:styleId="57">
    <w:name w:val="Абзац списка5"/>
    <w:basedOn w:val="a4"/>
    <w:uiPriority w:val="99"/>
    <w:qFormat/>
    <w:rsid w:val="00DC0A9F"/>
    <w:pPr>
      <w:spacing w:after="200" w:line="276" w:lineRule="auto"/>
      <w:ind w:left="720"/>
    </w:pPr>
    <w:rPr>
      <w:rFonts w:ascii="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95208746">
      <w:bodyDiv w:val="1"/>
      <w:marLeft w:val="0"/>
      <w:marRight w:val="0"/>
      <w:marTop w:val="0"/>
      <w:marBottom w:val="0"/>
      <w:divBdr>
        <w:top w:val="none" w:sz="0" w:space="0" w:color="auto"/>
        <w:left w:val="none" w:sz="0" w:space="0" w:color="auto"/>
        <w:bottom w:val="none" w:sz="0" w:space="0" w:color="auto"/>
        <w:right w:val="none" w:sz="0" w:space="0" w:color="auto"/>
      </w:divBdr>
    </w:div>
    <w:div w:id="452286655">
      <w:marLeft w:val="0"/>
      <w:marRight w:val="0"/>
      <w:marTop w:val="0"/>
      <w:marBottom w:val="0"/>
      <w:divBdr>
        <w:top w:val="none" w:sz="0" w:space="0" w:color="auto"/>
        <w:left w:val="none" w:sz="0" w:space="0" w:color="auto"/>
        <w:bottom w:val="none" w:sz="0" w:space="0" w:color="auto"/>
        <w:right w:val="none" w:sz="0" w:space="0" w:color="auto"/>
      </w:divBdr>
    </w:div>
    <w:div w:id="452286660">
      <w:marLeft w:val="0"/>
      <w:marRight w:val="0"/>
      <w:marTop w:val="0"/>
      <w:marBottom w:val="0"/>
      <w:divBdr>
        <w:top w:val="none" w:sz="0" w:space="0" w:color="auto"/>
        <w:left w:val="none" w:sz="0" w:space="0" w:color="auto"/>
        <w:bottom w:val="none" w:sz="0" w:space="0" w:color="auto"/>
        <w:right w:val="none" w:sz="0" w:space="0" w:color="auto"/>
      </w:divBdr>
    </w:div>
    <w:div w:id="452286661">
      <w:marLeft w:val="0"/>
      <w:marRight w:val="0"/>
      <w:marTop w:val="0"/>
      <w:marBottom w:val="0"/>
      <w:divBdr>
        <w:top w:val="none" w:sz="0" w:space="0" w:color="auto"/>
        <w:left w:val="none" w:sz="0" w:space="0" w:color="auto"/>
        <w:bottom w:val="none" w:sz="0" w:space="0" w:color="auto"/>
        <w:right w:val="none" w:sz="0" w:space="0" w:color="auto"/>
      </w:divBdr>
    </w:div>
    <w:div w:id="452286663">
      <w:marLeft w:val="0"/>
      <w:marRight w:val="0"/>
      <w:marTop w:val="0"/>
      <w:marBottom w:val="0"/>
      <w:divBdr>
        <w:top w:val="none" w:sz="0" w:space="0" w:color="auto"/>
        <w:left w:val="none" w:sz="0" w:space="0" w:color="auto"/>
        <w:bottom w:val="none" w:sz="0" w:space="0" w:color="auto"/>
        <w:right w:val="none" w:sz="0" w:space="0" w:color="auto"/>
      </w:divBdr>
    </w:div>
    <w:div w:id="452286664">
      <w:marLeft w:val="0"/>
      <w:marRight w:val="0"/>
      <w:marTop w:val="0"/>
      <w:marBottom w:val="0"/>
      <w:divBdr>
        <w:top w:val="none" w:sz="0" w:space="0" w:color="auto"/>
        <w:left w:val="none" w:sz="0" w:space="0" w:color="auto"/>
        <w:bottom w:val="none" w:sz="0" w:space="0" w:color="auto"/>
        <w:right w:val="none" w:sz="0" w:space="0" w:color="auto"/>
      </w:divBdr>
    </w:div>
    <w:div w:id="452286665">
      <w:marLeft w:val="0"/>
      <w:marRight w:val="0"/>
      <w:marTop w:val="0"/>
      <w:marBottom w:val="0"/>
      <w:divBdr>
        <w:top w:val="none" w:sz="0" w:space="0" w:color="auto"/>
        <w:left w:val="none" w:sz="0" w:space="0" w:color="auto"/>
        <w:bottom w:val="none" w:sz="0" w:space="0" w:color="auto"/>
        <w:right w:val="none" w:sz="0" w:space="0" w:color="auto"/>
      </w:divBdr>
    </w:div>
    <w:div w:id="452286667">
      <w:marLeft w:val="0"/>
      <w:marRight w:val="0"/>
      <w:marTop w:val="0"/>
      <w:marBottom w:val="0"/>
      <w:divBdr>
        <w:top w:val="none" w:sz="0" w:space="0" w:color="auto"/>
        <w:left w:val="none" w:sz="0" w:space="0" w:color="auto"/>
        <w:bottom w:val="none" w:sz="0" w:space="0" w:color="auto"/>
        <w:right w:val="none" w:sz="0" w:space="0" w:color="auto"/>
      </w:divBdr>
    </w:div>
    <w:div w:id="452286668">
      <w:marLeft w:val="0"/>
      <w:marRight w:val="0"/>
      <w:marTop w:val="0"/>
      <w:marBottom w:val="0"/>
      <w:divBdr>
        <w:top w:val="none" w:sz="0" w:space="0" w:color="auto"/>
        <w:left w:val="none" w:sz="0" w:space="0" w:color="auto"/>
        <w:bottom w:val="none" w:sz="0" w:space="0" w:color="auto"/>
        <w:right w:val="none" w:sz="0" w:space="0" w:color="auto"/>
      </w:divBdr>
    </w:div>
    <w:div w:id="452286671">
      <w:marLeft w:val="0"/>
      <w:marRight w:val="0"/>
      <w:marTop w:val="0"/>
      <w:marBottom w:val="0"/>
      <w:divBdr>
        <w:top w:val="none" w:sz="0" w:space="0" w:color="auto"/>
        <w:left w:val="none" w:sz="0" w:space="0" w:color="auto"/>
        <w:bottom w:val="none" w:sz="0" w:space="0" w:color="auto"/>
        <w:right w:val="none" w:sz="0" w:space="0" w:color="auto"/>
      </w:divBdr>
      <w:divsChild>
        <w:div w:id="452286666">
          <w:marLeft w:val="0"/>
          <w:marRight w:val="0"/>
          <w:marTop w:val="0"/>
          <w:marBottom w:val="0"/>
          <w:divBdr>
            <w:top w:val="none" w:sz="0" w:space="0" w:color="auto"/>
            <w:left w:val="none" w:sz="0" w:space="0" w:color="auto"/>
            <w:bottom w:val="none" w:sz="0" w:space="0" w:color="auto"/>
            <w:right w:val="none" w:sz="0" w:space="0" w:color="auto"/>
          </w:divBdr>
          <w:divsChild>
            <w:div w:id="452286654">
              <w:marLeft w:val="75"/>
              <w:marRight w:val="75"/>
              <w:marTop w:val="0"/>
              <w:marBottom w:val="0"/>
              <w:divBdr>
                <w:top w:val="single" w:sz="6" w:space="0" w:color="FFFFFF"/>
                <w:left w:val="single" w:sz="6" w:space="0" w:color="FFFFFF"/>
                <w:bottom w:val="single" w:sz="6" w:space="1" w:color="888888"/>
                <w:right w:val="single" w:sz="6" w:space="0" w:color="888888"/>
              </w:divBdr>
              <w:divsChild>
                <w:div w:id="452286669">
                  <w:marLeft w:val="0"/>
                  <w:marRight w:val="0"/>
                  <w:marTop w:val="0"/>
                  <w:marBottom w:val="0"/>
                  <w:divBdr>
                    <w:top w:val="none" w:sz="0" w:space="0" w:color="auto"/>
                    <w:left w:val="none" w:sz="0" w:space="0" w:color="auto"/>
                    <w:bottom w:val="none" w:sz="0" w:space="0" w:color="auto"/>
                    <w:right w:val="none" w:sz="0" w:space="0" w:color="auto"/>
                  </w:divBdr>
                  <w:divsChild>
                    <w:div w:id="452286673">
                      <w:marLeft w:val="0"/>
                      <w:marRight w:val="0"/>
                      <w:marTop w:val="0"/>
                      <w:marBottom w:val="0"/>
                      <w:divBdr>
                        <w:top w:val="none" w:sz="0" w:space="0" w:color="auto"/>
                        <w:left w:val="none" w:sz="0" w:space="0" w:color="auto"/>
                        <w:bottom w:val="none" w:sz="0" w:space="0" w:color="auto"/>
                        <w:right w:val="none" w:sz="0" w:space="0" w:color="auto"/>
                      </w:divBdr>
                      <w:divsChild>
                        <w:div w:id="452286662">
                          <w:marLeft w:val="0"/>
                          <w:marRight w:val="0"/>
                          <w:marTop w:val="0"/>
                          <w:marBottom w:val="0"/>
                          <w:divBdr>
                            <w:top w:val="single" w:sz="6" w:space="0" w:color="000000"/>
                            <w:left w:val="none" w:sz="0" w:space="0" w:color="auto"/>
                            <w:bottom w:val="none" w:sz="0" w:space="0" w:color="auto"/>
                            <w:right w:val="none" w:sz="0" w:space="0" w:color="auto"/>
                          </w:divBdr>
                          <w:divsChild>
                            <w:div w:id="452286670">
                              <w:marLeft w:val="3"/>
                              <w:marRight w:val="0"/>
                              <w:marTop w:val="0"/>
                              <w:marBottom w:val="0"/>
                              <w:divBdr>
                                <w:top w:val="none" w:sz="0" w:space="0" w:color="auto"/>
                                <w:left w:val="none" w:sz="0" w:space="0" w:color="auto"/>
                                <w:bottom w:val="none" w:sz="0" w:space="0" w:color="auto"/>
                                <w:right w:val="none" w:sz="0" w:space="0" w:color="auto"/>
                              </w:divBdr>
                              <w:divsChild>
                                <w:div w:id="452286672">
                                  <w:marLeft w:val="0"/>
                                  <w:marRight w:val="0"/>
                                  <w:marTop w:val="0"/>
                                  <w:marBottom w:val="0"/>
                                  <w:divBdr>
                                    <w:top w:val="none" w:sz="0" w:space="0" w:color="auto"/>
                                    <w:left w:val="none" w:sz="0" w:space="0" w:color="auto"/>
                                    <w:bottom w:val="none" w:sz="0" w:space="0" w:color="auto"/>
                                    <w:right w:val="none" w:sz="0" w:space="0" w:color="auto"/>
                                  </w:divBdr>
                                  <w:divsChild>
                                    <w:div w:id="452286658">
                                      <w:marLeft w:val="0"/>
                                      <w:marRight w:val="0"/>
                                      <w:marTop w:val="0"/>
                                      <w:marBottom w:val="0"/>
                                      <w:divBdr>
                                        <w:top w:val="none" w:sz="0" w:space="0" w:color="auto"/>
                                        <w:left w:val="none" w:sz="0" w:space="0" w:color="auto"/>
                                        <w:bottom w:val="none" w:sz="0" w:space="0" w:color="auto"/>
                                        <w:right w:val="none" w:sz="0" w:space="0" w:color="auto"/>
                                      </w:divBdr>
                                      <w:divsChild>
                                        <w:div w:id="452286659">
                                          <w:marLeft w:val="0"/>
                                          <w:marRight w:val="0"/>
                                          <w:marTop w:val="0"/>
                                          <w:marBottom w:val="0"/>
                                          <w:divBdr>
                                            <w:top w:val="none" w:sz="0" w:space="0" w:color="auto"/>
                                            <w:left w:val="none" w:sz="0" w:space="0" w:color="auto"/>
                                            <w:bottom w:val="none" w:sz="0" w:space="0" w:color="auto"/>
                                            <w:right w:val="none" w:sz="0" w:space="0" w:color="auto"/>
                                          </w:divBdr>
                                          <w:divsChild>
                                            <w:div w:id="452286656">
                                              <w:marLeft w:val="0"/>
                                              <w:marRight w:val="0"/>
                                              <w:marTop w:val="0"/>
                                              <w:marBottom w:val="0"/>
                                              <w:divBdr>
                                                <w:top w:val="none" w:sz="0" w:space="0" w:color="auto"/>
                                                <w:left w:val="none" w:sz="0" w:space="0" w:color="auto"/>
                                                <w:bottom w:val="none" w:sz="0" w:space="0" w:color="auto"/>
                                                <w:right w:val="none" w:sz="0" w:space="0" w:color="auto"/>
                                              </w:divBdr>
                                              <w:divsChild>
                                                <w:div w:id="4522866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52286674">
      <w:marLeft w:val="0"/>
      <w:marRight w:val="0"/>
      <w:marTop w:val="0"/>
      <w:marBottom w:val="0"/>
      <w:divBdr>
        <w:top w:val="none" w:sz="0" w:space="0" w:color="auto"/>
        <w:left w:val="none" w:sz="0" w:space="0" w:color="auto"/>
        <w:bottom w:val="none" w:sz="0" w:space="0" w:color="auto"/>
        <w:right w:val="none" w:sz="0" w:space="0" w:color="auto"/>
      </w:divBdr>
    </w:div>
    <w:div w:id="4522866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image" Target="media/image2.wmf"/><Relationship Id="rId39"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hyperlink" Target="http://www.bankgorodov.ru/place/inform.php?id=85480" TargetMode="External"/><Relationship Id="rId34" Type="http://schemas.openxmlformats.org/officeDocument/2006/relationships/image" Target="media/image6.wmf"/><Relationship Id="rId42" Type="http://schemas.openxmlformats.org/officeDocument/2006/relationships/image" Target="media/image10.wmf"/><Relationship Id="rId47" Type="http://schemas.openxmlformats.org/officeDocument/2006/relationships/header" Target="header7.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header" Target="header3.xml"/><Relationship Id="rId25" Type="http://schemas.openxmlformats.org/officeDocument/2006/relationships/hyperlink" Target="http://www.bankgorodov.ru/place/inform.php?id=85502" TargetMode="External"/><Relationship Id="rId33" Type="http://schemas.openxmlformats.org/officeDocument/2006/relationships/oleObject" Target="embeddings/oleObject4.bin"/><Relationship Id="rId38" Type="http://schemas.openxmlformats.org/officeDocument/2006/relationships/image" Target="media/image8.wmf"/><Relationship Id="rId46"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6.xml"/><Relationship Id="rId29" Type="http://schemas.openxmlformats.org/officeDocument/2006/relationships/oleObject" Target="embeddings/oleObject2.bin"/><Relationship Id="rId41"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hyperlink" Target="http://www.bankgorodov.ru/place/inform.php?id=85503" TargetMode="External"/><Relationship Id="rId32" Type="http://schemas.openxmlformats.org/officeDocument/2006/relationships/image" Target="media/image5.wmf"/><Relationship Id="rId37" Type="http://schemas.openxmlformats.org/officeDocument/2006/relationships/oleObject" Target="embeddings/oleObject6.bin"/><Relationship Id="rId40" Type="http://schemas.openxmlformats.org/officeDocument/2006/relationships/image" Target="media/image9.wmf"/><Relationship Id="rId45" Type="http://schemas.openxmlformats.org/officeDocument/2006/relationships/hyperlink" Target="javascript:interlink(1,1);"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www.bankgorodov.ru/place/inform.php?id=85501" TargetMode="External"/><Relationship Id="rId28" Type="http://schemas.openxmlformats.org/officeDocument/2006/relationships/image" Target="media/image3.wmf"/><Relationship Id="rId36" Type="http://schemas.openxmlformats.org/officeDocument/2006/relationships/image" Target="media/image7.wmf"/><Relationship Id="rId49" Type="http://schemas.openxmlformats.org/officeDocument/2006/relationships/fontTable" Target="fontTable.xml"/><Relationship Id="rId10" Type="http://schemas.openxmlformats.org/officeDocument/2006/relationships/chart" Target="charts/chart1.xml"/><Relationship Id="rId19" Type="http://schemas.openxmlformats.org/officeDocument/2006/relationships/header" Target="header5.xml"/><Relationship Id="rId31" Type="http://schemas.openxmlformats.org/officeDocument/2006/relationships/oleObject" Target="embeddings/oleObject3.bin"/><Relationship Id="rId44" Type="http://schemas.openxmlformats.org/officeDocument/2006/relationships/hyperlink" Target="http://www.rubricon.com/partner.asp?aid=%7BEA41E9E6-3EBB-45F9-93BC-BF58D64F2EDE%7D&amp;ext=0" TargetMode="External"/><Relationship Id="rId4" Type="http://schemas.openxmlformats.org/officeDocument/2006/relationships/settings" Target="settings.xml"/><Relationship Id="rId9" Type="http://schemas.openxmlformats.org/officeDocument/2006/relationships/hyperlink" Target="http://ru.wikipedia.org/wiki/%D0%9E%D0%BC%D1%81%D0%BA" TargetMode="External"/><Relationship Id="rId14" Type="http://schemas.openxmlformats.org/officeDocument/2006/relationships/header" Target="header2.xml"/><Relationship Id="rId22" Type="http://schemas.openxmlformats.org/officeDocument/2006/relationships/hyperlink" Target="http://www.bankgorodov.ru/place/inform.php?id=85480" TargetMode="External"/><Relationship Id="rId27" Type="http://schemas.openxmlformats.org/officeDocument/2006/relationships/oleObject" Target="embeddings/oleObject1.bin"/><Relationship Id="rId30" Type="http://schemas.openxmlformats.org/officeDocument/2006/relationships/image" Target="media/image4.wmf"/><Relationship Id="rId35" Type="http://schemas.openxmlformats.org/officeDocument/2006/relationships/oleObject" Target="embeddings/oleObject5.bin"/><Relationship Id="rId43" Type="http://schemas.openxmlformats.org/officeDocument/2006/relationships/oleObject" Target="embeddings/oleObject9.bin"/><Relationship Id="rId48" Type="http://schemas.openxmlformats.org/officeDocument/2006/relationships/footer" Target="footer3.xml"/><Relationship Id="rId8" Type="http://schemas.openxmlformats.org/officeDocument/2006/relationships/image" Target="media/image1.png"/></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4410478384741399"/>
          <c:y val="0.16464431046936787"/>
          <c:w val="0.51799119905550861"/>
          <c:h val="0.70115213799909892"/>
        </c:manualLayout>
      </c:layout>
      <c:lineChart>
        <c:grouping val="standard"/>
        <c:ser>
          <c:idx val="0"/>
          <c:order val="0"/>
          <c:tx>
            <c:strRef>
              <c:f>Лист1!$B$1</c:f>
              <c:strCache>
                <c:ptCount val="1"/>
                <c:pt idx="0">
                  <c:v>смертность</c:v>
                </c:pt>
              </c:strCache>
            </c:strRef>
          </c:tx>
          <c:marker>
            <c:symbol val="none"/>
          </c:marker>
          <c:cat>
            <c:numRef>
              <c:f>Лист1!$A$2:$A$6</c:f>
              <c:numCache>
                <c:formatCode>General</c:formatCode>
                <c:ptCount val="5"/>
              </c:numCache>
            </c:numRef>
          </c:cat>
          <c:val>
            <c:numRef>
              <c:f>Лист1!$B$2:$B$6</c:f>
              <c:numCache>
                <c:formatCode>General</c:formatCode>
                <c:ptCount val="5"/>
                <c:pt idx="0">
                  <c:v>17.2</c:v>
                </c:pt>
                <c:pt idx="1">
                  <c:v>18.3</c:v>
                </c:pt>
                <c:pt idx="2">
                  <c:v>7.5</c:v>
                </c:pt>
                <c:pt idx="3">
                  <c:v>16.100000000000001</c:v>
                </c:pt>
                <c:pt idx="4">
                  <c:v>11</c:v>
                </c:pt>
              </c:numCache>
            </c:numRef>
          </c:val>
        </c:ser>
        <c:ser>
          <c:idx val="1"/>
          <c:order val="1"/>
          <c:tx>
            <c:strRef>
              <c:f>Лист1!$C$1</c:f>
              <c:strCache>
                <c:ptCount val="1"/>
                <c:pt idx="0">
                  <c:v>рождаемость</c:v>
                </c:pt>
              </c:strCache>
            </c:strRef>
          </c:tx>
          <c:marker>
            <c:symbol val="none"/>
          </c:marker>
          <c:cat>
            <c:numRef>
              <c:f>Лист1!$A$2:$A$6</c:f>
              <c:numCache>
                <c:formatCode>General</c:formatCode>
                <c:ptCount val="5"/>
              </c:numCache>
            </c:numRef>
          </c:cat>
          <c:val>
            <c:numRef>
              <c:f>Лист1!$C$2:$C$6</c:f>
              <c:numCache>
                <c:formatCode>General</c:formatCode>
                <c:ptCount val="5"/>
                <c:pt idx="0">
                  <c:v>8.6</c:v>
                </c:pt>
                <c:pt idx="1">
                  <c:v>12.9</c:v>
                </c:pt>
                <c:pt idx="2">
                  <c:v>12.9</c:v>
                </c:pt>
                <c:pt idx="3">
                  <c:v>14</c:v>
                </c:pt>
                <c:pt idx="4">
                  <c:v>4.4000000000000004</c:v>
                </c:pt>
              </c:numCache>
            </c:numRef>
          </c:val>
        </c:ser>
        <c:ser>
          <c:idx val="2"/>
          <c:order val="2"/>
          <c:tx>
            <c:strRef>
              <c:f>Лист1!$D$1</c:f>
              <c:strCache>
                <c:ptCount val="1"/>
                <c:pt idx="0">
                  <c:v>естественное движение</c:v>
                </c:pt>
              </c:strCache>
            </c:strRef>
          </c:tx>
          <c:marker>
            <c:symbol val="none"/>
          </c:marker>
          <c:cat>
            <c:numRef>
              <c:f>Лист1!$A$2:$A$6</c:f>
              <c:numCache>
                <c:formatCode>General</c:formatCode>
                <c:ptCount val="5"/>
              </c:numCache>
            </c:numRef>
          </c:cat>
          <c:val>
            <c:numRef>
              <c:f>Лист1!$D$2:$D$6</c:f>
              <c:numCache>
                <c:formatCode>General</c:formatCode>
                <c:ptCount val="5"/>
                <c:pt idx="0">
                  <c:v>-8.6</c:v>
                </c:pt>
                <c:pt idx="1">
                  <c:v>-5.4</c:v>
                </c:pt>
                <c:pt idx="2">
                  <c:v>5.4</c:v>
                </c:pt>
                <c:pt idx="3">
                  <c:v>-2.2000000000000002</c:v>
                </c:pt>
                <c:pt idx="4">
                  <c:v>-6.6</c:v>
                </c:pt>
              </c:numCache>
            </c:numRef>
          </c:val>
        </c:ser>
        <c:marker val="1"/>
        <c:axId val="114706304"/>
        <c:axId val="114724864"/>
      </c:lineChart>
      <c:catAx>
        <c:axId val="114706304"/>
        <c:scaling>
          <c:orientation val="minMax"/>
        </c:scaling>
        <c:axPos val="b"/>
        <c:minorGridlines/>
        <c:title>
          <c:tx>
            <c:rich>
              <a:bodyPr/>
              <a:lstStyle/>
              <a:p>
                <a:pPr>
                  <a:defRPr sz="999" b="1" i="0" u="none" strike="noStrike" baseline="0">
                    <a:solidFill>
                      <a:srgbClr val="800080"/>
                    </a:solidFill>
                    <a:latin typeface="Calibri"/>
                    <a:ea typeface="Calibri"/>
                    <a:cs typeface="Calibri"/>
                  </a:defRPr>
                </a:pPr>
                <a:r>
                  <a:rPr lang="ru-RU"/>
                  <a:t>2007г.            2008г.                 2009г.      2010г.    2011г.                        </a:t>
                </a:r>
              </a:p>
            </c:rich>
          </c:tx>
          <c:layout>
            <c:manualLayout>
              <c:xMode val="edge"/>
              <c:yMode val="edge"/>
              <c:x val="0.13263685435546971"/>
              <c:y val="0.91904661358670992"/>
            </c:manualLayout>
          </c:layout>
        </c:title>
        <c:numFmt formatCode="General" sourceLinked="1"/>
        <c:tickLblPos val="nextTo"/>
        <c:spPr>
          <a:gradFill>
            <a:gsLst>
              <a:gs pos="0">
                <a:srgbClr val="000082"/>
              </a:gs>
              <a:gs pos="30000">
                <a:srgbClr val="66008F"/>
              </a:gs>
              <a:gs pos="64999">
                <a:srgbClr val="BA0066"/>
              </a:gs>
              <a:gs pos="89999">
                <a:srgbClr val="FF0000"/>
              </a:gs>
              <a:gs pos="100000">
                <a:srgbClr val="FF8200"/>
              </a:gs>
            </a:gsLst>
            <a:lin ang="5400000" scaled="0"/>
          </a:gradFill>
        </c:spPr>
        <c:txPr>
          <a:bodyPr rot="0" vert="horz"/>
          <a:lstStyle/>
          <a:p>
            <a:pPr>
              <a:defRPr sz="999" b="0" i="0" u="none" strike="noStrike" baseline="0">
                <a:solidFill>
                  <a:srgbClr val="000000"/>
                </a:solidFill>
                <a:latin typeface="Calibri"/>
                <a:ea typeface="Calibri"/>
                <a:cs typeface="Calibri"/>
              </a:defRPr>
            </a:pPr>
            <a:endParaRPr lang="ru-RU"/>
          </a:p>
        </c:txPr>
        <c:crossAx val="114724864"/>
        <c:crosses val="autoZero"/>
        <c:auto val="1"/>
        <c:lblAlgn val="ctr"/>
        <c:lblOffset val="100"/>
      </c:catAx>
      <c:valAx>
        <c:axId val="114724864"/>
        <c:scaling>
          <c:orientation val="minMax"/>
        </c:scaling>
        <c:axPos val="l"/>
        <c:majorGridlines/>
        <c:title>
          <c:tx>
            <c:rich>
              <a:bodyPr/>
              <a:lstStyle/>
              <a:p>
                <a:pPr>
                  <a:defRPr sz="999" b="0" i="0" u="none" strike="noStrike" baseline="0">
                    <a:solidFill>
                      <a:srgbClr val="800080"/>
                    </a:solidFill>
                    <a:latin typeface="Calibri"/>
                    <a:ea typeface="Calibri"/>
                    <a:cs typeface="Calibri"/>
                  </a:defRPr>
                </a:pPr>
                <a:r>
                  <a:rPr lang="ru-RU"/>
                  <a:t>Величина показателя ( на 1000 нас. )</a:t>
                </a:r>
              </a:p>
            </c:rich>
          </c:tx>
        </c:title>
        <c:numFmt formatCode="General" sourceLinked="1"/>
        <c:tickLblPos val="nextTo"/>
        <c:txPr>
          <a:bodyPr rot="0" vert="horz"/>
          <a:lstStyle/>
          <a:p>
            <a:pPr>
              <a:defRPr sz="999" b="0" i="0" u="none" strike="noStrike" baseline="0">
                <a:solidFill>
                  <a:srgbClr val="000000"/>
                </a:solidFill>
                <a:latin typeface="Calibri"/>
                <a:ea typeface="Calibri"/>
                <a:cs typeface="Calibri"/>
              </a:defRPr>
            </a:pPr>
            <a:endParaRPr lang="ru-RU"/>
          </a:p>
        </c:txPr>
        <c:crossAx val="114706304"/>
        <c:crosses val="autoZero"/>
        <c:crossBetween val="between"/>
      </c:valAx>
      <c:spPr>
        <a:solidFill>
          <a:schemeClr val="bg2"/>
        </a:solidFill>
        <a:effectLst>
          <a:innerShdw blurRad="76200" dir="12000000">
            <a:prstClr val="black">
              <a:alpha val="50000"/>
            </a:prstClr>
          </a:innerShdw>
        </a:effectLst>
      </c:spPr>
    </c:plotArea>
    <c:legend>
      <c:legendPos val="r"/>
      <c:legendEntry>
        <c:idx val="0"/>
        <c:txPr>
          <a:bodyPr/>
          <a:lstStyle/>
          <a:p>
            <a:pPr>
              <a:defRPr sz="919" b="0" i="0" u="none" strike="noStrike" baseline="0">
                <a:solidFill>
                  <a:srgbClr val="666699"/>
                </a:solidFill>
                <a:latin typeface="Calibri"/>
                <a:ea typeface="Calibri"/>
                <a:cs typeface="Calibri"/>
              </a:defRPr>
            </a:pPr>
            <a:endParaRPr lang="ru-RU"/>
          </a:p>
        </c:txPr>
      </c:legendEntry>
      <c:legendEntry>
        <c:idx val="1"/>
        <c:txPr>
          <a:bodyPr/>
          <a:lstStyle/>
          <a:p>
            <a:pPr>
              <a:defRPr sz="919" b="0" i="0" u="none" strike="noStrike" baseline="0">
                <a:solidFill>
                  <a:srgbClr val="666699"/>
                </a:solidFill>
                <a:latin typeface="Calibri"/>
                <a:ea typeface="Calibri"/>
                <a:cs typeface="Calibri"/>
              </a:defRPr>
            </a:pPr>
            <a:endParaRPr lang="ru-RU"/>
          </a:p>
        </c:txPr>
      </c:legendEntry>
      <c:legendEntry>
        <c:idx val="2"/>
        <c:txPr>
          <a:bodyPr/>
          <a:lstStyle/>
          <a:p>
            <a:pPr>
              <a:defRPr sz="919" b="0" i="0" u="none" strike="noStrike" baseline="0">
                <a:solidFill>
                  <a:srgbClr val="666699"/>
                </a:solidFill>
                <a:latin typeface="Calibri"/>
                <a:ea typeface="Calibri"/>
                <a:cs typeface="Calibri"/>
              </a:defRPr>
            </a:pPr>
            <a:endParaRPr lang="ru-RU"/>
          </a:p>
        </c:txPr>
      </c:legendEntry>
      <c:txPr>
        <a:bodyPr/>
        <a:lstStyle/>
        <a:p>
          <a:pPr>
            <a:defRPr sz="1422" b="0" i="0" u="none" strike="noStrike" baseline="0">
              <a:solidFill>
                <a:srgbClr val="666699"/>
              </a:solidFill>
              <a:latin typeface="Calibri"/>
              <a:ea typeface="Calibri"/>
              <a:cs typeface="Calibri"/>
            </a:defRPr>
          </a:pPr>
          <a:endParaRPr lang="ru-RU"/>
        </a:p>
      </c:txPr>
    </c:legend>
    <c:plotVisOnly val="1"/>
    <c:dispBlanksAs val="gap"/>
  </c:chart>
  <c:txPr>
    <a:bodyPr/>
    <a:lstStyle/>
    <a:p>
      <a:pPr>
        <a:defRPr sz="999" b="0" i="0" u="none" strike="noStrike" baseline="0">
          <a:solidFill>
            <a:srgbClr val="000000"/>
          </a:solidFill>
          <a:latin typeface="Calibri"/>
          <a:ea typeface="Calibri"/>
          <a:cs typeface="Calibri"/>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0.13970960202745294"/>
          <c:y val="0.1386235811432662"/>
          <c:w val="0.56507913036692015"/>
          <c:h val="0.75928118076149576"/>
        </c:manualLayout>
      </c:layout>
      <c:lineChart>
        <c:grouping val="standard"/>
        <c:ser>
          <c:idx val="0"/>
          <c:order val="0"/>
          <c:tx>
            <c:strRef>
              <c:f>Лист1!$B$1</c:f>
              <c:strCache>
                <c:ptCount val="1"/>
                <c:pt idx="0">
                  <c:v>прибыло</c:v>
                </c:pt>
              </c:strCache>
            </c:strRef>
          </c:tx>
          <c:marker>
            <c:symbol val="square"/>
            <c:size val="2"/>
          </c:marker>
          <c:cat>
            <c:numRef>
              <c:f>Лист1!$A$2:$A$6</c:f>
              <c:numCache>
                <c:formatCode>General</c:formatCode>
                <c:ptCount val="5"/>
              </c:numCache>
            </c:numRef>
          </c:cat>
          <c:val>
            <c:numRef>
              <c:f>Лист1!$B$2:$B$6</c:f>
              <c:numCache>
                <c:formatCode>General</c:formatCode>
                <c:ptCount val="5"/>
                <c:pt idx="0">
                  <c:v>23</c:v>
                </c:pt>
                <c:pt idx="1">
                  <c:v>21</c:v>
                </c:pt>
                <c:pt idx="2">
                  <c:v>15</c:v>
                </c:pt>
                <c:pt idx="3">
                  <c:v>13</c:v>
                </c:pt>
                <c:pt idx="4">
                  <c:v>21</c:v>
                </c:pt>
              </c:numCache>
            </c:numRef>
          </c:val>
        </c:ser>
        <c:ser>
          <c:idx val="1"/>
          <c:order val="1"/>
          <c:tx>
            <c:strRef>
              <c:f>Лист1!$C$1</c:f>
              <c:strCache>
                <c:ptCount val="1"/>
                <c:pt idx="0">
                  <c:v>убыло</c:v>
                </c:pt>
              </c:strCache>
            </c:strRef>
          </c:tx>
          <c:marker>
            <c:symbol val="square"/>
            <c:size val="2"/>
          </c:marker>
          <c:cat>
            <c:numRef>
              <c:f>Лист1!$A$2:$A$6</c:f>
              <c:numCache>
                <c:formatCode>General</c:formatCode>
                <c:ptCount val="5"/>
              </c:numCache>
            </c:numRef>
          </c:cat>
          <c:val>
            <c:numRef>
              <c:f>Лист1!$C$2:$C$6</c:f>
              <c:numCache>
                <c:formatCode>General</c:formatCode>
                <c:ptCount val="5"/>
                <c:pt idx="0">
                  <c:v>29</c:v>
                </c:pt>
                <c:pt idx="1">
                  <c:v>32</c:v>
                </c:pt>
                <c:pt idx="2">
                  <c:v>30</c:v>
                </c:pt>
                <c:pt idx="3">
                  <c:v>34</c:v>
                </c:pt>
                <c:pt idx="4">
                  <c:v>26</c:v>
                </c:pt>
              </c:numCache>
            </c:numRef>
          </c:val>
        </c:ser>
        <c:ser>
          <c:idx val="2"/>
          <c:order val="2"/>
          <c:tx>
            <c:strRef>
              <c:f>Лист1!$D$1</c:f>
              <c:strCache>
                <c:ptCount val="1"/>
                <c:pt idx="0">
                  <c:v>миграционный показатель</c:v>
                </c:pt>
              </c:strCache>
            </c:strRef>
          </c:tx>
          <c:marker>
            <c:symbol val="square"/>
            <c:size val="2"/>
          </c:marker>
          <c:cat>
            <c:numRef>
              <c:f>Лист1!$A$2:$A$6</c:f>
              <c:numCache>
                <c:formatCode>General</c:formatCode>
                <c:ptCount val="5"/>
              </c:numCache>
            </c:numRef>
          </c:cat>
          <c:val>
            <c:numRef>
              <c:f>Лист1!$D$2:$D$6</c:f>
              <c:numCache>
                <c:formatCode>General</c:formatCode>
                <c:ptCount val="5"/>
                <c:pt idx="0">
                  <c:v>-6</c:v>
                </c:pt>
                <c:pt idx="1">
                  <c:v>-11</c:v>
                </c:pt>
                <c:pt idx="2">
                  <c:v>-15</c:v>
                </c:pt>
                <c:pt idx="3">
                  <c:v>-21</c:v>
                </c:pt>
                <c:pt idx="4">
                  <c:v>-5</c:v>
                </c:pt>
              </c:numCache>
            </c:numRef>
          </c:val>
        </c:ser>
        <c:marker val="1"/>
        <c:axId val="114596096"/>
        <c:axId val="114614656"/>
      </c:lineChart>
      <c:catAx>
        <c:axId val="114596096"/>
        <c:scaling>
          <c:orientation val="minMax"/>
        </c:scaling>
        <c:axPos val="b"/>
        <c:minorGridlines/>
        <c:title>
          <c:tx>
            <c:rich>
              <a:bodyPr/>
              <a:lstStyle/>
              <a:p>
                <a:pPr>
                  <a:defRPr sz="988" b="1" i="0" u="none" strike="noStrike" baseline="0">
                    <a:solidFill>
                      <a:srgbClr val="800080"/>
                    </a:solidFill>
                    <a:latin typeface="Calibri"/>
                    <a:ea typeface="Calibri"/>
                    <a:cs typeface="Calibri"/>
                  </a:defRPr>
                </a:pPr>
                <a:r>
                  <a:rPr lang="ru-RU"/>
                  <a:t>2007г.           2008г.                2009г.         2010г.        2011г.          </a:t>
                </a:r>
              </a:p>
            </c:rich>
          </c:tx>
          <c:layout>
            <c:manualLayout>
              <c:xMode val="edge"/>
              <c:yMode val="edge"/>
              <c:x val="0.1668994882833891"/>
              <c:y val="0.92554948278524007"/>
            </c:manualLayout>
          </c:layout>
        </c:title>
        <c:numFmt formatCode="General" sourceLinked="1"/>
        <c:tickLblPos val="nextTo"/>
        <c:spPr>
          <a:gradFill>
            <a:gsLst>
              <a:gs pos="0">
                <a:srgbClr val="000082"/>
              </a:gs>
              <a:gs pos="30000">
                <a:srgbClr val="66008F"/>
              </a:gs>
              <a:gs pos="64999">
                <a:srgbClr val="BA0066"/>
              </a:gs>
              <a:gs pos="89999">
                <a:srgbClr val="FF0000"/>
              </a:gs>
              <a:gs pos="100000">
                <a:srgbClr val="FF8200"/>
              </a:gs>
            </a:gsLst>
            <a:lin ang="5400000" scaled="0"/>
          </a:gradFill>
        </c:spPr>
        <c:crossAx val="114614656"/>
        <c:crosses val="autoZero"/>
        <c:auto val="1"/>
        <c:lblAlgn val="ctr"/>
        <c:lblOffset val="100"/>
      </c:catAx>
      <c:valAx>
        <c:axId val="114614656"/>
        <c:scaling>
          <c:orientation val="minMax"/>
        </c:scaling>
        <c:axPos val="l"/>
        <c:majorGridlines/>
        <c:title>
          <c:tx>
            <c:rich>
              <a:bodyPr/>
              <a:lstStyle/>
              <a:p>
                <a:pPr>
                  <a:defRPr sz="1338" b="0" i="0" u="none" strike="noStrike" baseline="0">
                    <a:solidFill>
                      <a:srgbClr val="800080"/>
                    </a:solidFill>
                    <a:latin typeface="Calibri"/>
                    <a:ea typeface="Calibri"/>
                    <a:cs typeface="Calibri"/>
                  </a:defRPr>
                </a:pPr>
                <a:r>
                  <a:rPr lang="ru-RU"/>
                  <a:t>Величина показателя ( чел )</a:t>
                </a:r>
              </a:p>
            </c:rich>
          </c:tx>
        </c:title>
        <c:numFmt formatCode="General" sourceLinked="1"/>
        <c:tickLblPos val="nextTo"/>
        <c:crossAx val="114596096"/>
        <c:crosses val="autoZero"/>
        <c:crossBetween val="between"/>
      </c:valAx>
      <c:spPr>
        <a:solidFill>
          <a:schemeClr val="bg2"/>
        </a:solidFill>
        <a:effectLst>
          <a:innerShdw blurRad="76200" dir="12000000">
            <a:prstClr val="black">
              <a:alpha val="50000"/>
            </a:prstClr>
          </a:innerShdw>
        </a:effectLst>
      </c:spPr>
    </c:plotArea>
    <c:legend>
      <c:legendPos val="r"/>
      <c:legendEntry>
        <c:idx val="2"/>
        <c:txPr>
          <a:bodyPr/>
          <a:lstStyle/>
          <a:p>
            <a:pPr>
              <a:defRPr sz="995" baseline="0">
                <a:solidFill>
                  <a:srgbClr val="7030A0"/>
                </a:solidFill>
              </a:defRPr>
            </a:pPr>
            <a:endParaRPr lang="ru-RU"/>
          </a:p>
        </c:txPr>
      </c:legendEntry>
      <c:legendEntry>
        <c:idx val="0"/>
        <c:txPr>
          <a:bodyPr/>
          <a:lstStyle/>
          <a:p>
            <a:pPr>
              <a:defRPr sz="995" baseline="0">
                <a:solidFill>
                  <a:srgbClr val="7030A0"/>
                </a:solidFill>
              </a:defRPr>
            </a:pPr>
            <a:endParaRPr lang="ru-RU"/>
          </a:p>
        </c:txPr>
      </c:legendEntry>
      <c:legendEntry>
        <c:idx val="1"/>
        <c:txPr>
          <a:bodyPr/>
          <a:lstStyle/>
          <a:p>
            <a:pPr>
              <a:defRPr sz="995" baseline="0">
                <a:solidFill>
                  <a:srgbClr val="7030A0"/>
                </a:solidFill>
              </a:defRPr>
            </a:pPr>
            <a:endParaRPr lang="ru-RU"/>
          </a:p>
        </c:txPr>
      </c:legendEntry>
      <c:layout>
        <c:manualLayout>
          <c:xMode val="edge"/>
          <c:yMode val="edge"/>
          <c:x val="0.71096187616835693"/>
          <c:y val="0.41830569708198256"/>
          <c:w val="0.28690005475934188"/>
          <c:h val="0.29297946580206907"/>
        </c:manualLayout>
      </c:layout>
      <c:txPr>
        <a:bodyPr/>
        <a:lstStyle/>
        <a:p>
          <a:pPr>
            <a:defRPr sz="1543" baseline="0">
              <a:solidFill>
                <a:srgbClr val="7030A0"/>
              </a:solidFill>
            </a:defRPr>
          </a:pPr>
          <a:endParaRPr lang="ru-RU"/>
        </a:p>
      </c:txPr>
    </c:legend>
    <c:plotVisOnly val="1"/>
    <c:dispBlanksAs val="gap"/>
  </c:chart>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X val="30"/>
      <c:perspective val="30"/>
    </c:view3D>
    <c:plotArea>
      <c:layout/>
      <c:pie3DChart>
        <c:varyColors val="1"/>
        <c:ser>
          <c:idx val="0"/>
          <c:order val="0"/>
          <c:tx>
            <c:strRef>
              <c:f>Лист1!$B$1</c:f>
              <c:strCache>
                <c:ptCount val="1"/>
                <c:pt idx="0">
                  <c:v>Продажи</c:v>
                </c:pt>
              </c:strCache>
            </c:strRef>
          </c:tx>
          <c:explosion val="1"/>
          <c:dLbls>
            <c:spPr>
              <a:gradFill>
                <a:gsLst>
                  <a:gs pos="0">
                    <a:srgbClr val="FFEFD1"/>
                  </a:gs>
                  <a:gs pos="64999">
                    <a:srgbClr val="F0EBD5"/>
                  </a:gs>
                  <a:gs pos="100000">
                    <a:srgbClr val="D1C39F"/>
                  </a:gs>
                </a:gsLst>
                <a:lin ang="5400000" scaled="0"/>
              </a:gradFill>
              <a:scene3d>
                <a:camera prst="orthographicFront"/>
                <a:lightRig rig="threePt" dir="t"/>
              </a:scene3d>
              <a:sp3d prstMaterial="matte"/>
            </c:spPr>
            <c:txPr>
              <a:bodyPr/>
              <a:lstStyle/>
              <a:p>
                <a:pPr>
                  <a:defRPr baseline="0">
                    <a:solidFill>
                      <a:srgbClr val="7030A0"/>
                    </a:solidFill>
                  </a:defRPr>
                </a:pPr>
                <a:endParaRPr lang="ru-RU"/>
              </a:p>
            </c:txPr>
            <c:dLblPos val="ctr"/>
            <c:showVal val="1"/>
            <c:showLeaderLines val="1"/>
          </c:dLbls>
          <c:cat>
            <c:strRef>
              <c:f>Лист1!$A$2:$A$4</c:f>
              <c:strCache>
                <c:ptCount val="3"/>
                <c:pt idx="0">
                  <c:v>моложе трудоспособного возраста</c:v>
                </c:pt>
                <c:pt idx="1">
                  <c:v>в трудоспособном возрасте</c:v>
                </c:pt>
                <c:pt idx="2">
                  <c:v>старше трудоспособного возраста</c:v>
                </c:pt>
              </c:strCache>
            </c:strRef>
          </c:cat>
          <c:val>
            <c:numRef>
              <c:f>Лист1!$B$2:$B$4</c:f>
              <c:numCache>
                <c:formatCode>0.0%</c:formatCode>
                <c:ptCount val="3"/>
                <c:pt idx="0">
                  <c:v>0.23200000000000001</c:v>
                </c:pt>
                <c:pt idx="1">
                  <c:v>0.60100000000000031</c:v>
                </c:pt>
                <c:pt idx="2">
                  <c:v>0.16700000000000004</c:v>
                </c:pt>
              </c:numCache>
            </c:numRef>
          </c:val>
        </c:ser>
        <c:dLbls>
          <c:showCatName val="1"/>
          <c:showPercent val="1"/>
        </c:dLbls>
      </c:pie3DChart>
      <c:spPr>
        <a:gradFill>
          <a:gsLst>
            <a:gs pos="0">
              <a:schemeClr val="accent6">
                <a:lumMod val="20000"/>
                <a:lumOff val="80000"/>
              </a:schemeClr>
            </a:gs>
            <a:gs pos="50000">
              <a:srgbClr val="4F81BD">
                <a:tint val="44500"/>
                <a:satMod val="160000"/>
              </a:srgbClr>
            </a:gs>
            <a:gs pos="100000">
              <a:srgbClr val="4F81BD">
                <a:tint val="23500"/>
                <a:satMod val="160000"/>
              </a:srgbClr>
            </a:gs>
          </a:gsLst>
          <a:lin ang="5400000" scaled="0"/>
        </a:gradFill>
        <a:ln>
          <a:solidFill>
            <a:srgbClr val="FFC000"/>
          </a:solidFill>
        </a:ln>
      </c:spPr>
    </c:plotArea>
    <c:legend>
      <c:legendPos val="r"/>
      <c:txPr>
        <a:bodyPr/>
        <a:lstStyle/>
        <a:p>
          <a:pPr>
            <a:defRPr baseline="0">
              <a:solidFill>
                <a:schemeClr val="tx2"/>
              </a:solidFill>
            </a:defRPr>
          </a:pPr>
          <a:endParaRPr lang="ru-RU"/>
        </a:p>
      </c:txPr>
    </c:legend>
    <c:plotVisOnly val="1"/>
    <c:dispBlanksAs val="zero"/>
  </c:chart>
  <c:spPr>
    <a:solidFill>
      <a:schemeClr val="accent6">
        <a:lumMod val="20000"/>
        <a:lumOff val="80000"/>
      </a:schemeClr>
    </a:solidFill>
  </c:spPr>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DD476-3FC8-4FA9-949A-40925FDB6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105</Pages>
  <Words>29501</Words>
  <Characters>168161</Characters>
  <Application>Microsoft Office Word</Application>
  <DocSecurity>0</DocSecurity>
  <Lines>1401</Lines>
  <Paragraphs>394</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197268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Ника</dc:creator>
  <cp:keywords/>
  <dc:description/>
  <cp:lastModifiedBy>Демонстрационно-бесплатная версия</cp:lastModifiedBy>
  <cp:revision>4</cp:revision>
  <cp:lastPrinted>2012-12-10T04:15:00Z</cp:lastPrinted>
  <dcterms:created xsi:type="dcterms:W3CDTF">2012-12-10T05:02:00Z</dcterms:created>
  <dcterms:modified xsi:type="dcterms:W3CDTF">2012-12-10T05:08:00Z</dcterms:modified>
</cp:coreProperties>
</file>